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5179C" w:rsidRDefault="00495F9D">
      <w:pPr>
        <w:pStyle w:val="Nzev"/>
        <w:rPr>
          <w:rFonts w:ascii="Arial" w:eastAsia="Arial" w:hAnsi="Arial" w:cs="Arial"/>
          <w:b w:val="0"/>
          <w:sz w:val="22"/>
          <w:szCs w:val="22"/>
        </w:rPr>
      </w:pPr>
      <w:r>
        <w:rPr>
          <w:rFonts w:ascii="Arial" w:eastAsia="Arial" w:hAnsi="Arial" w:cs="Arial"/>
          <w:sz w:val="22"/>
          <w:szCs w:val="22"/>
        </w:rPr>
        <w:t>SERVISNÍ SMLOUVA</w:t>
      </w:r>
    </w:p>
    <w:p w14:paraId="00000002" w14:textId="77777777" w:rsidR="00F5179C" w:rsidRDefault="00F5179C">
      <w:pPr>
        <w:pStyle w:val="Nzev"/>
        <w:jc w:val="both"/>
        <w:rPr>
          <w:rFonts w:ascii="Arial" w:eastAsia="Arial" w:hAnsi="Arial" w:cs="Arial"/>
          <w:b w:val="0"/>
          <w:i/>
          <w:sz w:val="22"/>
          <w:szCs w:val="22"/>
        </w:rPr>
      </w:pPr>
    </w:p>
    <w:p w14:paraId="00000003" w14:textId="77777777" w:rsidR="00F5179C" w:rsidRDefault="00495F9D">
      <w:pPr>
        <w:pStyle w:val="Nzev"/>
        <w:jc w:val="both"/>
        <w:rPr>
          <w:rFonts w:ascii="Arial" w:eastAsia="Arial" w:hAnsi="Arial" w:cs="Arial"/>
          <w:b w:val="0"/>
          <w:i/>
          <w:sz w:val="22"/>
          <w:szCs w:val="22"/>
        </w:rPr>
      </w:pPr>
      <w:r>
        <w:rPr>
          <w:rFonts w:ascii="Arial" w:eastAsia="Arial" w:hAnsi="Arial" w:cs="Arial"/>
          <w:b w:val="0"/>
          <w:i/>
          <w:sz w:val="22"/>
          <w:szCs w:val="22"/>
        </w:rPr>
        <w:t>uzavřená podle ustanovení § 1746 odst. 2</w:t>
      </w:r>
      <w:r>
        <w:rPr>
          <w:rFonts w:ascii="Arial" w:eastAsia="Arial" w:hAnsi="Arial" w:cs="Arial"/>
          <w:sz w:val="22"/>
          <w:szCs w:val="22"/>
        </w:rPr>
        <w:t xml:space="preserve"> </w:t>
      </w:r>
      <w:r>
        <w:rPr>
          <w:rFonts w:ascii="Arial" w:eastAsia="Arial" w:hAnsi="Arial" w:cs="Arial"/>
          <w:b w:val="0"/>
          <w:i/>
          <w:sz w:val="22"/>
          <w:szCs w:val="22"/>
        </w:rPr>
        <w:t>zákona č. 89/2012 Sb., občanského zákoníku (dále jen „občanský zákoník“) (dále též jen „</w:t>
      </w:r>
      <w:r>
        <w:rPr>
          <w:rFonts w:ascii="Arial" w:eastAsia="Arial" w:hAnsi="Arial" w:cs="Arial"/>
          <w:i/>
          <w:sz w:val="22"/>
          <w:szCs w:val="22"/>
        </w:rPr>
        <w:t>smlouva</w:t>
      </w:r>
      <w:r>
        <w:rPr>
          <w:rFonts w:ascii="Arial" w:eastAsia="Arial" w:hAnsi="Arial" w:cs="Arial"/>
          <w:b w:val="0"/>
          <w:i/>
          <w:sz w:val="22"/>
          <w:szCs w:val="22"/>
        </w:rPr>
        <w:t>“)</w:t>
      </w:r>
    </w:p>
    <w:p w14:paraId="00000004"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0000005" w14:textId="43068C2F" w:rsidR="00F5179C" w:rsidRDefault="00F923A8">
      <w:pPr>
        <w:spacing w:after="0" w:line="240" w:lineRule="auto"/>
        <w:jc w:val="both"/>
        <w:rPr>
          <w:rFonts w:ascii="Arial" w:eastAsia="Arial" w:hAnsi="Arial" w:cs="Arial"/>
          <w:b/>
        </w:rPr>
      </w:pPr>
      <w:r w:rsidRPr="00F923A8">
        <w:rPr>
          <w:rFonts w:ascii="Arial" w:eastAsia="Arial" w:hAnsi="Arial" w:cs="Arial"/>
          <w:b/>
          <w:highlight w:val="lightGray"/>
        </w:rPr>
        <w:t>[BUDE DOPLNĚNO</w:t>
      </w:r>
      <w:r w:rsidR="00775F86">
        <w:rPr>
          <w:rFonts w:ascii="Arial" w:eastAsia="Arial" w:hAnsi="Arial" w:cs="Arial"/>
          <w:b/>
          <w:highlight w:val="lightGray"/>
        </w:rPr>
        <w:t>–</w:t>
      </w:r>
      <w:del w:id="0" w:author="Autor">
        <w:r w:rsidR="00775F86" w:rsidDel="00187C49">
          <w:rPr>
            <w:rFonts w:ascii="Arial" w:eastAsia="Arial" w:hAnsi="Arial" w:cs="Arial"/>
            <w:b/>
            <w:highlight w:val="lightGray"/>
          </w:rPr>
          <w:delText>smluvní str</w:delText>
        </w:r>
      </w:del>
      <w:ins w:id="1" w:author="Autor">
        <w:r w:rsidR="00187C49">
          <w:rPr>
            <w:rFonts w:ascii="Arial" w:eastAsia="Arial" w:hAnsi="Arial" w:cs="Arial"/>
            <w:b/>
            <w:highlight w:val="lightGray"/>
          </w:rPr>
          <w:t>Smluvní str</w:t>
        </w:r>
      </w:ins>
      <w:r w:rsidR="00775F86">
        <w:rPr>
          <w:rFonts w:ascii="Arial" w:eastAsia="Arial" w:hAnsi="Arial" w:cs="Arial"/>
          <w:b/>
          <w:highlight w:val="lightGray"/>
        </w:rPr>
        <w:t>anou bude vždy jednotlivě každý z pověř. zadavatelů</w:t>
      </w:r>
      <w:r w:rsidRPr="00F923A8">
        <w:rPr>
          <w:rFonts w:ascii="Arial" w:eastAsia="Arial" w:hAnsi="Arial" w:cs="Arial"/>
          <w:b/>
          <w:highlight w:val="lightGray"/>
        </w:rPr>
        <w:t>]</w:t>
      </w:r>
    </w:p>
    <w:p w14:paraId="00000006" w14:textId="008313F0" w:rsidR="00F5179C" w:rsidRDefault="00495F9D">
      <w:pPr>
        <w:spacing w:after="0" w:line="240" w:lineRule="auto"/>
        <w:jc w:val="both"/>
        <w:rPr>
          <w:rFonts w:ascii="Arial" w:eastAsia="Arial" w:hAnsi="Arial" w:cs="Arial"/>
        </w:rPr>
      </w:pPr>
      <w:r>
        <w:rPr>
          <w:rFonts w:ascii="Arial" w:eastAsia="Arial" w:hAnsi="Arial" w:cs="Arial"/>
        </w:rPr>
        <w:t xml:space="preserve">IČO: </w:t>
      </w:r>
      <w:r w:rsidR="00F923A8" w:rsidRPr="00F923A8">
        <w:rPr>
          <w:rFonts w:ascii="Arial" w:eastAsia="Arial" w:hAnsi="Arial" w:cs="Arial"/>
          <w:highlight w:val="lightGray"/>
        </w:rPr>
        <w:t>[BUDE DOPLNĚNO]</w:t>
      </w:r>
    </w:p>
    <w:p w14:paraId="00000007" w14:textId="025D2B38" w:rsidR="00F5179C" w:rsidRDefault="00495F9D">
      <w:pPr>
        <w:spacing w:after="0" w:line="240" w:lineRule="auto"/>
        <w:jc w:val="both"/>
        <w:rPr>
          <w:rFonts w:ascii="Arial" w:eastAsia="Arial" w:hAnsi="Arial" w:cs="Arial"/>
        </w:rPr>
      </w:pPr>
      <w:r>
        <w:rPr>
          <w:rFonts w:ascii="Arial" w:eastAsia="Arial" w:hAnsi="Arial" w:cs="Arial"/>
        </w:rPr>
        <w:t xml:space="preserve">ID datové schránky: </w:t>
      </w:r>
      <w:r w:rsidR="00F923A8" w:rsidRPr="00F923A8">
        <w:rPr>
          <w:rFonts w:ascii="Arial" w:eastAsia="Arial" w:hAnsi="Arial" w:cs="Arial"/>
          <w:highlight w:val="lightGray"/>
        </w:rPr>
        <w:t>[BUDE DOPLNĚNO]</w:t>
      </w:r>
    </w:p>
    <w:p w14:paraId="00000008" w14:textId="24658ABE" w:rsidR="00F5179C" w:rsidRDefault="00495F9D">
      <w:pPr>
        <w:spacing w:after="0" w:line="240" w:lineRule="auto"/>
        <w:jc w:val="both"/>
        <w:rPr>
          <w:rFonts w:ascii="Arial" w:eastAsia="Arial" w:hAnsi="Arial" w:cs="Arial"/>
        </w:rPr>
      </w:pPr>
      <w:r>
        <w:rPr>
          <w:rFonts w:ascii="Arial" w:eastAsia="Arial" w:hAnsi="Arial" w:cs="Arial"/>
        </w:rPr>
        <w:t xml:space="preserve">se sídlem </w:t>
      </w:r>
      <w:r w:rsidR="00F923A8" w:rsidRPr="00F923A8">
        <w:rPr>
          <w:rFonts w:ascii="Arial" w:eastAsia="Arial" w:hAnsi="Arial" w:cs="Arial"/>
          <w:highlight w:val="lightGray"/>
        </w:rPr>
        <w:t>[BUDE DOPLNĚNO]</w:t>
      </w:r>
    </w:p>
    <w:p w14:paraId="00000009" w14:textId="52CFF933" w:rsidR="00F5179C" w:rsidRDefault="00495F9D">
      <w:pPr>
        <w:tabs>
          <w:tab w:val="left" w:pos="1134"/>
        </w:tabs>
        <w:spacing w:after="0" w:line="259" w:lineRule="auto"/>
        <w:jc w:val="both"/>
        <w:rPr>
          <w:rFonts w:ascii="Arial" w:eastAsia="Arial" w:hAnsi="Arial" w:cs="Arial"/>
        </w:rPr>
      </w:pPr>
      <w:r>
        <w:rPr>
          <w:rFonts w:ascii="Arial" w:eastAsia="Arial" w:hAnsi="Arial" w:cs="Arial"/>
        </w:rPr>
        <w:t>zastoupený:</w:t>
      </w:r>
      <w:r>
        <w:rPr>
          <w:rFonts w:ascii="Arial" w:eastAsia="Arial" w:hAnsi="Arial" w:cs="Arial"/>
        </w:rPr>
        <w:tab/>
      </w:r>
      <w:r w:rsidR="00F923A8" w:rsidRPr="00F923A8">
        <w:rPr>
          <w:rFonts w:ascii="Arial" w:eastAsia="Arial" w:hAnsi="Arial" w:cs="Arial"/>
          <w:highlight w:val="lightGray"/>
        </w:rPr>
        <w:t>[BUDE DOPLNĚNO]</w:t>
      </w:r>
      <w:r w:rsidR="00F923A8" w:rsidRPr="00F923A8">
        <w:t xml:space="preserve"> </w:t>
      </w:r>
      <w:r w:rsidR="00F923A8">
        <w:rPr>
          <w:rFonts w:ascii="Arial" w:eastAsia="Arial" w:hAnsi="Arial" w:cs="Arial"/>
        </w:rPr>
        <w:t>(oprávněný jednat ve věcech smluvních)</w:t>
      </w:r>
    </w:p>
    <w:p w14:paraId="0000000B" w14:textId="7A4D2F1E"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(dále jen </w:t>
      </w:r>
      <w:r>
        <w:rPr>
          <w:rFonts w:ascii="Arial" w:eastAsia="Arial" w:hAnsi="Arial" w:cs="Arial"/>
          <w:b/>
          <w:color w:val="000000"/>
        </w:rPr>
        <w:t>„</w:t>
      </w:r>
      <w:sdt>
        <w:sdtPr>
          <w:tag w:val="goog_rdk_4"/>
          <w:id w:val="-1968418844"/>
        </w:sdtPr>
        <w:sdtEndPr/>
        <w:sdtContent/>
      </w:sdt>
      <w:r>
        <w:rPr>
          <w:rFonts w:ascii="Arial" w:eastAsia="Arial" w:hAnsi="Arial" w:cs="Arial"/>
          <w:b/>
          <w:color w:val="000000"/>
        </w:rPr>
        <w:t>Objednatel“</w:t>
      </w:r>
      <w:r>
        <w:rPr>
          <w:rFonts w:ascii="Arial" w:eastAsia="Arial" w:hAnsi="Arial" w:cs="Arial"/>
          <w:color w:val="000000"/>
        </w:rPr>
        <w:t>)</w:t>
      </w:r>
    </w:p>
    <w:p w14:paraId="0000000C"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D"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a</w:t>
      </w:r>
    </w:p>
    <w:p w14:paraId="0000000E"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F" w14:textId="77777777" w:rsidR="00F5179C" w:rsidRDefault="00495F9D">
      <w:pPr>
        <w:spacing w:after="0" w:line="24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highlight w:val="lightGray"/>
        </w:rPr>
        <w:t>bude doplněno dle krycího listu</w:t>
      </w:r>
      <w:r>
        <w:rPr>
          <w:rFonts w:ascii="Arial" w:eastAsia="Arial" w:hAnsi="Arial" w:cs="Arial"/>
          <w:b/>
          <w:color w:val="000000"/>
        </w:rPr>
        <w:t xml:space="preserve">], </w:t>
      </w:r>
    </w:p>
    <w:p w14:paraId="00000010" w14:textId="77777777" w:rsidR="00F5179C" w:rsidRDefault="00495F9D">
      <w:pPr>
        <w:spacing w:after="0" w:line="240" w:lineRule="auto"/>
        <w:jc w:val="both"/>
        <w:rPr>
          <w:rFonts w:ascii="Arial" w:eastAsia="Arial" w:hAnsi="Arial" w:cs="Arial"/>
        </w:rPr>
      </w:pPr>
      <w:r>
        <w:rPr>
          <w:rFonts w:ascii="Arial" w:eastAsia="Arial" w:hAnsi="Arial" w:cs="Arial"/>
          <w:color w:val="000000"/>
        </w:rPr>
        <w:t xml:space="preserve">se sídlem </w:t>
      </w:r>
      <w:r>
        <w:rPr>
          <w:rFonts w:ascii="Arial" w:eastAsia="Arial" w:hAnsi="Arial" w:cs="Arial"/>
        </w:rPr>
        <w:t>[</w:t>
      </w:r>
      <w:r>
        <w:rPr>
          <w:rFonts w:ascii="Arial" w:eastAsia="Arial" w:hAnsi="Arial" w:cs="Arial"/>
          <w:highlight w:val="lightGray"/>
        </w:rPr>
        <w:t>bude doplněno dle krycího listu</w:t>
      </w:r>
      <w:r>
        <w:rPr>
          <w:rFonts w:ascii="Arial" w:eastAsia="Arial" w:hAnsi="Arial" w:cs="Arial"/>
        </w:rPr>
        <w:t xml:space="preserve">], </w:t>
      </w:r>
    </w:p>
    <w:p w14:paraId="00000011" w14:textId="77777777" w:rsidR="00F5179C" w:rsidRDefault="00495F9D">
      <w:pPr>
        <w:spacing w:after="0" w:line="240" w:lineRule="auto"/>
        <w:jc w:val="both"/>
        <w:rPr>
          <w:rFonts w:ascii="Arial" w:eastAsia="Arial" w:hAnsi="Arial" w:cs="Arial"/>
        </w:rPr>
      </w:pPr>
      <w:r>
        <w:rPr>
          <w:rFonts w:ascii="Arial" w:eastAsia="Arial" w:hAnsi="Arial" w:cs="Arial"/>
        </w:rPr>
        <w:t>IČO: [</w:t>
      </w:r>
      <w:r>
        <w:rPr>
          <w:rFonts w:ascii="Arial" w:eastAsia="Arial" w:hAnsi="Arial" w:cs="Arial"/>
          <w:highlight w:val="lightGray"/>
        </w:rPr>
        <w:t>bude doplněno dle krycího listu</w:t>
      </w:r>
      <w:r>
        <w:rPr>
          <w:rFonts w:ascii="Arial" w:eastAsia="Arial" w:hAnsi="Arial" w:cs="Arial"/>
        </w:rPr>
        <w:t>]</w:t>
      </w:r>
    </w:p>
    <w:p w14:paraId="00000012" w14:textId="77777777" w:rsidR="00F5179C" w:rsidRDefault="00495F9D">
      <w:pPr>
        <w:spacing w:after="0" w:line="240" w:lineRule="auto"/>
        <w:jc w:val="both"/>
        <w:rPr>
          <w:rFonts w:ascii="Arial" w:eastAsia="Arial" w:hAnsi="Arial" w:cs="Arial"/>
        </w:rPr>
      </w:pPr>
      <w:r>
        <w:rPr>
          <w:rFonts w:ascii="Arial" w:eastAsia="Arial" w:hAnsi="Arial" w:cs="Arial"/>
        </w:rPr>
        <w:t>DIČ: [</w:t>
      </w:r>
      <w:r>
        <w:rPr>
          <w:rFonts w:ascii="Arial" w:eastAsia="Arial" w:hAnsi="Arial" w:cs="Arial"/>
          <w:highlight w:val="lightGray"/>
        </w:rPr>
        <w:t>bude doplněno dle krycího listu</w:t>
      </w:r>
      <w:r>
        <w:rPr>
          <w:rFonts w:ascii="Arial" w:eastAsia="Arial" w:hAnsi="Arial" w:cs="Arial"/>
        </w:rPr>
        <w:t>]</w:t>
      </w:r>
    </w:p>
    <w:p w14:paraId="00000013" w14:textId="77777777" w:rsidR="00F5179C" w:rsidRDefault="00495F9D">
      <w:pPr>
        <w:spacing w:after="0" w:line="240" w:lineRule="auto"/>
        <w:jc w:val="both"/>
        <w:rPr>
          <w:rFonts w:ascii="Arial" w:eastAsia="Arial" w:hAnsi="Arial" w:cs="Arial"/>
        </w:rPr>
      </w:pPr>
      <w:r>
        <w:rPr>
          <w:rFonts w:ascii="Arial" w:eastAsia="Arial" w:hAnsi="Arial" w:cs="Arial"/>
        </w:rPr>
        <w:t>zapsaná v obchodním rejstříku vedeném Krajským soudem v [</w:t>
      </w:r>
      <w:r>
        <w:rPr>
          <w:rFonts w:ascii="Arial" w:eastAsia="Arial" w:hAnsi="Arial" w:cs="Arial"/>
          <w:highlight w:val="lightGray"/>
        </w:rPr>
        <w:t>bude doplněno dle OR</w:t>
      </w:r>
      <w:r>
        <w:rPr>
          <w:rFonts w:ascii="Arial" w:eastAsia="Arial" w:hAnsi="Arial" w:cs="Arial"/>
        </w:rPr>
        <w:t>], oddíl [</w:t>
      </w:r>
      <w:r>
        <w:rPr>
          <w:rFonts w:ascii="Arial" w:eastAsia="Arial" w:hAnsi="Arial" w:cs="Arial"/>
          <w:highlight w:val="lightGray"/>
        </w:rPr>
        <w:t>bude doplněno dle OR</w:t>
      </w:r>
      <w:r>
        <w:rPr>
          <w:rFonts w:ascii="Arial" w:eastAsia="Arial" w:hAnsi="Arial" w:cs="Arial"/>
        </w:rPr>
        <w:t>], vložka [</w:t>
      </w:r>
      <w:r>
        <w:rPr>
          <w:rFonts w:ascii="Arial" w:eastAsia="Arial" w:hAnsi="Arial" w:cs="Arial"/>
          <w:highlight w:val="lightGray"/>
        </w:rPr>
        <w:t>bude doplněno dle OR</w:t>
      </w:r>
      <w:r>
        <w:rPr>
          <w:rFonts w:ascii="Arial" w:eastAsia="Arial" w:hAnsi="Arial" w:cs="Arial"/>
        </w:rPr>
        <w:t>]</w:t>
      </w:r>
    </w:p>
    <w:p w14:paraId="00000014" w14:textId="77777777" w:rsidR="00F5179C" w:rsidRDefault="00495F9D">
      <w:pPr>
        <w:spacing w:after="0" w:line="240" w:lineRule="auto"/>
        <w:jc w:val="both"/>
        <w:rPr>
          <w:rFonts w:ascii="Arial" w:eastAsia="Arial" w:hAnsi="Arial" w:cs="Arial"/>
        </w:rPr>
      </w:pPr>
      <w:r>
        <w:rPr>
          <w:rFonts w:ascii="Arial" w:eastAsia="Arial" w:hAnsi="Arial" w:cs="Arial"/>
        </w:rPr>
        <w:t>číslo účtu: [</w:t>
      </w:r>
      <w:r>
        <w:rPr>
          <w:rFonts w:ascii="Arial" w:eastAsia="Arial" w:hAnsi="Arial" w:cs="Arial"/>
          <w:highlight w:val="lightGray"/>
        </w:rPr>
        <w:t>bude doplněno dle krycího listu</w:t>
      </w:r>
      <w:r>
        <w:rPr>
          <w:rFonts w:ascii="Arial" w:eastAsia="Arial" w:hAnsi="Arial" w:cs="Arial"/>
        </w:rPr>
        <w:t>]</w:t>
      </w:r>
    </w:p>
    <w:p w14:paraId="00000015"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b/>
          <w:color w:val="000000"/>
        </w:rPr>
        <w:t xml:space="preserve"> </w:t>
      </w:r>
      <w:r>
        <w:rPr>
          <w:rFonts w:ascii="Arial" w:eastAsia="Arial" w:hAnsi="Arial" w:cs="Arial"/>
          <w:color w:val="000000"/>
        </w:rPr>
        <w:t xml:space="preserve">(dále jen </w:t>
      </w:r>
      <w:r>
        <w:rPr>
          <w:rFonts w:ascii="Arial" w:eastAsia="Arial" w:hAnsi="Arial" w:cs="Arial"/>
          <w:b/>
          <w:color w:val="000000"/>
        </w:rPr>
        <w:t>„Poskytovatel“</w:t>
      </w:r>
      <w:r>
        <w:rPr>
          <w:rFonts w:ascii="Arial" w:eastAsia="Arial" w:hAnsi="Arial" w:cs="Arial"/>
          <w:color w:val="000000"/>
        </w:rPr>
        <w:t>)</w:t>
      </w:r>
    </w:p>
    <w:p w14:paraId="00000016"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17" w14:textId="6D3CC4CF"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(Objednatel a Poskytovatel dále společně též jako </w:t>
      </w:r>
      <w:r>
        <w:rPr>
          <w:rFonts w:ascii="Arial" w:eastAsia="Arial" w:hAnsi="Arial" w:cs="Arial"/>
          <w:b/>
          <w:color w:val="000000"/>
        </w:rPr>
        <w:t>„</w:t>
      </w:r>
      <w:del w:id="2" w:author="Autor">
        <w:r w:rsidDel="00187C49">
          <w:rPr>
            <w:rFonts w:ascii="Arial" w:eastAsia="Arial" w:hAnsi="Arial" w:cs="Arial"/>
            <w:b/>
            <w:color w:val="000000"/>
          </w:rPr>
          <w:delText>smluvní str</w:delText>
        </w:r>
      </w:del>
      <w:ins w:id="3" w:author="Autor">
        <w:r w:rsidR="00187C49">
          <w:rPr>
            <w:rFonts w:ascii="Arial" w:eastAsia="Arial" w:hAnsi="Arial" w:cs="Arial"/>
            <w:b/>
            <w:color w:val="000000"/>
          </w:rPr>
          <w:t>Smluvní str</w:t>
        </w:r>
      </w:ins>
      <w:r>
        <w:rPr>
          <w:rFonts w:ascii="Arial" w:eastAsia="Arial" w:hAnsi="Arial" w:cs="Arial"/>
          <w:b/>
          <w:color w:val="000000"/>
        </w:rPr>
        <w:t>any“</w:t>
      </w:r>
      <w:r>
        <w:rPr>
          <w:rFonts w:ascii="Arial" w:eastAsia="Arial" w:hAnsi="Arial" w:cs="Arial"/>
          <w:color w:val="000000"/>
        </w:rPr>
        <w:t xml:space="preserve"> a každý z nich jednotlivě jako </w:t>
      </w:r>
      <w:r>
        <w:rPr>
          <w:rFonts w:ascii="Arial" w:eastAsia="Arial" w:hAnsi="Arial" w:cs="Arial"/>
          <w:b/>
          <w:color w:val="000000"/>
        </w:rPr>
        <w:t>„</w:t>
      </w:r>
      <w:del w:id="4" w:author="Autor">
        <w:r w:rsidDel="00187C49">
          <w:rPr>
            <w:rFonts w:ascii="Arial" w:eastAsia="Arial" w:hAnsi="Arial" w:cs="Arial"/>
            <w:b/>
            <w:color w:val="000000"/>
          </w:rPr>
          <w:delText xml:space="preserve">smluvní </w:delText>
        </w:r>
      </w:del>
      <w:ins w:id="5" w:author="Autor">
        <w:r w:rsidR="00187C49">
          <w:rPr>
            <w:rFonts w:ascii="Arial" w:eastAsia="Arial" w:hAnsi="Arial" w:cs="Arial"/>
            <w:b/>
            <w:color w:val="000000"/>
          </w:rPr>
          <w:t xml:space="preserve">Smluvní </w:t>
        </w:r>
      </w:ins>
      <w:r>
        <w:rPr>
          <w:rFonts w:ascii="Arial" w:eastAsia="Arial" w:hAnsi="Arial" w:cs="Arial"/>
          <w:b/>
          <w:color w:val="000000"/>
        </w:rPr>
        <w:t>strana“</w:t>
      </w:r>
      <w:r>
        <w:rPr>
          <w:rFonts w:ascii="Arial" w:eastAsia="Arial" w:hAnsi="Arial" w:cs="Arial"/>
          <w:color w:val="000000"/>
        </w:rPr>
        <w:t>)</w:t>
      </w:r>
    </w:p>
    <w:p w14:paraId="00000018" w14:textId="77777777" w:rsidR="00F5179C" w:rsidRDefault="00F5179C">
      <w:pPr>
        <w:pBdr>
          <w:top w:val="nil"/>
          <w:left w:val="nil"/>
          <w:bottom w:val="nil"/>
          <w:right w:val="nil"/>
          <w:between w:val="nil"/>
        </w:pBdr>
        <w:spacing w:after="0" w:line="240" w:lineRule="auto"/>
        <w:ind w:left="-28"/>
        <w:jc w:val="both"/>
        <w:rPr>
          <w:rFonts w:ascii="Arial" w:eastAsia="Arial" w:hAnsi="Arial" w:cs="Arial"/>
          <w:b/>
          <w:color w:val="000000"/>
        </w:rPr>
      </w:pPr>
    </w:p>
    <w:p w14:paraId="00000019" w14:textId="77777777" w:rsidR="00F5179C" w:rsidRDefault="00495F9D">
      <w:pPr>
        <w:pBdr>
          <w:top w:val="nil"/>
          <w:left w:val="nil"/>
          <w:bottom w:val="nil"/>
          <w:right w:val="nil"/>
          <w:between w:val="nil"/>
        </w:pBdr>
        <w:spacing w:after="0" w:line="240" w:lineRule="auto"/>
        <w:ind w:left="-28"/>
        <w:jc w:val="both"/>
        <w:rPr>
          <w:rFonts w:ascii="Arial" w:eastAsia="Arial" w:hAnsi="Arial" w:cs="Arial"/>
          <w:b/>
          <w:color w:val="000000"/>
        </w:rPr>
      </w:pPr>
      <w:r>
        <w:rPr>
          <w:rFonts w:ascii="Arial" w:eastAsia="Arial" w:hAnsi="Arial" w:cs="Arial"/>
          <w:b/>
          <w:color w:val="000000"/>
        </w:rPr>
        <w:t>Vzhledem k tomu, že:</w:t>
      </w:r>
    </w:p>
    <w:p w14:paraId="0000001A" w14:textId="6773CF4C" w:rsidR="00F5179C" w:rsidRDefault="00495F9D" w:rsidP="00F923A8">
      <w:pPr>
        <w:numPr>
          <w:ilvl w:val="0"/>
          <w:numId w:val="18"/>
        </w:numPr>
        <w:pBdr>
          <w:top w:val="nil"/>
          <w:left w:val="nil"/>
          <w:bottom w:val="nil"/>
          <w:right w:val="nil"/>
          <w:between w:val="nil"/>
        </w:pBdr>
        <w:spacing w:after="0" w:line="240" w:lineRule="auto"/>
        <w:ind w:left="426" w:hanging="454"/>
        <w:jc w:val="both"/>
        <w:rPr>
          <w:rFonts w:ascii="Arial" w:eastAsia="Arial" w:hAnsi="Arial" w:cs="Arial"/>
          <w:color w:val="000000"/>
        </w:rPr>
      </w:pPr>
      <w:r>
        <w:rPr>
          <w:rFonts w:ascii="Arial" w:eastAsia="Arial" w:hAnsi="Arial" w:cs="Arial"/>
          <w:color w:val="000000"/>
        </w:rPr>
        <w:t>Smluvní strany uzavírají tuto smlouvu jako výsledek zadávacího řízení veřejné zakázky „</w:t>
      </w:r>
      <w:sdt>
        <w:sdtPr>
          <w:tag w:val="goog_rdk_6"/>
          <w:id w:val="640628976"/>
        </w:sdtPr>
        <w:sdtEndPr/>
        <w:sdtContent>
          <w:r>
            <w:rPr>
              <w:rFonts w:ascii="Arial" w:eastAsia="Arial" w:hAnsi="Arial" w:cs="Arial"/>
              <w:color w:val="000000"/>
            </w:rPr>
            <w:t xml:space="preserve">Upgrade, </w:t>
          </w:r>
        </w:sdtContent>
      </w:sdt>
      <w:sdt>
        <w:sdtPr>
          <w:tag w:val="goog_rdk_9"/>
          <w:id w:val="-255752995"/>
        </w:sdtPr>
        <w:sdtEndPr/>
        <w:sdtContent>
          <w:r>
            <w:rPr>
              <w:rFonts w:ascii="Arial" w:eastAsia="Arial" w:hAnsi="Arial" w:cs="Arial"/>
              <w:color w:val="000000"/>
            </w:rPr>
            <w:t>s</w:t>
          </w:r>
        </w:sdtContent>
      </w:sdt>
      <w:sdt>
        <w:sdtPr>
          <w:tag w:val="goog_rdk_10"/>
          <w:id w:val="1633598699"/>
        </w:sdtPr>
        <w:sdtEndPr/>
        <w:sdtContent>
          <w:r>
            <w:rPr>
              <w:rFonts w:ascii="Arial" w:eastAsia="Arial" w:hAnsi="Arial" w:cs="Arial"/>
              <w:color w:val="000000"/>
            </w:rPr>
            <w:t xml:space="preserve">ervis a podpora informačního systému </w:t>
          </w:r>
          <w:proofErr w:type="spellStart"/>
          <w:r>
            <w:rPr>
              <w:rFonts w:ascii="Arial" w:eastAsia="Arial" w:hAnsi="Arial" w:cs="Arial"/>
              <w:color w:val="000000"/>
            </w:rPr>
            <w:t>FaMa</w:t>
          </w:r>
          <w:proofErr w:type="spellEnd"/>
          <w:r>
            <w:rPr>
              <w:rFonts w:ascii="Arial" w:eastAsia="Arial" w:hAnsi="Arial" w:cs="Arial"/>
              <w:color w:val="000000"/>
            </w:rPr>
            <w:t>+“</w:t>
          </w:r>
        </w:sdtContent>
      </w:sdt>
      <w:r>
        <w:rPr>
          <w:rFonts w:ascii="Arial" w:eastAsia="Arial" w:hAnsi="Arial" w:cs="Arial"/>
          <w:color w:val="000000"/>
        </w:rPr>
        <w:t xml:space="preserve"> (dále jen „</w:t>
      </w:r>
      <w:del w:id="6" w:author="Autor">
        <w:r w:rsidDel="00187C49">
          <w:rPr>
            <w:rFonts w:ascii="Arial" w:eastAsia="Arial" w:hAnsi="Arial" w:cs="Arial"/>
            <w:color w:val="000000"/>
          </w:rPr>
          <w:delText xml:space="preserve">zadávací </w:delText>
        </w:r>
      </w:del>
      <w:ins w:id="7" w:author="Autor">
        <w:r w:rsidR="00187C49">
          <w:rPr>
            <w:rFonts w:ascii="Arial" w:eastAsia="Arial" w:hAnsi="Arial" w:cs="Arial"/>
            <w:color w:val="000000"/>
          </w:rPr>
          <w:t xml:space="preserve">Zadávací </w:t>
        </w:r>
      </w:ins>
      <w:r>
        <w:rPr>
          <w:rFonts w:ascii="Arial" w:eastAsia="Arial" w:hAnsi="Arial" w:cs="Arial"/>
          <w:color w:val="000000"/>
        </w:rPr>
        <w:t>řízení“), a to dle nabídky Poskytovatele;</w:t>
      </w:r>
    </w:p>
    <w:p w14:paraId="0000001C" w14:textId="22BAED4B"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Poskytovatel prohlašuje, že je způsobilý k řádnému a včasnému poskytování servisních služeb dle této smlouvy, a že disponuje takovými kapacitami a odbornými znalostmi, které jsou třeba k řádnému a včasnému poskytování servisních služeb;</w:t>
      </w:r>
    </w:p>
    <w:p w14:paraId="0000001D" w14:textId="77777777"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Smluvní strany mají zájem vzájemně spolupracovat za podmínek stanovených touto smlouvou;</w:t>
      </w:r>
    </w:p>
    <w:p w14:paraId="0000001E" w14:textId="77777777" w:rsidR="00F5179C" w:rsidRDefault="00495F9D">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bylo dohodnuto následující:</w:t>
      </w:r>
    </w:p>
    <w:p w14:paraId="0000001F"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0000020" w14:textId="77777777" w:rsidR="00F5179C" w:rsidRPr="004218BD"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r w:rsidRPr="004218BD">
        <w:rPr>
          <w:rFonts w:ascii="Arial" w:eastAsia="Arial" w:hAnsi="Arial" w:cs="Arial"/>
          <w:b/>
          <w:color w:val="000000"/>
        </w:rPr>
        <w:t>Předmět smlouvy</w:t>
      </w:r>
    </w:p>
    <w:p w14:paraId="00000021" w14:textId="782E2E35" w:rsidR="00F5179C" w:rsidRPr="00306971" w:rsidRDefault="00495F9D">
      <w:pPr>
        <w:numPr>
          <w:ilvl w:val="1"/>
          <w:numId w:val="19"/>
        </w:numPr>
        <w:spacing w:after="0" w:line="240" w:lineRule="auto"/>
        <w:jc w:val="both"/>
        <w:rPr>
          <w:rFonts w:ascii="Arial" w:eastAsia="Arial" w:hAnsi="Arial" w:cs="Arial"/>
        </w:rPr>
      </w:pPr>
      <w:r w:rsidRPr="004218BD">
        <w:rPr>
          <w:rFonts w:ascii="Arial" w:eastAsia="Arial" w:hAnsi="Arial" w:cs="Arial"/>
        </w:rPr>
        <w:t xml:space="preserve">Poskytovatel se zavazuje </w:t>
      </w:r>
      <w:r w:rsidRPr="00306971">
        <w:rPr>
          <w:rFonts w:ascii="Arial" w:eastAsia="Arial" w:hAnsi="Arial" w:cs="Arial"/>
        </w:rPr>
        <w:t xml:space="preserve">provést upgrade systému na aktuální verzi systému </w:t>
      </w:r>
      <w:proofErr w:type="spellStart"/>
      <w:r w:rsidRPr="00306971">
        <w:rPr>
          <w:rFonts w:ascii="Arial" w:eastAsia="Arial" w:hAnsi="Arial" w:cs="Arial"/>
        </w:rPr>
        <w:t>FaMa</w:t>
      </w:r>
      <w:proofErr w:type="spellEnd"/>
      <w:r w:rsidRPr="00306971">
        <w:rPr>
          <w:rFonts w:ascii="Arial" w:eastAsia="Arial" w:hAnsi="Arial" w:cs="Arial"/>
        </w:rPr>
        <w:t>+</w:t>
      </w:r>
      <w:r w:rsidR="004218BD" w:rsidRPr="00306971">
        <w:rPr>
          <w:rFonts w:ascii="Arial" w:eastAsia="Arial" w:hAnsi="Arial" w:cs="Arial"/>
        </w:rPr>
        <w:t>, a to v</w:t>
      </w:r>
      <w:r w:rsidR="00D17FAA" w:rsidRPr="00306971">
        <w:rPr>
          <w:rFonts w:ascii="Arial" w:eastAsia="Arial" w:hAnsi="Arial" w:cs="Arial"/>
        </w:rPr>
        <w:t> </w:t>
      </w:r>
      <w:r w:rsidR="004218BD" w:rsidRPr="00306971">
        <w:rPr>
          <w:rFonts w:ascii="Arial" w:eastAsia="Arial" w:hAnsi="Arial" w:cs="Arial"/>
        </w:rPr>
        <w:t>rozsahu</w:t>
      </w:r>
      <w:r w:rsidR="00D17FAA" w:rsidRPr="00306971">
        <w:rPr>
          <w:rFonts w:ascii="Arial" w:eastAsia="Arial" w:hAnsi="Arial" w:cs="Arial"/>
        </w:rPr>
        <w:t xml:space="preserve"> a dle podmínek uvedených v příloze </w:t>
      </w:r>
      <w:r w:rsidR="004218BD" w:rsidRPr="00306971">
        <w:rPr>
          <w:rFonts w:ascii="Arial" w:eastAsia="Arial" w:hAnsi="Arial" w:cs="Arial"/>
        </w:rPr>
        <w:t>č. 3 této smlouvy</w:t>
      </w:r>
      <w:ins w:id="8" w:author="Autor">
        <w:r w:rsidR="00571309">
          <w:rPr>
            <w:rFonts w:ascii="Arial" w:eastAsia="Arial" w:hAnsi="Arial" w:cs="Arial"/>
          </w:rPr>
          <w:t xml:space="preserve"> (dále jen jako „</w:t>
        </w:r>
        <w:r w:rsidR="00187C49">
          <w:rPr>
            <w:rFonts w:ascii="Arial" w:eastAsia="Arial" w:hAnsi="Arial" w:cs="Arial"/>
          </w:rPr>
          <w:t>Upgrade</w:t>
        </w:r>
        <w:r w:rsidR="00571309">
          <w:rPr>
            <w:rFonts w:ascii="Arial" w:eastAsia="Arial" w:hAnsi="Arial" w:cs="Arial"/>
          </w:rPr>
          <w:t>“)</w:t>
        </w:r>
      </w:ins>
      <w:r w:rsidR="004218BD" w:rsidRPr="00306971">
        <w:rPr>
          <w:rFonts w:ascii="Arial" w:eastAsia="Arial" w:hAnsi="Arial" w:cs="Arial"/>
        </w:rPr>
        <w:t>.</w:t>
      </w:r>
    </w:p>
    <w:p w14:paraId="00000022" w14:textId="552234F4" w:rsidR="00F5179C" w:rsidRPr="00306971" w:rsidRDefault="00495F9D">
      <w:pPr>
        <w:numPr>
          <w:ilvl w:val="1"/>
          <w:numId w:val="19"/>
        </w:numPr>
        <w:spacing w:after="0" w:line="240" w:lineRule="auto"/>
        <w:jc w:val="both"/>
        <w:rPr>
          <w:rFonts w:ascii="Arial" w:eastAsia="Arial" w:hAnsi="Arial" w:cs="Arial"/>
        </w:rPr>
      </w:pPr>
      <w:r w:rsidRPr="00306971">
        <w:rPr>
          <w:rFonts w:ascii="Arial" w:eastAsia="Arial" w:hAnsi="Arial" w:cs="Arial"/>
        </w:rPr>
        <w:t xml:space="preserve">Poskytovatel se zavazuje poskytovat na svůj náklad a nebezpečí řádně a včas dále specifikované servisní služby a Objednatel se zavazuje zaplatit za řádně a včasně poskytnuté servisní služby sjednanou cenu. </w:t>
      </w:r>
    </w:p>
    <w:p w14:paraId="00000023" w14:textId="41B268EA" w:rsidR="00F5179C" w:rsidRPr="00306971" w:rsidRDefault="00495F9D">
      <w:pPr>
        <w:numPr>
          <w:ilvl w:val="1"/>
          <w:numId w:val="19"/>
        </w:numPr>
        <w:spacing w:after="0" w:line="240" w:lineRule="auto"/>
        <w:jc w:val="both"/>
        <w:rPr>
          <w:rFonts w:ascii="Arial" w:eastAsia="Arial" w:hAnsi="Arial" w:cs="Arial"/>
        </w:rPr>
      </w:pPr>
      <w:r w:rsidRPr="00306971">
        <w:rPr>
          <w:rFonts w:ascii="Arial" w:eastAsia="Arial" w:hAnsi="Arial" w:cs="Arial"/>
        </w:rPr>
        <w:t>Poskytovatel se zavazuje za podmínek uvedených v této smlouvě poskytovat Objednateli servisní služby vztahující se k</w:t>
      </w:r>
      <w:r w:rsidR="000D144E" w:rsidRPr="00306971">
        <w:rPr>
          <w:rFonts w:ascii="Arial" w:eastAsia="Arial" w:hAnsi="Arial" w:cs="Arial"/>
        </w:rPr>
        <w:t xml:space="preserve"> infomačnímu systému </w:t>
      </w:r>
      <w:proofErr w:type="spellStart"/>
      <w:r w:rsidR="000D144E" w:rsidRPr="00306971">
        <w:rPr>
          <w:rFonts w:ascii="Arial" w:eastAsia="Arial" w:hAnsi="Arial" w:cs="Arial"/>
        </w:rPr>
        <w:t>FaMa</w:t>
      </w:r>
      <w:proofErr w:type="spellEnd"/>
      <w:r w:rsidR="000D144E" w:rsidRPr="00306971">
        <w:rPr>
          <w:rFonts w:ascii="Arial" w:eastAsia="Arial" w:hAnsi="Arial" w:cs="Arial"/>
        </w:rPr>
        <w:t>+</w:t>
      </w:r>
      <w:r w:rsidRPr="00306971">
        <w:rPr>
          <w:rFonts w:ascii="Arial" w:eastAsia="Arial" w:hAnsi="Arial" w:cs="Arial"/>
        </w:rPr>
        <w:t xml:space="preserve"> (dále také jako </w:t>
      </w:r>
      <w:r w:rsidRPr="00306971">
        <w:rPr>
          <w:rFonts w:ascii="Arial" w:eastAsia="Arial" w:hAnsi="Arial" w:cs="Arial"/>
          <w:b/>
          <w:i/>
        </w:rPr>
        <w:t>„IS“</w:t>
      </w:r>
      <w:r w:rsidRPr="00306971">
        <w:rPr>
          <w:rFonts w:ascii="Arial" w:eastAsia="Arial" w:hAnsi="Arial" w:cs="Arial"/>
        </w:rPr>
        <w:t>)</w:t>
      </w:r>
      <w:ins w:id="9" w:author="Autor">
        <w:r w:rsidR="00187C49">
          <w:rPr>
            <w:rFonts w:ascii="Arial" w:eastAsia="Arial" w:hAnsi="Arial" w:cs="Arial"/>
          </w:rPr>
          <w:t xml:space="preserve"> v aktuální verzi po provedení Upgrade</w:t>
        </w:r>
      </w:ins>
      <w:r w:rsidRPr="00306971">
        <w:rPr>
          <w:rFonts w:ascii="Arial" w:eastAsia="Arial" w:hAnsi="Arial" w:cs="Arial"/>
        </w:rPr>
        <w:t xml:space="preserve">. Servisní služby jsou dále specifikovány v příloze č. 1 této smlouvy. Kategorizace a úroveň servisních služeb dle této servisní smlouvy ve vztahu k </w:t>
      </w:r>
      <w:r w:rsidR="000D144E" w:rsidRPr="00306971">
        <w:rPr>
          <w:rFonts w:ascii="Arial" w:eastAsia="Arial" w:hAnsi="Arial" w:cs="Arial"/>
        </w:rPr>
        <w:t>IS</w:t>
      </w:r>
      <w:r w:rsidRPr="00306971">
        <w:rPr>
          <w:rFonts w:ascii="Arial" w:eastAsia="Arial" w:hAnsi="Arial" w:cs="Arial"/>
        </w:rPr>
        <w:t xml:space="preserve"> je uvedena v příloze č. 1 této </w:t>
      </w:r>
      <w:r w:rsidR="004218BD" w:rsidRPr="00306971">
        <w:rPr>
          <w:rFonts w:ascii="Arial" w:eastAsia="Arial" w:hAnsi="Arial" w:cs="Arial"/>
        </w:rPr>
        <w:t>smlouvy</w:t>
      </w:r>
      <w:r w:rsidR="007E0E58" w:rsidRPr="00306971">
        <w:rPr>
          <w:rFonts w:ascii="Arial" w:eastAsia="Arial" w:hAnsi="Arial" w:cs="Arial"/>
        </w:rPr>
        <w:t xml:space="preserve">. </w:t>
      </w:r>
      <w:r w:rsidRPr="00306971">
        <w:rPr>
          <w:rFonts w:ascii="Arial" w:eastAsia="Arial" w:hAnsi="Arial" w:cs="Arial"/>
        </w:rPr>
        <w:t xml:space="preserve">Veškeré servisní služby </w:t>
      </w:r>
      <w:r w:rsidRPr="00306971">
        <w:rPr>
          <w:rFonts w:ascii="Arial" w:eastAsia="Arial" w:hAnsi="Arial" w:cs="Arial"/>
        </w:rPr>
        <w:lastRenderedPageBreak/>
        <w:t>poskytované na základě této smlouvy jsou dále označovány také jen jako „</w:t>
      </w:r>
      <w:del w:id="10" w:author="Autor">
        <w:r w:rsidRPr="00306971" w:rsidDel="00187C49">
          <w:rPr>
            <w:rFonts w:ascii="Arial" w:eastAsia="Arial" w:hAnsi="Arial" w:cs="Arial"/>
            <w:b/>
            <w:i/>
          </w:rPr>
          <w:delText>servisní slu</w:delText>
        </w:r>
      </w:del>
      <w:ins w:id="11" w:author="Autor">
        <w:r w:rsidR="00187C49">
          <w:rPr>
            <w:rFonts w:ascii="Arial" w:eastAsia="Arial" w:hAnsi="Arial" w:cs="Arial"/>
            <w:b/>
            <w:i/>
          </w:rPr>
          <w:t>Servisní slu</w:t>
        </w:r>
      </w:ins>
      <w:r w:rsidRPr="00306971">
        <w:rPr>
          <w:rFonts w:ascii="Arial" w:eastAsia="Arial" w:hAnsi="Arial" w:cs="Arial"/>
          <w:b/>
          <w:i/>
        </w:rPr>
        <w:t>žby</w:t>
      </w:r>
      <w:r w:rsidRPr="00306971">
        <w:rPr>
          <w:rFonts w:ascii="Arial" w:eastAsia="Arial" w:hAnsi="Arial" w:cs="Arial"/>
        </w:rPr>
        <w:t>“.</w:t>
      </w:r>
    </w:p>
    <w:p w14:paraId="00000024" w14:textId="77777777" w:rsidR="00F5179C" w:rsidRPr="00306971" w:rsidRDefault="00495F9D" w:rsidP="0081600A">
      <w:pPr>
        <w:keepNext/>
        <w:keepLines/>
        <w:numPr>
          <w:ilvl w:val="1"/>
          <w:numId w:val="19"/>
        </w:numPr>
        <w:spacing w:after="0" w:line="240" w:lineRule="auto"/>
        <w:ind w:hanging="357"/>
        <w:jc w:val="both"/>
        <w:rPr>
          <w:rFonts w:ascii="Arial" w:eastAsia="Arial" w:hAnsi="Arial" w:cs="Arial"/>
        </w:rPr>
      </w:pPr>
      <w:r w:rsidRPr="00306971">
        <w:rPr>
          <w:rFonts w:ascii="Arial" w:eastAsia="Arial" w:hAnsi="Arial" w:cs="Arial"/>
        </w:rPr>
        <w:t>Servisní služby budou prováděny v následujících kategoriích:</w:t>
      </w:r>
    </w:p>
    <w:p w14:paraId="00000025" w14:textId="77777777" w:rsidR="00F5179C" w:rsidRPr="00306971" w:rsidRDefault="00495F9D" w:rsidP="0081600A">
      <w:pPr>
        <w:keepNext/>
        <w:keepLines/>
        <w:numPr>
          <w:ilvl w:val="0"/>
          <w:numId w:val="14"/>
        </w:numPr>
        <w:pBdr>
          <w:top w:val="nil"/>
          <w:left w:val="nil"/>
          <w:bottom w:val="nil"/>
          <w:right w:val="nil"/>
          <w:between w:val="nil"/>
        </w:pBdr>
        <w:spacing w:after="0" w:line="240" w:lineRule="auto"/>
        <w:ind w:hanging="357"/>
        <w:jc w:val="both"/>
        <w:rPr>
          <w:rFonts w:ascii="Arial" w:eastAsia="Arial" w:hAnsi="Arial" w:cs="Arial"/>
          <w:color w:val="000000"/>
        </w:rPr>
      </w:pPr>
      <w:proofErr w:type="spellStart"/>
      <w:r w:rsidRPr="00306971">
        <w:rPr>
          <w:rFonts w:ascii="Arial" w:eastAsia="Arial" w:hAnsi="Arial" w:cs="Arial"/>
          <w:color w:val="000000"/>
        </w:rPr>
        <w:t>Maintenance</w:t>
      </w:r>
      <w:proofErr w:type="spellEnd"/>
      <w:r w:rsidRPr="00306971">
        <w:rPr>
          <w:rFonts w:ascii="Arial" w:eastAsia="Arial" w:hAnsi="Arial" w:cs="Arial"/>
          <w:color w:val="000000"/>
        </w:rPr>
        <w:t>;</w:t>
      </w:r>
    </w:p>
    <w:p w14:paraId="00000026" w14:textId="2A4CDB44" w:rsidR="00F5179C" w:rsidRPr="00306971" w:rsidRDefault="00C52B90">
      <w:pPr>
        <w:numPr>
          <w:ilvl w:val="0"/>
          <w:numId w:val="14"/>
        </w:numPr>
        <w:pBdr>
          <w:top w:val="nil"/>
          <w:left w:val="nil"/>
          <w:bottom w:val="nil"/>
          <w:right w:val="nil"/>
          <w:between w:val="nil"/>
        </w:pBdr>
        <w:spacing w:after="0" w:line="240" w:lineRule="auto"/>
        <w:jc w:val="both"/>
        <w:rPr>
          <w:rFonts w:ascii="Arial" w:eastAsia="Arial" w:hAnsi="Arial" w:cs="Arial"/>
          <w:color w:val="000000"/>
        </w:rPr>
      </w:pPr>
      <w:customXmlDelRangeStart w:id="12" w:author="Autor"/>
      <w:sdt>
        <w:sdtPr>
          <w:tag w:val="goog_rdk_14"/>
          <w:id w:val="95139747"/>
        </w:sdtPr>
        <w:sdtEndPr/>
        <w:sdtContent>
          <w:customXmlDelRangeEnd w:id="12"/>
          <w:customXmlDelRangeStart w:id="13" w:author="Autor"/>
        </w:sdtContent>
      </w:sdt>
      <w:customXmlDelRangeEnd w:id="13"/>
      <w:r w:rsidR="00495F9D" w:rsidRPr="00402CFC">
        <w:rPr>
          <w:rFonts w:ascii="Arial" w:eastAsia="Arial" w:hAnsi="Arial" w:cs="Arial"/>
          <w:color w:val="000000"/>
        </w:rPr>
        <w:t>Te</w:t>
      </w:r>
      <w:r w:rsidR="00495F9D" w:rsidRPr="00306971">
        <w:rPr>
          <w:rFonts w:ascii="Arial" w:eastAsia="Arial" w:hAnsi="Arial" w:cs="Arial"/>
          <w:color w:val="000000"/>
        </w:rPr>
        <w:t>chnická podpora</w:t>
      </w:r>
      <w:r w:rsidR="00910D2E" w:rsidRPr="00306971">
        <w:rPr>
          <w:rFonts w:ascii="Arial" w:eastAsia="Arial" w:hAnsi="Arial" w:cs="Arial"/>
          <w:color w:val="000000"/>
        </w:rPr>
        <w:t xml:space="preserve"> a vývoj</w:t>
      </w:r>
      <w:r w:rsidR="00495F9D" w:rsidRPr="00306971">
        <w:rPr>
          <w:rFonts w:ascii="Arial" w:eastAsia="Arial" w:hAnsi="Arial" w:cs="Arial"/>
          <w:color w:val="000000"/>
        </w:rPr>
        <w:t>;</w:t>
      </w:r>
    </w:p>
    <w:p w14:paraId="00000027" w14:textId="746FADE6" w:rsidR="00F5179C" w:rsidRPr="001D5E5E"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306971">
        <w:rPr>
          <w:rFonts w:ascii="Arial" w:eastAsia="Arial" w:hAnsi="Arial" w:cs="Arial"/>
          <w:color w:val="000000"/>
        </w:rPr>
        <w:t>Řešení incidentů.</w:t>
      </w:r>
    </w:p>
    <w:p w14:paraId="00000028" w14:textId="7B6F4909" w:rsidR="00F5179C" w:rsidRPr="001D5E5E" w:rsidRDefault="00495F9D">
      <w:pPr>
        <w:numPr>
          <w:ilvl w:val="1"/>
          <w:numId w:val="19"/>
        </w:numPr>
        <w:spacing w:after="0" w:line="240" w:lineRule="auto"/>
        <w:jc w:val="both"/>
        <w:rPr>
          <w:rFonts w:ascii="Arial" w:eastAsia="Arial" w:hAnsi="Arial" w:cs="Arial"/>
        </w:rPr>
      </w:pPr>
      <w:r w:rsidRPr="00306971">
        <w:rPr>
          <w:rFonts w:ascii="Arial" w:eastAsia="Arial" w:hAnsi="Arial" w:cs="Arial"/>
        </w:rPr>
        <w:t>Specifikace jednotlivých kategorií incidentů a na ně navázan</w:t>
      </w:r>
      <w:r w:rsidR="008A16BF" w:rsidRPr="00306971">
        <w:rPr>
          <w:rFonts w:ascii="Arial" w:eastAsia="Arial" w:hAnsi="Arial" w:cs="Arial"/>
        </w:rPr>
        <w:t>á</w:t>
      </w:r>
      <w:r w:rsidRPr="00306971">
        <w:rPr>
          <w:rFonts w:ascii="Arial" w:eastAsia="Arial" w:hAnsi="Arial" w:cs="Arial"/>
        </w:rPr>
        <w:t xml:space="preserve"> úroveň </w:t>
      </w:r>
      <w:del w:id="14" w:author="Autor">
        <w:r w:rsidRPr="00306971" w:rsidDel="00B745B0">
          <w:rPr>
            <w:rFonts w:ascii="Arial" w:eastAsia="Arial" w:hAnsi="Arial" w:cs="Arial"/>
          </w:rPr>
          <w:delText>servisních</w:delText>
        </w:r>
      </w:del>
      <w:ins w:id="15" w:author="Autor">
        <w:r w:rsidR="00B745B0">
          <w:rPr>
            <w:rFonts w:ascii="Arial" w:eastAsia="Arial" w:hAnsi="Arial" w:cs="Arial"/>
          </w:rPr>
          <w:t>Servisních</w:t>
        </w:r>
      </w:ins>
      <w:r w:rsidRPr="00306971">
        <w:rPr>
          <w:rFonts w:ascii="Arial" w:eastAsia="Arial" w:hAnsi="Arial" w:cs="Arial"/>
        </w:rPr>
        <w:t xml:space="preserve"> služeb jsou uvedeny v příloze č. 1 této s</w:t>
      </w:r>
      <w:r w:rsidRPr="001D5E5E">
        <w:rPr>
          <w:rFonts w:ascii="Arial" w:eastAsia="Arial" w:hAnsi="Arial" w:cs="Arial"/>
        </w:rPr>
        <w:t>mlouvy.</w:t>
      </w:r>
    </w:p>
    <w:p w14:paraId="00000029" w14:textId="4E617A8F" w:rsidR="00F5179C" w:rsidRPr="001D5E5E" w:rsidDel="005B467A" w:rsidRDefault="00495F9D">
      <w:pPr>
        <w:numPr>
          <w:ilvl w:val="1"/>
          <w:numId w:val="19"/>
        </w:numPr>
        <w:spacing w:after="0" w:line="240" w:lineRule="auto"/>
        <w:jc w:val="both"/>
        <w:rPr>
          <w:del w:id="16" w:author="Autor"/>
          <w:rFonts w:ascii="Arial" w:eastAsia="Arial" w:hAnsi="Arial" w:cs="Arial"/>
        </w:rPr>
      </w:pPr>
      <w:commentRangeStart w:id="17"/>
      <w:del w:id="18" w:author="Autor">
        <w:r w:rsidRPr="001D5E5E" w:rsidDel="005B467A">
          <w:rPr>
            <w:rFonts w:ascii="Arial" w:eastAsia="Arial" w:hAnsi="Arial" w:cs="Arial"/>
          </w:rPr>
          <w:delText>Odstraňování záručních vad se také řídí kategoriemi incid</w:delText>
        </w:r>
      </w:del>
      <w:ins w:id="19" w:author="Autor">
        <w:del w:id="20" w:author="Autor">
          <w:r w:rsidR="001F5B57" w:rsidDel="005B467A">
            <w:rPr>
              <w:rFonts w:ascii="Arial" w:eastAsia="Arial" w:hAnsi="Arial" w:cs="Arial"/>
            </w:rPr>
            <w:delText>Incid</w:delText>
          </w:r>
        </w:del>
      </w:ins>
      <w:del w:id="21" w:author="Autor">
        <w:r w:rsidRPr="001D5E5E" w:rsidDel="005B467A">
          <w:rPr>
            <w:rFonts w:ascii="Arial" w:eastAsia="Arial" w:hAnsi="Arial" w:cs="Arial"/>
          </w:rPr>
          <w:delText>entů a na ně vázanými úrovněmi servisních</w:delText>
        </w:r>
      </w:del>
      <w:ins w:id="22" w:author="Autor">
        <w:del w:id="23" w:author="Autor">
          <w:r w:rsidR="00B745B0" w:rsidDel="005B467A">
            <w:rPr>
              <w:rFonts w:ascii="Arial" w:eastAsia="Arial" w:hAnsi="Arial" w:cs="Arial"/>
            </w:rPr>
            <w:delText>Servisních</w:delText>
          </w:r>
        </w:del>
      </w:ins>
      <w:del w:id="24" w:author="Autor">
        <w:r w:rsidRPr="001D5E5E" w:rsidDel="005B467A">
          <w:rPr>
            <w:rFonts w:ascii="Arial" w:eastAsia="Arial" w:hAnsi="Arial" w:cs="Arial"/>
          </w:rPr>
          <w:delText xml:space="preserve"> služeb dle přílohy č. 1 této smlouvy. </w:delText>
        </w:r>
        <w:commentRangeEnd w:id="17"/>
        <w:r w:rsidR="00C10450" w:rsidDel="005B467A">
          <w:rPr>
            <w:rStyle w:val="Odkaznakoment"/>
            <w:lang w:val="x-none"/>
          </w:rPr>
          <w:commentReference w:id="17"/>
        </w:r>
      </w:del>
    </w:p>
    <w:p w14:paraId="0000002A" w14:textId="1224964C" w:rsidR="00F5179C"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 xml:space="preserve">Poskytovatel je povinen poskytovat </w:t>
      </w:r>
      <w:del w:id="25" w:author="Autor">
        <w:r w:rsidRPr="001D5E5E" w:rsidDel="00187C49">
          <w:rPr>
            <w:rFonts w:ascii="Arial" w:eastAsia="Arial" w:hAnsi="Arial" w:cs="Arial"/>
          </w:rPr>
          <w:delText>servisní slu</w:delText>
        </w:r>
      </w:del>
      <w:ins w:id="26" w:author="Autor">
        <w:r w:rsidR="00187C49">
          <w:rPr>
            <w:rFonts w:ascii="Arial" w:eastAsia="Arial" w:hAnsi="Arial" w:cs="Arial"/>
          </w:rPr>
          <w:t>Servisní slu</w:t>
        </w:r>
      </w:ins>
      <w:r w:rsidRPr="001D5E5E">
        <w:rPr>
          <w:rFonts w:ascii="Arial" w:eastAsia="Arial" w:hAnsi="Arial" w:cs="Arial"/>
        </w:rPr>
        <w:t>žby dle této smlouvy tak, aby dostupnost</w:t>
      </w:r>
      <w:r w:rsidR="00855689">
        <w:rPr>
          <w:rFonts w:ascii="Arial" w:eastAsia="Arial" w:hAnsi="Arial" w:cs="Arial"/>
        </w:rPr>
        <w:t xml:space="preserve"> IS</w:t>
      </w:r>
      <w:r w:rsidRPr="001D5E5E">
        <w:rPr>
          <w:rFonts w:ascii="Arial" w:eastAsia="Arial" w:hAnsi="Arial" w:cs="Arial"/>
        </w:rPr>
        <w:t xml:space="preserve"> byla </w:t>
      </w:r>
      <w:r w:rsidR="007E0E58">
        <w:rPr>
          <w:rFonts w:ascii="Arial" w:eastAsia="Arial" w:hAnsi="Arial" w:cs="Arial"/>
        </w:rPr>
        <w:t xml:space="preserve">v provozní době </w:t>
      </w:r>
      <w:r w:rsidRPr="001D5E5E">
        <w:rPr>
          <w:rFonts w:ascii="Arial" w:eastAsia="Arial" w:hAnsi="Arial" w:cs="Arial"/>
        </w:rPr>
        <w:t xml:space="preserve">alespoň </w:t>
      </w:r>
      <w:proofErr w:type="gramStart"/>
      <w:r w:rsidRPr="001D5E5E">
        <w:rPr>
          <w:rFonts w:ascii="Arial" w:eastAsia="Arial" w:hAnsi="Arial" w:cs="Arial"/>
        </w:rPr>
        <w:t>97%</w:t>
      </w:r>
      <w:proofErr w:type="gramEnd"/>
      <w:r w:rsidRPr="001D5E5E">
        <w:rPr>
          <w:rFonts w:ascii="Arial" w:eastAsia="Arial" w:hAnsi="Arial" w:cs="Arial"/>
        </w:rPr>
        <w:t xml:space="preserve"> v každém kalendářním měsíci po</w:t>
      </w:r>
      <w:r>
        <w:rPr>
          <w:rFonts w:ascii="Arial" w:eastAsia="Arial" w:hAnsi="Arial" w:cs="Arial"/>
        </w:rPr>
        <w:t xml:space="preserve"> celou dobu účinnosti této smlouvy. Výpočet skutečně dosažené dostupnosti se řídí metodikou uvedenou v příloze č. 1 této smlouvy.</w:t>
      </w:r>
      <w:r w:rsidR="007E0E58">
        <w:rPr>
          <w:rFonts w:ascii="Arial" w:eastAsia="Arial" w:hAnsi="Arial" w:cs="Arial"/>
        </w:rPr>
        <w:t xml:space="preserve"> </w:t>
      </w:r>
      <w:r w:rsidR="007E0E58" w:rsidRPr="007E0E58">
        <w:rPr>
          <w:rFonts w:ascii="Arial" w:eastAsia="Arial" w:hAnsi="Arial" w:cs="Arial"/>
        </w:rPr>
        <w:t>Provozní doba IS pro účely tohoto článku smlouvy je shodná s dobou servisní pohotovosti dle čl. 2.4 smlouvy.</w:t>
      </w:r>
    </w:p>
    <w:p w14:paraId="0000002B" w14:textId="77777777" w:rsidR="00F5179C" w:rsidRDefault="00F5179C">
      <w:pPr>
        <w:spacing w:after="0" w:line="240" w:lineRule="auto"/>
        <w:jc w:val="both"/>
        <w:rPr>
          <w:rFonts w:ascii="Arial" w:eastAsia="Arial" w:hAnsi="Arial" w:cs="Arial"/>
        </w:rPr>
      </w:pPr>
    </w:p>
    <w:p w14:paraId="0000002C" w14:textId="78123989" w:rsidR="00F5179C"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bookmarkStart w:id="27" w:name="_heading=h.gjdgxs" w:colFirst="0" w:colLast="0"/>
      <w:bookmarkEnd w:id="27"/>
      <w:r>
        <w:rPr>
          <w:rFonts w:ascii="Arial" w:eastAsia="Arial" w:hAnsi="Arial" w:cs="Arial"/>
          <w:b/>
          <w:color w:val="000000"/>
        </w:rPr>
        <w:t xml:space="preserve">Poskytování </w:t>
      </w:r>
      <w:del w:id="28" w:author="Autor">
        <w:r w:rsidDel="00B745B0">
          <w:rPr>
            <w:rFonts w:ascii="Arial" w:eastAsia="Arial" w:hAnsi="Arial" w:cs="Arial"/>
            <w:b/>
            <w:color w:val="000000"/>
          </w:rPr>
          <w:delText>servisních</w:delText>
        </w:r>
      </w:del>
      <w:ins w:id="29" w:author="Autor">
        <w:r w:rsidR="00B745B0">
          <w:rPr>
            <w:rFonts w:ascii="Arial" w:eastAsia="Arial" w:hAnsi="Arial" w:cs="Arial"/>
            <w:b/>
            <w:color w:val="000000"/>
          </w:rPr>
          <w:t>Servisních</w:t>
        </w:r>
      </w:ins>
      <w:r>
        <w:rPr>
          <w:rFonts w:ascii="Arial" w:eastAsia="Arial" w:hAnsi="Arial" w:cs="Arial"/>
          <w:b/>
          <w:color w:val="000000"/>
        </w:rPr>
        <w:t xml:space="preserve"> služeb</w:t>
      </w:r>
    </w:p>
    <w:p w14:paraId="0000002D" w14:textId="3F85A99C" w:rsidR="00F5179C" w:rsidRPr="00946954"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Servisní služby mohou být </w:t>
      </w:r>
      <w:r w:rsidRPr="00946954">
        <w:rPr>
          <w:rFonts w:ascii="Arial" w:eastAsia="Arial" w:hAnsi="Arial" w:cs="Arial"/>
        </w:rPr>
        <w:t xml:space="preserve">prováděny vzdálenou správou nebo přímo příjezdem pracovníka Poskytovatele na místo plnění. Servisní služby se vážou na ty části </w:t>
      </w:r>
      <w:r w:rsidR="00946954" w:rsidRPr="00946954">
        <w:rPr>
          <w:rFonts w:ascii="Arial" w:eastAsia="Arial" w:hAnsi="Arial" w:cs="Arial"/>
        </w:rPr>
        <w:t>IS</w:t>
      </w:r>
      <w:r w:rsidRPr="00946954">
        <w:rPr>
          <w:rFonts w:ascii="Arial" w:eastAsia="Arial" w:hAnsi="Arial" w:cs="Arial"/>
        </w:rPr>
        <w:t>, které jsou specifikované v příloze č. 1 této smlouvy.</w:t>
      </w:r>
    </w:p>
    <w:p w14:paraId="0000002E" w14:textId="310DB6D5"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V rámci poskytování </w:t>
      </w:r>
      <w:del w:id="30" w:author="Autor">
        <w:r w:rsidDel="001F5B57">
          <w:rPr>
            <w:rFonts w:ascii="Arial" w:eastAsia="Arial" w:hAnsi="Arial" w:cs="Arial"/>
          </w:rPr>
          <w:delText>servisních</w:delText>
        </w:r>
      </w:del>
      <w:ins w:id="31" w:author="Autor">
        <w:r w:rsidR="001F5B57">
          <w:rPr>
            <w:rFonts w:ascii="Arial" w:eastAsia="Arial" w:hAnsi="Arial" w:cs="Arial"/>
          </w:rPr>
          <w:t xml:space="preserve">Servisních </w:t>
        </w:r>
      </w:ins>
      <w:r>
        <w:rPr>
          <w:rFonts w:ascii="Arial" w:eastAsia="Arial" w:hAnsi="Arial" w:cs="Arial"/>
        </w:rPr>
        <w:t xml:space="preserve">služeb v kategorii </w:t>
      </w:r>
      <w:ins w:id="32" w:author="Autor">
        <w:r w:rsidR="00E83FBD">
          <w:rPr>
            <w:rFonts w:ascii="Arial" w:eastAsia="Arial" w:hAnsi="Arial" w:cs="Arial"/>
          </w:rPr>
          <w:t xml:space="preserve">Řešení </w:t>
        </w:r>
      </w:ins>
      <w:r>
        <w:rPr>
          <w:rFonts w:ascii="Arial" w:eastAsia="Arial" w:hAnsi="Arial" w:cs="Arial"/>
        </w:rPr>
        <w:t xml:space="preserve">incidentů je Poskytovatel povinen řešit incidenty týkající se </w:t>
      </w:r>
      <w:r w:rsidR="003F2E86">
        <w:rPr>
          <w:rFonts w:ascii="Arial" w:eastAsia="Arial" w:hAnsi="Arial" w:cs="Arial"/>
        </w:rPr>
        <w:t xml:space="preserve">IS </w:t>
      </w:r>
      <w:r>
        <w:rPr>
          <w:rFonts w:ascii="Arial" w:eastAsia="Arial" w:hAnsi="Arial" w:cs="Arial"/>
        </w:rPr>
        <w:t>(dále jen „</w:t>
      </w:r>
      <w:del w:id="33" w:author="Autor">
        <w:r w:rsidDel="001F5B57">
          <w:rPr>
            <w:rFonts w:ascii="Arial" w:eastAsia="Arial" w:hAnsi="Arial" w:cs="Arial"/>
            <w:b/>
            <w:i/>
          </w:rPr>
          <w:delText>incidenty</w:delText>
        </w:r>
      </w:del>
      <w:ins w:id="34" w:author="Autor">
        <w:r w:rsidR="001F5B57">
          <w:rPr>
            <w:rFonts w:ascii="Arial" w:eastAsia="Arial" w:hAnsi="Arial" w:cs="Arial"/>
            <w:b/>
            <w:i/>
          </w:rPr>
          <w:t>Incidenty</w:t>
        </w:r>
      </w:ins>
      <w:r>
        <w:rPr>
          <w:rFonts w:ascii="Arial" w:eastAsia="Arial" w:hAnsi="Arial" w:cs="Arial"/>
        </w:rPr>
        <w:t xml:space="preserve">“) a v kategorii </w:t>
      </w:r>
      <w:proofErr w:type="spellStart"/>
      <w:ins w:id="35" w:author="Autor">
        <w:r w:rsidR="00306971">
          <w:rPr>
            <w:rFonts w:ascii="Arial" w:eastAsia="Arial" w:hAnsi="Arial" w:cs="Arial"/>
          </w:rPr>
          <w:t>Maintenance</w:t>
        </w:r>
        <w:proofErr w:type="spellEnd"/>
        <w:del w:id="36" w:author="Autor">
          <w:r w:rsidR="00306971" w:rsidDel="00FD7C42">
            <w:rPr>
              <w:rFonts w:ascii="Arial" w:eastAsia="Arial" w:hAnsi="Arial" w:cs="Arial"/>
            </w:rPr>
            <w:delText xml:space="preserve"> a </w:delText>
          </w:r>
        </w:del>
        <w:r w:rsidR="00FD7C42">
          <w:rPr>
            <w:rFonts w:ascii="Arial" w:eastAsia="Arial" w:hAnsi="Arial" w:cs="Arial"/>
          </w:rPr>
          <w:t xml:space="preserve">, resp. </w:t>
        </w:r>
        <w:r w:rsidR="00E83FBD">
          <w:rPr>
            <w:rFonts w:ascii="Arial" w:eastAsia="Arial" w:hAnsi="Arial" w:cs="Arial"/>
          </w:rPr>
          <w:t xml:space="preserve">Technická </w:t>
        </w:r>
      </w:ins>
      <w:r>
        <w:rPr>
          <w:rFonts w:ascii="Arial" w:eastAsia="Arial" w:hAnsi="Arial" w:cs="Arial"/>
        </w:rPr>
        <w:t>podpora</w:t>
      </w:r>
      <w:r w:rsidR="001D5E5E">
        <w:rPr>
          <w:rFonts w:ascii="Arial" w:eastAsia="Arial" w:hAnsi="Arial" w:cs="Arial"/>
        </w:rPr>
        <w:t xml:space="preserve"> a vývoj</w:t>
      </w:r>
      <w:r>
        <w:rPr>
          <w:rFonts w:ascii="Arial" w:eastAsia="Arial" w:hAnsi="Arial" w:cs="Arial"/>
        </w:rPr>
        <w:t xml:space="preserve"> je Poskytovatel povinen realizovat požadavky Objednatele týkající se </w:t>
      </w:r>
      <w:r w:rsidR="00910D2E">
        <w:rPr>
          <w:rFonts w:ascii="Arial" w:eastAsia="Arial" w:hAnsi="Arial" w:cs="Arial"/>
        </w:rPr>
        <w:t>IS</w:t>
      </w:r>
      <w:r>
        <w:rPr>
          <w:rFonts w:ascii="Arial" w:eastAsia="Arial" w:hAnsi="Arial" w:cs="Arial"/>
        </w:rPr>
        <w:t xml:space="preserve"> (dále jen „</w:t>
      </w:r>
      <w:del w:id="37" w:author="Autor">
        <w:r w:rsidDel="001F5B57">
          <w:rPr>
            <w:rFonts w:ascii="Arial" w:eastAsia="Arial" w:hAnsi="Arial" w:cs="Arial"/>
            <w:b/>
            <w:i/>
          </w:rPr>
          <w:delText>požadavky</w:delText>
        </w:r>
      </w:del>
      <w:ins w:id="38" w:author="Autor">
        <w:r w:rsidR="001F5B57">
          <w:rPr>
            <w:rFonts w:ascii="Arial" w:eastAsia="Arial" w:hAnsi="Arial" w:cs="Arial"/>
            <w:b/>
            <w:i/>
          </w:rPr>
          <w:t>Požadavky</w:t>
        </w:r>
      </w:ins>
      <w:r>
        <w:rPr>
          <w:rFonts w:ascii="Arial" w:eastAsia="Arial" w:hAnsi="Arial" w:cs="Arial"/>
        </w:rPr>
        <w:t>“ nebo „</w:t>
      </w:r>
      <w:sdt>
        <w:sdtPr>
          <w:tag w:val="goog_rdk_16"/>
          <w:id w:val="1689097670"/>
        </w:sdtPr>
        <w:sdtEndPr/>
        <w:sdtContent/>
      </w:sdt>
      <w:r>
        <w:rPr>
          <w:rFonts w:ascii="Arial" w:eastAsia="Arial" w:hAnsi="Arial" w:cs="Arial"/>
          <w:b/>
          <w:i/>
        </w:rPr>
        <w:t>REQ</w:t>
      </w:r>
      <w:r>
        <w:rPr>
          <w:rFonts w:ascii="Arial" w:eastAsia="Arial" w:hAnsi="Arial" w:cs="Arial"/>
        </w:rPr>
        <w:t xml:space="preserve">“) za podmínek sjednaných touto smlouvou a její přílohou č. 1. </w:t>
      </w:r>
    </w:p>
    <w:p w14:paraId="216DBA8E" w14:textId="77777777" w:rsidR="00FD7C42" w:rsidRDefault="00495F9D" w:rsidP="00A143A2">
      <w:pPr>
        <w:numPr>
          <w:ilvl w:val="1"/>
          <w:numId w:val="20"/>
        </w:numPr>
        <w:spacing w:after="0" w:line="240" w:lineRule="auto"/>
        <w:jc w:val="both"/>
        <w:rPr>
          <w:ins w:id="39" w:author="Autor"/>
          <w:rFonts w:ascii="Arial" w:eastAsia="Arial" w:hAnsi="Arial" w:cs="Arial"/>
        </w:rPr>
      </w:pPr>
      <w:r w:rsidRPr="00FD7C42">
        <w:rPr>
          <w:rFonts w:ascii="Arial" w:eastAsia="Arial" w:hAnsi="Arial" w:cs="Arial"/>
        </w:rPr>
        <w:t xml:space="preserve">Poskytovatel je povinen po celou dobu účinnosti této smlouvy </w:t>
      </w:r>
      <w:sdt>
        <w:sdtPr>
          <w:tag w:val="goog_rdk_17"/>
          <w:id w:val="-461034275"/>
        </w:sdtPr>
        <w:sdtEndPr/>
        <w:sdtContent/>
      </w:sdt>
      <w:r w:rsidRPr="00FD7C42">
        <w:rPr>
          <w:rFonts w:ascii="Arial" w:eastAsia="Arial" w:hAnsi="Arial" w:cs="Arial"/>
        </w:rPr>
        <w:t xml:space="preserve">v případě poruchy IS </w:t>
      </w:r>
      <w:r w:rsidR="006D3656" w:rsidRPr="00AD1B2A">
        <w:rPr>
          <w:rFonts w:ascii="Arial" w:eastAsia="Arial" w:hAnsi="Arial" w:cs="Arial"/>
        </w:rPr>
        <w:t xml:space="preserve">poskytnout součinnost </w:t>
      </w:r>
      <w:r w:rsidR="007B4280" w:rsidRPr="00AD1B2A">
        <w:rPr>
          <w:rFonts w:ascii="Arial" w:eastAsia="Arial" w:hAnsi="Arial" w:cs="Arial"/>
        </w:rPr>
        <w:t>při konfiguraci a kontrole nastavení po obnově dat ze záloh IS provede</w:t>
      </w:r>
      <w:r w:rsidR="007B4280" w:rsidRPr="00FD7C42">
        <w:rPr>
          <w:rFonts w:ascii="Arial" w:eastAsia="Arial" w:hAnsi="Arial" w:cs="Arial"/>
        </w:rPr>
        <w:t>né Objednatelem</w:t>
      </w:r>
      <w:r w:rsidRPr="00FD7C42">
        <w:rPr>
          <w:rFonts w:ascii="Arial" w:eastAsia="Arial" w:hAnsi="Arial" w:cs="Arial"/>
        </w:rPr>
        <w:t>.</w:t>
      </w:r>
      <w:r w:rsidR="001E0180" w:rsidRPr="00FD7C42">
        <w:rPr>
          <w:rFonts w:ascii="Arial" w:eastAsia="Arial" w:hAnsi="Arial" w:cs="Arial"/>
        </w:rPr>
        <w:t xml:space="preserve"> Po obnově dat ze záloh v případě nefunkčnosti IS bude Objednatelem iniciován</w:t>
      </w:r>
    </w:p>
    <w:p w14:paraId="7392EFF5" w14:textId="3C6BBFE9" w:rsidR="00FD7C42" w:rsidRDefault="001E0180" w:rsidP="00FD7C42">
      <w:pPr>
        <w:pStyle w:val="Odstavecseseznamem"/>
        <w:numPr>
          <w:ilvl w:val="0"/>
          <w:numId w:val="29"/>
        </w:numPr>
        <w:spacing w:after="0" w:line="240" w:lineRule="auto"/>
        <w:jc w:val="both"/>
        <w:rPr>
          <w:ins w:id="40" w:author="Autor"/>
          <w:rFonts w:ascii="Arial" w:eastAsia="Arial" w:hAnsi="Arial" w:cs="Arial"/>
        </w:rPr>
      </w:pPr>
      <w:del w:id="41" w:author="Autor">
        <w:r w:rsidRPr="00FD7C42" w:rsidDel="00FD7C42">
          <w:rPr>
            <w:rFonts w:ascii="Arial" w:eastAsia="Arial" w:hAnsi="Arial" w:cs="Arial"/>
          </w:rPr>
          <w:delText xml:space="preserve"> </w:delText>
        </w:r>
      </w:del>
      <w:ins w:id="42" w:author="Autor">
        <w:del w:id="43" w:author="Autor">
          <w:r w:rsidR="00F91ACC" w:rsidRPr="00FD7C42" w:rsidDel="00FD7C42">
            <w:rPr>
              <w:rFonts w:ascii="Arial" w:eastAsia="Arial" w:hAnsi="Arial" w:cs="Arial"/>
            </w:rPr>
            <w:br/>
            <w:delText xml:space="preserve">a) </w:delText>
          </w:r>
        </w:del>
      </w:ins>
      <w:del w:id="44" w:author="Autor">
        <w:r w:rsidRPr="00FD7C42" w:rsidDel="001F5B57">
          <w:rPr>
            <w:rFonts w:ascii="Arial" w:eastAsia="Arial" w:hAnsi="Arial" w:cs="Arial"/>
          </w:rPr>
          <w:delText>požadav</w:delText>
        </w:r>
      </w:del>
      <w:ins w:id="45" w:author="Autor">
        <w:r w:rsidR="001F5B57" w:rsidRPr="00FD7C42">
          <w:rPr>
            <w:rFonts w:ascii="Arial" w:eastAsia="Arial" w:hAnsi="Arial" w:cs="Arial"/>
          </w:rPr>
          <w:t>Požadav</w:t>
        </w:r>
      </w:ins>
      <w:r w:rsidRPr="00FD7C42">
        <w:rPr>
          <w:rFonts w:ascii="Arial" w:eastAsia="Arial" w:hAnsi="Arial" w:cs="Arial"/>
        </w:rPr>
        <w:t xml:space="preserve">ek </w:t>
      </w:r>
      <w:ins w:id="46" w:author="Autor">
        <w:r w:rsidR="00F91ACC" w:rsidRPr="00FD7C42">
          <w:rPr>
            <w:rFonts w:ascii="Arial" w:eastAsia="Arial" w:hAnsi="Arial" w:cs="Arial"/>
          </w:rPr>
          <w:t>na zprovoznění IS</w:t>
        </w:r>
        <w:r w:rsidR="00AB152A" w:rsidRPr="00FD7C42">
          <w:rPr>
            <w:rFonts w:ascii="Arial" w:eastAsia="Arial" w:hAnsi="Arial" w:cs="Arial"/>
          </w:rPr>
          <w:t xml:space="preserve"> v rámci kategorie služeb </w:t>
        </w:r>
      </w:ins>
      <w:customXmlInsRangeStart w:id="47" w:author="Autor"/>
      <w:customXmlDelRangeStart w:id="48" w:author="Autor"/>
      <w:sdt>
        <w:sdtPr>
          <w:tag w:val="goog_rdk_14"/>
          <w:id w:val="-813641027"/>
        </w:sdtPr>
        <w:sdtEndPr/>
        <w:sdtContent>
          <w:customXmlInsRangeEnd w:id="47"/>
          <w:customXmlDelRangeEnd w:id="48"/>
          <w:customXmlInsRangeStart w:id="49" w:author="Autor"/>
          <w:customXmlDelRangeStart w:id="50" w:author="Autor"/>
        </w:sdtContent>
      </w:sdt>
      <w:customXmlInsRangeEnd w:id="49"/>
      <w:customXmlDelRangeEnd w:id="50"/>
      <w:ins w:id="51" w:author="Autor">
        <w:r w:rsidR="00AB152A" w:rsidRPr="00FD7C42">
          <w:rPr>
            <w:rFonts w:ascii="Arial" w:eastAsia="Arial" w:hAnsi="Arial" w:cs="Arial"/>
            <w:color w:val="000000"/>
          </w:rPr>
          <w:t>Technická podpora a vývoj</w:t>
        </w:r>
      </w:ins>
      <w:del w:id="52" w:author="Autor">
        <w:r w:rsidR="00AB152A" w:rsidRPr="00FD7C42" w:rsidDel="00FD7C42">
          <w:rPr>
            <w:rFonts w:ascii="Arial" w:eastAsia="Arial" w:hAnsi="Arial" w:cs="Arial"/>
          </w:rPr>
          <w:delText xml:space="preserve"> </w:delText>
        </w:r>
      </w:del>
      <w:ins w:id="53" w:author="Autor">
        <w:r w:rsidR="00F91ACC" w:rsidRPr="00FD7C42">
          <w:rPr>
            <w:rFonts w:ascii="Arial" w:eastAsia="Arial" w:hAnsi="Arial" w:cs="Arial"/>
          </w:rPr>
          <w:t>, pokud k obnově IS ze záloh nedošlo z viny Poskytovatele</w:t>
        </w:r>
      </w:ins>
    </w:p>
    <w:p w14:paraId="0000002F" w14:textId="762BD774" w:rsidR="00F5179C" w:rsidRPr="00FD7C42" w:rsidRDefault="00F91ACC" w:rsidP="00FD7C42">
      <w:pPr>
        <w:pStyle w:val="Odstavecseseznamem"/>
        <w:numPr>
          <w:ilvl w:val="0"/>
          <w:numId w:val="29"/>
        </w:numPr>
        <w:spacing w:after="0" w:line="240" w:lineRule="auto"/>
        <w:jc w:val="both"/>
        <w:rPr>
          <w:rFonts w:ascii="Arial" w:eastAsia="Arial" w:hAnsi="Arial" w:cs="Arial"/>
        </w:rPr>
      </w:pPr>
      <w:ins w:id="54" w:author="Autor">
        <w:del w:id="55" w:author="Autor">
          <w:r w:rsidRPr="00FD7C42" w:rsidDel="00FD7C42">
            <w:rPr>
              <w:rFonts w:ascii="Arial" w:eastAsia="Arial" w:hAnsi="Arial" w:cs="Arial"/>
            </w:rPr>
            <w:br/>
            <w:delText xml:space="preserve">b) </w:delText>
          </w:r>
        </w:del>
        <w:r w:rsidR="001F5B57" w:rsidRPr="00FD7C42">
          <w:rPr>
            <w:rFonts w:ascii="Arial" w:eastAsia="Arial" w:hAnsi="Arial" w:cs="Arial"/>
          </w:rPr>
          <w:t>Incid</w:t>
        </w:r>
        <w:r w:rsidRPr="00FD7C42">
          <w:rPr>
            <w:rFonts w:ascii="Arial" w:eastAsia="Arial" w:hAnsi="Arial" w:cs="Arial"/>
          </w:rPr>
          <w:t>ent typu A</w:t>
        </w:r>
      </w:ins>
      <w:r w:rsidR="00AB152A" w:rsidRPr="00FD7C42">
        <w:rPr>
          <w:rFonts w:ascii="Arial" w:eastAsia="Arial" w:hAnsi="Arial" w:cs="Arial"/>
        </w:rPr>
        <w:t>,</w:t>
      </w:r>
      <w:ins w:id="56" w:author="Autor">
        <w:r w:rsidRPr="00FD7C42">
          <w:rPr>
            <w:rFonts w:ascii="Arial" w:eastAsia="Arial" w:hAnsi="Arial" w:cs="Arial"/>
          </w:rPr>
          <w:t xml:space="preserve"> pokud k obnově IS ze záloh došlo z prokazatelné viny Poskytovatele</w:t>
        </w:r>
        <w:del w:id="57" w:author="Autor">
          <w:r w:rsidRPr="00FD7C42" w:rsidDel="00FD7C42">
            <w:rPr>
              <w:rFonts w:ascii="Arial" w:eastAsia="Arial" w:hAnsi="Arial" w:cs="Arial"/>
            </w:rPr>
            <w:delText xml:space="preserve"> </w:delText>
          </w:r>
        </w:del>
      </w:ins>
      <w:del w:id="58" w:author="Autor">
        <w:r w:rsidR="001E0180" w:rsidRPr="00FD7C42" w:rsidDel="00F91ACC">
          <w:rPr>
            <w:rFonts w:ascii="Arial" w:eastAsia="Arial" w:hAnsi="Arial" w:cs="Arial"/>
          </w:rPr>
          <w:delText xml:space="preserve">na vyřešení incidentu typu A </w:delText>
        </w:r>
      </w:del>
      <w:ins w:id="59" w:author="Autor">
        <w:del w:id="60" w:author="Autor">
          <w:r w:rsidRPr="00FD7C42" w:rsidDel="00FD7C42">
            <w:rPr>
              <w:rFonts w:ascii="Arial" w:eastAsia="Arial" w:hAnsi="Arial" w:cs="Arial"/>
            </w:rPr>
            <w:br/>
          </w:r>
        </w:del>
        <w:r w:rsidR="00FD7C42">
          <w:rPr>
            <w:rFonts w:ascii="Arial" w:eastAsia="Arial" w:hAnsi="Arial" w:cs="Arial"/>
          </w:rPr>
          <w:t xml:space="preserve"> </w:t>
        </w:r>
      </w:ins>
      <w:r w:rsidR="001E0180" w:rsidRPr="00FD7C42">
        <w:rPr>
          <w:rFonts w:ascii="Arial" w:eastAsia="Arial" w:hAnsi="Arial" w:cs="Arial"/>
        </w:rPr>
        <w:t>dle přílohy č. 1 smlouvy.</w:t>
      </w:r>
    </w:p>
    <w:p w14:paraId="00000030" w14:textId="2A4B7093" w:rsidR="00F5179C" w:rsidRPr="00946954" w:rsidRDefault="00495F9D">
      <w:pPr>
        <w:numPr>
          <w:ilvl w:val="1"/>
          <w:numId w:val="20"/>
        </w:numPr>
        <w:spacing w:after="0" w:line="240" w:lineRule="auto"/>
        <w:jc w:val="both"/>
        <w:rPr>
          <w:rFonts w:ascii="Arial" w:eastAsia="Arial" w:hAnsi="Arial" w:cs="Arial"/>
        </w:rPr>
      </w:pPr>
      <w:r w:rsidRPr="00AB152A">
        <w:rPr>
          <w:rFonts w:ascii="Arial" w:eastAsia="Arial" w:hAnsi="Arial" w:cs="Arial"/>
        </w:rPr>
        <w:t xml:space="preserve">Poskytovatel je povinen udržovat servisní pohotovost v režimu </w:t>
      </w:r>
      <w:r w:rsidR="007E0E58" w:rsidRPr="00AB152A">
        <w:rPr>
          <w:rFonts w:ascii="Arial" w:eastAsia="Arial" w:hAnsi="Arial" w:cs="Arial"/>
        </w:rPr>
        <w:t xml:space="preserve">5x8 </w:t>
      </w:r>
      <w:r w:rsidRPr="00AB152A">
        <w:rPr>
          <w:rFonts w:ascii="Arial" w:eastAsia="Arial" w:hAnsi="Arial" w:cs="Arial"/>
        </w:rPr>
        <w:t>tak, že Poskytovatel bude disponovat potřebným množstvím pracovníků s odpovídající kvalifikací tak, aby byl schopný</w:t>
      </w:r>
      <w:r w:rsidR="007463CB" w:rsidRPr="00AB152A">
        <w:rPr>
          <w:rFonts w:ascii="Arial" w:eastAsia="Arial" w:hAnsi="Arial" w:cs="Arial"/>
        </w:rPr>
        <w:t xml:space="preserve"> v pracovní dny v ča</w:t>
      </w:r>
      <w:r w:rsidR="007463CB">
        <w:rPr>
          <w:rFonts w:ascii="Arial" w:eastAsia="Arial" w:hAnsi="Arial" w:cs="Arial"/>
        </w:rPr>
        <w:t>se 8:00-</w:t>
      </w:r>
      <w:r w:rsidR="007E0E58">
        <w:rPr>
          <w:rFonts w:ascii="Arial" w:eastAsia="Arial" w:hAnsi="Arial" w:cs="Arial"/>
        </w:rPr>
        <w:t>16</w:t>
      </w:r>
      <w:r w:rsidR="007463CB">
        <w:rPr>
          <w:rFonts w:ascii="Arial" w:eastAsia="Arial" w:hAnsi="Arial" w:cs="Arial"/>
        </w:rPr>
        <w:t>:00 hod.</w:t>
      </w:r>
      <w:r w:rsidRPr="00946954">
        <w:rPr>
          <w:rFonts w:ascii="Arial" w:eastAsia="Arial" w:hAnsi="Arial" w:cs="Arial"/>
        </w:rPr>
        <w:t xml:space="preserve"> garantovat časové lhůty stanovené v příloze č. 1 této smlouvy. </w:t>
      </w:r>
    </w:p>
    <w:p w14:paraId="00000031" w14:textId="37EAD1AB"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Poskytovatel je povinen při poskytování </w:t>
      </w:r>
      <w:del w:id="61" w:author="Autor">
        <w:r w:rsidDel="001F5B57">
          <w:rPr>
            <w:rFonts w:ascii="Arial" w:eastAsia="Arial" w:hAnsi="Arial" w:cs="Arial"/>
          </w:rPr>
          <w:delText xml:space="preserve">servisních </w:delText>
        </w:r>
      </w:del>
      <w:ins w:id="62" w:author="Autor">
        <w:r w:rsidR="001F5B57">
          <w:rPr>
            <w:rFonts w:ascii="Arial" w:eastAsia="Arial" w:hAnsi="Arial" w:cs="Arial"/>
          </w:rPr>
          <w:t xml:space="preserve">Servisních </w:t>
        </w:r>
      </w:ins>
      <w:r>
        <w:rPr>
          <w:rFonts w:ascii="Arial" w:eastAsia="Arial" w:hAnsi="Arial" w:cs="Arial"/>
        </w:rPr>
        <w:t>služeb dodržovat reakční dobu (dále jen „</w:t>
      </w:r>
      <w:del w:id="63" w:author="Autor">
        <w:r w:rsidDel="001F5B57">
          <w:rPr>
            <w:rFonts w:ascii="Arial" w:eastAsia="Arial" w:hAnsi="Arial" w:cs="Arial"/>
            <w:b/>
            <w:i/>
          </w:rPr>
          <w:delText xml:space="preserve">reakční </w:delText>
        </w:r>
      </w:del>
      <w:ins w:id="64" w:author="Autor">
        <w:r w:rsidR="001F5B57">
          <w:rPr>
            <w:rFonts w:ascii="Arial" w:eastAsia="Arial" w:hAnsi="Arial" w:cs="Arial"/>
            <w:b/>
            <w:i/>
          </w:rPr>
          <w:t xml:space="preserve">Reakční </w:t>
        </w:r>
      </w:ins>
      <w:r>
        <w:rPr>
          <w:rFonts w:ascii="Arial" w:eastAsia="Arial" w:hAnsi="Arial" w:cs="Arial"/>
          <w:b/>
          <w:i/>
        </w:rPr>
        <w:t>doba</w:t>
      </w:r>
      <w:r>
        <w:rPr>
          <w:rFonts w:ascii="Arial" w:eastAsia="Arial" w:hAnsi="Arial" w:cs="Arial"/>
        </w:rPr>
        <w:t>“ nebo „</w:t>
      </w:r>
      <w:del w:id="65" w:author="Autor">
        <w:r w:rsidDel="001F5B57">
          <w:rPr>
            <w:rFonts w:ascii="Arial" w:eastAsia="Arial" w:hAnsi="Arial" w:cs="Arial"/>
            <w:b/>
            <w:i/>
          </w:rPr>
          <w:delText>reakce</w:delText>
        </w:r>
      </w:del>
      <w:ins w:id="66" w:author="Autor">
        <w:r w:rsidR="001F5B57">
          <w:rPr>
            <w:rFonts w:ascii="Arial" w:eastAsia="Arial" w:hAnsi="Arial" w:cs="Arial"/>
            <w:b/>
            <w:i/>
          </w:rPr>
          <w:t>Reakce</w:t>
        </w:r>
      </w:ins>
      <w:r>
        <w:rPr>
          <w:rFonts w:ascii="Arial" w:eastAsia="Arial" w:hAnsi="Arial" w:cs="Arial"/>
        </w:rPr>
        <w:t xml:space="preserve">“) a dobu vyřešení </w:t>
      </w:r>
      <w:del w:id="67" w:author="Autor">
        <w:r w:rsidDel="001F5B57">
          <w:rPr>
            <w:rFonts w:ascii="Arial" w:eastAsia="Arial" w:hAnsi="Arial" w:cs="Arial"/>
          </w:rPr>
          <w:delText>incid</w:delText>
        </w:r>
      </w:del>
      <w:ins w:id="68" w:author="Autor">
        <w:r w:rsidR="001F5B57">
          <w:rPr>
            <w:rFonts w:ascii="Arial" w:eastAsia="Arial" w:hAnsi="Arial" w:cs="Arial"/>
          </w:rPr>
          <w:t>Incid</w:t>
        </w:r>
      </w:ins>
      <w:r>
        <w:rPr>
          <w:rFonts w:ascii="Arial" w:eastAsia="Arial" w:hAnsi="Arial" w:cs="Arial"/>
        </w:rPr>
        <w:t xml:space="preserve">entu nebo </w:t>
      </w:r>
      <w:del w:id="69" w:author="Autor">
        <w:r w:rsidDel="001F5B57">
          <w:rPr>
            <w:rFonts w:ascii="Arial" w:eastAsia="Arial" w:hAnsi="Arial" w:cs="Arial"/>
          </w:rPr>
          <w:delText>požadav</w:delText>
        </w:r>
      </w:del>
      <w:ins w:id="70" w:author="Autor">
        <w:r w:rsidR="001F5B57">
          <w:rPr>
            <w:rFonts w:ascii="Arial" w:eastAsia="Arial" w:hAnsi="Arial" w:cs="Arial"/>
          </w:rPr>
          <w:t>Požadav</w:t>
        </w:r>
      </w:ins>
      <w:r>
        <w:rPr>
          <w:rFonts w:ascii="Arial" w:eastAsia="Arial" w:hAnsi="Arial" w:cs="Arial"/>
        </w:rPr>
        <w:t>ku (dále jen „</w:t>
      </w:r>
      <w:del w:id="71" w:author="Autor">
        <w:r w:rsidDel="001F5B57">
          <w:rPr>
            <w:rFonts w:ascii="Arial" w:eastAsia="Arial" w:hAnsi="Arial" w:cs="Arial"/>
            <w:b/>
            <w:i/>
          </w:rPr>
          <w:delText xml:space="preserve">doba </w:delText>
        </w:r>
      </w:del>
      <w:ins w:id="72" w:author="Autor">
        <w:r w:rsidR="001F5B57">
          <w:rPr>
            <w:rFonts w:ascii="Arial" w:eastAsia="Arial" w:hAnsi="Arial" w:cs="Arial"/>
            <w:b/>
            <w:i/>
          </w:rPr>
          <w:t xml:space="preserve">Doba </w:t>
        </w:r>
      </w:ins>
      <w:r>
        <w:rPr>
          <w:rFonts w:ascii="Arial" w:eastAsia="Arial" w:hAnsi="Arial" w:cs="Arial"/>
          <w:b/>
          <w:i/>
        </w:rPr>
        <w:t>vyřešení</w:t>
      </w:r>
      <w:r>
        <w:rPr>
          <w:rFonts w:ascii="Arial" w:eastAsia="Arial" w:hAnsi="Arial" w:cs="Arial"/>
        </w:rPr>
        <w:t xml:space="preserve">“). Specifikace reakční doby a doby vyřešení je uvedena v příloze č. 1 této smlouvy. </w:t>
      </w:r>
    </w:p>
    <w:p w14:paraId="00000032" w14:textId="6A1B24B7"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Kategorizace </w:t>
      </w:r>
      <w:del w:id="73" w:author="Autor">
        <w:r w:rsidDel="001F5B57">
          <w:rPr>
            <w:rFonts w:ascii="Arial" w:eastAsia="Arial" w:hAnsi="Arial" w:cs="Arial"/>
          </w:rPr>
          <w:delText>incid</w:delText>
        </w:r>
      </w:del>
      <w:ins w:id="74" w:author="Autor">
        <w:r w:rsidR="001F5B57">
          <w:rPr>
            <w:rFonts w:ascii="Arial" w:eastAsia="Arial" w:hAnsi="Arial" w:cs="Arial"/>
          </w:rPr>
          <w:t>Incid</w:t>
        </w:r>
      </w:ins>
      <w:r>
        <w:rPr>
          <w:rFonts w:ascii="Arial" w:eastAsia="Arial" w:hAnsi="Arial" w:cs="Arial"/>
        </w:rPr>
        <w:t xml:space="preserve">entů, reakční doby na jednotlivé kategorie </w:t>
      </w:r>
      <w:del w:id="75" w:author="Autor">
        <w:r w:rsidDel="001F5B57">
          <w:rPr>
            <w:rFonts w:ascii="Arial" w:eastAsia="Arial" w:hAnsi="Arial" w:cs="Arial"/>
          </w:rPr>
          <w:delText>incid</w:delText>
        </w:r>
      </w:del>
      <w:ins w:id="76" w:author="Autor">
        <w:r w:rsidR="001F5B57">
          <w:rPr>
            <w:rFonts w:ascii="Arial" w:eastAsia="Arial" w:hAnsi="Arial" w:cs="Arial"/>
          </w:rPr>
          <w:t>Incid</w:t>
        </w:r>
      </w:ins>
      <w:r>
        <w:rPr>
          <w:rFonts w:ascii="Arial" w:eastAsia="Arial" w:hAnsi="Arial" w:cs="Arial"/>
        </w:rPr>
        <w:t xml:space="preserve">entů a doby vyřešení jednotlivých kategorií </w:t>
      </w:r>
      <w:del w:id="77" w:author="Autor">
        <w:r w:rsidDel="001F5B57">
          <w:rPr>
            <w:rFonts w:ascii="Arial" w:eastAsia="Arial" w:hAnsi="Arial" w:cs="Arial"/>
          </w:rPr>
          <w:delText>incid</w:delText>
        </w:r>
      </w:del>
      <w:ins w:id="78" w:author="Autor">
        <w:r w:rsidR="001F5B57">
          <w:rPr>
            <w:rFonts w:ascii="Arial" w:eastAsia="Arial" w:hAnsi="Arial" w:cs="Arial"/>
          </w:rPr>
          <w:t>Incid</w:t>
        </w:r>
      </w:ins>
      <w:r>
        <w:rPr>
          <w:rFonts w:ascii="Arial" w:eastAsia="Arial" w:hAnsi="Arial" w:cs="Arial"/>
        </w:rPr>
        <w:t xml:space="preserve">entů a reakční doby a doby vyřešení </w:t>
      </w:r>
      <w:del w:id="79" w:author="Autor">
        <w:r w:rsidDel="001F5B57">
          <w:rPr>
            <w:rFonts w:ascii="Arial" w:eastAsia="Arial" w:hAnsi="Arial" w:cs="Arial"/>
          </w:rPr>
          <w:delText>požadav</w:delText>
        </w:r>
      </w:del>
      <w:ins w:id="80" w:author="Autor">
        <w:r w:rsidR="001F5B57">
          <w:rPr>
            <w:rFonts w:ascii="Arial" w:eastAsia="Arial" w:hAnsi="Arial" w:cs="Arial"/>
          </w:rPr>
          <w:t>Požadav</w:t>
        </w:r>
      </w:ins>
      <w:r>
        <w:rPr>
          <w:rFonts w:ascii="Arial" w:eastAsia="Arial" w:hAnsi="Arial" w:cs="Arial"/>
        </w:rPr>
        <w:t>ků jsou uvedeny v příloze č. 1 této smlouvy a jsou pro Poskytovatele závazné.</w:t>
      </w:r>
    </w:p>
    <w:p w14:paraId="00000033" w14:textId="31A969D8"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Objednatel nahlásí </w:t>
      </w:r>
      <w:del w:id="81" w:author="Autor">
        <w:r w:rsidDel="001F5B57">
          <w:rPr>
            <w:rFonts w:ascii="Arial" w:eastAsia="Arial" w:hAnsi="Arial" w:cs="Arial"/>
          </w:rPr>
          <w:delText>incid</w:delText>
        </w:r>
      </w:del>
      <w:ins w:id="82" w:author="Autor">
        <w:r w:rsidR="001F5B57">
          <w:rPr>
            <w:rFonts w:ascii="Arial" w:eastAsia="Arial" w:hAnsi="Arial" w:cs="Arial"/>
          </w:rPr>
          <w:t>Incid</w:t>
        </w:r>
      </w:ins>
      <w:r>
        <w:rPr>
          <w:rFonts w:ascii="Arial" w:eastAsia="Arial" w:hAnsi="Arial" w:cs="Arial"/>
        </w:rPr>
        <w:t xml:space="preserve">ent nebo </w:t>
      </w:r>
      <w:del w:id="83" w:author="Autor">
        <w:r w:rsidDel="001F5B57">
          <w:rPr>
            <w:rFonts w:ascii="Arial" w:eastAsia="Arial" w:hAnsi="Arial" w:cs="Arial"/>
          </w:rPr>
          <w:delText>požadav</w:delText>
        </w:r>
      </w:del>
      <w:ins w:id="84" w:author="Autor">
        <w:r w:rsidR="001F5B57">
          <w:rPr>
            <w:rFonts w:ascii="Arial" w:eastAsia="Arial" w:hAnsi="Arial" w:cs="Arial"/>
          </w:rPr>
          <w:t>Požadav</w:t>
        </w:r>
      </w:ins>
      <w:r>
        <w:rPr>
          <w:rFonts w:ascii="Arial" w:eastAsia="Arial" w:hAnsi="Arial" w:cs="Arial"/>
        </w:rPr>
        <w:t xml:space="preserve">ek Poskytovateli prostřednictvím informačního systému Poskytovatele, který je pro Objednatele přístupný </w:t>
      </w:r>
      <w:del w:id="85" w:author="Autor">
        <w:r w:rsidDel="00DD751B">
          <w:rPr>
            <w:rFonts w:ascii="Arial" w:eastAsia="Arial" w:hAnsi="Arial" w:cs="Arial"/>
          </w:rPr>
          <w:delText>non-stop</w:delText>
        </w:r>
      </w:del>
      <w:ins w:id="86" w:author="Autor">
        <w:r w:rsidR="00DD751B">
          <w:rPr>
            <w:rFonts w:ascii="Arial" w:eastAsia="Arial" w:hAnsi="Arial" w:cs="Arial"/>
          </w:rPr>
          <w:t>bez časového omezení</w:t>
        </w:r>
      </w:ins>
      <w:r>
        <w:rPr>
          <w:rFonts w:ascii="Arial" w:eastAsia="Arial" w:hAnsi="Arial" w:cs="Arial"/>
        </w:rPr>
        <w:t xml:space="preserve"> (dále jen „</w:t>
      </w:r>
      <w:proofErr w:type="spellStart"/>
      <w:sdt>
        <w:sdtPr>
          <w:tag w:val="goog_rdk_18"/>
          <w:id w:val="-1898348455"/>
        </w:sdtPr>
        <w:sdtEndPr/>
        <w:sdtContent/>
      </w:sdt>
      <w:r>
        <w:rPr>
          <w:rFonts w:ascii="Arial" w:eastAsia="Arial" w:hAnsi="Arial" w:cs="Arial"/>
          <w:b/>
          <w:i/>
        </w:rPr>
        <w:t>Service</w:t>
      </w:r>
      <w:proofErr w:type="spellEnd"/>
      <w:r>
        <w:rPr>
          <w:rFonts w:ascii="Arial" w:eastAsia="Arial" w:hAnsi="Arial" w:cs="Arial"/>
          <w:b/>
          <w:i/>
        </w:rPr>
        <w:t xml:space="preserve"> </w:t>
      </w:r>
      <w:proofErr w:type="spellStart"/>
      <w:r>
        <w:rPr>
          <w:rFonts w:ascii="Arial" w:eastAsia="Arial" w:hAnsi="Arial" w:cs="Arial"/>
          <w:b/>
          <w:i/>
        </w:rPr>
        <w:t>desk</w:t>
      </w:r>
      <w:proofErr w:type="spellEnd"/>
      <w:r>
        <w:rPr>
          <w:rFonts w:ascii="Arial" w:eastAsia="Arial" w:hAnsi="Arial" w:cs="Arial"/>
        </w:rPr>
        <w:t xml:space="preserve">“). </w:t>
      </w:r>
      <w:proofErr w:type="spellStart"/>
      <w:r>
        <w:rPr>
          <w:rFonts w:ascii="Arial" w:eastAsia="Arial" w:hAnsi="Arial" w:cs="Arial"/>
        </w:rPr>
        <w:t>Service</w:t>
      </w:r>
      <w:proofErr w:type="spellEnd"/>
      <w:r>
        <w:rPr>
          <w:rFonts w:ascii="Arial" w:eastAsia="Arial" w:hAnsi="Arial" w:cs="Arial"/>
        </w:rPr>
        <w:t xml:space="preserve"> </w:t>
      </w:r>
      <w:proofErr w:type="spellStart"/>
      <w:r>
        <w:rPr>
          <w:rFonts w:ascii="Arial" w:eastAsia="Arial" w:hAnsi="Arial" w:cs="Arial"/>
        </w:rPr>
        <w:t>desk</w:t>
      </w:r>
      <w:proofErr w:type="spellEnd"/>
      <w:r>
        <w:rPr>
          <w:rFonts w:ascii="Arial" w:eastAsia="Arial" w:hAnsi="Arial" w:cs="Arial"/>
        </w:rPr>
        <w:t xml:space="preserve"> je dostupný na webových stránkách na adrese: [</w:t>
      </w:r>
      <w:r>
        <w:rPr>
          <w:rFonts w:ascii="Arial" w:eastAsia="Arial" w:hAnsi="Arial" w:cs="Arial"/>
          <w:highlight w:val="lightGray"/>
        </w:rPr>
        <w:t>bude doplněno před uzavřením</w:t>
      </w:r>
      <w:r>
        <w:rPr>
          <w:rFonts w:ascii="Arial" w:eastAsia="Arial" w:hAnsi="Arial" w:cs="Arial"/>
        </w:rPr>
        <w:t xml:space="preserve">]. Objednatel stanoví kategorii </w:t>
      </w:r>
      <w:del w:id="87" w:author="Autor">
        <w:r w:rsidDel="001F5B57">
          <w:rPr>
            <w:rFonts w:ascii="Arial" w:eastAsia="Arial" w:hAnsi="Arial" w:cs="Arial"/>
          </w:rPr>
          <w:delText>incid</w:delText>
        </w:r>
      </w:del>
      <w:ins w:id="88" w:author="Autor">
        <w:r w:rsidR="001F5B57">
          <w:rPr>
            <w:rFonts w:ascii="Arial" w:eastAsia="Arial" w:hAnsi="Arial" w:cs="Arial"/>
          </w:rPr>
          <w:t>Incid</w:t>
        </w:r>
      </w:ins>
      <w:r>
        <w:rPr>
          <w:rFonts w:ascii="Arial" w:eastAsia="Arial" w:hAnsi="Arial" w:cs="Arial"/>
        </w:rPr>
        <w:t xml:space="preserve">entu a úroveň požadovaných </w:t>
      </w:r>
      <w:del w:id="89" w:author="Autor">
        <w:r w:rsidDel="00B745B0">
          <w:rPr>
            <w:rFonts w:ascii="Arial" w:eastAsia="Arial" w:hAnsi="Arial" w:cs="Arial"/>
          </w:rPr>
          <w:delText>servisních</w:delText>
        </w:r>
      </w:del>
      <w:ins w:id="90" w:author="Autor">
        <w:r w:rsidR="00B745B0">
          <w:rPr>
            <w:rFonts w:ascii="Arial" w:eastAsia="Arial" w:hAnsi="Arial" w:cs="Arial"/>
          </w:rPr>
          <w:t>Servisních</w:t>
        </w:r>
      </w:ins>
      <w:r>
        <w:rPr>
          <w:rFonts w:ascii="Arial" w:eastAsia="Arial" w:hAnsi="Arial" w:cs="Arial"/>
        </w:rPr>
        <w:t xml:space="preserve"> služeb dle přílohy č. 1 této smlouvy. Ve výjimečných případech</w:t>
      </w:r>
      <w:ins w:id="91" w:author="Autor">
        <w:r w:rsidR="0096329B">
          <w:rPr>
            <w:rFonts w:ascii="Arial" w:eastAsia="Arial" w:hAnsi="Arial" w:cs="Arial"/>
          </w:rPr>
          <w:t>,</w:t>
        </w:r>
      </w:ins>
      <w:r>
        <w:rPr>
          <w:rFonts w:ascii="Arial" w:eastAsia="Arial" w:hAnsi="Arial" w:cs="Arial"/>
        </w:rPr>
        <w:t xml:space="preserve"> </w:t>
      </w:r>
      <w:ins w:id="92" w:author="Autor">
        <w:r w:rsidR="0096329B">
          <w:rPr>
            <w:rFonts w:ascii="Arial" w:eastAsia="Arial" w:hAnsi="Arial" w:cs="Arial"/>
          </w:rPr>
          <w:t xml:space="preserve">při nedostupnosti </w:t>
        </w:r>
        <w:proofErr w:type="spellStart"/>
        <w:r w:rsidR="0096329B">
          <w:rPr>
            <w:rFonts w:ascii="Arial" w:eastAsia="Arial" w:hAnsi="Arial" w:cs="Arial"/>
          </w:rPr>
          <w:t>S</w:t>
        </w:r>
        <w:r w:rsidR="00BD50A0">
          <w:rPr>
            <w:rFonts w:ascii="Arial" w:eastAsia="Arial" w:hAnsi="Arial" w:cs="Arial"/>
          </w:rPr>
          <w:t>ervice</w:t>
        </w:r>
        <w:proofErr w:type="spellEnd"/>
        <w:r w:rsidR="00BD50A0">
          <w:rPr>
            <w:rFonts w:ascii="Arial" w:eastAsia="Arial" w:hAnsi="Arial" w:cs="Arial"/>
          </w:rPr>
          <w:t xml:space="preserve"> desku</w:t>
        </w:r>
        <w:r w:rsidR="0096329B">
          <w:rPr>
            <w:rFonts w:ascii="Arial" w:eastAsia="Arial" w:hAnsi="Arial" w:cs="Arial"/>
          </w:rPr>
          <w:t xml:space="preserve"> z jakýchkoliv </w:t>
        </w:r>
        <w:proofErr w:type="gramStart"/>
        <w:r w:rsidR="0096329B">
          <w:rPr>
            <w:rFonts w:ascii="Arial" w:eastAsia="Arial" w:hAnsi="Arial" w:cs="Arial"/>
          </w:rPr>
          <w:t xml:space="preserve">příčin,  </w:t>
        </w:r>
      </w:ins>
      <w:r>
        <w:rPr>
          <w:rFonts w:ascii="Arial" w:eastAsia="Arial" w:hAnsi="Arial" w:cs="Arial"/>
        </w:rPr>
        <w:t>mohou</w:t>
      </w:r>
      <w:proofErr w:type="gramEnd"/>
      <w:r>
        <w:rPr>
          <w:rFonts w:ascii="Arial" w:eastAsia="Arial" w:hAnsi="Arial" w:cs="Arial"/>
        </w:rPr>
        <w:t xml:space="preserve"> být </w:t>
      </w:r>
      <w:del w:id="93" w:author="Autor">
        <w:r w:rsidDel="001F5B57">
          <w:rPr>
            <w:rFonts w:ascii="Arial" w:eastAsia="Arial" w:hAnsi="Arial" w:cs="Arial"/>
          </w:rPr>
          <w:delText>inci</w:delText>
        </w:r>
        <w:r w:rsidRPr="00402CFC" w:rsidDel="001F5B57">
          <w:rPr>
            <w:rFonts w:ascii="Arial" w:eastAsia="Arial" w:hAnsi="Arial" w:cs="Arial"/>
          </w:rPr>
          <w:delText>d</w:delText>
        </w:r>
      </w:del>
      <w:ins w:id="94" w:author="Autor">
        <w:r w:rsidR="001F5B57">
          <w:rPr>
            <w:rFonts w:ascii="Arial" w:eastAsia="Arial" w:hAnsi="Arial" w:cs="Arial"/>
          </w:rPr>
          <w:t>Incid</w:t>
        </w:r>
      </w:ins>
      <w:r w:rsidRPr="00402CFC">
        <w:rPr>
          <w:rFonts w:ascii="Arial" w:eastAsia="Arial" w:hAnsi="Arial" w:cs="Arial"/>
        </w:rPr>
        <w:t xml:space="preserve">enty nahlašovány </w:t>
      </w:r>
      <w:del w:id="95" w:author="Autor">
        <w:r w:rsidRPr="00402CFC" w:rsidDel="00BD50A0">
          <w:rPr>
            <w:rFonts w:ascii="Arial" w:eastAsia="Arial" w:hAnsi="Arial" w:cs="Arial"/>
          </w:rPr>
          <w:delText>telefonicky (tzv.</w:delText>
        </w:r>
        <w:r w:rsidDel="00BD50A0">
          <w:rPr>
            <w:rFonts w:ascii="Arial" w:eastAsia="Arial" w:hAnsi="Arial" w:cs="Arial"/>
          </w:rPr>
          <w:delText xml:space="preserve"> </w:delText>
        </w:r>
        <w:r w:rsidDel="00BD50A0">
          <w:rPr>
            <w:rFonts w:ascii="Arial" w:eastAsia="Arial" w:hAnsi="Arial" w:cs="Arial"/>
            <w:b/>
            <w:i/>
          </w:rPr>
          <w:delText>hotline</w:delText>
        </w:r>
        <w:r w:rsidDel="00BD50A0">
          <w:rPr>
            <w:rFonts w:ascii="Arial" w:eastAsia="Arial" w:hAnsi="Arial" w:cs="Arial"/>
          </w:rPr>
          <w:delText xml:space="preserve"> - dostupnost dle požadované úrovně servisních </w:delText>
        </w:r>
        <w:r w:rsidDel="00BD50A0">
          <w:rPr>
            <w:rFonts w:ascii="Arial" w:eastAsia="Arial" w:hAnsi="Arial" w:cs="Arial"/>
          </w:rPr>
          <w:lastRenderedPageBreak/>
          <w:delText>služeb) na tel. čísle</w:delText>
        </w:r>
      </w:del>
      <w:ins w:id="96" w:author="Autor">
        <w:r w:rsidR="00BD50A0">
          <w:rPr>
            <w:rFonts w:ascii="Arial" w:eastAsia="Arial" w:hAnsi="Arial" w:cs="Arial"/>
          </w:rPr>
          <w:t>emailem na adresu:</w:t>
        </w:r>
      </w:ins>
      <w:r>
        <w:rPr>
          <w:rFonts w:ascii="Arial" w:eastAsia="Arial" w:hAnsi="Arial" w:cs="Arial"/>
        </w:rPr>
        <w:t xml:space="preserve"> [</w:t>
      </w:r>
      <w:r>
        <w:rPr>
          <w:rFonts w:ascii="Arial" w:eastAsia="Arial" w:hAnsi="Arial" w:cs="Arial"/>
          <w:highlight w:val="lightGray"/>
        </w:rPr>
        <w:t>bude doplněno před uzavřením</w:t>
      </w:r>
      <w:r>
        <w:rPr>
          <w:rFonts w:ascii="Arial" w:eastAsia="Arial" w:hAnsi="Arial" w:cs="Arial"/>
        </w:rPr>
        <w:t xml:space="preserve">], </w:t>
      </w:r>
      <w:r w:rsidR="00AA2DDE" w:rsidRPr="00124FE3">
        <w:rPr>
          <w:rFonts w:ascii="Arial" w:eastAsia="Arial" w:hAnsi="Arial" w:cs="Arial"/>
        </w:rPr>
        <w:t>kter</w:t>
      </w:r>
      <w:r w:rsidR="00AA2DDE">
        <w:rPr>
          <w:rFonts w:ascii="Arial" w:eastAsia="Arial" w:hAnsi="Arial" w:cs="Arial"/>
        </w:rPr>
        <w:t>é</w:t>
      </w:r>
      <w:r w:rsidR="00AA2DDE" w:rsidRPr="00124FE3">
        <w:rPr>
          <w:rFonts w:ascii="Arial" w:eastAsia="Arial" w:hAnsi="Arial" w:cs="Arial"/>
        </w:rPr>
        <w:t xml:space="preserve"> </w:t>
      </w:r>
      <w:r w:rsidR="00124FE3" w:rsidRPr="00124FE3">
        <w:rPr>
          <w:rFonts w:ascii="Arial" w:eastAsia="Arial" w:hAnsi="Arial" w:cs="Arial"/>
        </w:rPr>
        <w:t>následně Poskytovatel zaregistruje v </w:t>
      </w:r>
      <w:proofErr w:type="spellStart"/>
      <w:r w:rsidR="00124FE3" w:rsidRPr="00124FE3">
        <w:rPr>
          <w:rFonts w:ascii="Arial" w:eastAsia="Arial" w:hAnsi="Arial" w:cs="Arial"/>
        </w:rPr>
        <w:t>Service</w:t>
      </w:r>
      <w:proofErr w:type="spellEnd"/>
      <w:r w:rsidR="00124FE3" w:rsidRPr="00124FE3">
        <w:rPr>
          <w:rFonts w:ascii="Arial" w:eastAsia="Arial" w:hAnsi="Arial" w:cs="Arial"/>
        </w:rPr>
        <w:t xml:space="preserve"> desk</w:t>
      </w:r>
      <w:ins w:id="97" w:author="Autor">
        <w:r w:rsidR="00BD50A0">
          <w:rPr>
            <w:rFonts w:ascii="Arial" w:eastAsia="Arial" w:hAnsi="Arial" w:cs="Arial"/>
          </w:rPr>
          <w:t>u</w:t>
        </w:r>
      </w:ins>
      <w:r w:rsidR="00124FE3">
        <w:rPr>
          <w:rFonts w:ascii="Arial" w:eastAsia="Arial" w:hAnsi="Arial" w:cs="Arial"/>
        </w:rPr>
        <w:t>.</w:t>
      </w:r>
    </w:p>
    <w:p w14:paraId="00000034" w14:textId="1308F50F" w:rsidR="00F5179C" w:rsidRPr="00EA3B58" w:rsidRDefault="00495F9D">
      <w:pPr>
        <w:numPr>
          <w:ilvl w:val="1"/>
          <w:numId w:val="20"/>
        </w:numPr>
        <w:spacing w:after="0" w:line="240" w:lineRule="auto"/>
        <w:jc w:val="both"/>
        <w:rPr>
          <w:rFonts w:ascii="Arial" w:eastAsia="Arial" w:hAnsi="Arial" w:cs="Arial"/>
        </w:rPr>
      </w:pPr>
      <w:r w:rsidRPr="00EA3B58">
        <w:rPr>
          <w:rFonts w:ascii="Arial" w:eastAsia="Arial" w:hAnsi="Arial" w:cs="Arial"/>
        </w:rPr>
        <w:t xml:space="preserve">Poskytovatel má právo si na základě nahlášení </w:t>
      </w:r>
      <w:del w:id="98" w:author="Autor">
        <w:r w:rsidRPr="00EA3B58" w:rsidDel="001F5B57">
          <w:rPr>
            <w:rFonts w:ascii="Arial" w:eastAsia="Arial" w:hAnsi="Arial" w:cs="Arial"/>
          </w:rPr>
          <w:delText>incid</w:delText>
        </w:r>
      </w:del>
      <w:ins w:id="99" w:author="Autor">
        <w:r w:rsidR="001F5B57">
          <w:rPr>
            <w:rFonts w:ascii="Arial" w:eastAsia="Arial" w:hAnsi="Arial" w:cs="Arial"/>
          </w:rPr>
          <w:t>Incid</w:t>
        </w:r>
      </w:ins>
      <w:r w:rsidRPr="00EA3B58">
        <w:rPr>
          <w:rFonts w:ascii="Arial" w:eastAsia="Arial" w:hAnsi="Arial" w:cs="Arial"/>
        </w:rPr>
        <w:t xml:space="preserve">entu nebo </w:t>
      </w:r>
      <w:del w:id="100" w:author="Autor">
        <w:r w:rsidRPr="00EA3B58" w:rsidDel="001F5B57">
          <w:rPr>
            <w:rFonts w:ascii="Arial" w:eastAsia="Arial" w:hAnsi="Arial" w:cs="Arial"/>
          </w:rPr>
          <w:delText>požadav</w:delText>
        </w:r>
      </w:del>
      <w:ins w:id="101" w:author="Autor">
        <w:r w:rsidR="001F5B57">
          <w:rPr>
            <w:rFonts w:ascii="Arial" w:eastAsia="Arial" w:hAnsi="Arial" w:cs="Arial"/>
          </w:rPr>
          <w:t>Požadav</w:t>
        </w:r>
      </w:ins>
      <w:r w:rsidRPr="00EA3B58">
        <w:rPr>
          <w:rFonts w:ascii="Arial" w:eastAsia="Arial" w:hAnsi="Arial" w:cs="Arial"/>
        </w:rPr>
        <w:t xml:space="preserve">ku vyžádat po Objednateli </w:t>
      </w:r>
      <w:ins w:id="102" w:author="Autor">
        <w:r w:rsidR="007E2989">
          <w:rPr>
            <w:rFonts w:ascii="Arial" w:eastAsia="Arial" w:hAnsi="Arial" w:cs="Arial"/>
          </w:rPr>
          <w:t xml:space="preserve">jeho </w:t>
        </w:r>
      </w:ins>
      <w:r w:rsidRPr="00EA3B58">
        <w:rPr>
          <w:rFonts w:ascii="Arial" w:eastAsia="Arial" w:hAnsi="Arial" w:cs="Arial"/>
        </w:rPr>
        <w:t xml:space="preserve">bližší specifikaci </w:t>
      </w:r>
      <w:del w:id="103" w:author="Autor">
        <w:r w:rsidRPr="00EA3B58" w:rsidDel="001F5B57">
          <w:rPr>
            <w:rFonts w:ascii="Arial" w:eastAsia="Arial" w:hAnsi="Arial" w:cs="Arial"/>
          </w:rPr>
          <w:delText>incid</w:delText>
        </w:r>
      </w:del>
      <w:ins w:id="104" w:author="Autor">
        <w:r w:rsidR="001F5B57">
          <w:rPr>
            <w:rFonts w:ascii="Arial" w:eastAsia="Arial" w:hAnsi="Arial" w:cs="Arial"/>
          </w:rPr>
          <w:t>Incid</w:t>
        </w:r>
      </w:ins>
      <w:r w:rsidRPr="00EA3B58">
        <w:rPr>
          <w:rFonts w:ascii="Arial" w:eastAsia="Arial" w:hAnsi="Arial" w:cs="Arial"/>
        </w:rPr>
        <w:t xml:space="preserve">entu nebo </w:t>
      </w:r>
      <w:del w:id="105" w:author="Autor">
        <w:r w:rsidRPr="00EA3B58" w:rsidDel="001F5B57">
          <w:rPr>
            <w:rFonts w:ascii="Arial" w:eastAsia="Arial" w:hAnsi="Arial" w:cs="Arial"/>
          </w:rPr>
          <w:delText>požadav</w:delText>
        </w:r>
      </w:del>
      <w:ins w:id="106" w:author="Autor">
        <w:r w:rsidR="001F5B57">
          <w:rPr>
            <w:rFonts w:ascii="Arial" w:eastAsia="Arial" w:hAnsi="Arial" w:cs="Arial"/>
          </w:rPr>
          <w:t>Požadav</w:t>
        </w:r>
      </w:ins>
      <w:r w:rsidRPr="00EA3B58">
        <w:rPr>
          <w:rFonts w:ascii="Arial" w:eastAsia="Arial" w:hAnsi="Arial" w:cs="Arial"/>
        </w:rPr>
        <w:t>ku. Tato činnost je již považována za zahájení činnosti Poskytovatele ve smyslu přílohy č. 1 této smlouvy.</w:t>
      </w:r>
      <w:r w:rsidR="00AA2DDE" w:rsidRPr="00EA3B58">
        <w:rPr>
          <w:rFonts w:ascii="Arial" w:eastAsia="Arial" w:hAnsi="Arial" w:cs="Arial"/>
        </w:rPr>
        <w:t xml:space="preserve"> Doba, po kterou Objednatel poskytuje vyžádanou součinnost k řešení </w:t>
      </w:r>
      <w:del w:id="107" w:author="Autor">
        <w:r w:rsidR="00AA2DDE" w:rsidRPr="00EA3B58" w:rsidDel="001F5B57">
          <w:rPr>
            <w:rFonts w:ascii="Arial" w:eastAsia="Arial" w:hAnsi="Arial" w:cs="Arial"/>
          </w:rPr>
          <w:delText>incid</w:delText>
        </w:r>
      </w:del>
      <w:ins w:id="108" w:author="Autor">
        <w:r w:rsidR="001F5B57">
          <w:rPr>
            <w:rFonts w:ascii="Arial" w:eastAsia="Arial" w:hAnsi="Arial" w:cs="Arial"/>
          </w:rPr>
          <w:t>Incid</w:t>
        </w:r>
      </w:ins>
      <w:r w:rsidR="00AA2DDE" w:rsidRPr="00EA3B58">
        <w:rPr>
          <w:rFonts w:ascii="Arial" w:eastAsia="Arial" w:hAnsi="Arial" w:cs="Arial"/>
        </w:rPr>
        <w:t xml:space="preserve">entu, nebude započítávána do doby vyřešení </w:t>
      </w:r>
      <w:del w:id="109" w:author="Autor">
        <w:r w:rsidR="00AA2DDE" w:rsidRPr="00EA3B58" w:rsidDel="001F5B57">
          <w:rPr>
            <w:rFonts w:ascii="Arial" w:eastAsia="Arial" w:hAnsi="Arial" w:cs="Arial"/>
          </w:rPr>
          <w:delText>incid</w:delText>
        </w:r>
      </w:del>
      <w:ins w:id="110" w:author="Autor">
        <w:r w:rsidR="001F5B57">
          <w:rPr>
            <w:rFonts w:ascii="Arial" w:eastAsia="Arial" w:hAnsi="Arial" w:cs="Arial"/>
          </w:rPr>
          <w:t>Incid</w:t>
        </w:r>
      </w:ins>
      <w:r w:rsidR="00AA2DDE" w:rsidRPr="00EA3B58">
        <w:rPr>
          <w:rFonts w:ascii="Arial" w:eastAsia="Arial" w:hAnsi="Arial" w:cs="Arial"/>
        </w:rPr>
        <w:t>entu.</w:t>
      </w:r>
    </w:p>
    <w:p w14:paraId="6D5D4FD3" w14:textId="3F0EE6D3" w:rsidR="003A3C83" w:rsidRPr="00EA3B58" w:rsidRDefault="00495F9D" w:rsidP="00AA2DDE">
      <w:pPr>
        <w:numPr>
          <w:ilvl w:val="1"/>
          <w:numId w:val="20"/>
        </w:numPr>
        <w:spacing w:after="0" w:line="240" w:lineRule="auto"/>
        <w:jc w:val="both"/>
        <w:rPr>
          <w:rFonts w:ascii="Arial" w:eastAsia="Arial" w:hAnsi="Arial" w:cs="Arial"/>
        </w:rPr>
      </w:pPr>
      <w:r w:rsidRPr="00EA3B58">
        <w:rPr>
          <w:rFonts w:ascii="Arial" w:eastAsia="Arial" w:hAnsi="Arial" w:cs="Arial"/>
        </w:rPr>
        <w:t xml:space="preserve">Po ukončení činnosti na vyřešení </w:t>
      </w:r>
      <w:del w:id="111" w:author="Autor">
        <w:r w:rsidRPr="00EA3B58" w:rsidDel="001F5B57">
          <w:rPr>
            <w:rFonts w:ascii="Arial" w:eastAsia="Arial" w:hAnsi="Arial" w:cs="Arial"/>
          </w:rPr>
          <w:delText>incid</w:delText>
        </w:r>
      </w:del>
      <w:ins w:id="112" w:author="Autor">
        <w:r w:rsidR="001F5B57">
          <w:rPr>
            <w:rFonts w:ascii="Arial" w:eastAsia="Arial" w:hAnsi="Arial" w:cs="Arial"/>
          </w:rPr>
          <w:t>Incid</w:t>
        </w:r>
      </w:ins>
      <w:r w:rsidRPr="00EA3B58">
        <w:rPr>
          <w:rFonts w:ascii="Arial" w:eastAsia="Arial" w:hAnsi="Arial" w:cs="Arial"/>
        </w:rPr>
        <w:t xml:space="preserve">entu nebo realizaci předmětného </w:t>
      </w:r>
      <w:del w:id="113" w:author="Autor">
        <w:r w:rsidRPr="00EA3B58" w:rsidDel="001F5B57">
          <w:rPr>
            <w:rFonts w:ascii="Arial" w:eastAsia="Arial" w:hAnsi="Arial" w:cs="Arial"/>
          </w:rPr>
          <w:delText>požadav</w:delText>
        </w:r>
      </w:del>
      <w:ins w:id="114" w:author="Autor">
        <w:r w:rsidR="001F5B57">
          <w:rPr>
            <w:rFonts w:ascii="Arial" w:eastAsia="Arial" w:hAnsi="Arial" w:cs="Arial"/>
          </w:rPr>
          <w:t>Požadav</w:t>
        </w:r>
      </w:ins>
      <w:r w:rsidRPr="00EA3B58">
        <w:rPr>
          <w:rFonts w:ascii="Arial" w:eastAsia="Arial" w:hAnsi="Arial" w:cs="Arial"/>
        </w:rPr>
        <w:t xml:space="preserve">ku Objednatele uvede Poskytovatel stav předmětného </w:t>
      </w:r>
      <w:del w:id="115" w:author="Autor">
        <w:r w:rsidRPr="00EA3B58" w:rsidDel="001F5B57">
          <w:rPr>
            <w:rFonts w:ascii="Arial" w:eastAsia="Arial" w:hAnsi="Arial" w:cs="Arial"/>
          </w:rPr>
          <w:delText>incid</w:delText>
        </w:r>
      </w:del>
      <w:ins w:id="116" w:author="Autor">
        <w:r w:rsidR="001F5B57">
          <w:rPr>
            <w:rFonts w:ascii="Arial" w:eastAsia="Arial" w:hAnsi="Arial" w:cs="Arial"/>
          </w:rPr>
          <w:t>Incid</w:t>
        </w:r>
      </w:ins>
      <w:r w:rsidRPr="00EA3B58">
        <w:rPr>
          <w:rFonts w:ascii="Arial" w:eastAsia="Arial" w:hAnsi="Arial" w:cs="Arial"/>
        </w:rPr>
        <w:t xml:space="preserve">entu nebo </w:t>
      </w:r>
      <w:del w:id="117" w:author="Autor">
        <w:r w:rsidRPr="00EA3B58" w:rsidDel="001F5B57">
          <w:rPr>
            <w:rFonts w:ascii="Arial" w:eastAsia="Arial" w:hAnsi="Arial" w:cs="Arial"/>
          </w:rPr>
          <w:delText>požadav</w:delText>
        </w:r>
      </w:del>
      <w:ins w:id="118" w:author="Autor">
        <w:r w:rsidR="001F5B57">
          <w:rPr>
            <w:rFonts w:ascii="Arial" w:eastAsia="Arial" w:hAnsi="Arial" w:cs="Arial"/>
          </w:rPr>
          <w:t>Požadav</w:t>
        </w:r>
      </w:ins>
      <w:r w:rsidRPr="00EA3B58">
        <w:rPr>
          <w:rFonts w:ascii="Arial" w:eastAsia="Arial" w:hAnsi="Arial" w:cs="Arial"/>
        </w:rPr>
        <w:t>ku v </w:t>
      </w:r>
      <w:proofErr w:type="spellStart"/>
      <w:r w:rsidRPr="00EA3B58">
        <w:rPr>
          <w:rFonts w:ascii="Arial" w:eastAsia="Arial" w:hAnsi="Arial" w:cs="Arial"/>
        </w:rPr>
        <w:t>Service</w:t>
      </w:r>
      <w:proofErr w:type="spellEnd"/>
      <w:r w:rsidRPr="00EA3B58">
        <w:rPr>
          <w:rFonts w:ascii="Arial" w:eastAsia="Arial" w:hAnsi="Arial" w:cs="Arial"/>
        </w:rPr>
        <w:t xml:space="preserve"> desk</w:t>
      </w:r>
      <w:ins w:id="119" w:author="Autor">
        <w:r w:rsidR="007E2989">
          <w:rPr>
            <w:rFonts w:ascii="Arial" w:eastAsia="Arial" w:hAnsi="Arial" w:cs="Arial"/>
          </w:rPr>
          <w:t>u</w:t>
        </w:r>
      </w:ins>
      <w:r w:rsidRPr="00EA3B58">
        <w:rPr>
          <w:rFonts w:ascii="Arial" w:eastAsia="Arial" w:hAnsi="Arial" w:cs="Arial"/>
        </w:rPr>
        <w:t xml:space="preserve"> do stavu „Vyřešeno“ (či do stavu obdobného významu) a uvědomí o tom </w:t>
      </w:r>
      <w:r w:rsidR="00124FE3" w:rsidRPr="00EA3B58">
        <w:rPr>
          <w:rFonts w:ascii="Arial" w:eastAsia="Arial" w:hAnsi="Arial" w:cs="Arial"/>
        </w:rPr>
        <w:t xml:space="preserve">Objednatele prostřednictvím </w:t>
      </w:r>
      <w:proofErr w:type="spellStart"/>
      <w:r w:rsidR="00124FE3" w:rsidRPr="00EA3B58">
        <w:rPr>
          <w:rFonts w:ascii="Arial" w:eastAsia="Arial" w:hAnsi="Arial" w:cs="Arial"/>
        </w:rPr>
        <w:t>Service</w:t>
      </w:r>
      <w:proofErr w:type="spellEnd"/>
      <w:r w:rsidR="00124FE3" w:rsidRPr="00EA3B58">
        <w:rPr>
          <w:rFonts w:ascii="Arial" w:eastAsia="Arial" w:hAnsi="Arial" w:cs="Arial"/>
        </w:rPr>
        <w:t xml:space="preserve"> desk</w:t>
      </w:r>
      <w:ins w:id="120" w:author="Autor">
        <w:r w:rsidR="007E2989">
          <w:rPr>
            <w:rFonts w:ascii="Arial" w:eastAsia="Arial" w:hAnsi="Arial" w:cs="Arial"/>
          </w:rPr>
          <w:t>u</w:t>
        </w:r>
      </w:ins>
      <w:r w:rsidRPr="00EA3B58">
        <w:rPr>
          <w:rFonts w:ascii="Arial" w:eastAsia="Arial" w:hAnsi="Arial" w:cs="Arial"/>
        </w:rPr>
        <w:t xml:space="preserve">. Za vyřešení </w:t>
      </w:r>
      <w:del w:id="121" w:author="Autor">
        <w:r w:rsidRPr="00EA3B58" w:rsidDel="001F5B57">
          <w:rPr>
            <w:rFonts w:ascii="Arial" w:eastAsia="Arial" w:hAnsi="Arial" w:cs="Arial"/>
          </w:rPr>
          <w:delText>incid</w:delText>
        </w:r>
      </w:del>
      <w:ins w:id="122" w:author="Autor">
        <w:r w:rsidR="001F5B57">
          <w:rPr>
            <w:rFonts w:ascii="Arial" w:eastAsia="Arial" w:hAnsi="Arial" w:cs="Arial"/>
          </w:rPr>
          <w:t>Incid</w:t>
        </w:r>
      </w:ins>
      <w:r w:rsidRPr="00EA3B58">
        <w:rPr>
          <w:rFonts w:ascii="Arial" w:eastAsia="Arial" w:hAnsi="Arial" w:cs="Arial"/>
        </w:rPr>
        <w:t>entu se považuje i jeho přeřazení do nižší kategorie dle přílohy č. 1 této smlouvy</w:t>
      </w:r>
      <w:r w:rsidR="00AA2DDE" w:rsidRPr="00EA3B58">
        <w:rPr>
          <w:rFonts w:ascii="Arial" w:eastAsia="Arial" w:hAnsi="Arial" w:cs="Arial"/>
        </w:rPr>
        <w:t>. Poskytovatel má právo požádat</w:t>
      </w:r>
      <w:r w:rsidR="00EF0544" w:rsidRPr="00EA3B58">
        <w:rPr>
          <w:rFonts w:ascii="Arial" w:eastAsia="Arial" w:hAnsi="Arial" w:cs="Arial"/>
        </w:rPr>
        <w:t xml:space="preserve"> Objednatele o </w:t>
      </w:r>
      <w:r w:rsidR="00FB4694" w:rsidRPr="00EA3B58">
        <w:rPr>
          <w:rFonts w:ascii="Arial" w:eastAsia="Arial" w:hAnsi="Arial" w:cs="Arial"/>
        </w:rPr>
        <w:t xml:space="preserve">sloučení </w:t>
      </w:r>
      <w:del w:id="123" w:author="Autor">
        <w:r w:rsidR="00FB4694" w:rsidRPr="00EA3B58" w:rsidDel="001F5B57">
          <w:rPr>
            <w:rFonts w:ascii="Arial" w:eastAsia="Arial" w:hAnsi="Arial" w:cs="Arial"/>
          </w:rPr>
          <w:delText>incid</w:delText>
        </w:r>
      </w:del>
      <w:ins w:id="124" w:author="Autor">
        <w:r w:rsidR="001F5B57">
          <w:rPr>
            <w:rFonts w:ascii="Arial" w:eastAsia="Arial" w:hAnsi="Arial" w:cs="Arial"/>
          </w:rPr>
          <w:t>Incid</w:t>
        </w:r>
      </w:ins>
      <w:r w:rsidR="00FB4694" w:rsidRPr="00EA3B58">
        <w:rPr>
          <w:rFonts w:ascii="Arial" w:eastAsia="Arial" w:hAnsi="Arial" w:cs="Arial"/>
        </w:rPr>
        <w:t xml:space="preserve">entů nebo </w:t>
      </w:r>
      <w:r w:rsidR="00EF0544" w:rsidRPr="00EA3B58">
        <w:rPr>
          <w:rFonts w:ascii="Arial" w:eastAsia="Arial" w:hAnsi="Arial" w:cs="Arial"/>
        </w:rPr>
        <w:t xml:space="preserve">změnu kategorie </w:t>
      </w:r>
      <w:del w:id="125" w:author="Autor">
        <w:r w:rsidR="00EF0544" w:rsidRPr="00EA3B58" w:rsidDel="001F5B57">
          <w:rPr>
            <w:rFonts w:ascii="Arial" w:eastAsia="Arial" w:hAnsi="Arial" w:cs="Arial"/>
          </w:rPr>
          <w:delText>i</w:delText>
        </w:r>
        <w:r w:rsidR="00AA2DDE" w:rsidRPr="00EA3B58" w:rsidDel="001F5B57">
          <w:rPr>
            <w:rFonts w:ascii="Arial" w:eastAsia="Arial" w:hAnsi="Arial" w:cs="Arial"/>
          </w:rPr>
          <w:delText>ncid</w:delText>
        </w:r>
      </w:del>
      <w:ins w:id="126" w:author="Autor">
        <w:r w:rsidR="001F5B57">
          <w:rPr>
            <w:rFonts w:ascii="Arial" w:eastAsia="Arial" w:hAnsi="Arial" w:cs="Arial"/>
          </w:rPr>
          <w:t>Incid</w:t>
        </w:r>
      </w:ins>
      <w:r w:rsidR="00AA2DDE" w:rsidRPr="00EA3B58">
        <w:rPr>
          <w:rFonts w:ascii="Arial" w:eastAsia="Arial" w:hAnsi="Arial" w:cs="Arial"/>
        </w:rPr>
        <w:t xml:space="preserve">entu, </w:t>
      </w:r>
      <w:r w:rsidR="00EF0544" w:rsidRPr="00EA3B58">
        <w:rPr>
          <w:rFonts w:ascii="Arial" w:eastAsia="Arial" w:hAnsi="Arial" w:cs="Arial"/>
        </w:rPr>
        <w:t xml:space="preserve">pokud je </w:t>
      </w:r>
      <w:r w:rsidR="00FB4694" w:rsidRPr="00EA3B58">
        <w:rPr>
          <w:rFonts w:ascii="Arial" w:eastAsia="Arial" w:hAnsi="Arial" w:cs="Arial"/>
        </w:rPr>
        <w:t>Objednatelem</w:t>
      </w:r>
      <w:r w:rsidR="00EF0544" w:rsidRPr="00EA3B58">
        <w:rPr>
          <w:rFonts w:ascii="Arial" w:eastAsia="Arial" w:hAnsi="Arial" w:cs="Arial"/>
        </w:rPr>
        <w:t xml:space="preserve"> uvedená kategorie </w:t>
      </w:r>
      <w:del w:id="127" w:author="Autor">
        <w:r w:rsidR="00EF0544" w:rsidRPr="00EA3B58" w:rsidDel="001F5B57">
          <w:rPr>
            <w:rFonts w:ascii="Arial" w:eastAsia="Arial" w:hAnsi="Arial" w:cs="Arial"/>
          </w:rPr>
          <w:delText>i</w:delText>
        </w:r>
        <w:r w:rsidR="00AA2DDE" w:rsidRPr="00EA3B58" w:rsidDel="001F5B57">
          <w:rPr>
            <w:rFonts w:ascii="Arial" w:eastAsia="Arial" w:hAnsi="Arial" w:cs="Arial"/>
          </w:rPr>
          <w:delText>ncid</w:delText>
        </w:r>
      </w:del>
      <w:ins w:id="128" w:author="Autor">
        <w:r w:rsidR="001F5B57">
          <w:rPr>
            <w:rFonts w:ascii="Arial" w:eastAsia="Arial" w:hAnsi="Arial" w:cs="Arial"/>
          </w:rPr>
          <w:t>Incid</w:t>
        </w:r>
      </w:ins>
      <w:r w:rsidR="00AA2DDE" w:rsidRPr="00EA3B58">
        <w:rPr>
          <w:rFonts w:ascii="Arial" w:eastAsia="Arial" w:hAnsi="Arial" w:cs="Arial"/>
        </w:rPr>
        <w:t>entu v rozporu s definicemi kategorií, které jsou uvedeny v příloze č.1. Tato činnost se současně p</w:t>
      </w:r>
      <w:r w:rsidR="00EF0544" w:rsidRPr="00EA3B58">
        <w:rPr>
          <w:rFonts w:ascii="Arial" w:eastAsia="Arial" w:hAnsi="Arial" w:cs="Arial"/>
        </w:rPr>
        <w:t xml:space="preserve">okládá za splnění reakční doby </w:t>
      </w:r>
      <w:del w:id="129" w:author="Autor">
        <w:r w:rsidR="008A16BF" w:rsidRPr="00EA3B58" w:rsidDel="001F5B57">
          <w:rPr>
            <w:rFonts w:ascii="Arial" w:eastAsia="Arial" w:hAnsi="Arial" w:cs="Arial"/>
          </w:rPr>
          <w:delText>i</w:delText>
        </w:r>
        <w:r w:rsidR="00EF0544" w:rsidRPr="00EA3B58" w:rsidDel="001F5B57">
          <w:rPr>
            <w:rFonts w:ascii="Arial" w:eastAsia="Arial" w:hAnsi="Arial" w:cs="Arial"/>
          </w:rPr>
          <w:delText>ncid</w:delText>
        </w:r>
      </w:del>
      <w:ins w:id="130" w:author="Autor">
        <w:r w:rsidR="001F5B57">
          <w:rPr>
            <w:rFonts w:ascii="Arial" w:eastAsia="Arial" w:hAnsi="Arial" w:cs="Arial"/>
          </w:rPr>
          <w:t>Incid</w:t>
        </w:r>
      </w:ins>
      <w:r w:rsidR="00EF0544" w:rsidRPr="00EA3B58">
        <w:rPr>
          <w:rFonts w:ascii="Arial" w:eastAsia="Arial" w:hAnsi="Arial" w:cs="Arial"/>
        </w:rPr>
        <w:t>entu. Doba</w:t>
      </w:r>
      <w:r w:rsidR="00AA2DDE" w:rsidRPr="00EA3B58">
        <w:rPr>
          <w:rFonts w:ascii="Arial" w:eastAsia="Arial" w:hAnsi="Arial" w:cs="Arial"/>
        </w:rPr>
        <w:t xml:space="preserve"> do odpovědi Objednatele</w:t>
      </w:r>
      <w:r w:rsidR="003A3C83" w:rsidRPr="00EA3B58">
        <w:rPr>
          <w:rFonts w:ascii="Arial" w:eastAsia="Arial" w:hAnsi="Arial" w:cs="Arial"/>
        </w:rPr>
        <w:t xml:space="preserve"> v </w:t>
      </w:r>
      <w:proofErr w:type="spellStart"/>
      <w:r w:rsidR="003A3C83" w:rsidRPr="00EA3B58">
        <w:rPr>
          <w:rFonts w:ascii="Arial" w:eastAsia="Arial" w:hAnsi="Arial" w:cs="Arial"/>
        </w:rPr>
        <w:t>Service</w:t>
      </w:r>
      <w:proofErr w:type="spellEnd"/>
      <w:r w:rsidR="003A3C83" w:rsidRPr="00EA3B58">
        <w:rPr>
          <w:rFonts w:ascii="Arial" w:eastAsia="Arial" w:hAnsi="Arial" w:cs="Arial"/>
        </w:rPr>
        <w:t xml:space="preserve"> desk</w:t>
      </w:r>
      <w:ins w:id="131" w:author="Autor">
        <w:r w:rsidR="007E2989">
          <w:rPr>
            <w:rFonts w:ascii="Arial" w:eastAsia="Arial" w:hAnsi="Arial" w:cs="Arial"/>
          </w:rPr>
          <w:t>u</w:t>
        </w:r>
      </w:ins>
      <w:r w:rsidR="00FB4694" w:rsidRPr="00EA3B58">
        <w:rPr>
          <w:rFonts w:ascii="Arial" w:eastAsia="Arial" w:hAnsi="Arial" w:cs="Arial"/>
        </w:rPr>
        <w:t xml:space="preserve"> na žádost o sloučení </w:t>
      </w:r>
      <w:del w:id="132" w:author="Autor">
        <w:r w:rsidR="00FB4694" w:rsidRPr="00EA3B58" w:rsidDel="001F5B57">
          <w:rPr>
            <w:rFonts w:ascii="Arial" w:eastAsia="Arial" w:hAnsi="Arial" w:cs="Arial"/>
          </w:rPr>
          <w:delText>incid</w:delText>
        </w:r>
      </w:del>
      <w:ins w:id="133" w:author="Autor">
        <w:r w:rsidR="001F5B57">
          <w:rPr>
            <w:rFonts w:ascii="Arial" w:eastAsia="Arial" w:hAnsi="Arial" w:cs="Arial"/>
          </w:rPr>
          <w:t>Incid</w:t>
        </w:r>
      </w:ins>
      <w:r w:rsidR="00FB4694" w:rsidRPr="00EA3B58">
        <w:rPr>
          <w:rFonts w:ascii="Arial" w:eastAsia="Arial" w:hAnsi="Arial" w:cs="Arial"/>
        </w:rPr>
        <w:t xml:space="preserve">entů nebo změnu kategorie </w:t>
      </w:r>
      <w:del w:id="134" w:author="Autor">
        <w:r w:rsidR="00FB4694" w:rsidRPr="00EA3B58" w:rsidDel="001F5B57">
          <w:rPr>
            <w:rFonts w:ascii="Arial" w:eastAsia="Arial" w:hAnsi="Arial" w:cs="Arial"/>
          </w:rPr>
          <w:delText>incid</w:delText>
        </w:r>
      </w:del>
      <w:ins w:id="135" w:author="Autor">
        <w:r w:rsidR="001F5B57">
          <w:rPr>
            <w:rFonts w:ascii="Arial" w:eastAsia="Arial" w:hAnsi="Arial" w:cs="Arial"/>
          </w:rPr>
          <w:t>Incid</w:t>
        </w:r>
      </w:ins>
      <w:r w:rsidR="00FB4694" w:rsidRPr="00EA3B58">
        <w:rPr>
          <w:rFonts w:ascii="Arial" w:eastAsia="Arial" w:hAnsi="Arial" w:cs="Arial"/>
        </w:rPr>
        <w:t>entu</w:t>
      </w:r>
      <w:r w:rsidR="00AA2DDE" w:rsidRPr="00EA3B58">
        <w:rPr>
          <w:rFonts w:ascii="Arial" w:eastAsia="Arial" w:hAnsi="Arial" w:cs="Arial"/>
        </w:rPr>
        <w:t xml:space="preserve"> se nezapočítává do doby </w:t>
      </w:r>
      <w:r w:rsidR="003F3273" w:rsidRPr="00EA3B58">
        <w:rPr>
          <w:rFonts w:ascii="Arial" w:eastAsia="Arial" w:hAnsi="Arial" w:cs="Arial"/>
        </w:rPr>
        <w:t>vy</w:t>
      </w:r>
      <w:r w:rsidR="00AA2DDE" w:rsidRPr="00EA3B58">
        <w:rPr>
          <w:rFonts w:ascii="Arial" w:eastAsia="Arial" w:hAnsi="Arial" w:cs="Arial"/>
        </w:rPr>
        <w:t xml:space="preserve">řešení </w:t>
      </w:r>
      <w:del w:id="136" w:author="Autor">
        <w:r w:rsidR="00AA2DDE" w:rsidRPr="00EA3B58" w:rsidDel="001F5B57">
          <w:rPr>
            <w:rFonts w:ascii="Arial" w:eastAsia="Arial" w:hAnsi="Arial" w:cs="Arial"/>
          </w:rPr>
          <w:delText>incid</w:delText>
        </w:r>
      </w:del>
      <w:ins w:id="137" w:author="Autor">
        <w:r w:rsidR="001F5B57">
          <w:rPr>
            <w:rFonts w:ascii="Arial" w:eastAsia="Arial" w:hAnsi="Arial" w:cs="Arial"/>
          </w:rPr>
          <w:t>Incid</w:t>
        </w:r>
      </w:ins>
      <w:r w:rsidR="00AA2DDE" w:rsidRPr="00EA3B58">
        <w:rPr>
          <w:rFonts w:ascii="Arial" w:eastAsia="Arial" w:hAnsi="Arial" w:cs="Arial"/>
        </w:rPr>
        <w:t>entu</w:t>
      </w:r>
      <w:r w:rsidRPr="00EA3B58">
        <w:rPr>
          <w:rFonts w:ascii="Arial" w:eastAsia="Arial" w:hAnsi="Arial" w:cs="Arial"/>
        </w:rPr>
        <w:t xml:space="preserve">. </w:t>
      </w:r>
    </w:p>
    <w:p w14:paraId="63244B58" w14:textId="77777777" w:rsidR="003A3C83" w:rsidRPr="00EA3B58" w:rsidRDefault="003A3C83" w:rsidP="004218BD">
      <w:pPr>
        <w:spacing w:after="0" w:line="240" w:lineRule="auto"/>
        <w:ind w:left="360"/>
        <w:jc w:val="both"/>
        <w:rPr>
          <w:rFonts w:ascii="Arial" w:eastAsia="Arial" w:hAnsi="Arial" w:cs="Arial"/>
        </w:rPr>
      </w:pPr>
    </w:p>
    <w:p w14:paraId="00000035" w14:textId="26CA62B1" w:rsidR="00F5179C" w:rsidRPr="006866A3" w:rsidRDefault="00495F9D" w:rsidP="004218BD">
      <w:pPr>
        <w:spacing w:after="0" w:line="240" w:lineRule="auto"/>
        <w:ind w:left="360"/>
        <w:jc w:val="both"/>
        <w:rPr>
          <w:rFonts w:ascii="Arial" w:eastAsia="Arial" w:hAnsi="Arial" w:cs="Arial"/>
        </w:rPr>
      </w:pPr>
      <w:r w:rsidRPr="00EA3B58">
        <w:rPr>
          <w:rFonts w:ascii="Arial" w:eastAsia="Arial" w:hAnsi="Arial" w:cs="Arial"/>
        </w:rPr>
        <w:t xml:space="preserve">Pokud se Objednatel ve lhůtě </w:t>
      </w:r>
      <w:r w:rsidR="00FE69D3" w:rsidRPr="00EA3B58">
        <w:rPr>
          <w:rFonts w:ascii="Arial" w:eastAsia="Arial" w:hAnsi="Arial" w:cs="Arial"/>
        </w:rPr>
        <w:t>do bezprostředně následujících 3 pracovních dnů</w:t>
      </w:r>
      <w:r w:rsidRPr="00EA3B58">
        <w:rPr>
          <w:rFonts w:ascii="Arial" w:eastAsia="Arial" w:hAnsi="Arial" w:cs="Arial"/>
        </w:rPr>
        <w:t xml:space="preserve"> </w:t>
      </w:r>
      <w:r w:rsidR="008A16BF" w:rsidRPr="00EA3B58">
        <w:rPr>
          <w:rFonts w:ascii="Arial" w:eastAsia="Arial" w:hAnsi="Arial" w:cs="Arial"/>
        </w:rPr>
        <w:t xml:space="preserve">od doručení </w:t>
      </w:r>
      <w:r w:rsidR="00AA2DDE" w:rsidRPr="00EA3B58">
        <w:rPr>
          <w:rFonts w:ascii="Arial" w:eastAsia="Arial" w:hAnsi="Arial" w:cs="Arial"/>
        </w:rPr>
        <w:t xml:space="preserve">v </w:t>
      </w:r>
      <w:proofErr w:type="spellStart"/>
      <w:r w:rsidR="00AA2DDE" w:rsidRPr="00EA3B58">
        <w:rPr>
          <w:rFonts w:ascii="Arial" w:eastAsia="Arial" w:hAnsi="Arial" w:cs="Arial"/>
        </w:rPr>
        <w:t>Service</w:t>
      </w:r>
      <w:proofErr w:type="spellEnd"/>
      <w:r w:rsidR="00AA2DDE" w:rsidRPr="00EA3B58">
        <w:rPr>
          <w:rFonts w:ascii="Arial" w:eastAsia="Arial" w:hAnsi="Arial" w:cs="Arial"/>
        </w:rPr>
        <w:t xml:space="preserve"> desk</w:t>
      </w:r>
      <w:ins w:id="138" w:author="Autor">
        <w:r w:rsidR="007E2989">
          <w:rPr>
            <w:rFonts w:ascii="Arial" w:eastAsia="Arial" w:hAnsi="Arial" w:cs="Arial"/>
          </w:rPr>
          <w:t>u</w:t>
        </w:r>
      </w:ins>
      <w:r w:rsidRPr="00EA3B58">
        <w:rPr>
          <w:rFonts w:ascii="Arial" w:eastAsia="Arial" w:hAnsi="Arial" w:cs="Arial"/>
        </w:rPr>
        <w:t xml:space="preserve"> k </w:t>
      </w:r>
      <w:r w:rsidR="00806FED" w:rsidRPr="00EA3B58">
        <w:rPr>
          <w:rFonts w:ascii="Arial" w:eastAsia="Arial" w:hAnsi="Arial" w:cs="Arial"/>
        </w:rPr>
        <w:t xml:space="preserve">označenému vyřešení </w:t>
      </w:r>
      <w:del w:id="139" w:author="Autor">
        <w:r w:rsidRPr="00EA3B58" w:rsidDel="001F5B57">
          <w:rPr>
            <w:rFonts w:ascii="Arial" w:eastAsia="Arial" w:hAnsi="Arial" w:cs="Arial"/>
          </w:rPr>
          <w:delText>incid</w:delText>
        </w:r>
      </w:del>
      <w:ins w:id="140" w:author="Autor">
        <w:r w:rsidR="001F5B57">
          <w:rPr>
            <w:rFonts w:ascii="Arial" w:eastAsia="Arial" w:hAnsi="Arial" w:cs="Arial"/>
          </w:rPr>
          <w:t>Incid</w:t>
        </w:r>
      </w:ins>
      <w:r w:rsidRPr="00EA3B58">
        <w:rPr>
          <w:rFonts w:ascii="Arial" w:eastAsia="Arial" w:hAnsi="Arial" w:cs="Arial"/>
        </w:rPr>
        <w:t xml:space="preserve">entu či </w:t>
      </w:r>
      <w:del w:id="141" w:author="Autor">
        <w:r w:rsidRPr="00EA3B58" w:rsidDel="001F5B57">
          <w:rPr>
            <w:rFonts w:ascii="Arial" w:eastAsia="Arial" w:hAnsi="Arial" w:cs="Arial"/>
          </w:rPr>
          <w:delText>požadav</w:delText>
        </w:r>
      </w:del>
      <w:ins w:id="142" w:author="Autor">
        <w:r w:rsidR="001F5B57">
          <w:rPr>
            <w:rFonts w:ascii="Arial" w:eastAsia="Arial" w:hAnsi="Arial" w:cs="Arial"/>
          </w:rPr>
          <w:t>Požadav</w:t>
        </w:r>
      </w:ins>
      <w:r w:rsidRPr="00EA3B58">
        <w:rPr>
          <w:rFonts w:ascii="Arial" w:eastAsia="Arial" w:hAnsi="Arial" w:cs="Arial"/>
        </w:rPr>
        <w:t xml:space="preserve">ku nevyjádří nebo pokud v této lhůtě vyjádří </w:t>
      </w:r>
      <w:r w:rsidR="00124FE3" w:rsidRPr="00EA3B58">
        <w:rPr>
          <w:rFonts w:ascii="Arial" w:eastAsia="Arial" w:hAnsi="Arial" w:cs="Arial"/>
        </w:rPr>
        <w:t xml:space="preserve">v </w:t>
      </w:r>
      <w:proofErr w:type="spellStart"/>
      <w:r w:rsidR="00124FE3" w:rsidRPr="00EA3B58">
        <w:rPr>
          <w:rFonts w:ascii="Arial" w:eastAsia="Arial" w:hAnsi="Arial" w:cs="Arial"/>
        </w:rPr>
        <w:t>Service</w:t>
      </w:r>
      <w:proofErr w:type="spellEnd"/>
      <w:r w:rsidR="00124FE3" w:rsidRPr="00EA3B58">
        <w:rPr>
          <w:rFonts w:ascii="Arial" w:eastAsia="Arial" w:hAnsi="Arial" w:cs="Arial"/>
        </w:rPr>
        <w:t xml:space="preserve"> desk</w:t>
      </w:r>
      <w:ins w:id="143" w:author="Autor">
        <w:r w:rsidR="007E2989">
          <w:rPr>
            <w:rFonts w:ascii="Arial" w:eastAsia="Arial" w:hAnsi="Arial" w:cs="Arial"/>
          </w:rPr>
          <w:t>u</w:t>
        </w:r>
      </w:ins>
      <w:r w:rsidR="00124FE3" w:rsidRPr="00EA3B58">
        <w:rPr>
          <w:rFonts w:ascii="Arial" w:eastAsia="Arial" w:hAnsi="Arial" w:cs="Arial"/>
        </w:rPr>
        <w:t xml:space="preserve"> </w:t>
      </w:r>
      <w:r w:rsidRPr="00EA3B58">
        <w:rPr>
          <w:rFonts w:ascii="Arial" w:eastAsia="Arial" w:hAnsi="Arial" w:cs="Arial"/>
        </w:rPr>
        <w:t xml:space="preserve">souhlas s  vyřešením </w:t>
      </w:r>
      <w:del w:id="144" w:author="Autor">
        <w:r w:rsidRPr="00EA3B58" w:rsidDel="001F5B57">
          <w:rPr>
            <w:rFonts w:ascii="Arial" w:eastAsia="Arial" w:hAnsi="Arial" w:cs="Arial"/>
          </w:rPr>
          <w:delText>incid</w:delText>
        </w:r>
      </w:del>
      <w:ins w:id="145" w:author="Autor">
        <w:r w:rsidR="001F5B57">
          <w:rPr>
            <w:rFonts w:ascii="Arial" w:eastAsia="Arial" w:hAnsi="Arial" w:cs="Arial"/>
          </w:rPr>
          <w:t>Incid</w:t>
        </w:r>
      </w:ins>
      <w:r w:rsidRPr="00EA3B58">
        <w:rPr>
          <w:rFonts w:ascii="Arial" w:eastAsia="Arial" w:hAnsi="Arial" w:cs="Arial"/>
        </w:rPr>
        <w:t xml:space="preserve">entu či </w:t>
      </w:r>
      <w:del w:id="146" w:author="Autor">
        <w:r w:rsidRPr="00EA3B58" w:rsidDel="001F5B57">
          <w:rPr>
            <w:rFonts w:ascii="Arial" w:eastAsia="Arial" w:hAnsi="Arial" w:cs="Arial"/>
          </w:rPr>
          <w:delText>požadav</w:delText>
        </w:r>
      </w:del>
      <w:ins w:id="147" w:author="Autor">
        <w:r w:rsidR="001F5B57">
          <w:rPr>
            <w:rFonts w:ascii="Arial" w:eastAsia="Arial" w:hAnsi="Arial" w:cs="Arial"/>
          </w:rPr>
          <w:t>Požadav</w:t>
        </w:r>
      </w:ins>
      <w:r w:rsidRPr="00EA3B58">
        <w:rPr>
          <w:rFonts w:ascii="Arial" w:eastAsia="Arial" w:hAnsi="Arial" w:cs="Arial"/>
        </w:rPr>
        <w:t xml:space="preserve">ku, má se za to, že vyřešení </w:t>
      </w:r>
      <w:del w:id="148" w:author="Autor">
        <w:r w:rsidRPr="00EA3B58" w:rsidDel="001F5B57">
          <w:rPr>
            <w:rFonts w:ascii="Arial" w:eastAsia="Arial" w:hAnsi="Arial" w:cs="Arial"/>
          </w:rPr>
          <w:delText>incid</w:delText>
        </w:r>
      </w:del>
      <w:ins w:id="149" w:author="Autor">
        <w:r w:rsidR="001F5B57">
          <w:rPr>
            <w:rFonts w:ascii="Arial" w:eastAsia="Arial" w:hAnsi="Arial" w:cs="Arial"/>
          </w:rPr>
          <w:t>Incid</w:t>
        </w:r>
      </w:ins>
      <w:r w:rsidRPr="00EA3B58">
        <w:rPr>
          <w:rFonts w:ascii="Arial" w:eastAsia="Arial" w:hAnsi="Arial" w:cs="Arial"/>
        </w:rPr>
        <w:t xml:space="preserve">entu nebo realizaci </w:t>
      </w:r>
      <w:del w:id="150" w:author="Autor">
        <w:r w:rsidRPr="00EA3B58" w:rsidDel="001F5B57">
          <w:rPr>
            <w:rFonts w:ascii="Arial" w:eastAsia="Arial" w:hAnsi="Arial" w:cs="Arial"/>
          </w:rPr>
          <w:delText>požadav</w:delText>
        </w:r>
      </w:del>
      <w:ins w:id="151" w:author="Autor">
        <w:r w:rsidR="001F5B57">
          <w:rPr>
            <w:rFonts w:ascii="Arial" w:eastAsia="Arial" w:hAnsi="Arial" w:cs="Arial"/>
          </w:rPr>
          <w:t>Požadav</w:t>
        </w:r>
      </w:ins>
      <w:r w:rsidRPr="00EA3B58">
        <w:rPr>
          <w:rFonts w:ascii="Arial" w:eastAsia="Arial" w:hAnsi="Arial" w:cs="Arial"/>
        </w:rPr>
        <w:t xml:space="preserve">ku Objednatel odsouhlasil a Poskytovateli vzniká nárok na uvedení </w:t>
      </w:r>
      <w:del w:id="152" w:author="Autor">
        <w:r w:rsidRPr="00EA3B58" w:rsidDel="001F5B57">
          <w:rPr>
            <w:rFonts w:ascii="Arial" w:eastAsia="Arial" w:hAnsi="Arial" w:cs="Arial"/>
          </w:rPr>
          <w:delText>incid</w:delText>
        </w:r>
      </w:del>
      <w:ins w:id="153" w:author="Autor">
        <w:r w:rsidR="001F5B57">
          <w:rPr>
            <w:rFonts w:ascii="Arial" w:eastAsia="Arial" w:hAnsi="Arial" w:cs="Arial"/>
          </w:rPr>
          <w:t>Incid</w:t>
        </w:r>
      </w:ins>
      <w:r w:rsidRPr="00EA3B58">
        <w:rPr>
          <w:rFonts w:ascii="Arial" w:eastAsia="Arial" w:hAnsi="Arial" w:cs="Arial"/>
        </w:rPr>
        <w:t xml:space="preserve">entu či </w:t>
      </w:r>
      <w:del w:id="154" w:author="Autor">
        <w:r w:rsidRPr="00EA3B58" w:rsidDel="001F5B57">
          <w:rPr>
            <w:rFonts w:ascii="Arial" w:eastAsia="Arial" w:hAnsi="Arial" w:cs="Arial"/>
          </w:rPr>
          <w:delText>požadav</w:delText>
        </w:r>
      </w:del>
      <w:ins w:id="155" w:author="Autor">
        <w:r w:rsidR="001F5B57">
          <w:rPr>
            <w:rFonts w:ascii="Arial" w:eastAsia="Arial" w:hAnsi="Arial" w:cs="Arial"/>
          </w:rPr>
          <w:t>Požadav</w:t>
        </w:r>
      </w:ins>
      <w:r w:rsidRPr="00EA3B58">
        <w:rPr>
          <w:rFonts w:ascii="Arial" w:eastAsia="Arial" w:hAnsi="Arial" w:cs="Arial"/>
        </w:rPr>
        <w:t>ku v </w:t>
      </w:r>
      <w:proofErr w:type="spellStart"/>
      <w:r w:rsidRPr="00EA3B58">
        <w:rPr>
          <w:rFonts w:ascii="Arial" w:eastAsia="Arial" w:hAnsi="Arial" w:cs="Arial"/>
        </w:rPr>
        <w:t>Service</w:t>
      </w:r>
      <w:proofErr w:type="spellEnd"/>
      <w:r w:rsidRPr="00EA3B58">
        <w:rPr>
          <w:rFonts w:ascii="Arial" w:eastAsia="Arial" w:hAnsi="Arial" w:cs="Arial"/>
        </w:rPr>
        <w:t xml:space="preserve"> desk</w:t>
      </w:r>
      <w:ins w:id="156" w:author="Autor">
        <w:r w:rsidR="007E2989">
          <w:rPr>
            <w:rFonts w:ascii="Arial" w:eastAsia="Arial" w:hAnsi="Arial" w:cs="Arial"/>
          </w:rPr>
          <w:t>u</w:t>
        </w:r>
      </w:ins>
      <w:r w:rsidRPr="00EA3B58">
        <w:rPr>
          <w:rFonts w:ascii="Arial" w:eastAsia="Arial" w:hAnsi="Arial" w:cs="Arial"/>
        </w:rPr>
        <w:t xml:space="preserve"> do stavu „Uzavřeno“ (či do stavu obdobného významu). V případě, že Objednatel informuje </w:t>
      </w:r>
      <w:r w:rsidR="00124FE3" w:rsidRPr="00EA3B58">
        <w:rPr>
          <w:rFonts w:ascii="Arial" w:eastAsia="Arial" w:hAnsi="Arial" w:cs="Arial"/>
        </w:rPr>
        <w:t>v </w:t>
      </w:r>
      <w:proofErr w:type="spellStart"/>
      <w:r w:rsidR="00124FE3" w:rsidRPr="00EA3B58">
        <w:rPr>
          <w:rFonts w:ascii="Arial" w:eastAsia="Arial" w:hAnsi="Arial" w:cs="Arial"/>
        </w:rPr>
        <w:t>Service</w:t>
      </w:r>
      <w:proofErr w:type="spellEnd"/>
      <w:r w:rsidR="00124FE3" w:rsidRPr="00EA3B58">
        <w:rPr>
          <w:rFonts w:ascii="Arial" w:eastAsia="Arial" w:hAnsi="Arial" w:cs="Arial"/>
        </w:rPr>
        <w:t xml:space="preserve"> desk</w:t>
      </w:r>
      <w:ins w:id="157" w:author="Autor">
        <w:r w:rsidR="007E2989">
          <w:rPr>
            <w:rFonts w:ascii="Arial" w:eastAsia="Arial" w:hAnsi="Arial" w:cs="Arial"/>
          </w:rPr>
          <w:t>u</w:t>
        </w:r>
      </w:ins>
      <w:r w:rsidR="00124FE3" w:rsidRPr="00EA3B58">
        <w:rPr>
          <w:rFonts w:ascii="Arial" w:eastAsia="Arial" w:hAnsi="Arial" w:cs="Arial"/>
        </w:rPr>
        <w:t xml:space="preserve"> </w:t>
      </w:r>
      <w:r w:rsidRPr="00EA3B58">
        <w:rPr>
          <w:rFonts w:ascii="Arial" w:eastAsia="Arial" w:hAnsi="Arial" w:cs="Arial"/>
        </w:rPr>
        <w:t xml:space="preserve">Poskytovatele ve výše uvedené lhůtě </w:t>
      </w:r>
      <w:r w:rsidR="008A16BF" w:rsidRPr="00EA3B58">
        <w:rPr>
          <w:rFonts w:ascii="Arial" w:eastAsia="Arial" w:hAnsi="Arial" w:cs="Arial"/>
        </w:rPr>
        <w:t>bezprost</w:t>
      </w:r>
      <w:r w:rsidR="008A16BF">
        <w:rPr>
          <w:rFonts w:ascii="Arial" w:eastAsia="Arial" w:hAnsi="Arial" w:cs="Arial"/>
        </w:rPr>
        <w:t>ředně následujících 3 pracovních dnů</w:t>
      </w:r>
      <w:r>
        <w:rPr>
          <w:rFonts w:ascii="Arial" w:eastAsia="Arial" w:hAnsi="Arial" w:cs="Arial"/>
        </w:rPr>
        <w:t xml:space="preserve">, že s vyřešením </w:t>
      </w:r>
      <w:del w:id="158" w:author="Autor">
        <w:r w:rsidDel="001F5B57">
          <w:rPr>
            <w:rFonts w:ascii="Arial" w:eastAsia="Arial" w:hAnsi="Arial" w:cs="Arial"/>
          </w:rPr>
          <w:delText>incid</w:delText>
        </w:r>
      </w:del>
      <w:ins w:id="159" w:author="Autor">
        <w:r w:rsidR="001F5B57">
          <w:rPr>
            <w:rFonts w:ascii="Arial" w:eastAsia="Arial" w:hAnsi="Arial" w:cs="Arial"/>
          </w:rPr>
          <w:t>Incid</w:t>
        </w:r>
      </w:ins>
      <w:r>
        <w:rPr>
          <w:rFonts w:ascii="Arial" w:eastAsia="Arial" w:hAnsi="Arial" w:cs="Arial"/>
        </w:rPr>
        <w:t xml:space="preserve">entu nebo </w:t>
      </w:r>
      <w:del w:id="160" w:author="Autor">
        <w:r w:rsidDel="001F5B57">
          <w:rPr>
            <w:rFonts w:ascii="Arial" w:eastAsia="Arial" w:hAnsi="Arial" w:cs="Arial"/>
          </w:rPr>
          <w:delText>požadav</w:delText>
        </w:r>
      </w:del>
      <w:ins w:id="161" w:author="Autor">
        <w:r w:rsidR="001F5B57">
          <w:rPr>
            <w:rFonts w:ascii="Arial" w:eastAsia="Arial" w:hAnsi="Arial" w:cs="Arial"/>
          </w:rPr>
          <w:t>Požadav</w:t>
        </w:r>
      </w:ins>
      <w:r>
        <w:rPr>
          <w:rFonts w:ascii="Arial" w:eastAsia="Arial" w:hAnsi="Arial" w:cs="Arial"/>
        </w:rPr>
        <w:t xml:space="preserve">ku nesouhlasí, je Poskytovatel povinen pokračovat v řešení </w:t>
      </w:r>
      <w:del w:id="162" w:author="Autor">
        <w:r w:rsidDel="001F5B57">
          <w:rPr>
            <w:rFonts w:ascii="Arial" w:eastAsia="Arial" w:hAnsi="Arial" w:cs="Arial"/>
          </w:rPr>
          <w:delText>požadav</w:delText>
        </w:r>
      </w:del>
      <w:ins w:id="163" w:author="Autor">
        <w:r w:rsidR="001F5B57">
          <w:rPr>
            <w:rFonts w:ascii="Arial" w:eastAsia="Arial" w:hAnsi="Arial" w:cs="Arial"/>
          </w:rPr>
          <w:t>Požadav</w:t>
        </w:r>
      </w:ins>
      <w:r>
        <w:rPr>
          <w:rFonts w:ascii="Arial" w:eastAsia="Arial" w:hAnsi="Arial" w:cs="Arial"/>
        </w:rPr>
        <w:t xml:space="preserve">ku nebo </w:t>
      </w:r>
      <w:del w:id="164" w:author="Autor">
        <w:r w:rsidDel="001F5B57">
          <w:rPr>
            <w:rFonts w:ascii="Arial" w:eastAsia="Arial" w:hAnsi="Arial" w:cs="Arial"/>
          </w:rPr>
          <w:delText>incid</w:delText>
        </w:r>
      </w:del>
      <w:ins w:id="165" w:author="Autor">
        <w:r w:rsidR="001F5B57">
          <w:rPr>
            <w:rFonts w:ascii="Arial" w:eastAsia="Arial" w:hAnsi="Arial" w:cs="Arial"/>
          </w:rPr>
          <w:t>Incid</w:t>
        </w:r>
      </w:ins>
      <w:r>
        <w:rPr>
          <w:rFonts w:ascii="Arial" w:eastAsia="Arial" w:hAnsi="Arial" w:cs="Arial"/>
        </w:rPr>
        <w:t>entu v jeho původní kategori</w:t>
      </w:r>
      <w:r w:rsidRPr="00EA3B58">
        <w:rPr>
          <w:rFonts w:ascii="Arial" w:eastAsia="Arial" w:hAnsi="Arial" w:cs="Arial"/>
        </w:rPr>
        <w:t>i a je povinen dodržet dobu vyřešení</w:t>
      </w:r>
      <w:r>
        <w:rPr>
          <w:rFonts w:ascii="Arial" w:eastAsia="Arial" w:hAnsi="Arial" w:cs="Arial"/>
        </w:rPr>
        <w:t xml:space="preserve"> dle přílohy č. 1 této smlouvy</w:t>
      </w:r>
      <w:ins w:id="166" w:author="Autor">
        <w:r w:rsidR="007E2989">
          <w:rPr>
            <w:rFonts w:ascii="Arial" w:eastAsia="Arial" w:hAnsi="Arial" w:cs="Arial"/>
          </w:rPr>
          <w:t xml:space="preserve"> od poslední změny kategorie Incidentu</w:t>
        </w:r>
      </w:ins>
      <w:r>
        <w:rPr>
          <w:rFonts w:ascii="Arial" w:eastAsia="Arial" w:hAnsi="Arial" w:cs="Arial"/>
        </w:rPr>
        <w:t xml:space="preserve">. Do doby vyřešení dle přílohy č. 1 této smlouvy není počítána doba od okamžiku doručení </w:t>
      </w:r>
      <w:r w:rsidR="00124FE3" w:rsidRPr="00124FE3">
        <w:rPr>
          <w:rFonts w:ascii="Arial" w:eastAsia="Arial" w:hAnsi="Arial" w:cs="Arial"/>
        </w:rPr>
        <w:t>informace v </w:t>
      </w:r>
      <w:proofErr w:type="spellStart"/>
      <w:r w:rsidR="00124FE3" w:rsidRPr="00124FE3">
        <w:rPr>
          <w:rFonts w:ascii="Arial" w:eastAsia="Arial" w:hAnsi="Arial" w:cs="Arial"/>
        </w:rPr>
        <w:t>Service</w:t>
      </w:r>
      <w:proofErr w:type="spellEnd"/>
      <w:r w:rsidR="00124FE3" w:rsidRPr="00124FE3">
        <w:rPr>
          <w:rFonts w:ascii="Arial" w:eastAsia="Arial" w:hAnsi="Arial" w:cs="Arial"/>
        </w:rPr>
        <w:t xml:space="preserve"> desk</w:t>
      </w:r>
      <w:ins w:id="167" w:author="Autor">
        <w:r w:rsidR="007E2989">
          <w:rPr>
            <w:rFonts w:ascii="Arial" w:eastAsia="Arial" w:hAnsi="Arial" w:cs="Arial"/>
          </w:rPr>
          <w:t>u</w:t>
        </w:r>
      </w:ins>
      <w:r w:rsidR="00124FE3" w:rsidRPr="00124FE3">
        <w:rPr>
          <w:rFonts w:ascii="Arial" w:eastAsia="Arial" w:hAnsi="Arial" w:cs="Arial"/>
        </w:rPr>
        <w:t xml:space="preserve"> </w:t>
      </w:r>
      <w:r>
        <w:rPr>
          <w:rFonts w:ascii="Arial" w:eastAsia="Arial" w:hAnsi="Arial" w:cs="Arial"/>
        </w:rPr>
        <w:t xml:space="preserve">Objednateli o vyřešení </w:t>
      </w:r>
      <w:del w:id="168" w:author="Autor">
        <w:r w:rsidDel="001F5B57">
          <w:rPr>
            <w:rFonts w:ascii="Arial" w:eastAsia="Arial" w:hAnsi="Arial" w:cs="Arial"/>
          </w:rPr>
          <w:delText>incid</w:delText>
        </w:r>
      </w:del>
      <w:ins w:id="169" w:author="Autor">
        <w:r w:rsidR="001F5B57">
          <w:rPr>
            <w:rFonts w:ascii="Arial" w:eastAsia="Arial" w:hAnsi="Arial" w:cs="Arial"/>
          </w:rPr>
          <w:t>Incid</w:t>
        </w:r>
      </w:ins>
      <w:r>
        <w:rPr>
          <w:rFonts w:ascii="Arial" w:eastAsia="Arial" w:hAnsi="Arial" w:cs="Arial"/>
        </w:rPr>
        <w:t xml:space="preserve">entu či </w:t>
      </w:r>
      <w:del w:id="170" w:author="Autor">
        <w:r w:rsidDel="001F5B57">
          <w:rPr>
            <w:rFonts w:ascii="Arial" w:eastAsia="Arial" w:hAnsi="Arial" w:cs="Arial"/>
          </w:rPr>
          <w:delText>požadav</w:delText>
        </w:r>
      </w:del>
      <w:ins w:id="171" w:author="Autor">
        <w:r w:rsidR="001F5B57">
          <w:rPr>
            <w:rFonts w:ascii="Arial" w:eastAsia="Arial" w:hAnsi="Arial" w:cs="Arial"/>
          </w:rPr>
          <w:t>Požadav</w:t>
        </w:r>
      </w:ins>
      <w:r>
        <w:rPr>
          <w:rFonts w:ascii="Arial" w:eastAsia="Arial" w:hAnsi="Arial" w:cs="Arial"/>
        </w:rPr>
        <w:t xml:space="preserve">ku do okamžiku doručení </w:t>
      </w:r>
      <w:r w:rsidR="00124FE3" w:rsidRPr="00124FE3">
        <w:rPr>
          <w:rFonts w:ascii="Arial" w:eastAsia="Arial" w:hAnsi="Arial" w:cs="Arial"/>
        </w:rPr>
        <w:t>informace v </w:t>
      </w:r>
      <w:proofErr w:type="spellStart"/>
      <w:r w:rsidR="00124FE3" w:rsidRPr="00124FE3">
        <w:rPr>
          <w:rFonts w:ascii="Arial" w:eastAsia="Arial" w:hAnsi="Arial" w:cs="Arial"/>
        </w:rPr>
        <w:t>Service</w:t>
      </w:r>
      <w:proofErr w:type="spellEnd"/>
      <w:r w:rsidR="00124FE3" w:rsidRPr="00124FE3">
        <w:rPr>
          <w:rFonts w:ascii="Arial" w:eastAsia="Arial" w:hAnsi="Arial" w:cs="Arial"/>
        </w:rPr>
        <w:t xml:space="preserve"> desk</w:t>
      </w:r>
      <w:ins w:id="172" w:author="Autor">
        <w:r w:rsidR="007E2989">
          <w:rPr>
            <w:rFonts w:ascii="Arial" w:eastAsia="Arial" w:hAnsi="Arial" w:cs="Arial"/>
          </w:rPr>
          <w:t>u</w:t>
        </w:r>
      </w:ins>
      <w:r w:rsidR="00124FE3" w:rsidRPr="00124FE3">
        <w:rPr>
          <w:rFonts w:ascii="Arial" w:eastAsia="Arial" w:hAnsi="Arial" w:cs="Arial"/>
        </w:rPr>
        <w:t xml:space="preserve"> </w:t>
      </w:r>
      <w:r w:rsidRPr="003B24EB">
        <w:rPr>
          <w:rFonts w:ascii="Arial" w:eastAsia="Arial" w:hAnsi="Arial" w:cs="Arial"/>
        </w:rPr>
        <w:t xml:space="preserve">obsahujícího informaci o souhlasu či nesouhlasu Objednatele s vyřešením </w:t>
      </w:r>
      <w:del w:id="173" w:author="Autor">
        <w:r w:rsidRPr="003B24EB" w:rsidDel="001F5B57">
          <w:rPr>
            <w:rFonts w:ascii="Arial" w:eastAsia="Arial" w:hAnsi="Arial" w:cs="Arial"/>
          </w:rPr>
          <w:delText>incid</w:delText>
        </w:r>
      </w:del>
      <w:ins w:id="174" w:author="Autor">
        <w:r w:rsidR="001F5B57">
          <w:rPr>
            <w:rFonts w:ascii="Arial" w:eastAsia="Arial" w:hAnsi="Arial" w:cs="Arial"/>
          </w:rPr>
          <w:t>Incid</w:t>
        </w:r>
      </w:ins>
      <w:r w:rsidRPr="003B24EB">
        <w:rPr>
          <w:rFonts w:ascii="Arial" w:eastAsia="Arial" w:hAnsi="Arial" w:cs="Arial"/>
        </w:rPr>
        <w:t xml:space="preserve">entu nebo </w:t>
      </w:r>
      <w:del w:id="175" w:author="Autor">
        <w:r w:rsidRPr="003B24EB" w:rsidDel="001F5B57">
          <w:rPr>
            <w:rFonts w:ascii="Arial" w:eastAsia="Arial" w:hAnsi="Arial" w:cs="Arial"/>
          </w:rPr>
          <w:delText>požadav</w:delText>
        </w:r>
      </w:del>
      <w:ins w:id="176" w:author="Autor">
        <w:r w:rsidR="001F5B57">
          <w:rPr>
            <w:rFonts w:ascii="Arial" w:eastAsia="Arial" w:hAnsi="Arial" w:cs="Arial"/>
          </w:rPr>
          <w:t>Požadav</w:t>
        </w:r>
      </w:ins>
      <w:r w:rsidRPr="003B24EB">
        <w:rPr>
          <w:rFonts w:ascii="Arial" w:eastAsia="Arial" w:hAnsi="Arial" w:cs="Arial"/>
        </w:rPr>
        <w:t xml:space="preserve">ku Poskytovateli. </w:t>
      </w:r>
    </w:p>
    <w:p w14:paraId="5693964B" w14:textId="3D38D846" w:rsidR="00EF0544" w:rsidRPr="003B24EB" w:rsidRDefault="00EF0544" w:rsidP="00AA2DDE">
      <w:pPr>
        <w:numPr>
          <w:ilvl w:val="1"/>
          <w:numId w:val="20"/>
        </w:numPr>
        <w:spacing w:after="0" w:line="240" w:lineRule="auto"/>
        <w:jc w:val="both"/>
        <w:rPr>
          <w:rFonts w:ascii="Arial" w:eastAsia="Arial" w:hAnsi="Arial" w:cs="Arial"/>
        </w:rPr>
      </w:pPr>
      <w:r w:rsidRPr="003B24EB">
        <w:rPr>
          <w:rFonts w:ascii="Arial" w:eastAsia="Arial" w:hAnsi="Arial" w:cs="Arial"/>
        </w:rPr>
        <w:t xml:space="preserve">Jako vyřešení </w:t>
      </w:r>
      <w:del w:id="177" w:author="Autor">
        <w:r w:rsidRPr="003B24EB" w:rsidDel="001F5B57">
          <w:rPr>
            <w:rFonts w:ascii="Arial" w:eastAsia="Arial" w:hAnsi="Arial" w:cs="Arial"/>
          </w:rPr>
          <w:delText>inci</w:delText>
        </w:r>
        <w:r w:rsidRPr="007946C0" w:rsidDel="001F5B57">
          <w:rPr>
            <w:rFonts w:ascii="Arial" w:eastAsia="Arial" w:hAnsi="Arial" w:cs="Arial"/>
          </w:rPr>
          <w:delText>d</w:delText>
        </w:r>
      </w:del>
      <w:ins w:id="178" w:author="Autor">
        <w:r w:rsidR="001F5B57">
          <w:rPr>
            <w:rFonts w:ascii="Arial" w:eastAsia="Arial" w:hAnsi="Arial" w:cs="Arial"/>
          </w:rPr>
          <w:t>Incid</w:t>
        </w:r>
      </w:ins>
      <w:r w:rsidRPr="007946C0">
        <w:rPr>
          <w:rFonts w:ascii="Arial" w:eastAsia="Arial" w:hAnsi="Arial" w:cs="Arial"/>
        </w:rPr>
        <w:t>entu je možné akceptovat dočasnou opravu IS nebo</w:t>
      </w:r>
      <w:r w:rsidRPr="003B24EB">
        <w:rPr>
          <w:rFonts w:ascii="Arial" w:eastAsia="Arial" w:hAnsi="Arial" w:cs="Arial"/>
        </w:rPr>
        <w:t xml:space="preserve"> jeho části</w:t>
      </w:r>
      <w:r w:rsidR="008A16BF">
        <w:rPr>
          <w:rFonts w:ascii="Arial" w:eastAsia="Arial" w:hAnsi="Arial" w:cs="Arial"/>
        </w:rPr>
        <w:t>,</w:t>
      </w:r>
      <w:r w:rsidRPr="003B24EB">
        <w:rPr>
          <w:rFonts w:ascii="Arial" w:eastAsia="Arial" w:hAnsi="Arial" w:cs="Arial"/>
        </w:rPr>
        <w:t xml:space="preserve"> případně obnovu dat IS ze zálohy, pokud s tím Objednatel </w:t>
      </w:r>
      <w:r w:rsidR="00806FED" w:rsidRPr="003B24EB">
        <w:rPr>
          <w:rFonts w:ascii="Arial" w:eastAsia="Arial" w:hAnsi="Arial" w:cs="Arial"/>
        </w:rPr>
        <w:t>v </w:t>
      </w:r>
      <w:proofErr w:type="spellStart"/>
      <w:r w:rsidR="00806FED" w:rsidRPr="003B24EB">
        <w:rPr>
          <w:rFonts w:ascii="Arial" w:eastAsia="Arial" w:hAnsi="Arial" w:cs="Arial"/>
        </w:rPr>
        <w:t>Service</w:t>
      </w:r>
      <w:proofErr w:type="spellEnd"/>
      <w:r w:rsidR="00806FED" w:rsidRPr="003B24EB">
        <w:rPr>
          <w:rFonts w:ascii="Arial" w:eastAsia="Arial" w:hAnsi="Arial" w:cs="Arial"/>
        </w:rPr>
        <w:t xml:space="preserve"> desk</w:t>
      </w:r>
      <w:ins w:id="179" w:author="Autor">
        <w:r w:rsidR="007E2989">
          <w:rPr>
            <w:rFonts w:ascii="Arial" w:eastAsia="Arial" w:hAnsi="Arial" w:cs="Arial"/>
          </w:rPr>
          <w:t>u</w:t>
        </w:r>
      </w:ins>
      <w:r w:rsidR="00806FED" w:rsidRPr="003B24EB">
        <w:rPr>
          <w:rFonts w:ascii="Arial" w:eastAsia="Arial" w:hAnsi="Arial" w:cs="Arial"/>
        </w:rPr>
        <w:t xml:space="preserve"> </w:t>
      </w:r>
      <w:r w:rsidRPr="003B24EB">
        <w:rPr>
          <w:rFonts w:ascii="Arial" w:eastAsia="Arial" w:hAnsi="Arial" w:cs="Arial"/>
        </w:rPr>
        <w:t xml:space="preserve">bude </w:t>
      </w:r>
      <w:r w:rsidR="003A3C83" w:rsidRPr="003B24EB">
        <w:rPr>
          <w:rFonts w:ascii="Arial" w:eastAsia="Arial" w:hAnsi="Arial" w:cs="Arial"/>
        </w:rPr>
        <w:t xml:space="preserve">postupem dle čl. 2.9 smlouvy </w:t>
      </w:r>
      <w:r w:rsidRPr="003B24EB">
        <w:rPr>
          <w:rFonts w:ascii="Arial" w:eastAsia="Arial" w:hAnsi="Arial" w:cs="Arial"/>
        </w:rPr>
        <w:t>souhlasit.</w:t>
      </w:r>
    </w:p>
    <w:p w14:paraId="00000036" w14:textId="77777777" w:rsidR="00F5179C" w:rsidRDefault="00F5179C">
      <w:pPr>
        <w:spacing w:after="0" w:line="240" w:lineRule="auto"/>
        <w:ind w:left="709"/>
        <w:jc w:val="both"/>
        <w:rPr>
          <w:rFonts w:ascii="Arial" w:eastAsia="Arial" w:hAnsi="Arial" w:cs="Arial"/>
        </w:rPr>
      </w:pPr>
    </w:p>
    <w:p w14:paraId="00000037"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Spolupráce smluvních stran</w:t>
      </w:r>
    </w:p>
    <w:p w14:paraId="00000038" w14:textId="7049BDE4"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Smluvní strany jsou si vědomy toho, že pouze jejich vzájemná spolupráce</w:t>
      </w:r>
      <w:r w:rsidR="005D7A0C">
        <w:rPr>
          <w:rFonts w:ascii="Arial" w:eastAsia="Arial" w:hAnsi="Arial" w:cs="Arial"/>
        </w:rPr>
        <w:t>,</w:t>
      </w:r>
      <w:r>
        <w:rPr>
          <w:rFonts w:ascii="Arial" w:eastAsia="Arial" w:hAnsi="Arial" w:cs="Arial"/>
        </w:rPr>
        <w:t xml:space="preserve"> řádné a úplné plnění jejich smluvních povinností umožní řádné a včasné poskytování služeb na základě této smlouvy. </w:t>
      </w:r>
    </w:p>
    <w:p w14:paraId="00000039" w14:textId="7B101575"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 xml:space="preserve">Za účelem běžného kontaktu mezi smluvními stranami při poskytování služeb jmenovaly </w:t>
      </w:r>
      <w:del w:id="180" w:author="Autor">
        <w:r w:rsidDel="00187C49">
          <w:rPr>
            <w:rFonts w:ascii="Arial" w:eastAsia="Arial" w:hAnsi="Arial" w:cs="Arial"/>
          </w:rPr>
          <w:delText>smluvní str</w:delText>
        </w:r>
      </w:del>
      <w:ins w:id="181" w:author="Autor">
        <w:r w:rsidR="00187C49">
          <w:rPr>
            <w:rFonts w:ascii="Arial" w:eastAsia="Arial" w:hAnsi="Arial" w:cs="Arial"/>
          </w:rPr>
          <w:t>Smluvní str</w:t>
        </w:r>
      </w:ins>
      <w:r>
        <w:rPr>
          <w:rFonts w:ascii="Arial" w:eastAsia="Arial" w:hAnsi="Arial" w:cs="Arial"/>
        </w:rPr>
        <w:t xml:space="preserve">any své kontaktní osoby. </w:t>
      </w:r>
    </w:p>
    <w:p w14:paraId="0000003A"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Kontaktními osobami Poskytovatele jsou:</w:t>
      </w:r>
    </w:p>
    <w:p w14:paraId="0000003B"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C"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 osobou Objednatele je:</w:t>
      </w:r>
    </w:p>
    <w:p w14:paraId="0000003D"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E" w14:textId="4F731062" w:rsidR="00F5179C" w:rsidRDefault="00495F9D">
      <w:pPr>
        <w:numPr>
          <w:ilvl w:val="1"/>
          <w:numId w:val="1"/>
        </w:numPr>
        <w:spacing w:after="0" w:line="240" w:lineRule="auto"/>
        <w:ind w:left="426" w:hanging="426"/>
        <w:jc w:val="both"/>
        <w:rPr>
          <w:rFonts w:ascii="Arial" w:eastAsia="Arial" w:hAnsi="Arial" w:cs="Arial"/>
        </w:rPr>
      </w:pPr>
      <w:r>
        <w:rPr>
          <w:rFonts w:ascii="Arial" w:eastAsia="Arial" w:hAnsi="Arial" w:cs="Arial"/>
        </w:rPr>
        <w:t>Smluvní strany se zavazují při vzájemné spolupráci na základě této smlouvy</w:t>
      </w:r>
      <w:r w:rsidR="005D7A0C">
        <w:rPr>
          <w:rFonts w:ascii="Arial" w:eastAsia="Arial" w:hAnsi="Arial" w:cs="Arial"/>
        </w:rPr>
        <w:t>,</w:t>
      </w:r>
      <w:r>
        <w:rPr>
          <w:rFonts w:ascii="Arial" w:eastAsia="Arial" w:hAnsi="Arial" w:cs="Arial"/>
        </w:rPr>
        <w:t xml:space="preserve"> komunikovat </w:t>
      </w:r>
      <w:r w:rsidR="005D7A0C">
        <w:rPr>
          <w:rFonts w:ascii="Arial" w:eastAsia="Arial" w:hAnsi="Arial" w:cs="Arial"/>
        </w:rPr>
        <w:t xml:space="preserve">zejména </w:t>
      </w:r>
      <w:r>
        <w:rPr>
          <w:rFonts w:ascii="Arial" w:eastAsia="Arial" w:hAnsi="Arial" w:cs="Arial"/>
        </w:rPr>
        <w:t xml:space="preserve">prostřednictvím svých kontaktních osob uvedených v odstavci 3.2 této smlouvy. Každá ze smluvních stran je povinna informovat písemně druhou </w:t>
      </w:r>
      <w:del w:id="182" w:author="Autor">
        <w:r w:rsidDel="00187C49">
          <w:rPr>
            <w:rFonts w:ascii="Arial" w:eastAsia="Arial" w:hAnsi="Arial" w:cs="Arial"/>
          </w:rPr>
          <w:delText>smluvní str</w:delText>
        </w:r>
      </w:del>
      <w:ins w:id="183" w:author="Autor">
        <w:r w:rsidR="00187C49">
          <w:rPr>
            <w:rFonts w:ascii="Arial" w:eastAsia="Arial" w:hAnsi="Arial" w:cs="Arial"/>
          </w:rPr>
          <w:t>Smluvní str</w:t>
        </w:r>
      </w:ins>
      <w:r>
        <w:rPr>
          <w:rFonts w:ascii="Arial" w:eastAsia="Arial" w:hAnsi="Arial" w:cs="Arial"/>
        </w:rPr>
        <w:t xml:space="preserve">anu o změně kontaktní osoby na své straně písemným oznámením. Změna kontaktní osoby je účinná </w:t>
      </w:r>
      <w:r w:rsidR="005D7A0C">
        <w:rPr>
          <w:rFonts w:ascii="Arial" w:eastAsia="Arial" w:hAnsi="Arial" w:cs="Arial"/>
        </w:rPr>
        <w:t xml:space="preserve">dnem </w:t>
      </w:r>
      <w:r>
        <w:rPr>
          <w:rFonts w:ascii="Arial" w:eastAsia="Arial" w:hAnsi="Arial" w:cs="Arial"/>
        </w:rPr>
        <w:t xml:space="preserve">doručení písemného oznámení příslušné </w:t>
      </w:r>
      <w:del w:id="184" w:author="Autor">
        <w:r w:rsidDel="00187C49">
          <w:rPr>
            <w:rFonts w:ascii="Arial" w:eastAsia="Arial" w:hAnsi="Arial" w:cs="Arial"/>
          </w:rPr>
          <w:delText>smluvní str</w:delText>
        </w:r>
      </w:del>
      <w:ins w:id="185" w:author="Autor">
        <w:r w:rsidR="00187C49">
          <w:rPr>
            <w:rFonts w:ascii="Arial" w:eastAsia="Arial" w:hAnsi="Arial" w:cs="Arial"/>
          </w:rPr>
          <w:t>Smluvní str</w:t>
        </w:r>
      </w:ins>
      <w:r>
        <w:rPr>
          <w:rFonts w:ascii="Arial" w:eastAsia="Arial" w:hAnsi="Arial" w:cs="Arial"/>
        </w:rPr>
        <w:t xml:space="preserve">any druhé </w:t>
      </w:r>
      <w:del w:id="186" w:author="Autor">
        <w:r w:rsidDel="00187C49">
          <w:rPr>
            <w:rFonts w:ascii="Arial" w:eastAsia="Arial" w:hAnsi="Arial" w:cs="Arial"/>
          </w:rPr>
          <w:delText>smluvní str</w:delText>
        </w:r>
      </w:del>
      <w:ins w:id="187" w:author="Autor">
        <w:r w:rsidR="00187C49">
          <w:rPr>
            <w:rFonts w:ascii="Arial" w:eastAsia="Arial" w:hAnsi="Arial" w:cs="Arial"/>
          </w:rPr>
          <w:t>Smluvní str</w:t>
        </w:r>
      </w:ins>
      <w:r>
        <w:rPr>
          <w:rFonts w:ascii="Arial" w:eastAsia="Arial" w:hAnsi="Arial" w:cs="Arial"/>
        </w:rPr>
        <w:t xml:space="preserve">aně. </w:t>
      </w:r>
    </w:p>
    <w:p w14:paraId="00000040" w14:textId="77777777" w:rsidR="00F5179C" w:rsidRDefault="00F5179C">
      <w:pPr>
        <w:spacing w:after="0" w:line="240" w:lineRule="auto"/>
        <w:ind w:left="1440"/>
        <w:jc w:val="both"/>
        <w:rPr>
          <w:rFonts w:ascii="Arial" w:eastAsia="Arial" w:hAnsi="Arial" w:cs="Arial"/>
        </w:rPr>
      </w:pPr>
    </w:p>
    <w:p w14:paraId="00000041"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lastRenderedPageBreak/>
        <w:t>Ostatní podmínky plnění předmětu smlouvy</w:t>
      </w:r>
    </w:p>
    <w:p w14:paraId="00000042" w14:textId="17BF9948" w:rsidR="00F5179C" w:rsidRDefault="00495F9D">
      <w:pPr>
        <w:numPr>
          <w:ilvl w:val="1"/>
          <w:numId w:val="2"/>
        </w:numPr>
        <w:spacing w:after="0" w:line="240" w:lineRule="auto"/>
        <w:ind w:left="426" w:hanging="426"/>
        <w:jc w:val="both"/>
        <w:rPr>
          <w:rFonts w:ascii="Arial" w:eastAsia="Arial" w:hAnsi="Arial" w:cs="Arial"/>
          <w:b/>
          <w:i/>
        </w:rPr>
      </w:pPr>
      <w:r>
        <w:rPr>
          <w:rFonts w:ascii="Arial" w:eastAsia="Arial" w:hAnsi="Arial" w:cs="Arial"/>
        </w:rPr>
        <w:t xml:space="preserve">Poskytovatel odpovídá za kvalitu, všeobecnou a odbornou správnost poskytovaných </w:t>
      </w:r>
      <w:del w:id="188" w:author="Autor">
        <w:r w:rsidDel="00B745B0">
          <w:rPr>
            <w:rFonts w:ascii="Arial" w:eastAsia="Arial" w:hAnsi="Arial" w:cs="Arial"/>
          </w:rPr>
          <w:delText>servisních</w:delText>
        </w:r>
      </w:del>
      <w:ins w:id="189" w:author="Autor">
        <w:r w:rsidR="00B745B0">
          <w:rPr>
            <w:rFonts w:ascii="Arial" w:eastAsia="Arial" w:hAnsi="Arial" w:cs="Arial"/>
          </w:rPr>
          <w:t xml:space="preserve">Servisních </w:t>
        </w:r>
      </w:ins>
      <w:del w:id="190" w:author="Autor">
        <w:r w:rsidDel="00B745B0">
          <w:rPr>
            <w:rFonts w:ascii="Arial" w:eastAsia="Arial" w:hAnsi="Arial" w:cs="Arial"/>
          </w:rPr>
          <w:delText xml:space="preserve"> </w:delText>
        </w:r>
      </w:del>
      <w:r>
        <w:rPr>
          <w:rFonts w:ascii="Arial" w:eastAsia="Arial" w:hAnsi="Arial" w:cs="Arial"/>
        </w:rPr>
        <w:t xml:space="preserve">služeb. Poskytovatel je povinen při poskytování </w:t>
      </w:r>
      <w:del w:id="191" w:author="Autor">
        <w:r w:rsidDel="00B745B0">
          <w:rPr>
            <w:rFonts w:ascii="Arial" w:eastAsia="Arial" w:hAnsi="Arial" w:cs="Arial"/>
          </w:rPr>
          <w:delText>servisních</w:delText>
        </w:r>
      </w:del>
      <w:ins w:id="192" w:author="Autor">
        <w:r w:rsidR="00B745B0">
          <w:rPr>
            <w:rFonts w:ascii="Arial" w:eastAsia="Arial" w:hAnsi="Arial" w:cs="Arial"/>
          </w:rPr>
          <w:t>Servisních služeb</w:t>
        </w:r>
      </w:ins>
      <w:r>
        <w:rPr>
          <w:rFonts w:ascii="Arial" w:eastAsia="Arial" w:hAnsi="Arial" w:cs="Arial"/>
        </w:rPr>
        <w:t xml:space="preserve"> dle této smlouvy postup</w:t>
      </w:r>
      <w:r w:rsidRPr="007946C0">
        <w:rPr>
          <w:rFonts w:ascii="Arial" w:eastAsia="Arial" w:hAnsi="Arial" w:cs="Arial"/>
        </w:rPr>
        <w:t>ovat s odbornou péčí podle svých nejlepších znalostí a s</w:t>
      </w:r>
      <w:r>
        <w:rPr>
          <w:rFonts w:ascii="Arial" w:eastAsia="Arial" w:hAnsi="Arial" w:cs="Arial"/>
        </w:rPr>
        <w:t>chopností, přičemž při své činnosti je povinen chránit zájmy a dobré jméno Objednatele.</w:t>
      </w:r>
    </w:p>
    <w:p w14:paraId="00000043" w14:textId="532DA9D0" w:rsidR="00F5179C" w:rsidRDefault="00495F9D">
      <w:pPr>
        <w:numPr>
          <w:ilvl w:val="1"/>
          <w:numId w:val="2"/>
        </w:numPr>
        <w:spacing w:after="0" w:line="240" w:lineRule="auto"/>
        <w:ind w:left="426" w:hanging="426"/>
        <w:jc w:val="both"/>
        <w:rPr>
          <w:rFonts w:ascii="Arial" w:eastAsia="Arial" w:hAnsi="Arial" w:cs="Arial"/>
          <w:b/>
          <w:i/>
        </w:rPr>
      </w:pPr>
      <w:r>
        <w:rPr>
          <w:rFonts w:ascii="Arial" w:eastAsia="Arial" w:hAnsi="Arial" w:cs="Arial"/>
        </w:rPr>
        <w:t xml:space="preserve">Poskytovatel je povinen zajistit řádné a včasné poskytování </w:t>
      </w:r>
      <w:del w:id="193" w:author="Autor">
        <w:r w:rsidDel="00B745B0">
          <w:rPr>
            <w:rFonts w:ascii="Arial" w:eastAsia="Arial" w:hAnsi="Arial" w:cs="Arial"/>
          </w:rPr>
          <w:delText>servisních</w:delText>
        </w:r>
      </w:del>
      <w:ins w:id="194" w:author="Autor">
        <w:r w:rsidR="00B745B0">
          <w:rPr>
            <w:rFonts w:ascii="Arial" w:eastAsia="Arial" w:hAnsi="Arial" w:cs="Arial"/>
          </w:rPr>
          <w:t>Servisních</w:t>
        </w:r>
      </w:ins>
      <w:r>
        <w:rPr>
          <w:rFonts w:ascii="Arial" w:eastAsia="Arial" w:hAnsi="Arial" w:cs="Arial"/>
        </w:rPr>
        <w:t xml:space="preserve"> služeb podle této smlouvy tak, aby Objednatel mohl řádným způsobem </w:t>
      </w:r>
      <w:r w:rsidR="00CB01C6">
        <w:rPr>
          <w:rFonts w:ascii="Arial" w:eastAsia="Arial" w:hAnsi="Arial" w:cs="Arial"/>
        </w:rPr>
        <w:t>IS</w:t>
      </w:r>
      <w:r>
        <w:rPr>
          <w:rFonts w:ascii="Arial" w:eastAsia="Arial" w:hAnsi="Arial" w:cs="Arial"/>
        </w:rPr>
        <w:t xml:space="preserve"> užívat.</w:t>
      </w:r>
    </w:p>
    <w:p w14:paraId="00000044" w14:textId="19D86F33"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Poskytovatel je povinen při poskytování </w:t>
      </w:r>
      <w:del w:id="195" w:author="Autor">
        <w:r w:rsidDel="00B745B0">
          <w:rPr>
            <w:rFonts w:ascii="Arial" w:eastAsia="Arial" w:hAnsi="Arial" w:cs="Arial"/>
          </w:rPr>
          <w:delText>servisních</w:delText>
        </w:r>
      </w:del>
      <w:ins w:id="196" w:author="Autor">
        <w:r w:rsidR="00B745B0">
          <w:rPr>
            <w:rFonts w:ascii="Arial" w:eastAsia="Arial" w:hAnsi="Arial" w:cs="Arial"/>
          </w:rPr>
          <w:t>Servisních</w:t>
        </w:r>
      </w:ins>
      <w:r>
        <w:rPr>
          <w:rFonts w:ascii="Arial" w:eastAsia="Arial" w:hAnsi="Arial" w:cs="Arial"/>
        </w:rPr>
        <w:t xml:space="preserve"> služeb postupovat v souladu s platnými právními předpisy.</w:t>
      </w:r>
    </w:p>
    <w:p w14:paraId="00000045" w14:textId="1F2EBAD1"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Poskytovatel je oprávněn zajistit provádění částí </w:t>
      </w:r>
      <w:del w:id="197" w:author="Autor">
        <w:r w:rsidDel="00B745B0">
          <w:rPr>
            <w:rFonts w:ascii="Arial" w:eastAsia="Arial" w:hAnsi="Arial" w:cs="Arial"/>
          </w:rPr>
          <w:delText>servisních</w:delText>
        </w:r>
      </w:del>
      <w:ins w:id="198" w:author="Autor">
        <w:r w:rsidR="00B745B0">
          <w:rPr>
            <w:rFonts w:ascii="Arial" w:eastAsia="Arial" w:hAnsi="Arial" w:cs="Arial"/>
          </w:rPr>
          <w:t>Servisních</w:t>
        </w:r>
      </w:ins>
      <w:r>
        <w:rPr>
          <w:rFonts w:ascii="Arial" w:eastAsia="Arial" w:hAnsi="Arial" w:cs="Arial"/>
        </w:rPr>
        <w:t xml:space="preserve"> služeb poddodavateli. Poskytovatel je povinen na žádost Objednatele sdělit identifikační údaje poddodavatelů dle předchozí věty. Seznam poddodavatelů s označením, kterými Poskytovatel prokázal část kvalifikace v zadávacím řízení, tvoří přílohu této smlouvy a</w:t>
      </w:r>
      <w:r>
        <w:t> </w:t>
      </w:r>
      <w:r>
        <w:rPr>
          <w:rFonts w:ascii="Arial" w:eastAsia="Arial" w:hAnsi="Arial" w:cs="Arial"/>
        </w:rPr>
        <w:t>je možné je měnit pouze se souhlasem Objednatele, přičemž Poskytovatel je povinen před provedením změny poddodavatele, kterým byla prokázána část kvalifikace, prokázat splnění kvalifikačních předpokladů v odpovídajícím rozsahu rovněž u osoby nového poddodavatele.</w:t>
      </w:r>
    </w:p>
    <w:p w14:paraId="00000046" w14:textId="6B16E349" w:rsidR="00F5179C" w:rsidRPr="007946C0"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w:t>
      </w:r>
      <w:r w:rsidRPr="007946C0">
        <w:rPr>
          <w:rFonts w:ascii="Arial" w:eastAsia="Arial" w:hAnsi="Arial" w:cs="Arial"/>
        </w:rPr>
        <w:t xml:space="preserve">n dodržovat platnou legislativu, která se týká bezpečnosti informací. </w:t>
      </w:r>
    </w:p>
    <w:p w14:paraId="00000047" w14:textId="5D11DA1D" w:rsidR="00F5179C" w:rsidRPr="00AB04BF" w:rsidRDefault="00495F9D">
      <w:pPr>
        <w:numPr>
          <w:ilvl w:val="1"/>
          <w:numId w:val="2"/>
        </w:numPr>
        <w:spacing w:after="0" w:line="240" w:lineRule="auto"/>
        <w:ind w:left="426" w:hanging="426"/>
        <w:jc w:val="both"/>
        <w:rPr>
          <w:rFonts w:ascii="Arial" w:eastAsia="Arial" w:hAnsi="Arial" w:cs="Arial"/>
        </w:rPr>
      </w:pPr>
      <w:r w:rsidRPr="00AB04BF">
        <w:rPr>
          <w:rFonts w:ascii="Arial" w:eastAsia="Arial" w:hAnsi="Arial" w:cs="Arial"/>
        </w:rPr>
        <w:t xml:space="preserve">Poskytovatel se zavazuje dodržovat požadavky a opatření pro zajištění bezpečnosti </w:t>
      </w:r>
      <w:sdt>
        <w:sdtPr>
          <w:tag w:val="goog_rdk_19"/>
          <w:id w:val="203608020"/>
        </w:sdtPr>
        <w:sdtEndPr/>
        <w:sdtContent/>
      </w:sdt>
      <w:r w:rsidRPr="00AB04BF">
        <w:rPr>
          <w:rFonts w:ascii="Arial" w:eastAsia="Arial" w:hAnsi="Arial" w:cs="Arial"/>
        </w:rPr>
        <w:t xml:space="preserve">informací a informačních aktiv </w:t>
      </w:r>
      <w:r w:rsidR="00CB01C6" w:rsidRPr="00AB04BF">
        <w:rPr>
          <w:rFonts w:ascii="Arial" w:eastAsia="Arial" w:hAnsi="Arial" w:cs="Arial"/>
        </w:rPr>
        <w:t>Objednatele</w:t>
      </w:r>
      <w:r w:rsidRPr="00AB04BF">
        <w:rPr>
          <w:rFonts w:ascii="Arial" w:eastAsia="Arial" w:hAnsi="Arial" w:cs="Arial"/>
        </w:rPr>
        <w:t xml:space="preserve"> uvedené v příloze č. 2 této smlouvy. </w:t>
      </w:r>
    </w:p>
    <w:p w14:paraId="00000048" w14:textId="10E965A7" w:rsidR="00F5179C" w:rsidRDefault="00495F9D">
      <w:pPr>
        <w:numPr>
          <w:ilvl w:val="1"/>
          <w:numId w:val="2"/>
        </w:numPr>
        <w:spacing w:after="0" w:line="240" w:lineRule="auto"/>
        <w:ind w:left="426" w:hanging="426"/>
        <w:jc w:val="both"/>
        <w:rPr>
          <w:rFonts w:ascii="Arial" w:eastAsia="Arial" w:hAnsi="Arial" w:cs="Arial"/>
        </w:rPr>
      </w:pPr>
      <w:r w:rsidRPr="00AB04BF">
        <w:rPr>
          <w:rFonts w:ascii="Arial" w:eastAsia="Arial" w:hAnsi="Arial" w:cs="Arial"/>
        </w:rPr>
        <w:t>Poskytovatel je povinen zajistit plnění bezpečnostních opatření a požadavků</w:t>
      </w:r>
      <w:r>
        <w:rPr>
          <w:rFonts w:ascii="Arial" w:eastAsia="Arial" w:hAnsi="Arial" w:cs="Arial"/>
        </w:rPr>
        <w:t xml:space="preserve"> stanovených touto smlouvou ve stejné míře u všech případných poddodavatelů či jiných osob, které mají přístup k informačním aktivům </w:t>
      </w:r>
      <w:r w:rsidR="00CB01C6">
        <w:rPr>
          <w:rFonts w:ascii="Arial" w:eastAsia="Arial" w:hAnsi="Arial" w:cs="Arial"/>
        </w:rPr>
        <w:t>Objednatele</w:t>
      </w:r>
      <w:r>
        <w:rPr>
          <w:rFonts w:ascii="Arial" w:eastAsia="Arial" w:hAnsi="Arial" w:cs="Arial"/>
        </w:rPr>
        <w:t xml:space="preserve"> prostřednictvím Poskytovatele. </w:t>
      </w:r>
    </w:p>
    <w:p w14:paraId="00000049"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Poskytovatel je povinen zachovávat mlčenlivost o všech skutečnostech a informacích, které mu byly v souvislosti s touto smlouvou nebo jejím </w:t>
      </w:r>
      <w:proofErr w:type="gramStart"/>
      <w:r>
        <w:rPr>
          <w:rFonts w:ascii="Arial" w:eastAsia="Arial" w:hAnsi="Arial" w:cs="Arial"/>
        </w:rPr>
        <w:t>plněním</w:t>
      </w:r>
      <w:proofErr w:type="gramEnd"/>
      <w:r>
        <w:rPr>
          <w:rFonts w:ascii="Arial" w:eastAsia="Arial" w:hAnsi="Arial" w:cs="Arial"/>
        </w:rPr>
        <w:t xml:space="preserve">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w:t>
      </w:r>
      <w:r w:rsidRPr="00E95D58">
        <w:rPr>
          <w:rFonts w:ascii="Arial" w:eastAsia="Arial" w:hAnsi="Arial" w:cs="Arial"/>
          <w:b/>
          <w:bCs/>
          <w:i/>
          <w:iCs/>
          <w:rPrChange w:id="199" w:author="Autor">
            <w:rPr>
              <w:rFonts w:ascii="Arial" w:eastAsia="Arial" w:hAnsi="Arial" w:cs="Arial"/>
            </w:rPr>
          </w:rPrChange>
        </w:rPr>
        <w:t>důvěrné informace</w:t>
      </w:r>
      <w:r>
        <w:rPr>
          <w:rFonts w:ascii="Arial" w:eastAsia="Arial" w:hAnsi="Arial" w:cs="Arial"/>
        </w:rPr>
        <w:t>“). Poskytovatel nesmí důvěrné informace použít v rozporu s jejich účelem, nesmí je použít ve prospěch svůj nebo třetích osob a nesmí je použít ani v neprospěch Objednatele. Povinnosti dle tohoto odstavce je Poskytovatel povinen zachovávat i po zániku této smlouvy, vyjma případů, kdy se důvěrné informace stanou prokazatelně veřejně přístupné bez zavinění Poskytovatele. Povinnosti dle tohoto odstavce se nevztahují na případy, kdy je Poskytovatel povinen zveřejnit důvěrnou informaci na základě povinnosti uložené Poskytovateli právním předpisem nebo rozhodnutím orgánu veřejné moci.</w:t>
      </w:r>
    </w:p>
    <w:p w14:paraId="0000004A" w14:textId="1EE03190"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Poskytovatel je povinen při poskytování </w:t>
      </w:r>
      <w:del w:id="200" w:author="Autor">
        <w:r w:rsidDel="00B745B0">
          <w:rPr>
            <w:rFonts w:ascii="Arial" w:eastAsia="Arial" w:hAnsi="Arial" w:cs="Arial"/>
          </w:rPr>
          <w:delText>servisních</w:delText>
        </w:r>
      </w:del>
      <w:ins w:id="201" w:author="Autor">
        <w:r w:rsidR="00B745B0">
          <w:rPr>
            <w:rFonts w:ascii="Arial" w:eastAsia="Arial" w:hAnsi="Arial" w:cs="Arial"/>
          </w:rPr>
          <w:t>Servisních</w:t>
        </w:r>
      </w:ins>
      <w:r>
        <w:rPr>
          <w:rFonts w:ascii="Arial" w:eastAsia="Arial" w:hAnsi="Arial" w:cs="Arial"/>
        </w:rPr>
        <w:t xml:space="preserve"> služeb respektovat a dodržovat pokyny Objednatele. V případě nevhodných pokynů Objednatele je Poskytovatel povinen na nevhodnost těchto pokynů Objednatele písemně upozornit</w:t>
      </w:r>
      <w:r w:rsidR="005D7A0C">
        <w:rPr>
          <w:rFonts w:ascii="Arial" w:eastAsia="Arial" w:hAnsi="Arial" w:cs="Arial"/>
        </w:rPr>
        <w:t>.</w:t>
      </w:r>
      <w:r>
        <w:rPr>
          <w:rFonts w:ascii="Arial" w:eastAsia="Arial" w:hAnsi="Arial" w:cs="Arial"/>
        </w:rPr>
        <w:t xml:space="preserve"> </w:t>
      </w:r>
      <w:r w:rsidR="005D7A0C">
        <w:rPr>
          <w:rFonts w:ascii="Arial" w:eastAsia="Arial" w:hAnsi="Arial" w:cs="Arial"/>
        </w:rPr>
        <w:t>V</w:t>
      </w:r>
      <w:r>
        <w:rPr>
          <w:rFonts w:ascii="Arial" w:eastAsia="Arial" w:hAnsi="Arial" w:cs="Arial"/>
        </w:rPr>
        <w:t xml:space="preserve"> opačném případě nese Poskytovatel </w:t>
      </w:r>
      <w:del w:id="202" w:author="Autor">
        <w:r w:rsidDel="001E6729">
          <w:rPr>
            <w:rFonts w:ascii="Arial" w:eastAsia="Arial" w:hAnsi="Arial" w:cs="Arial"/>
          </w:rPr>
          <w:delText xml:space="preserve">zejména </w:delText>
        </w:r>
      </w:del>
      <w:r>
        <w:rPr>
          <w:rFonts w:ascii="Arial" w:eastAsia="Arial" w:hAnsi="Arial" w:cs="Arial"/>
        </w:rPr>
        <w:t xml:space="preserve">odpovědnost za škodu a nemajetkovou újmu, která v důsledku nevhodných pokynů </w:t>
      </w:r>
      <w:ins w:id="203" w:author="Autor">
        <w:r w:rsidR="001E6729">
          <w:rPr>
            <w:rFonts w:ascii="Arial" w:eastAsia="Arial" w:hAnsi="Arial" w:cs="Arial"/>
          </w:rPr>
          <w:t xml:space="preserve">Objednatele </w:t>
        </w:r>
      </w:ins>
      <w:r>
        <w:rPr>
          <w:rFonts w:ascii="Arial" w:eastAsia="Arial" w:hAnsi="Arial" w:cs="Arial"/>
        </w:rPr>
        <w:t>Objednateli nebo třetím osobám vznikla</w:t>
      </w:r>
      <w:ins w:id="204" w:author="Autor">
        <w:r w:rsidR="001E6729">
          <w:rPr>
            <w:rFonts w:ascii="Arial" w:eastAsia="Arial" w:hAnsi="Arial" w:cs="Arial"/>
          </w:rPr>
          <w:t>; uveden</w:t>
        </w:r>
        <w:r w:rsidR="00FD4AFB">
          <w:rPr>
            <w:rFonts w:ascii="Arial" w:eastAsia="Arial" w:hAnsi="Arial" w:cs="Arial"/>
          </w:rPr>
          <w:t>é</w:t>
        </w:r>
        <w:r w:rsidR="001E6729">
          <w:rPr>
            <w:rFonts w:ascii="Arial" w:eastAsia="Arial" w:hAnsi="Arial" w:cs="Arial"/>
          </w:rPr>
          <w:t xml:space="preserve"> neplatí, ukáže-li se, že pokyn Objednatele byl nevhodný až po poskytnutí </w:t>
        </w:r>
        <w:del w:id="205" w:author="Autor">
          <w:r w:rsidR="001E6729" w:rsidDel="00173E2F">
            <w:rPr>
              <w:rFonts w:ascii="Arial" w:eastAsia="Arial" w:hAnsi="Arial" w:cs="Arial"/>
            </w:rPr>
            <w:delText>s</w:delText>
          </w:r>
        </w:del>
        <w:r w:rsidR="00173E2F">
          <w:rPr>
            <w:rFonts w:ascii="Arial" w:eastAsia="Arial" w:hAnsi="Arial" w:cs="Arial"/>
          </w:rPr>
          <w:t>S</w:t>
        </w:r>
        <w:r w:rsidR="001E6729">
          <w:rPr>
            <w:rFonts w:ascii="Arial" w:eastAsia="Arial" w:hAnsi="Arial" w:cs="Arial"/>
          </w:rPr>
          <w:t>ervisní</w:t>
        </w:r>
        <w:r w:rsidR="00173E2F">
          <w:rPr>
            <w:rFonts w:ascii="Arial" w:eastAsia="Arial" w:hAnsi="Arial" w:cs="Arial"/>
          </w:rPr>
          <w:t xml:space="preserve"> služby</w:t>
        </w:r>
        <w:r w:rsidR="001E6729">
          <w:rPr>
            <w:rFonts w:ascii="Arial" w:eastAsia="Arial" w:hAnsi="Arial" w:cs="Arial"/>
          </w:rPr>
          <w:t xml:space="preserve"> (tj. nevhodnost nebyla v době udělení pokynu objektivně zjistitelná), případně trval-li Objednatel na dodržení pokynu navzdory upozornění na jeho nevhodnost ze strany Poskytovatele</w:t>
        </w:r>
      </w:ins>
      <w:r>
        <w:rPr>
          <w:rFonts w:ascii="Arial" w:eastAsia="Arial" w:hAnsi="Arial" w:cs="Arial"/>
        </w:rPr>
        <w:t>.</w:t>
      </w:r>
    </w:p>
    <w:p w14:paraId="0000004B" w14:textId="291C2631"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Objednatel je povinen spolupracovat s Poskytovatelem a poskytovat mu veškerou nutnou součinnost potřebnou pro řádné poskytování </w:t>
      </w:r>
      <w:del w:id="206" w:author="Autor">
        <w:r w:rsidDel="00B745B0">
          <w:rPr>
            <w:rFonts w:ascii="Arial" w:eastAsia="Arial" w:hAnsi="Arial" w:cs="Arial"/>
          </w:rPr>
          <w:delText>servisních</w:delText>
        </w:r>
      </w:del>
      <w:ins w:id="207" w:author="Autor">
        <w:r w:rsidR="00B745B0">
          <w:rPr>
            <w:rFonts w:ascii="Arial" w:eastAsia="Arial" w:hAnsi="Arial" w:cs="Arial"/>
          </w:rPr>
          <w:t>Servisních</w:t>
        </w:r>
      </w:ins>
      <w:r>
        <w:rPr>
          <w:rFonts w:ascii="Arial" w:eastAsia="Arial" w:hAnsi="Arial" w:cs="Arial"/>
        </w:rPr>
        <w:t xml:space="preserve"> služeb podle této smlouvy. Objednatel je povinen informovat Poskytovatele o veškerých skutečnostech, které jsou nebo mohou být důležité pro poskytování </w:t>
      </w:r>
      <w:del w:id="208" w:author="Autor">
        <w:r w:rsidDel="00B745B0">
          <w:rPr>
            <w:rFonts w:ascii="Arial" w:eastAsia="Arial" w:hAnsi="Arial" w:cs="Arial"/>
          </w:rPr>
          <w:delText>servisních</w:delText>
        </w:r>
      </w:del>
      <w:ins w:id="209" w:author="Autor">
        <w:r w:rsidR="00B745B0">
          <w:rPr>
            <w:rFonts w:ascii="Arial" w:eastAsia="Arial" w:hAnsi="Arial" w:cs="Arial"/>
          </w:rPr>
          <w:t>Servisních</w:t>
        </w:r>
      </w:ins>
      <w:r>
        <w:rPr>
          <w:rFonts w:ascii="Arial" w:eastAsia="Arial" w:hAnsi="Arial" w:cs="Arial"/>
        </w:rPr>
        <w:t xml:space="preserve"> služeb dle této smlouvy.</w:t>
      </w:r>
    </w:p>
    <w:p w14:paraId="0000004C" w14:textId="1D7A718B" w:rsidR="00F5179C" w:rsidRPr="007946C0" w:rsidRDefault="00495F9D">
      <w:pPr>
        <w:numPr>
          <w:ilvl w:val="1"/>
          <w:numId w:val="2"/>
        </w:numPr>
        <w:spacing w:after="0" w:line="240" w:lineRule="auto"/>
        <w:ind w:left="426" w:hanging="426"/>
        <w:jc w:val="both"/>
        <w:rPr>
          <w:rFonts w:ascii="Arial" w:eastAsia="Arial" w:hAnsi="Arial" w:cs="Arial"/>
        </w:rPr>
      </w:pPr>
      <w:r w:rsidRPr="007946C0">
        <w:rPr>
          <w:rFonts w:ascii="Arial" w:eastAsia="Arial" w:hAnsi="Arial" w:cs="Arial"/>
        </w:rPr>
        <w:t xml:space="preserve">Pokud Objednatel neposkytne součinnost dle tohoto článku, má Poskytovatel právo požadovat od Objednatele posunutí stanovených termínů o dobu, po kterou nemohl Poskytovatel poskytovat </w:t>
      </w:r>
      <w:del w:id="210" w:author="Autor">
        <w:r w:rsidRPr="007946C0" w:rsidDel="00187C49">
          <w:rPr>
            <w:rFonts w:ascii="Arial" w:eastAsia="Arial" w:hAnsi="Arial" w:cs="Arial"/>
          </w:rPr>
          <w:delText>servisní slu</w:delText>
        </w:r>
      </w:del>
      <w:ins w:id="211" w:author="Autor">
        <w:r w:rsidR="00187C49">
          <w:rPr>
            <w:rFonts w:ascii="Arial" w:eastAsia="Arial" w:hAnsi="Arial" w:cs="Arial"/>
          </w:rPr>
          <w:t>Servisní slu</w:t>
        </w:r>
      </w:ins>
      <w:r w:rsidRPr="007946C0">
        <w:rPr>
          <w:rFonts w:ascii="Arial" w:eastAsia="Arial" w:hAnsi="Arial" w:cs="Arial"/>
        </w:rPr>
        <w:t xml:space="preserve">žby dle této smlouvy z důvodu </w:t>
      </w:r>
      <w:r w:rsidRPr="007946C0">
        <w:rPr>
          <w:rFonts w:ascii="Arial" w:eastAsia="Arial" w:hAnsi="Arial" w:cs="Arial"/>
        </w:rPr>
        <w:lastRenderedPageBreak/>
        <w:t xml:space="preserve">neposkytnutí součinnosti. Objednatel je povinen takovému </w:t>
      </w:r>
      <w:del w:id="212" w:author="Autor">
        <w:r w:rsidRPr="007946C0" w:rsidDel="001F5B57">
          <w:rPr>
            <w:rFonts w:ascii="Arial" w:eastAsia="Arial" w:hAnsi="Arial" w:cs="Arial"/>
          </w:rPr>
          <w:delText>požadav</w:delText>
        </w:r>
      </w:del>
      <w:ins w:id="213" w:author="Autor">
        <w:r w:rsidR="001F5B57">
          <w:rPr>
            <w:rFonts w:ascii="Arial" w:eastAsia="Arial" w:hAnsi="Arial" w:cs="Arial"/>
          </w:rPr>
          <w:t>Požadav</w:t>
        </w:r>
      </w:ins>
      <w:r w:rsidRPr="007946C0">
        <w:rPr>
          <w:rFonts w:ascii="Arial" w:eastAsia="Arial" w:hAnsi="Arial" w:cs="Arial"/>
        </w:rPr>
        <w:t>ku vyhovět.</w:t>
      </w:r>
    </w:p>
    <w:p w14:paraId="0000004D" w14:textId="37F1EBEF" w:rsidR="00F5179C" w:rsidRPr="007946C0" w:rsidRDefault="00495F9D">
      <w:pPr>
        <w:numPr>
          <w:ilvl w:val="1"/>
          <w:numId w:val="2"/>
        </w:numPr>
        <w:spacing w:after="0" w:line="240" w:lineRule="auto"/>
        <w:ind w:left="426" w:hanging="426"/>
        <w:jc w:val="both"/>
        <w:rPr>
          <w:rFonts w:ascii="Arial" w:eastAsia="Arial" w:hAnsi="Arial" w:cs="Arial"/>
        </w:rPr>
      </w:pPr>
      <w:r w:rsidRPr="007946C0">
        <w:rPr>
          <w:rFonts w:ascii="Arial" w:eastAsia="Arial" w:hAnsi="Arial" w:cs="Arial"/>
        </w:rPr>
        <w:t xml:space="preserve">Objednatel je povinen poskytnout Poskytovateli součinnost k zajištění vzdáleného přístupu Poskytovateli k serverům IS výhradně pro účely poskytování </w:t>
      </w:r>
      <w:del w:id="214" w:author="Autor">
        <w:r w:rsidRPr="007946C0" w:rsidDel="00B745B0">
          <w:rPr>
            <w:rFonts w:ascii="Arial" w:eastAsia="Arial" w:hAnsi="Arial" w:cs="Arial"/>
          </w:rPr>
          <w:delText>servisních</w:delText>
        </w:r>
      </w:del>
      <w:ins w:id="215" w:author="Autor">
        <w:r w:rsidR="00B745B0">
          <w:rPr>
            <w:rFonts w:ascii="Arial" w:eastAsia="Arial" w:hAnsi="Arial" w:cs="Arial"/>
          </w:rPr>
          <w:t>Servisních</w:t>
        </w:r>
      </w:ins>
      <w:r w:rsidRPr="007946C0">
        <w:rPr>
          <w:rFonts w:ascii="Arial" w:eastAsia="Arial" w:hAnsi="Arial" w:cs="Arial"/>
        </w:rPr>
        <w:t xml:space="preserve"> služeb podle této smlouvy.</w:t>
      </w:r>
    </w:p>
    <w:p w14:paraId="0000004E" w14:textId="5D4FC000" w:rsidR="00F5179C" w:rsidRPr="007946C0" w:rsidRDefault="00495F9D">
      <w:pPr>
        <w:numPr>
          <w:ilvl w:val="1"/>
          <w:numId w:val="2"/>
        </w:numPr>
        <w:spacing w:after="0" w:line="240" w:lineRule="auto"/>
        <w:ind w:left="426" w:hanging="426"/>
        <w:jc w:val="both"/>
        <w:rPr>
          <w:rFonts w:ascii="Arial" w:eastAsia="Arial" w:hAnsi="Arial" w:cs="Arial"/>
        </w:rPr>
      </w:pPr>
      <w:r w:rsidRPr="007946C0">
        <w:rPr>
          <w:rFonts w:ascii="Arial" w:eastAsia="Arial" w:hAnsi="Arial" w:cs="Arial"/>
        </w:rPr>
        <w:t xml:space="preserve">Písemné oznámení o změnách výše uvedených kontaktních údajů Poskytovatele nebo webové adresy </w:t>
      </w:r>
      <w:proofErr w:type="spellStart"/>
      <w:r w:rsidRPr="007946C0">
        <w:rPr>
          <w:rFonts w:ascii="Arial" w:eastAsia="Arial" w:hAnsi="Arial" w:cs="Arial"/>
        </w:rPr>
        <w:t>Service</w:t>
      </w:r>
      <w:proofErr w:type="spellEnd"/>
      <w:r w:rsidRPr="007946C0">
        <w:rPr>
          <w:rFonts w:ascii="Arial" w:eastAsia="Arial" w:hAnsi="Arial" w:cs="Arial"/>
        </w:rPr>
        <w:t xml:space="preserve"> desk</w:t>
      </w:r>
      <w:ins w:id="216" w:author="Autor">
        <w:r w:rsidR="00FD7C42">
          <w:rPr>
            <w:rFonts w:ascii="Arial" w:eastAsia="Arial" w:hAnsi="Arial" w:cs="Arial"/>
          </w:rPr>
          <w:t>u</w:t>
        </w:r>
      </w:ins>
      <w:r w:rsidRPr="007946C0">
        <w:rPr>
          <w:rFonts w:ascii="Arial" w:eastAsia="Arial" w:hAnsi="Arial" w:cs="Arial"/>
        </w:rPr>
        <w:t xml:space="preserve"> předá Poskytovatel Objednateli alespoň pět dní před</w:t>
      </w:r>
      <w:ins w:id="217" w:author="Autor">
        <w:r w:rsidR="001E6729">
          <w:rPr>
            <w:rFonts w:ascii="Arial" w:eastAsia="Arial" w:hAnsi="Arial" w:cs="Arial"/>
          </w:rPr>
          <w:t xml:space="preserve"> účinností takové změny</w:t>
        </w:r>
      </w:ins>
      <w:r w:rsidRPr="007946C0">
        <w:rPr>
          <w:rFonts w:ascii="Arial" w:eastAsia="Arial" w:hAnsi="Arial" w:cs="Arial"/>
        </w:rPr>
        <w:t>.</w:t>
      </w:r>
    </w:p>
    <w:p w14:paraId="0000004F" w14:textId="087F007B" w:rsidR="00F5179C" w:rsidRDefault="00495F9D" w:rsidP="00ED3282">
      <w:pPr>
        <w:numPr>
          <w:ilvl w:val="1"/>
          <w:numId w:val="2"/>
        </w:numPr>
        <w:spacing w:after="0" w:line="240" w:lineRule="auto"/>
        <w:ind w:left="426" w:hanging="426"/>
        <w:jc w:val="both"/>
        <w:rPr>
          <w:rFonts w:ascii="Arial" w:eastAsia="Arial" w:hAnsi="Arial" w:cs="Arial"/>
        </w:rPr>
      </w:pPr>
      <w:r w:rsidRPr="007946C0">
        <w:rPr>
          <w:rFonts w:ascii="Arial" w:eastAsia="Arial" w:hAnsi="Arial" w:cs="Arial"/>
        </w:rPr>
        <w:t xml:space="preserve">Jedenkrát za 6 měsíců trvání této smlouvy </w:t>
      </w:r>
      <w:r w:rsidR="00CB01C6" w:rsidRPr="007946C0">
        <w:rPr>
          <w:rFonts w:ascii="Arial" w:eastAsia="Arial" w:hAnsi="Arial" w:cs="Arial"/>
        </w:rPr>
        <w:t xml:space="preserve">je </w:t>
      </w:r>
      <w:r w:rsidRPr="007946C0">
        <w:rPr>
          <w:rFonts w:ascii="Arial" w:eastAsia="Arial" w:hAnsi="Arial" w:cs="Arial"/>
        </w:rPr>
        <w:t xml:space="preserve">Objednatel </w:t>
      </w:r>
      <w:r w:rsidR="00CB01C6" w:rsidRPr="007946C0">
        <w:rPr>
          <w:rFonts w:ascii="Arial" w:eastAsia="Arial" w:hAnsi="Arial" w:cs="Arial"/>
        </w:rPr>
        <w:t xml:space="preserve">oprávněn </w:t>
      </w:r>
      <w:r w:rsidRPr="007946C0">
        <w:rPr>
          <w:rFonts w:ascii="Arial" w:eastAsia="Arial" w:hAnsi="Arial" w:cs="Arial"/>
        </w:rPr>
        <w:t>vyvol</w:t>
      </w:r>
      <w:r w:rsidR="00CB01C6" w:rsidRPr="007946C0">
        <w:rPr>
          <w:rFonts w:ascii="Arial" w:eastAsia="Arial" w:hAnsi="Arial" w:cs="Arial"/>
        </w:rPr>
        <w:t>at</w:t>
      </w:r>
      <w:r w:rsidRPr="007946C0">
        <w:rPr>
          <w:rFonts w:ascii="Arial" w:eastAsia="Arial" w:hAnsi="Arial" w:cs="Arial"/>
        </w:rPr>
        <w:t xml:space="preserve"> jednání Objednatele a Poskytovatele k poskytovanému plnění dle této smlouvy. O</w:t>
      </w:r>
      <w:r>
        <w:rPr>
          <w:rFonts w:ascii="Arial" w:eastAsia="Arial" w:hAnsi="Arial" w:cs="Arial"/>
        </w:rPr>
        <w:t xml:space="preserve">bjednatel pozve Poskytovatele na společné jednání alespoň </w:t>
      </w:r>
      <w:r w:rsidR="00ED3282">
        <w:rPr>
          <w:rFonts w:ascii="Arial" w:eastAsia="Arial" w:hAnsi="Arial" w:cs="Arial"/>
        </w:rPr>
        <w:t xml:space="preserve">5 </w:t>
      </w:r>
      <w:r>
        <w:rPr>
          <w:rFonts w:ascii="Arial" w:eastAsia="Arial" w:hAnsi="Arial" w:cs="Arial"/>
        </w:rPr>
        <w:t>pracovní</w:t>
      </w:r>
      <w:r w:rsidR="00ED3282">
        <w:rPr>
          <w:rFonts w:ascii="Arial" w:eastAsia="Arial" w:hAnsi="Arial" w:cs="Arial"/>
        </w:rPr>
        <w:t>ch</w:t>
      </w:r>
      <w:r>
        <w:rPr>
          <w:rFonts w:ascii="Arial" w:eastAsia="Arial" w:hAnsi="Arial" w:cs="Arial"/>
        </w:rPr>
        <w:t xml:space="preserve"> </w:t>
      </w:r>
      <w:r w:rsidR="00ED3282">
        <w:rPr>
          <w:rFonts w:ascii="Arial" w:eastAsia="Arial" w:hAnsi="Arial" w:cs="Arial"/>
        </w:rPr>
        <w:t xml:space="preserve">dnů </w:t>
      </w:r>
      <w:r>
        <w:rPr>
          <w:rFonts w:ascii="Arial" w:eastAsia="Arial" w:hAnsi="Arial" w:cs="Arial"/>
        </w:rPr>
        <w:t>předem. Objednatel v pozvánce uvede zejména datum, místo</w:t>
      </w:r>
      <w:ins w:id="218" w:author="Autor">
        <w:r w:rsidR="00606E2E">
          <w:rPr>
            <w:rFonts w:ascii="Arial" w:eastAsia="Arial" w:hAnsi="Arial" w:cs="Arial"/>
          </w:rPr>
          <w:t xml:space="preserve"> nebo komunikační prostředek</w:t>
        </w:r>
      </w:ins>
      <w:r>
        <w:rPr>
          <w:rFonts w:ascii="Arial" w:eastAsia="Arial" w:hAnsi="Arial" w:cs="Arial"/>
        </w:rPr>
        <w:t>, čas a program jednání. Za Poskytovatele jsou povinny se účastnit jednání osoby s příslušnou odborností ve vztahu k programu jednání. Pravidelným předmětem jednání bude zejména:</w:t>
      </w:r>
    </w:p>
    <w:p w14:paraId="00000050" w14:textId="3D72877E" w:rsidR="00F5179C" w:rsidRDefault="00495F9D">
      <w:pPr>
        <w:numPr>
          <w:ilvl w:val="2"/>
          <w:numId w:val="22"/>
        </w:numPr>
        <w:spacing w:after="0" w:line="240" w:lineRule="auto"/>
        <w:jc w:val="both"/>
        <w:rPr>
          <w:rFonts w:ascii="Arial" w:eastAsia="Arial" w:hAnsi="Arial" w:cs="Arial"/>
        </w:rPr>
      </w:pPr>
      <w:r>
        <w:rPr>
          <w:rFonts w:ascii="Arial" w:eastAsia="Arial" w:hAnsi="Arial" w:cs="Arial"/>
        </w:rPr>
        <w:t xml:space="preserve">Přehled o aktuálním stavu provozu </w:t>
      </w:r>
      <w:r w:rsidR="00CB01C6">
        <w:rPr>
          <w:rFonts w:ascii="Arial" w:eastAsia="Arial" w:hAnsi="Arial" w:cs="Arial"/>
        </w:rPr>
        <w:t>IS</w:t>
      </w:r>
    </w:p>
    <w:p w14:paraId="00000051" w14:textId="0CDD6095" w:rsidR="00F5179C" w:rsidRDefault="00495F9D">
      <w:pPr>
        <w:numPr>
          <w:ilvl w:val="2"/>
          <w:numId w:val="22"/>
        </w:numPr>
        <w:spacing w:after="0" w:line="240" w:lineRule="auto"/>
        <w:jc w:val="both"/>
        <w:rPr>
          <w:rFonts w:ascii="Arial" w:eastAsia="Arial" w:hAnsi="Arial" w:cs="Arial"/>
        </w:rPr>
      </w:pPr>
      <w:r>
        <w:rPr>
          <w:rFonts w:ascii="Arial" w:eastAsia="Arial" w:hAnsi="Arial" w:cs="Arial"/>
        </w:rPr>
        <w:t xml:space="preserve">Přehled plnění úkolů, řešení </w:t>
      </w:r>
      <w:del w:id="219" w:author="Autor">
        <w:r w:rsidDel="001F5B57">
          <w:rPr>
            <w:rFonts w:ascii="Arial" w:eastAsia="Arial" w:hAnsi="Arial" w:cs="Arial"/>
          </w:rPr>
          <w:delText>incid</w:delText>
        </w:r>
      </w:del>
      <w:ins w:id="220" w:author="Autor">
        <w:r w:rsidR="001F5B57">
          <w:rPr>
            <w:rFonts w:ascii="Arial" w:eastAsia="Arial" w:hAnsi="Arial" w:cs="Arial"/>
          </w:rPr>
          <w:t>Incid</w:t>
        </w:r>
      </w:ins>
      <w:r>
        <w:rPr>
          <w:rFonts w:ascii="Arial" w:eastAsia="Arial" w:hAnsi="Arial" w:cs="Arial"/>
        </w:rPr>
        <w:t>entů a chyb</w:t>
      </w:r>
    </w:p>
    <w:p w14:paraId="00000052" w14:textId="128ACACD" w:rsidR="00F5179C" w:rsidRDefault="00495F9D">
      <w:pPr>
        <w:numPr>
          <w:ilvl w:val="2"/>
          <w:numId w:val="22"/>
        </w:numPr>
        <w:spacing w:after="0" w:line="240" w:lineRule="auto"/>
        <w:jc w:val="both"/>
        <w:rPr>
          <w:rFonts w:ascii="Arial" w:eastAsia="Arial" w:hAnsi="Arial" w:cs="Arial"/>
        </w:rPr>
      </w:pPr>
      <w:r>
        <w:rPr>
          <w:rFonts w:ascii="Arial" w:eastAsia="Arial" w:hAnsi="Arial" w:cs="Arial"/>
        </w:rPr>
        <w:t>Pravidelné informování o vývojovém plánu SW (</w:t>
      </w:r>
      <w:r w:rsidR="00CB01C6">
        <w:rPr>
          <w:rFonts w:ascii="Arial" w:eastAsia="Arial" w:hAnsi="Arial" w:cs="Arial"/>
        </w:rPr>
        <w:t>IS</w:t>
      </w:r>
      <w:r>
        <w:rPr>
          <w:rFonts w:ascii="Arial" w:eastAsia="Arial" w:hAnsi="Arial" w:cs="Arial"/>
        </w:rPr>
        <w:t>)</w:t>
      </w:r>
    </w:p>
    <w:p w14:paraId="00000053" w14:textId="56F50A43" w:rsidR="00F5179C" w:rsidRDefault="00495F9D">
      <w:pPr>
        <w:numPr>
          <w:ilvl w:val="2"/>
          <w:numId w:val="22"/>
        </w:numPr>
        <w:spacing w:after="0" w:line="240" w:lineRule="auto"/>
        <w:jc w:val="both"/>
        <w:rPr>
          <w:rFonts w:ascii="Arial" w:eastAsia="Arial" w:hAnsi="Arial" w:cs="Arial"/>
        </w:rPr>
      </w:pPr>
      <w:r>
        <w:rPr>
          <w:rFonts w:ascii="Arial" w:eastAsia="Arial" w:hAnsi="Arial" w:cs="Arial"/>
        </w:rPr>
        <w:t xml:space="preserve">Projednání případných </w:t>
      </w:r>
      <w:del w:id="221" w:author="Autor">
        <w:r w:rsidDel="001F5B57">
          <w:rPr>
            <w:rFonts w:ascii="Arial" w:eastAsia="Arial" w:hAnsi="Arial" w:cs="Arial"/>
          </w:rPr>
          <w:delText>požadav</w:delText>
        </w:r>
      </w:del>
      <w:ins w:id="222" w:author="Autor">
        <w:r w:rsidR="001F5B57">
          <w:rPr>
            <w:rFonts w:ascii="Arial" w:eastAsia="Arial" w:hAnsi="Arial" w:cs="Arial"/>
          </w:rPr>
          <w:t>Požadav</w:t>
        </w:r>
      </w:ins>
      <w:r>
        <w:rPr>
          <w:rFonts w:ascii="Arial" w:eastAsia="Arial" w:hAnsi="Arial" w:cs="Arial"/>
        </w:rPr>
        <w:t xml:space="preserve">ků na změny IS a </w:t>
      </w:r>
      <w:del w:id="223" w:author="Autor">
        <w:r w:rsidDel="00B745B0">
          <w:rPr>
            <w:rFonts w:ascii="Arial" w:eastAsia="Arial" w:hAnsi="Arial" w:cs="Arial"/>
          </w:rPr>
          <w:delText>servisních</w:delText>
        </w:r>
      </w:del>
      <w:ins w:id="224" w:author="Autor">
        <w:r w:rsidR="00B745B0">
          <w:rPr>
            <w:rFonts w:ascii="Arial" w:eastAsia="Arial" w:hAnsi="Arial" w:cs="Arial"/>
          </w:rPr>
          <w:t>Servisních</w:t>
        </w:r>
      </w:ins>
      <w:r>
        <w:rPr>
          <w:rFonts w:ascii="Arial" w:eastAsia="Arial" w:hAnsi="Arial" w:cs="Arial"/>
        </w:rPr>
        <w:t xml:space="preserve"> služeb</w:t>
      </w:r>
    </w:p>
    <w:p w14:paraId="00000054" w14:textId="1C6B1120" w:rsidR="00F5179C" w:rsidRDefault="00606E2E" w:rsidP="00606E2E">
      <w:pPr>
        <w:spacing w:after="0" w:line="240" w:lineRule="auto"/>
        <w:ind w:left="426"/>
        <w:jc w:val="both"/>
        <w:rPr>
          <w:rFonts w:ascii="Arial" w:eastAsia="Arial" w:hAnsi="Arial" w:cs="Arial"/>
        </w:rPr>
      </w:pPr>
      <w:ins w:id="225" w:author="Autor">
        <w:r>
          <w:rPr>
            <w:rFonts w:ascii="Arial" w:eastAsia="Arial" w:hAnsi="Arial" w:cs="Arial"/>
          </w:rPr>
          <w:t xml:space="preserve">V případě, že si Objednatel vyžádá osobní účast na jednání na místě jiném, než je sídlo Poskytovatele, má Poskytovatel právo na </w:t>
        </w:r>
        <w:r w:rsidR="00C742FB">
          <w:rPr>
            <w:rFonts w:ascii="Arial" w:eastAsia="Arial" w:hAnsi="Arial" w:cs="Arial"/>
          </w:rPr>
          <w:t xml:space="preserve">náhradu vynaložených cestovních výdajů </w:t>
        </w:r>
        <w:r>
          <w:rPr>
            <w:rFonts w:ascii="Arial" w:eastAsia="Arial" w:hAnsi="Arial" w:cs="Arial"/>
          </w:rPr>
          <w:t xml:space="preserve">a času </w:t>
        </w:r>
        <w:r w:rsidR="00C742FB">
          <w:rPr>
            <w:rFonts w:ascii="Arial" w:eastAsia="Arial" w:hAnsi="Arial" w:cs="Arial"/>
          </w:rPr>
          <w:t xml:space="preserve">stráveného </w:t>
        </w:r>
        <w:r>
          <w:rPr>
            <w:rFonts w:ascii="Arial" w:eastAsia="Arial" w:hAnsi="Arial" w:cs="Arial"/>
          </w:rPr>
          <w:t>při cestování</w:t>
        </w:r>
        <w:r w:rsidR="00C742FB">
          <w:rPr>
            <w:rFonts w:ascii="Arial" w:eastAsia="Arial" w:hAnsi="Arial" w:cs="Arial"/>
          </w:rPr>
          <w:t xml:space="preserve"> na místo konání</w:t>
        </w:r>
        <w:r>
          <w:rPr>
            <w:rFonts w:ascii="Arial" w:eastAsia="Arial" w:hAnsi="Arial" w:cs="Arial"/>
          </w:rPr>
          <w:t>.</w:t>
        </w:r>
      </w:ins>
    </w:p>
    <w:p w14:paraId="2E64521E" w14:textId="158E4C16" w:rsidR="004218BD" w:rsidRDefault="004218BD" w:rsidP="00606E2E">
      <w:pPr>
        <w:spacing w:after="0" w:line="240" w:lineRule="auto"/>
        <w:jc w:val="both"/>
        <w:rPr>
          <w:rFonts w:ascii="Arial" w:eastAsia="Arial" w:hAnsi="Arial" w:cs="Arial"/>
        </w:rPr>
      </w:pPr>
    </w:p>
    <w:p w14:paraId="0F0992C8" w14:textId="77777777" w:rsidR="004218BD" w:rsidRDefault="004218BD">
      <w:pPr>
        <w:spacing w:after="0" w:line="240" w:lineRule="auto"/>
        <w:ind w:left="709"/>
        <w:jc w:val="both"/>
        <w:rPr>
          <w:rFonts w:ascii="Arial" w:eastAsia="Arial" w:hAnsi="Arial" w:cs="Arial"/>
        </w:rPr>
      </w:pPr>
    </w:p>
    <w:p w14:paraId="00000055" w14:textId="11978F66"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 xml:space="preserve">Cena </w:t>
      </w:r>
      <w:del w:id="226" w:author="Autor">
        <w:r w:rsidDel="00B745B0">
          <w:rPr>
            <w:rFonts w:ascii="Arial" w:eastAsia="Arial" w:hAnsi="Arial" w:cs="Arial"/>
            <w:b/>
          </w:rPr>
          <w:delText>servisních</w:delText>
        </w:r>
      </w:del>
      <w:ins w:id="227" w:author="Autor">
        <w:r w:rsidR="00B745B0">
          <w:rPr>
            <w:rFonts w:ascii="Arial" w:eastAsia="Arial" w:hAnsi="Arial" w:cs="Arial"/>
            <w:b/>
          </w:rPr>
          <w:t>Servisních</w:t>
        </w:r>
      </w:ins>
      <w:r>
        <w:rPr>
          <w:rFonts w:ascii="Arial" w:eastAsia="Arial" w:hAnsi="Arial" w:cs="Arial"/>
          <w:b/>
        </w:rPr>
        <w:t xml:space="preserve"> služeb, fakturace a platební podmínky</w:t>
      </w:r>
    </w:p>
    <w:p w14:paraId="00000056" w14:textId="7E64F479"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Objednatel se zavazuje zaplatit Poskytovateli za poskytování </w:t>
      </w:r>
      <w:del w:id="228" w:author="Autor">
        <w:r w:rsidDel="00B745B0">
          <w:rPr>
            <w:rFonts w:ascii="Arial" w:eastAsia="Arial" w:hAnsi="Arial" w:cs="Arial"/>
          </w:rPr>
          <w:delText>servisních</w:delText>
        </w:r>
      </w:del>
      <w:ins w:id="229" w:author="Autor">
        <w:r w:rsidR="00B745B0">
          <w:rPr>
            <w:rFonts w:ascii="Arial" w:eastAsia="Arial" w:hAnsi="Arial" w:cs="Arial"/>
          </w:rPr>
          <w:t>Servisních</w:t>
        </w:r>
      </w:ins>
      <w:r>
        <w:rPr>
          <w:rFonts w:ascii="Arial" w:eastAsia="Arial" w:hAnsi="Arial" w:cs="Arial"/>
        </w:rPr>
        <w:t xml:space="preserve"> služeb dle této smlouvy smluvní cenu dle čl. 5.</w:t>
      </w:r>
      <w:ins w:id="230" w:author="Autor">
        <w:r w:rsidR="001F6875">
          <w:rPr>
            <w:rFonts w:ascii="Arial" w:eastAsia="Arial" w:hAnsi="Arial" w:cs="Arial"/>
          </w:rPr>
          <w:t>6</w:t>
        </w:r>
      </w:ins>
      <w:del w:id="231" w:author="Autor">
        <w:r w:rsidR="005D7A0C" w:rsidDel="001F6875">
          <w:rPr>
            <w:rFonts w:ascii="Arial" w:eastAsia="Arial" w:hAnsi="Arial" w:cs="Arial"/>
          </w:rPr>
          <w:delText>8</w:delText>
        </w:r>
      </w:del>
      <w:r w:rsidR="005D7A0C">
        <w:rPr>
          <w:rFonts w:ascii="Arial" w:eastAsia="Arial" w:hAnsi="Arial" w:cs="Arial"/>
        </w:rPr>
        <w:t xml:space="preserve"> </w:t>
      </w:r>
      <w:r>
        <w:rPr>
          <w:rFonts w:ascii="Arial" w:eastAsia="Arial" w:hAnsi="Arial" w:cs="Arial"/>
        </w:rPr>
        <w:t xml:space="preserve">smlouvy. </w:t>
      </w:r>
    </w:p>
    <w:p w14:paraId="00000057" w14:textId="1E7AFB1C" w:rsidR="00F5179C" w:rsidRPr="007946C0" w:rsidRDefault="00495F9D">
      <w:pPr>
        <w:numPr>
          <w:ilvl w:val="1"/>
          <w:numId w:val="3"/>
        </w:numPr>
        <w:spacing w:after="0" w:line="240" w:lineRule="auto"/>
        <w:ind w:left="426" w:hanging="426"/>
        <w:jc w:val="both"/>
        <w:rPr>
          <w:rFonts w:ascii="Arial" w:eastAsia="Arial" w:hAnsi="Arial" w:cs="Arial"/>
        </w:rPr>
      </w:pPr>
      <w:r w:rsidRPr="007946C0">
        <w:rPr>
          <w:rFonts w:ascii="Arial" w:eastAsia="Arial" w:hAnsi="Arial" w:cs="Arial"/>
        </w:rPr>
        <w:t xml:space="preserve">Cena </w:t>
      </w:r>
      <w:del w:id="232" w:author="Autor">
        <w:r w:rsidRPr="007946C0" w:rsidDel="00B745B0">
          <w:rPr>
            <w:rFonts w:ascii="Arial" w:eastAsia="Arial" w:hAnsi="Arial" w:cs="Arial"/>
          </w:rPr>
          <w:delText>servisních</w:delText>
        </w:r>
      </w:del>
      <w:ins w:id="233" w:author="Autor">
        <w:r w:rsidR="00B745B0">
          <w:rPr>
            <w:rFonts w:ascii="Arial" w:eastAsia="Arial" w:hAnsi="Arial" w:cs="Arial"/>
          </w:rPr>
          <w:t>Servisních</w:t>
        </w:r>
      </w:ins>
      <w:r w:rsidRPr="007946C0">
        <w:rPr>
          <w:rFonts w:ascii="Arial" w:eastAsia="Arial" w:hAnsi="Arial" w:cs="Arial"/>
        </w:rPr>
        <w:t xml:space="preserve"> služeb zahrnuje veškeré náklady, jež mohou Poskytovateli v souvislosti s poskytováním služeb vzniknout, zejm. cestovní výdaje a náklady na softwarové a hardwarové vybavení. Za poskytování služeb tak Poskytovatel kromě shora uvedené ceny nemá nárok na žádné další finanční plnění.</w:t>
      </w:r>
      <w:r w:rsidR="007946C0">
        <w:rPr>
          <w:rFonts w:ascii="Arial" w:eastAsia="Arial" w:hAnsi="Arial" w:cs="Arial"/>
        </w:rPr>
        <w:t xml:space="preserve"> </w:t>
      </w:r>
      <w:ins w:id="234" w:author="Autor">
        <w:r w:rsidR="007946C0">
          <w:rPr>
            <w:rFonts w:ascii="Arial" w:eastAsia="Arial" w:hAnsi="Arial" w:cs="Arial"/>
          </w:rPr>
          <w:t xml:space="preserve">Výjimku tvoří případy, kdy byl Poskytovatel Objednatelem vyzván k výkonu služby </w:t>
        </w:r>
        <w:r w:rsidR="0056076A">
          <w:rPr>
            <w:rFonts w:ascii="Arial" w:eastAsia="Arial" w:hAnsi="Arial" w:cs="Arial"/>
          </w:rPr>
          <w:t xml:space="preserve">nebo </w:t>
        </w:r>
        <w:r w:rsidR="001F6875">
          <w:rPr>
            <w:rFonts w:ascii="Arial" w:eastAsia="Arial" w:hAnsi="Arial" w:cs="Arial"/>
          </w:rPr>
          <w:t xml:space="preserve">osobní </w:t>
        </w:r>
        <w:r w:rsidR="0056076A">
          <w:rPr>
            <w:rFonts w:ascii="Arial" w:eastAsia="Arial" w:hAnsi="Arial" w:cs="Arial"/>
          </w:rPr>
          <w:t xml:space="preserve">účasti na jednání </w:t>
        </w:r>
        <w:r w:rsidR="007946C0">
          <w:rPr>
            <w:rFonts w:ascii="Arial" w:eastAsia="Arial" w:hAnsi="Arial" w:cs="Arial"/>
          </w:rPr>
          <w:t>na dohodnutém místě</w:t>
        </w:r>
        <w:r w:rsidR="00B16126">
          <w:rPr>
            <w:rFonts w:ascii="Arial" w:eastAsia="Arial" w:hAnsi="Arial" w:cs="Arial"/>
          </w:rPr>
          <w:t xml:space="preserve"> mimo sídla Poskytovatele</w:t>
        </w:r>
        <w:r w:rsidR="007946C0">
          <w:rPr>
            <w:rFonts w:ascii="Arial" w:eastAsia="Arial" w:hAnsi="Arial" w:cs="Arial"/>
          </w:rPr>
          <w:t xml:space="preserve">, ačkoliv by bylo možné službu vykonávat vzdáleným připojením nebo formou telekonference. V těchto případech </w:t>
        </w:r>
        <w:r w:rsidR="00B16126">
          <w:rPr>
            <w:rFonts w:ascii="Arial" w:eastAsia="Arial" w:hAnsi="Arial" w:cs="Arial"/>
          </w:rPr>
          <w:t xml:space="preserve">má Poskytovatel nárok na uhrazení cestovních </w:t>
        </w:r>
        <w:r w:rsidR="00C742FB">
          <w:rPr>
            <w:rFonts w:ascii="Arial" w:eastAsia="Arial" w:hAnsi="Arial" w:cs="Arial"/>
          </w:rPr>
          <w:t>výdaj</w:t>
        </w:r>
        <w:r w:rsidR="00B16126">
          <w:rPr>
            <w:rFonts w:ascii="Arial" w:eastAsia="Arial" w:hAnsi="Arial" w:cs="Arial"/>
          </w:rPr>
          <w:t>ů</w:t>
        </w:r>
        <w:r w:rsidR="0056076A">
          <w:rPr>
            <w:rFonts w:ascii="Arial" w:eastAsia="Arial" w:hAnsi="Arial" w:cs="Arial"/>
          </w:rPr>
          <w:t xml:space="preserve"> včetně náhrady ztraceného času během cestování</w:t>
        </w:r>
        <w:r w:rsidR="00B16126">
          <w:rPr>
            <w:rFonts w:ascii="Arial" w:eastAsia="Arial" w:hAnsi="Arial" w:cs="Arial"/>
          </w:rPr>
          <w:t>. Při použití služebního vozidla je sjednána cena 14,-Kč za každý ujetý kilometr, při použití prostředků hromadné dopravy budou hrazeny náklady podle předložených dokladů.</w:t>
        </w:r>
        <w:r w:rsidR="0056076A">
          <w:rPr>
            <w:rFonts w:ascii="Arial" w:eastAsia="Arial" w:hAnsi="Arial" w:cs="Arial"/>
          </w:rPr>
          <w:t xml:space="preserve"> Cena ztraceného času je 1000,-Kč bez DPH za 1 hodinu a jednu osobu.</w:t>
        </w:r>
        <w:r w:rsidR="00B16126">
          <w:rPr>
            <w:rFonts w:ascii="Arial" w:eastAsia="Arial" w:hAnsi="Arial" w:cs="Arial"/>
          </w:rPr>
          <w:t xml:space="preserve">  </w:t>
        </w:r>
      </w:ins>
    </w:p>
    <w:p w14:paraId="00000058" w14:textId="4FCF5014" w:rsidR="00F5179C" w:rsidDel="0056076A" w:rsidRDefault="00495F9D" w:rsidP="005E6859">
      <w:pPr>
        <w:spacing w:after="0" w:line="240" w:lineRule="auto"/>
        <w:ind w:left="851"/>
        <w:jc w:val="both"/>
        <w:rPr>
          <w:del w:id="235" w:author="Autor"/>
          <w:rFonts w:ascii="Arial" w:eastAsia="Arial" w:hAnsi="Arial" w:cs="Arial"/>
        </w:rPr>
      </w:pPr>
      <w:del w:id="236" w:author="Autor">
        <w:r w:rsidRPr="00946954" w:rsidDel="0056076A">
          <w:rPr>
            <w:rFonts w:ascii="Arial" w:eastAsia="Arial" w:hAnsi="Arial" w:cs="Arial"/>
          </w:rPr>
          <w:delText>Cena servisních služeb v kategorii Řešení incidentů zahrnuje</w:delText>
        </w:r>
        <w:r w:rsidDel="0056076A">
          <w:rPr>
            <w:rFonts w:ascii="Arial" w:eastAsia="Arial" w:hAnsi="Arial" w:cs="Arial"/>
          </w:rPr>
          <w:delText>:</w:delText>
        </w:r>
      </w:del>
    </w:p>
    <w:p w14:paraId="00000059" w14:textId="2FB0AB15" w:rsidR="00F5179C" w:rsidDel="001F6875" w:rsidRDefault="00495F9D" w:rsidP="005E6859">
      <w:pPr>
        <w:spacing w:after="0" w:line="240" w:lineRule="auto"/>
        <w:ind w:left="851"/>
        <w:jc w:val="both"/>
        <w:rPr>
          <w:del w:id="237" w:author="Autor"/>
          <w:rFonts w:ascii="Arial" w:eastAsia="Arial" w:hAnsi="Arial" w:cs="Arial"/>
        </w:rPr>
      </w:pPr>
      <w:del w:id="238" w:author="Autor">
        <w:r w:rsidDel="0056076A">
          <w:rPr>
            <w:rFonts w:ascii="Arial" w:eastAsia="Arial" w:hAnsi="Arial" w:cs="Arial"/>
          </w:rPr>
          <w:delText>veškeré náklady, jež mohou Poskytovateli v souvislosti s poskytováním této kategorie služeb vzniknout, zejm. cestovní výdaje a náklady na softwarové a hardwarové vybavení;</w:delText>
        </w:r>
      </w:del>
    </w:p>
    <w:p w14:paraId="0000005A" w14:textId="3026B645" w:rsidR="00F5179C" w:rsidDel="001F6875" w:rsidRDefault="00495F9D" w:rsidP="005E6859">
      <w:pPr>
        <w:spacing w:after="0" w:line="240" w:lineRule="auto"/>
        <w:ind w:left="851"/>
        <w:jc w:val="both"/>
        <w:rPr>
          <w:del w:id="239" w:author="Autor"/>
          <w:rFonts w:ascii="Arial" w:eastAsia="Arial" w:hAnsi="Arial" w:cs="Arial"/>
        </w:rPr>
      </w:pPr>
      <w:commentRangeStart w:id="240"/>
      <w:del w:id="241" w:author="Autor">
        <w:r w:rsidDel="00B16126">
          <w:rPr>
            <w:rFonts w:ascii="Arial" w:eastAsia="Arial" w:hAnsi="Arial" w:cs="Arial"/>
          </w:rPr>
          <w:delText>cenu náhradních dílů, materiálu, příp. kompletních výrobků (dále jen „materiál“), které bude nutno dodat nebo vyměnit k vyřešení incidentu, s výjimkou případů, kdy incident bude způsoben vnějšími událostmi a nezpůsobil jej Poskytovatel nebo osoby, s jejichž pomocí plnil svůj dluh vyplývající z této smlouvy</w:delText>
        </w:r>
        <w:commentRangeEnd w:id="240"/>
        <w:r w:rsidR="00194BDC" w:rsidDel="00B16126">
          <w:rPr>
            <w:rStyle w:val="Odkaznakoment"/>
            <w:lang w:val="x-none"/>
          </w:rPr>
          <w:commentReference w:id="240"/>
        </w:r>
        <w:r w:rsidDel="00B16126">
          <w:rPr>
            <w:rFonts w:ascii="Arial" w:eastAsia="Arial" w:hAnsi="Arial" w:cs="Arial"/>
          </w:rPr>
          <w:delText>.</w:delText>
        </w:r>
      </w:del>
    </w:p>
    <w:p w14:paraId="0000005B" w14:textId="00F29A52" w:rsidR="00F5179C" w:rsidDel="001F6875" w:rsidRDefault="00495F9D" w:rsidP="005E6859">
      <w:pPr>
        <w:spacing w:after="0" w:line="240" w:lineRule="auto"/>
        <w:ind w:left="851"/>
        <w:jc w:val="both"/>
        <w:rPr>
          <w:del w:id="242" w:author="Autor"/>
          <w:rFonts w:ascii="Arial" w:eastAsia="Arial" w:hAnsi="Arial" w:cs="Arial"/>
        </w:rPr>
      </w:pPr>
      <w:commentRangeStart w:id="243"/>
      <w:del w:id="244" w:author="Autor">
        <w:r w:rsidDel="00B16126">
          <w:rPr>
            <w:rFonts w:ascii="Arial" w:eastAsia="Arial" w:hAnsi="Arial" w:cs="Arial"/>
          </w:rPr>
          <w:delText>Za materiál, jehož cena není zahrnuta v ceně servisních služeb v kategorii Řešení incidentů, je Poskytovatel oprávněn účtovat nejvýše cenu obvyklou. Poskytovatel se zavazuje oznámit Objednateli dopředu skutečnost, že pro vyřešení incidentu bude třeba dodat materiál, jehož cena není zahrnuta v ceně servisních služeb.</w:delText>
        </w:r>
        <w:commentRangeEnd w:id="243"/>
        <w:r w:rsidR="00194BDC" w:rsidDel="00B16126">
          <w:rPr>
            <w:rStyle w:val="Odkaznakoment"/>
            <w:lang w:val="x-none"/>
          </w:rPr>
          <w:commentReference w:id="243"/>
        </w:r>
      </w:del>
    </w:p>
    <w:p w14:paraId="0000005C"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Ceny uvedené v tomto článku jsou uvedeny bez DPH.</w:t>
      </w:r>
    </w:p>
    <w:p w14:paraId="0000005D" w14:textId="04F54E09" w:rsidR="00F5179C" w:rsidRPr="004218BD" w:rsidRDefault="00495F9D">
      <w:pPr>
        <w:numPr>
          <w:ilvl w:val="1"/>
          <w:numId w:val="3"/>
        </w:numPr>
        <w:spacing w:after="0" w:line="240" w:lineRule="auto"/>
        <w:ind w:left="426" w:hanging="426"/>
        <w:jc w:val="both"/>
        <w:rPr>
          <w:rFonts w:ascii="Arial" w:eastAsia="Arial" w:hAnsi="Arial" w:cs="Arial"/>
          <w:b/>
          <w:i/>
        </w:rPr>
      </w:pPr>
      <w:r>
        <w:rPr>
          <w:rFonts w:ascii="Arial" w:eastAsia="Arial" w:hAnsi="Arial" w:cs="Arial"/>
        </w:rPr>
        <w:t xml:space="preserve">K ceně plnění bude připočtena DPH v příslušné výši dle platných právních předpisů účinných v okamžiku poskytování </w:t>
      </w:r>
      <w:del w:id="245" w:author="Autor">
        <w:r w:rsidDel="00B745B0">
          <w:rPr>
            <w:rFonts w:ascii="Arial" w:eastAsia="Arial" w:hAnsi="Arial" w:cs="Arial"/>
          </w:rPr>
          <w:delText>servisních</w:delText>
        </w:r>
      </w:del>
      <w:ins w:id="246" w:author="Autor">
        <w:r w:rsidR="00B745B0">
          <w:rPr>
            <w:rFonts w:ascii="Arial" w:eastAsia="Arial" w:hAnsi="Arial" w:cs="Arial"/>
          </w:rPr>
          <w:t>Servisních</w:t>
        </w:r>
      </w:ins>
      <w:r>
        <w:rPr>
          <w:rFonts w:ascii="Arial" w:eastAsia="Arial" w:hAnsi="Arial" w:cs="Arial"/>
        </w:rPr>
        <w:t xml:space="preserve"> služeb.</w:t>
      </w:r>
    </w:p>
    <w:p w14:paraId="43DC9735" w14:textId="6416177C" w:rsidR="004218BD" w:rsidRDefault="004218BD">
      <w:pPr>
        <w:numPr>
          <w:ilvl w:val="1"/>
          <w:numId w:val="3"/>
        </w:numPr>
        <w:spacing w:after="0" w:line="240" w:lineRule="auto"/>
        <w:ind w:left="426" w:hanging="426"/>
        <w:jc w:val="both"/>
        <w:rPr>
          <w:rFonts w:ascii="Arial" w:eastAsia="Arial" w:hAnsi="Arial" w:cs="Arial"/>
          <w:b/>
          <w:i/>
        </w:rPr>
      </w:pPr>
      <w:r>
        <w:rPr>
          <w:rFonts w:ascii="Arial" w:eastAsia="Arial" w:hAnsi="Arial" w:cs="Arial"/>
        </w:rPr>
        <w:t xml:space="preserve">Cena za </w:t>
      </w:r>
      <w:del w:id="247" w:author="Autor">
        <w:r w:rsidDel="00187C49">
          <w:rPr>
            <w:rFonts w:ascii="Arial" w:eastAsia="Arial" w:hAnsi="Arial" w:cs="Arial"/>
          </w:rPr>
          <w:delText>upgrade</w:delText>
        </w:r>
      </w:del>
      <w:ins w:id="248" w:author="Autor">
        <w:r w:rsidR="00187C49">
          <w:rPr>
            <w:rFonts w:ascii="Arial" w:eastAsia="Arial" w:hAnsi="Arial" w:cs="Arial"/>
          </w:rPr>
          <w:t>Upgrade</w:t>
        </w:r>
      </w:ins>
      <w:r>
        <w:rPr>
          <w:rFonts w:ascii="Arial" w:eastAsia="Arial" w:hAnsi="Arial" w:cs="Arial"/>
        </w:rPr>
        <w:t xml:space="preserve"> dle čl. 1.1. smlouvy činí </w:t>
      </w:r>
      <w:r>
        <w:rPr>
          <w:rFonts w:ascii="Arial" w:eastAsia="Arial" w:hAnsi="Arial" w:cs="Arial"/>
          <w:highlight w:val="lightGray"/>
        </w:rPr>
        <w:t>[bude doplněno Kč bez DPH dle položkového rozpočtu z nabídky]</w:t>
      </w:r>
    </w:p>
    <w:p w14:paraId="0000005E" w14:textId="0EBDADE6" w:rsidR="00F5179C" w:rsidRDefault="00495F9D">
      <w:pPr>
        <w:numPr>
          <w:ilvl w:val="1"/>
          <w:numId w:val="3"/>
        </w:numPr>
        <w:spacing w:after="0" w:line="240" w:lineRule="auto"/>
        <w:ind w:left="426" w:hanging="426"/>
        <w:jc w:val="both"/>
        <w:rPr>
          <w:rFonts w:ascii="Arial" w:eastAsia="Arial" w:hAnsi="Arial" w:cs="Arial"/>
        </w:rPr>
      </w:pPr>
      <w:bookmarkStart w:id="249" w:name="_Hlk153269591"/>
      <w:r>
        <w:rPr>
          <w:rFonts w:ascii="Arial" w:eastAsia="Arial" w:hAnsi="Arial" w:cs="Arial"/>
        </w:rPr>
        <w:lastRenderedPageBreak/>
        <w:t xml:space="preserve">Cenu za poskytování </w:t>
      </w:r>
      <w:del w:id="250" w:author="Autor">
        <w:r w:rsidDel="00B745B0">
          <w:rPr>
            <w:rFonts w:ascii="Arial" w:eastAsia="Arial" w:hAnsi="Arial" w:cs="Arial"/>
          </w:rPr>
          <w:delText>servisních</w:delText>
        </w:r>
      </w:del>
      <w:ins w:id="251" w:author="Autor">
        <w:r w:rsidR="00B745B0">
          <w:rPr>
            <w:rFonts w:ascii="Arial" w:eastAsia="Arial" w:hAnsi="Arial" w:cs="Arial"/>
          </w:rPr>
          <w:t>Servisních</w:t>
        </w:r>
      </w:ins>
      <w:r>
        <w:rPr>
          <w:rFonts w:ascii="Arial" w:eastAsia="Arial" w:hAnsi="Arial" w:cs="Arial"/>
        </w:rPr>
        <w:t xml:space="preserve"> služeb se Objednatel zavazu</w:t>
      </w:r>
      <w:r w:rsidRPr="00B16126">
        <w:rPr>
          <w:rFonts w:ascii="Arial" w:eastAsia="Arial" w:hAnsi="Arial" w:cs="Arial"/>
        </w:rPr>
        <w:t>je platit na základě faktur (dále jen „faktura“) vystavených Poskytovatelem po uplynutí kalendářního čtvrtletí.</w:t>
      </w:r>
      <w:r>
        <w:rPr>
          <w:rFonts w:ascii="Arial" w:eastAsia="Arial" w:hAnsi="Arial" w:cs="Arial"/>
        </w:rPr>
        <w:t xml:space="preserve"> Fakturou bude vyúčtována vždy </w:t>
      </w:r>
      <w:sdt>
        <w:sdtPr>
          <w:tag w:val="goog_rdk_20"/>
          <w:id w:val="-1146813075"/>
        </w:sdtPr>
        <w:sdtEndPr/>
        <w:sdtContent/>
      </w:sdt>
      <w:r>
        <w:rPr>
          <w:rFonts w:ascii="Arial" w:eastAsia="Arial" w:hAnsi="Arial" w:cs="Arial"/>
        </w:rPr>
        <w:t xml:space="preserve">následujícím způsobem: </w:t>
      </w:r>
    </w:p>
    <w:p w14:paraId="0000005F" w14:textId="1DC4FDBD" w:rsidR="00F5179C" w:rsidRDefault="00495F9D">
      <w:pPr>
        <w:numPr>
          <w:ilvl w:val="2"/>
          <w:numId w:val="23"/>
        </w:numPr>
        <w:spacing w:after="0" w:line="240" w:lineRule="auto"/>
        <w:ind w:left="1276"/>
        <w:jc w:val="both"/>
        <w:rPr>
          <w:rFonts w:ascii="Arial" w:eastAsia="Arial" w:hAnsi="Arial" w:cs="Arial"/>
        </w:rPr>
      </w:pPr>
      <w:r>
        <w:rPr>
          <w:rFonts w:ascii="Arial" w:eastAsia="Arial" w:hAnsi="Arial" w:cs="Arial"/>
        </w:rPr>
        <w:t xml:space="preserve">cena </w:t>
      </w:r>
      <w:del w:id="252" w:author="Autor">
        <w:r w:rsidDel="00B745B0">
          <w:rPr>
            <w:rFonts w:ascii="Arial" w:eastAsia="Arial" w:hAnsi="Arial" w:cs="Arial"/>
          </w:rPr>
          <w:delText>servisních</w:delText>
        </w:r>
      </w:del>
      <w:ins w:id="253" w:author="Autor">
        <w:r w:rsidR="00B745B0">
          <w:rPr>
            <w:rFonts w:ascii="Arial" w:eastAsia="Arial" w:hAnsi="Arial" w:cs="Arial"/>
          </w:rPr>
          <w:t>Servisních</w:t>
        </w:r>
      </w:ins>
      <w:r>
        <w:rPr>
          <w:rFonts w:ascii="Arial" w:eastAsia="Arial" w:hAnsi="Arial" w:cs="Arial"/>
        </w:rPr>
        <w:t xml:space="preserve"> služeb v kategorii „technické podpory</w:t>
      </w:r>
      <w:r w:rsidR="00CB01C6" w:rsidRPr="00CB01C6">
        <w:rPr>
          <w:rFonts w:ascii="Arial" w:eastAsia="Arial" w:hAnsi="Arial" w:cs="Arial"/>
        </w:rPr>
        <w:t xml:space="preserve"> </w:t>
      </w:r>
      <w:r w:rsidR="00CB01C6">
        <w:rPr>
          <w:rFonts w:ascii="Arial" w:eastAsia="Arial" w:hAnsi="Arial" w:cs="Arial"/>
        </w:rPr>
        <w:t>a vývoj</w:t>
      </w:r>
      <w:r>
        <w:rPr>
          <w:rFonts w:ascii="Arial" w:eastAsia="Arial" w:hAnsi="Arial" w:cs="Arial"/>
        </w:rPr>
        <w:t xml:space="preserve">“ poskytnutých Poskytovatelem, a </w:t>
      </w:r>
      <w:r w:rsidRPr="00946954">
        <w:rPr>
          <w:rFonts w:ascii="Arial" w:eastAsia="Arial" w:hAnsi="Arial" w:cs="Arial"/>
        </w:rPr>
        <w:t>to dle hodinové sazby servisu</w:t>
      </w:r>
      <w:r>
        <w:rPr>
          <w:rFonts w:ascii="Arial" w:eastAsia="Arial" w:hAnsi="Arial" w:cs="Arial"/>
        </w:rPr>
        <w:t xml:space="preserve"> </w:t>
      </w:r>
      <w:r>
        <w:rPr>
          <w:rFonts w:ascii="Arial" w:eastAsia="Arial" w:hAnsi="Arial" w:cs="Arial"/>
          <w:highlight w:val="lightGray"/>
        </w:rPr>
        <w:t>[bude doplněno Kč bez DPH dle položkového rozpočtu z nabídky]</w:t>
      </w:r>
      <w:r w:rsidR="00946954">
        <w:rPr>
          <w:rFonts w:ascii="Arial" w:eastAsia="Arial" w:hAnsi="Arial" w:cs="Arial"/>
        </w:rPr>
        <w:t xml:space="preserve"> </w:t>
      </w:r>
      <w:r>
        <w:rPr>
          <w:rFonts w:ascii="Arial" w:eastAsia="Arial" w:hAnsi="Arial" w:cs="Arial"/>
        </w:rPr>
        <w:t>a času skutečně, prokazatelně a účelně stráveného Poskytovatelem při poskytování těchto služeb v příslušném kalendářním čtvrtletí,</w:t>
      </w:r>
      <w:bookmarkEnd w:id="249"/>
      <w:r>
        <w:rPr>
          <w:rFonts w:ascii="Arial" w:eastAsia="Arial" w:hAnsi="Arial" w:cs="Arial"/>
        </w:rPr>
        <w:t xml:space="preserve"> </w:t>
      </w:r>
    </w:p>
    <w:p w14:paraId="00000060" w14:textId="6FD2C8F6" w:rsidR="00F5179C" w:rsidRPr="00AB152A" w:rsidRDefault="00495F9D">
      <w:pPr>
        <w:numPr>
          <w:ilvl w:val="2"/>
          <w:numId w:val="23"/>
        </w:numPr>
        <w:spacing w:after="0" w:line="240" w:lineRule="auto"/>
        <w:ind w:left="1276"/>
        <w:jc w:val="both"/>
        <w:rPr>
          <w:rFonts w:ascii="Arial" w:eastAsia="Arial" w:hAnsi="Arial" w:cs="Arial"/>
        </w:rPr>
      </w:pPr>
      <w:bookmarkStart w:id="254" w:name="_Hlk153270062"/>
      <w:r w:rsidRPr="00AB152A">
        <w:rPr>
          <w:rFonts w:ascii="Arial" w:eastAsia="Arial" w:hAnsi="Arial" w:cs="Arial"/>
        </w:rPr>
        <w:t>paušální čtvrtletní odměna (čtvrtletní paušál servisu) ve výši [bude doplněno Kč bez DPH dle položkového rozpočtu z nabídky]</w:t>
      </w:r>
      <w:r w:rsidR="00946954" w:rsidRPr="00AB152A">
        <w:rPr>
          <w:rFonts w:ascii="Arial" w:eastAsia="Arial" w:hAnsi="Arial" w:cs="Arial"/>
        </w:rPr>
        <w:t xml:space="preserve"> </w:t>
      </w:r>
      <w:r w:rsidRPr="00AB152A">
        <w:rPr>
          <w:rFonts w:ascii="Arial" w:eastAsia="Arial" w:hAnsi="Arial" w:cs="Arial"/>
        </w:rPr>
        <w:t>zahrnující:</w:t>
      </w:r>
    </w:p>
    <w:p w14:paraId="00000061" w14:textId="77777777" w:rsidR="00F5179C" w:rsidRPr="00C82A90"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7C01AE">
        <w:rPr>
          <w:rFonts w:ascii="Arial" w:eastAsia="Arial" w:hAnsi="Arial" w:cs="Arial"/>
          <w:color w:val="000000"/>
        </w:rPr>
        <w:t>servisní pohotovost dle čl. 2.4 této smlouvy,</w:t>
      </w:r>
    </w:p>
    <w:p w14:paraId="00000062" w14:textId="49774C1B" w:rsidR="00F5179C" w:rsidRPr="007C01AE"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del w:id="255" w:author="Autor">
        <w:r w:rsidRPr="0067657B" w:rsidDel="00187C49">
          <w:rPr>
            <w:rFonts w:ascii="Arial" w:eastAsia="Arial" w:hAnsi="Arial" w:cs="Arial"/>
            <w:color w:val="000000"/>
          </w:rPr>
          <w:delText>servisní slu</w:delText>
        </w:r>
      </w:del>
      <w:ins w:id="256" w:author="Autor">
        <w:r w:rsidR="00187C49">
          <w:rPr>
            <w:rFonts w:ascii="Arial" w:eastAsia="Arial" w:hAnsi="Arial" w:cs="Arial"/>
            <w:color w:val="000000"/>
          </w:rPr>
          <w:t>Servisní slu</w:t>
        </w:r>
      </w:ins>
      <w:r w:rsidRPr="0067657B">
        <w:rPr>
          <w:rFonts w:ascii="Arial" w:eastAsia="Arial" w:hAnsi="Arial" w:cs="Arial"/>
          <w:color w:val="000000"/>
        </w:rPr>
        <w:t>žby v kategorii „</w:t>
      </w:r>
      <w:del w:id="257" w:author="Autor">
        <w:r w:rsidRPr="0067657B" w:rsidDel="00F01561">
          <w:rPr>
            <w:rFonts w:ascii="Arial" w:eastAsia="Arial" w:hAnsi="Arial" w:cs="Arial"/>
            <w:color w:val="000000"/>
          </w:rPr>
          <w:delText xml:space="preserve">řešení </w:delText>
        </w:r>
      </w:del>
      <w:ins w:id="258" w:author="Autor">
        <w:r w:rsidR="00F01561">
          <w:rPr>
            <w:rFonts w:ascii="Arial" w:eastAsia="Arial" w:hAnsi="Arial" w:cs="Arial"/>
            <w:color w:val="000000"/>
          </w:rPr>
          <w:t>Ř</w:t>
        </w:r>
        <w:r w:rsidR="00F01561" w:rsidRPr="0067657B">
          <w:rPr>
            <w:rFonts w:ascii="Arial" w:eastAsia="Arial" w:hAnsi="Arial" w:cs="Arial"/>
            <w:color w:val="000000"/>
          </w:rPr>
          <w:t xml:space="preserve">ešení </w:t>
        </w:r>
      </w:ins>
      <w:del w:id="259" w:author="Autor">
        <w:r w:rsidRPr="0067657B" w:rsidDel="001F5B57">
          <w:rPr>
            <w:rFonts w:ascii="Arial" w:eastAsia="Arial" w:hAnsi="Arial" w:cs="Arial"/>
            <w:color w:val="000000"/>
          </w:rPr>
          <w:delText>incid</w:delText>
        </w:r>
      </w:del>
      <w:ins w:id="260" w:author="Autor">
        <w:r w:rsidR="001F5B57">
          <w:rPr>
            <w:rFonts w:ascii="Arial" w:eastAsia="Arial" w:hAnsi="Arial" w:cs="Arial"/>
            <w:color w:val="000000"/>
          </w:rPr>
          <w:t>Incid</w:t>
        </w:r>
      </w:ins>
      <w:r w:rsidRPr="0067657B">
        <w:rPr>
          <w:rFonts w:ascii="Arial" w:eastAsia="Arial" w:hAnsi="Arial" w:cs="Arial"/>
          <w:color w:val="000000"/>
        </w:rPr>
        <w:t>entů“ poskytnuté Poskytovatelem v příslušném čtvrtletí,</w:t>
      </w:r>
    </w:p>
    <w:p w14:paraId="00000063" w14:textId="103931BA" w:rsidR="00F5179C" w:rsidRPr="007C01AE"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del w:id="261" w:author="Autor">
        <w:r w:rsidRPr="007C01AE" w:rsidDel="00187C49">
          <w:rPr>
            <w:rFonts w:ascii="Arial" w:eastAsia="Arial" w:hAnsi="Arial" w:cs="Arial"/>
            <w:color w:val="000000"/>
          </w:rPr>
          <w:delText>servisní slu</w:delText>
        </w:r>
      </w:del>
      <w:ins w:id="262" w:author="Autor">
        <w:r w:rsidR="00187C49">
          <w:rPr>
            <w:rFonts w:ascii="Arial" w:eastAsia="Arial" w:hAnsi="Arial" w:cs="Arial"/>
            <w:color w:val="000000"/>
          </w:rPr>
          <w:t>Servisní slu</w:t>
        </w:r>
      </w:ins>
      <w:r w:rsidRPr="007C01AE">
        <w:rPr>
          <w:rFonts w:ascii="Arial" w:eastAsia="Arial" w:hAnsi="Arial" w:cs="Arial"/>
          <w:color w:val="000000"/>
        </w:rPr>
        <w:t>žby v kategorii „</w:t>
      </w:r>
      <w:proofErr w:type="spellStart"/>
      <w:del w:id="263" w:author="Autor">
        <w:r w:rsidRPr="007C01AE" w:rsidDel="00F01561">
          <w:rPr>
            <w:rFonts w:ascii="Arial" w:eastAsia="Arial" w:hAnsi="Arial" w:cs="Arial"/>
            <w:color w:val="000000"/>
          </w:rPr>
          <w:delText>maintenance</w:delText>
        </w:r>
      </w:del>
      <w:ins w:id="264" w:author="Autor">
        <w:r w:rsidR="00F01561">
          <w:rPr>
            <w:rFonts w:ascii="Arial" w:eastAsia="Arial" w:hAnsi="Arial" w:cs="Arial"/>
            <w:color w:val="000000"/>
          </w:rPr>
          <w:t>M</w:t>
        </w:r>
        <w:r w:rsidR="00F01561" w:rsidRPr="007C01AE">
          <w:rPr>
            <w:rFonts w:ascii="Arial" w:eastAsia="Arial" w:hAnsi="Arial" w:cs="Arial"/>
            <w:color w:val="000000"/>
          </w:rPr>
          <w:t>aintenance</w:t>
        </w:r>
      </w:ins>
      <w:proofErr w:type="spellEnd"/>
      <w:r w:rsidRPr="007C01AE">
        <w:rPr>
          <w:rFonts w:ascii="Arial" w:eastAsia="Arial" w:hAnsi="Arial" w:cs="Arial"/>
          <w:color w:val="000000"/>
        </w:rPr>
        <w:t>“ poskytnuté Poskytovatelem v příslušném čtvrtletí.</w:t>
      </w:r>
      <w:bookmarkEnd w:id="254"/>
    </w:p>
    <w:p w14:paraId="00000064" w14:textId="1D810E0E" w:rsidR="00F5179C" w:rsidRDefault="00495F9D">
      <w:pPr>
        <w:numPr>
          <w:ilvl w:val="1"/>
          <w:numId w:val="3"/>
        </w:numPr>
        <w:spacing w:after="0" w:line="240" w:lineRule="auto"/>
        <w:ind w:left="426" w:hanging="426"/>
        <w:jc w:val="both"/>
        <w:rPr>
          <w:rFonts w:ascii="Arial" w:eastAsia="Arial" w:hAnsi="Arial" w:cs="Arial"/>
        </w:rPr>
      </w:pPr>
      <w:r w:rsidRPr="007C01AE">
        <w:rPr>
          <w:rFonts w:ascii="Arial" w:eastAsia="Arial" w:hAnsi="Arial" w:cs="Arial"/>
        </w:rPr>
        <w:t xml:space="preserve">O poskytování </w:t>
      </w:r>
      <w:del w:id="265" w:author="Autor">
        <w:r w:rsidRPr="007C01AE" w:rsidDel="00B745B0">
          <w:rPr>
            <w:rFonts w:ascii="Arial" w:eastAsia="Arial" w:hAnsi="Arial" w:cs="Arial"/>
          </w:rPr>
          <w:delText>servisních</w:delText>
        </w:r>
      </w:del>
      <w:ins w:id="266" w:author="Autor">
        <w:r w:rsidR="00B745B0">
          <w:rPr>
            <w:rFonts w:ascii="Arial" w:eastAsia="Arial" w:hAnsi="Arial" w:cs="Arial"/>
          </w:rPr>
          <w:t>Servisních</w:t>
        </w:r>
      </w:ins>
      <w:r w:rsidRPr="007C01AE">
        <w:rPr>
          <w:rFonts w:ascii="Arial" w:eastAsia="Arial" w:hAnsi="Arial" w:cs="Arial"/>
        </w:rPr>
        <w:t xml:space="preserve"> služeb v jednotlivých </w:t>
      </w:r>
      <w:r w:rsidR="00E22621" w:rsidRPr="007C01AE">
        <w:rPr>
          <w:rFonts w:ascii="Arial" w:eastAsia="Arial" w:hAnsi="Arial" w:cs="Arial"/>
        </w:rPr>
        <w:t xml:space="preserve">čtvrtletích </w:t>
      </w:r>
      <w:r w:rsidRPr="007C01AE">
        <w:rPr>
          <w:rFonts w:ascii="Arial" w:eastAsia="Arial" w:hAnsi="Arial" w:cs="Arial"/>
        </w:rPr>
        <w:t xml:space="preserve">je Poskytovatel povinen Objednateli zasílat výkazy k potvrzení. </w:t>
      </w:r>
      <w:del w:id="267" w:author="Autor">
        <w:r w:rsidRPr="007C01AE" w:rsidDel="009E02EC">
          <w:rPr>
            <w:rFonts w:ascii="Arial" w:eastAsia="Arial" w:hAnsi="Arial" w:cs="Arial"/>
          </w:rPr>
          <w:delText>Přílohou každé faktury musí být Objednatelem o</w:delText>
        </w:r>
      </w:del>
      <w:ins w:id="268" w:author="Autor">
        <w:r w:rsidR="009E02EC">
          <w:rPr>
            <w:rFonts w:ascii="Arial" w:eastAsia="Arial" w:hAnsi="Arial" w:cs="Arial"/>
          </w:rPr>
          <w:t>O</w:t>
        </w:r>
      </w:ins>
      <w:r w:rsidRPr="007C01AE">
        <w:rPr>
          <w:rFonts w:ascii="Arial" w:eastAsia="Arial" w:hAnsi="Arial" w:cs="Arial"/>
        </w:rPr>
        <w:t xml:space="preserve">dsouhlasené a potvrzené </w:t>
      </w:r>
      <w:r w:rsidR="00E22621" w:rsidRPr="007C01AE">
        <w:rPr>
          <w:rFonts w:ascii="Arial" w:eastAsia="Arial" w:hAnsi="Arial" w:cs="Arial"/>
        </w:rPr>
        <w:t xml:space="preserve">čtvrtletní </w:t>
      </w:r>
      <w:r w:rsidRPr="007C01AE">
        <w:rPr>
          <w:rFonts w:ascii="Arial" w:eastAsia="Arial" w:hAnsi="Arial" w:cs="Arial"/>
        </w:rPr>
        <w:t xml:space="preserve">výkazy poskytnutých </w:t>
      </w:r>
      <w:del w:id="269" w:author="Autor">
        <w:r w:rsidRPr="007C01AE" w:rsidDel="00B745B0">
          <w:rPr>
            <w:rFonts w:ascii="Arial" w:eastAsia="Arial" w:hAnsi="Arial" w:cs="Arial"/>
          </w:rPr>
          <w:delText>servisních</w:delText>
        </w:r>
      </w:del>
      <w:ins w:id="270" w:author="Autor">
        <w:r w:rsidR="00B745B0">
          <w:rPr>
            <w:rFonts w:ascii="Arial" w:eastAsia="Arial" w:hAnsi="Arial" w:cs="Arial"/>
          </w:rPr>
          <w:t>Servisních</w:t>
        </w:r>
      </w:ins>
      <w:r w:rsidRPr="007C01AE">
        <w:rPr>
          <w:rFonts w:ascii="Arial" w:eastAsia="Arial" w:hAnsi="Arial" w:cs="Arial"/>
        </w:rPr>
        <w:t xml:space="preserve"> služeb pokrývající účtované kalendářní čtvrtletí</w:t>
      </w:r>
      <w:ins w:id="271" w:author="Autor">
        <w:r w:rsidR="009E02EC">
          <w:rPr>
            <w:rFonts w:ascii="Arial" w:eastAsia="Arial" w:hAnsi="Arial" w:cs="Arial"/>
          </w:rPr>
          <w:t xml:space="preserve"> budou podkladem </w:t>
        </w:r>
        <w:del w:id="272" w:author="Autor">
          <w:r w:rsidR="009E02EC" w:rsidDel="005E6859">
            <w:rPr>
              <w:rFonts w:ascii="Arial" w:eastAsia="Arial" w:hAnsi="Arial" w:cs="Arial"/>
            </w:rPr>
            <w:delText xml:space="preserve">a nedílnou součástí každé </w:delText>
          </w:r>
        </w:del>
        <w:r w:rsidR="009E02EC">
          <w:rPr>
            <w:rFonts w:ascii="Arial" w:eastAsia="Arial" w:hAnsi="Arial" w:cs="Arial"/>
          </w:rPr>
          <w:t xml:space="preserve">faktury vystavené za poskytování </w:t>
        </w:r>
        <w:del w:id="273" w:author="Autor">
          <w:r w:rsidR="009E02EC" w:rsidDel="00B745B0">
            <w:rPr>
              <w:rFonts w:ascii="Arial" w:eastAsia="Arial" w:hAnsi="Arial" w:cs="Arial"/>
            </w:rPr>
            <w:delText>servisních</w:delText>
          </w:r>
        </w:del>
        <w:r w:rsidR="00B745B0">
          <w:rPr>
            <w:rFonts w:ascii="Arial" w:eastAsia="Arial" w:hAnsi="Arial" w:cs="Arial"/>
          </w:rPr>
          <w:t>Servisních</w:t>
        </w:r>
        <w:r w:rsidR="009E02EC">
          <w:rPr>
            <w:rFonts w:ascii="Arial" w:eastAsia="Arial" w:hAnsi="Arial" w:cs="Arial"/>
          </w:rPr>
          <w:t xml:space="preserve"> služeb</w:t>
        </w:r>
        <w:r w:rsidR="009E02EC" w:rsidRPr="007C01AE">
          <w:rPr>
            <w:rFonts w:ascii="Arial" w:eastAsia="Arial" w:hAnsi="Arial" w:cs="Arial"/>
          </w:rPr>
          <w:t>.</w:t>
        </w:r>
        <w:r w:rsidR="009E02EC">
          <w:rPr>
            <w:rFonts w:ascii="Arial" w:eastAsia="Arial" w:hAnsi="Arial" w:cs="Arial"/>
          </w:rPr>
          <w:t xml:space="preserve"> </w:t>
        </w:r>
        <w:del w:id="274" w:author="Autor">
          <w:r w:rsidR="009E02EC" w:rsidDel="00571309">
            <w:rPr>
              <w:rFonts w:ascii="Arial" w:eastAsia="Arial" w:hAnsi="Arial" w:cs="Arial"/>
            </w:rPr>
            <w:delText>Datum odsouhlasení čtvrtletního výkazu Objednatelem je d</w:delText>
          </w:r>
        </w:del>
        <w:r w:rsidR="00571309">
          <w:rPr>
            <w:rFonts w:ascii="Arial" w:eastAsia="Arial" w:hAnsi="Arial" w:cs="Arial"/>
          </w:rPr>
          <w:t>D</w:t>
        </w:r>
        <w:r w:rsidR="009E02EC">
          <w:rPr>
            <w:rFonts w:ascii="Arial" w:eastAsia="Arial" w:hAnsi="Arial" w:cs="Arial"/>
          </w:rPr>
          <w:t>atem uskutečnění zdanitelného plnění</w:t>
        </w:r>
        <w:r w:rsidR="00571309">
          <w:rPr>
            <w:rFonts w:ascii="Arial" w:eastAsia="Arial" w:hAnsi="Arial" w:cs="Arial"/>
          </w:rPr>
          <w:t xml:space="preserve"> je poslední kalendářní den vykazovaného období</w:t>
        </w:r>
      </w:ins>
      <w:r w:rsidRPr="007C01AE">
        <w:rPr>
          <w:rFonts w:ascii="Arial" w:eastAsia="Arial" w:hAnsi="Arial" w:cs="Arial"/>
        </w:rPr>
        <w:t>.</w:t>
      </w:r>
      <w:r>
        <w:rPr>
          <w:rFonts w:ascii="Arial" w:eastAsia="Arial" w:hAnsi="Arial" w:cs="Arial"/>
        </w:rPr>
        <w:t xml:space="preserve"> </w:t>
      </w:r>
    </w:p>
    <w:p w14:paraId="37C68F59" w14:textId="73029CB0" w:rsidR="004218BD" w:rsidRPr="0067657B" w:rsidRDefault="009D3943" w:rsidP="004218BD">
      <w:pPr>
        <w:numPr>
          <w:ilvl w:val="1"/>
          <w:numId w:val="3"/>
        </w:numPr>
        <w:spacing w:after="0" w:line="240" w:lineRule="auto"/>
        <w:ind w:left="426" w:hanging="426"/>
        <w:jc w:val="both"/>
        <w:rPr>
          <w:rFonts w:ascii="Arial" w:eastAsia="Arial" w:hAnsi="Arial" w:cs="Arial"/>
        </w:rPr>
      </w:pPr>
      <w:ins w:id="275" w:author="Autor">
        <w:r>
          <w:rPr>
            <w:rFonts w:ascii="Arial" w:eastAsia="Arial" w:hAnsi="Arial" w:cs="Arial"/>
          </w:rPr>
          <w:t xml:space="preserve">Cena </w:t>
        </w:r>
      </w:ins>
      <w:del w:id="276" w:author="Autor">
        <w:r w:rsidR="004218BD" w:rsidRPr="004218BD" w:rsidDel="00EA0730">
          <w:rPr>
            <w:rFonts w:ascii="Arial" w:eastAsia="Arial" w:hAnsi="Arial" w:cs="Arial"/>
          </w:rPr>
          <w:delText>Upgrade</w:delText>
        </w:r>
        <w:r w:rsidR="004218BD" w:rsidDel="00EA0730">
          <w:rPr>
            <w:rFonts w:ascii="Arial" w:eastAsia="Arial" w:hAnsi="Arial" w:cs="Arial"/>
          </w:rPr>
          <w:delText xml:space="preserve"> </w:delText>
        </w:r>
      </w:del>
      <w:ins w:id="277" w:author="Autor">
        <w:r w:rsidR="00187C49">
          <w:rPr>
            <w:rFonts w:ascii="Arial" w:eastAsia="Arial" w:hAnsi="Arial" w:cs="Arial"/>
          </w:rPr>
          <w:t>Upgrade</w:t>
        </w:r>
        <w:r w:rsidR="00EA0730">
          <w:rPr>
            <w:rFonts w:ascii="Arial" w:eastAsia="Arial" w:hAnsi="Arial" w:cs="Arial"/>
          </w:rPr>
          <w:t xml:space="preserve"> </w:t>
        </w:r>
      </w:ins>
      <w:r w:rsidR="004218BD">
        <w:rPr>
          <w:rFonts w:ascii="Arial" w:eastAsia="Arial" w:hAnsi="Arial" w:cs="Arial"/>
        </w:rPr>
        <w:t>dle čl. 5.</w:t>
      </w:r>
      <w:del w:id="278" w:author="Autor">
        <w:r w:rsidR="004218BD" w:rsidDel="00571309">
          <w:rPr>
            <w:rFonts w:ascii="Arial" w:eastAsia="Arial" w:hAnsi="Arial" w:cs="Arial"/>
          </w:rPr>
          <w:delText>7</w:delText>
        </w:r>
        <w:r w:rsidR="004218BD" w:rsidRPr="004218BD" w:rsidDel="00571309">
          <w:rPr>
            <w:rFonts w:ascii="Arial" w:eastAsia="Arial" w:hAnsi="Arial" w:cs="Arial"/>
          </w:rPr>
          <w:delText xml:space="preserve"> </w:delText>
        </w:r>
      </w:del>
      <w:ins w:id="279" w:author="Autor">
        <w:r w:rsidR="00571309">
          <w:rPr>
            <w:rFonts w:ascii="Arial" w:eastAsia="Arial" w:hAnsi="Arial" w:cs="Arial"/>
          </w:rPr>
          <w:t>5</w:t>
        </w:r>
        <w:r w:rsidR="00571309" w:rsidRPr="004218BD">
          <w:rPr>
            <w:rFonts w:ascii="Arial" w:eastAsia="Arial" w:hAnsi="Arial" w:cs="Arial"/>
          </w:rPr>
          <w:t xml:space="preserve"> </w:t>
        </w:r>
        <w:r>
          <w:rPr>
            <w:rFonts w:ascii="Arial" w:eastAsia="Arial" w:hAnsi="Arial" w:cs="Arial"/>
          </w:rPr>
          <w:t xml:space="preserve">bude </w:t>
        </w:r>
        <w:r w:rsidR="009E02EC">
          <w:rPr>
            <w:rFonts w:ascii="Arial" w:eastAsia="Arial" w:hAnsi="Arial" w:cs="Arial"/>
          </w:rPr>
          <w:t>Objednatel</w:t>
        </w:r>
        <w:r>
          <w:rPr>
            <w:rFonts w:ascii="Arial" w:eastAsia="Arial" w:hAnsi="Arial" w:cs="Arial"/>
          </w:rPr>
          <w:t xml:space="preserve">em uhrazena </w:t>
        </w:r>
        <w:r w:rsidR="009E02EC" w:rsidRPr="00B16126">
          <w:rPr>
            <w:rFonts w:ascii="Arial" w:eastAsia="Arial" w:hAnsi="Arial" w:cs="Arial"/>
          </w:rPr>
          <w:t>na základě faktur</w:t>
        </w:r>
        <w:r w:rsidR="009E02EC">
          <w:rPr>
            <w:rFonts w:ascii="Arial" w:eastAsia="Arial" w:hAnsi="Arial" w:cs="Arial"/>
          </w:rPr>
          <w:t>y</w:t>
        </w:r>
        <w:r w:rsidR="009E02EC" w:rsidRPr="00B16126">
          <w:rPr>
            <w:rFonts w:ascii="Arial" w:eastAsia="Arial" w:hAnsi="Arial" w:cs="Arial"/>
          </w:rPr>
          <w:t xml:space="preserve"> vystaven</w:t>
        </w:r>
        <w:r w:rsidR="009E02EC">
          <w:rPr>
            <w:rFonts w:ascii="Arial" w:eastAsia="Arial" w:hAnsi="Arial" w:cs="Arial"/>
          </w:rPr>
          <w:t>é</w:t>
        </w:r>
        <w:r w:rsidR="009E02EC" w:rsidRPr="00B16126">
          <w:rPr>
            <w:rFonts w:ascii="Arial" w:eastAsia="Arial" w:hAnsi="Arial" w:cs="Arial"/>
          </w:rPr>
          <w:t xml:space="preserve"> Poskytovatelem</w:t>
        </w:r>
        <w:r w:rsidR="009E02EC" w:rsidRPr="004218BD" w:rsidDel="009E02EC">
          <w:rPr>
            <w:rFonts w:ascii="Arial" w:eastAsia="Arial" w:hAnsi="Arial" w:cs="Arial"/>
          </w:rPr>
          <w:t xml:space="preserve"> </w:t>
        </w:r>
      </w:ins>
      <w:del w:id="280" w:author="Autor">
        <w:r w:rsidR="004218BD" w:rsidRPr="004218BD" w:rsidDel="009E02EC">
          <w:rPr>
            <w:rFonts w:ascii="Arial" w:eastAsia="Arial" w:hAnsi="Arial" w:cs="Arial"/>
          </w:rPr>
          <w:delText xml:space="preserve">bude hrazena Objednatelem </w:delText>
        </w:r>
      </w:del>
      <w:r w:rsidR="004218BD" w:rsidRPr="004218BD">
        <w:rPr>
          <w:rFonts w:ascii="Arial" w:eastAsia="Arial" w:hAnsi="Arial" w:cs="Arial"/>
        </w:rPr>
        <w:t>po protokolárním předání</w:t>
      </w:r>
      <w:r w:rsidR="00353619">
        <w:rPr>
          <w:rFonts w:ascii="Arial" w:eastAsia="Arial" w:hAnsi="Arial" w:cs="Arial"/>
        </w:rPr>
        <w:t xml:space="preserve"> a akceptaci</w:t>
      </w:r>
      <w:r w:rsidR="004218BD" w:rsidRPr="004218BD">
        <w:rPr>
          <w:rFonts w:ascii="Arial" w:eastAsia="Arial" w:hAnsi="Arial" w:cs="Arial"/>
        </w:rPr>
        <w:t xml:space="preserve"> </w:t>
      </w:r>
      <w:del w:id="281" w:author="Autor">
        <w:r w:rsidR="004218BD" w:rsidRPr="004218BD" w:rsidDel="00187C49">
          <w:rPr>
            <w:rFonts w:ascii="Arial" w:eastAsia="Arial" w:hAnsi="Arial" w:cs="Arial"/>
          </w:rPr>
          <w:delText>upgrade</w:delText>
        </w:r>
      </w:del>
      <w:ins w:id="282" w:author="Autor">
        <w:r w:rsidR="00187C49">
          <w:rPr>
            <w:rFonts w:ascii="Arial" w:eastAsia="Arial" w:hAnsi="Arial" w:cs="Arial"/>
          </w:rPr>
          <w:t>Upgrade</w:t>
        </w:r>
      </w:ins>
      <w:r w:rsidR="004218BD" w:rsidRPr="004218BD">
        <w:rPr>
          <w:rFonts w:ascii="Arial" w:eastAsia="Arial" w:hAnsi="Arial" w:cs="Arial"/>
        </w:rPr>
        <w:t xml:space="preserve"> do p</w:t>
      </w:r>
      <w:r w:rsidR="004218BD" w:rsidRPr="0067657B">
        <w:rPr>
          <w:rFonts w:ascii="Arial" w:eastAsia="Arial" w:hAnsi="Arial" w:cs="Arial"/>
        </w:rPr>
        <w:t xml:space="preserve">rovozního prostředí Objednatele. O předání a převzetí </w:t>
      </w:r>
      <w:del w:id="283" w:author="Autor">
        <w:r w:rsidR="004218BD" w:rsidRPr="0067657B" w:rsidDel="00187C49">
          <w:rPr>
            <w:rFonts w:ascii="Arial" w:eastAsia="Arial" w:hAnsi="Arial" w:cs="Arial"/>
          </w:rPr>
          <w:delText>upgrade</w:delText>
        </w:r>
      </w:del>
      <w:ins w:id="284" w:author="Autor">
        <w:r w:rsidR="00187C49">
          <w:rPr>
            <w:rFonts w:ascii="Arial" w:eastAsia="Arial" w:hAnsi="Arial" w:cs="Arial"/>
          </w:rPr>
          <w:t>Upgrade</w:t>
        </w:r>
      </w:ins>
      <w:r w:rsidR="004218BD" w:rsidRPr="0067657B">
        <w:rPr>
          <w:rFonts w:ascii="Arial" w:eastAsia="Arial" w:hAnsi="Arial" w:cs="Arial"/>
        </w:rPr>
        <w:t xml:space="preserve"> bude smluvními stranami vyhotoven předávací protokol o akceptaci </w:t>
      </w:r>
      <w:del w:id="285" w:author="Autor">
        <w:r w:rsidR="004218BD" w:rsidRPr="0067657B" w:rsidDel="00187C49">
          <w:rPr>
            <w:rFonts w:ascii="Arial" w:eastAsia="Arial" w:hAnsi="Arial" w:cs="Arial"/>
          </w:rPr>
          <w:delText>upgrade</w:delText>
        </w:r>
      </w:del>
      <w:ins w:id="286" w:author="Autor">
        <w:r w:rsidR="00187C49">
          <w:rPr>
            <w:rFonts w:ascii="Arial" w:eastAsia="Arial" w:hAnsi="Arial" w:cs="Arial"/>
          </w:rPr>
          <w:t>Upgrade</w:t>
        </w:r>
      </w:ins>
      <w:r w:rsidR="004218BD" w:rsidRPr="0067657B">
        <w:rPr>
          <w:rFonts w:ascii="Arial" w:eastAsia="Arial" w:hAnsi="Arial" w:cs="Arial"/>
        </w:rPr>
        <w:t xml:space="preserve"> potvrzující soulad </w:t>
      </w:r>
      <w:del w:id="287" w:author="Autor">
        <w:r w:rsidR="004218BD" w:rsidRPr="0067657B" w:rsidDel="00187C49">
          <w:rPr>
            <w:rFonts w:ascii="Arial" w:eastAsia="Arial" w:hAnsi="Arial" w:cs="Arial"/>
          </w:rPr>
          <w:delText>upgrade</w:delText>
        </w:r>
      </w:del>
      <w:ins w:id="288" w:author="Autor">
        <w:r w:rsidR="00187C49">
          <w:rPr>
            <w:rFonts w:ascii="Arial" w:eastAsia="Arial" w:hAnsi="Arial" w:cs="Arial"/>
          </w:rPr>
          <w:t>Upgrade</w:t>
        </w:r>
      </w:ins>
      <w:r w:rsidR="004218BD" w:rsidRPr="0067657B">
        <w:rPr>
          <w:rFonts w:ascii="Arial" w:eastAsia="Arial" w:hAnsi="Arial" w:cs="Arial"/>
        </w:rPr>
        <w:t xml:space="preserve"> s podmínkami této smlouvy. </w:t>
      </w:r>
      <w:ins w:id="289" w:author="Autor">
        <w:r w:rsidR="009E02EC">
          <w:rPr>
            <w:rFonts w:ascii="Arial" w:eastAsia="Arial" w:hAnsi="Arial" w:cs="Arial"/>
          </w:rPr>
          <w:t>Datum akceptace protokolu Objednatelem je datem uskutečnění zdanitelného plnění.</w:t>
        </w:r>
        <w:r w:rsidR="009E02EC" w:rsidRPr="0067657B">
          <w:rPr>
            <w:rFonts w:ascii="Arial" w:eastAsia="Arial" w:hAnsi="Arial" w:cs="Arial"/>
          </w:rPr>
          <w:t xml:space="preserve"> </w:t>
        </w:r>
      </w:ins>
      <w:r w:rsidR="004218BD" w:rsidRPr="0067657B">
        <w:rPr>
          <w:rFonts w:ascii="Arial" w:eastAsia="Arial" w:hAnsi="Arial" w:cs="Arial"/>
        </w:rPr>
        <w:t xml:space="preserve">Pokud Objednatel akceptaci odmítne, uvědomí o tom Poskytovatele do 14 dnů ode dne předání </w:t>
      </w:r>
      <w:del w:id="290" w:author="Autor">
        <w:r w:rsidR="004218BD" w:rsidRPr="0067657B" w:rsidDel="00187C49">
          <w:rPr>
            <w:rFonts w:ascii="Arial" w:eastAsia="Arial" w:hAnsi="Arial" w:cs="Arial"/>
          </w:rPr>
          <w:delText>upgrade</w:delText>
        </w:r>
      </w:del>
      <w:ins w:id="291" w:author="Autor">
        <w:r w:rsidR="00187C49">
          <w:rPr>
            <w:rFonts w:ascii="Arial" w:eastAsia="Arial" w:hAnsi="Arial" w:cs="Arial"/>
          </w:rPr>
          <w:t>Upgrade</w:t>
        </w:r>
      </w:ins>
      <w:r w:rsidR="004218BD" w:rsidRPr="0067657B">
        <w:rPr>
          <w:rFonts w:ascii="Arial" w:eastAsia="Arial" w:hAnsi="Arial" w:cs="Arial"/>
        </w:rPr>
        <w:t xml:space="preserve"> s uvedením výhrad </w:t>
      </w:r>
      <w:r w:rsidR="00C8614C" w:rsidRPr="0067657B">
        <w:rPr>
          <w:rFonts w:ascii="Arial" w:eastAsia="Arial" w:hAnsi="Arial" w:cs="Arial"/>
        </w:rPr>
        <w:t>bránících řádné</w:t>
      </w:r>
      <w:ins w:id="292" w:author="Autor">
        <w:r w:rsidR="00A64515">
          <w:rPr>
            <w:rFonts w:ascii="Arial" w:eastAsia="Arial" w:hAnsi="Arial" w:cs="Arial"/>
          </w:rPr>
          <w:t>mu</w:t>
        </w:r>
      </w:ins>
      <w:r w:rsidR="00C8614C" w:rsidRPr="0067657B">
        <w:rPr>
          <w:rFonts w:ascii="Arial" w:eastAsia="Arial" w:hAnsi="Arial" w:cs="Arial"/>
        </w:rPr>
        <w:t xml:space="preserve"> užívání </w:t>
      </w:r>
      <w:del w:id="293" w:author="Autor">
        <w:r w:rsidR="00C8614C" w:rsidRPr="0067657B" w:rsidDel="00187C49">
          <w:rPr>
            <w:rFonts w:ascii="Arial" w:eastAsia="Arial" w:hAnsi="Arial" w:cs="Arial"/>
          </w:rPr>
          <w:delText>upgrade</w:delText>
        </w:r>
      </w:del>
      <w:ins w:id="294" w:author="Autor">
        <w:r w:rsidR="00187C49">
          <w:rPr>
            <w:rFonts w:ascii="Arial" w:eastAsia="Arial" w:hAnsi="Arial" w:cs="Arial"/>
          </w:rPr>
          <w:t>Upgrade</w:t>
        </w:r>
      </w:ins>
      <w:r w:rsidR="00C8614C" w:rsidRPr="0067657B">
        <w:rPr>
          <w:rFonts w:ascii="Arial" w:eastAsia="Arial" w:hAnsi="Arial" w:cs="Arial"/>
        </w:rPr>
        <w:t xml:space="preserve"> </w:t>
      </w:r>
      <w:r w:rsidR="004218BD" w:rsidRPr="0067657B">
        <w:rPr>
          <w:rFonts w:ascii="Arial" w:eastAsia="Arial" w:hAnsi="Arial" w:cs="Arial"/>
        </w:rPr>
        <w:t>a termínu pro jejich odstranění.</w:t>
      </w:r>
    </w:p>
    <w:p w14:paraId="00000065" w14:textId="01ABBBE0" w:rsidR="00F5179C" w:rsidRDefault="00495F9D">
      <w:pPr>
        <w:numPr>
          <w:ilvl w:val="1"/>
          <w:numId w:val="3"/>
        </w:numPr>
        <w:spacing w:after="0" w:line="240" w:lineRule="auto"/>
        <w:ind w:left="426" w:hanging="426"/>
        <w:jc w:val="both"/>
        <w:rPr>
          <w:rFonts w:ascii="Arial" w:eastAsia="Arial" w:hAnsi="Arial" w:cs="Arial"/>
        </w:rPr>
      </w:pPr>
      <w:r w:rsidRPr="0067657B">
        <w:rPr>
          <w:rFonts w:ascii="Arial" w:eastAsia="Arial" w:hAnsi="Arial" w:cs="Arial"/>
        </w:rPr>
        <w:t xml:space="preserve">Cena za poskytování </w:t>
      </w:r>
      <w:del w:id="295" w:author="Autor">
        <w:r w:rsidRPr="0067657B" w:rsidDel="00B745B0">
          <w:rPr>
            <w:rFonts w:ascii="Arial" w:eastAsia="Arial" w:hAnsi="Arial" w:cs="Arial"/>
          </w:rPr>
          <w:delText>servisních</w:delText>
        </w:r>
      </w:del>
      <w:ins w:id="296" w:author="Autor">
        <w:r w:rsidR="00B745B0">
          <w:rPr>
            <w:rFonts w:ascii="Arial" w:eastAsia="Arial" w:hAnsi="Arial" w:cs="Arial"/>
          </w:rPr>
          <w:t>Servisních</w:t>
        </w:r>
      </w:ins>
      <w:r w:rsidRPr="0067657B">
        <w:rPr>
          <w:rFonts w:ascii="Arial" w:eastAsia="Arial" w:hAnsi="Arial" w:cs="Arial"/>
        </w:rPr>
        <w:t xml:space="preserve"> služeb</w:t>
      </w:r>
      <w:r w:rsidR="004218BD" w:rsidRPr="0067657B">
        <w:rPr>
          <w:rFonts w:ascii="Arial" w:eastAsia="Arial" w:hAnsi="Arial" w:cs="Arial"/>
        </w:rPr>
        <w:t xml:space="preserve"> dle čl. 5.</w:t>
      </w:r>
      <w:del w:id="297" w:author="Autor">
        <w:r w:rsidR="004218BD" w:rsidRPr="0067657B" w:rsidDel="001F6875">
          <w:rPr>
            <w:rFonts w:ascii="Arial" w:eastAsia="Arial" w:hAnsi="Arial" w:cs="Arial"/>
          </w:rPr>
          <w:delText xml:space="preserve">8 </w:delText>
        </w:r>
      </w:del>
      <w:ins w:id="298" w:author="Autor">
        <w:r w:rsidR="001F6875">
          <w:rPr>
            <w:rFonts w:ascii="Arial" w:eastAsia="Arial" w:hAnsi="Arial" w:cs="Arial"/>
          </w:rPr>
          <w:t>6</w:t>
        </w:r>
        <w:r w:rsidR="001F6875" w:rsidRPr="0067657B">
          <w:rPr>
            <w:rFonts w:ascii="Arial" w:eastAsia="Arial" w:hAnsi="Arial" w:cs="Arial"/>
          </w:rPr>
          <w:t xml:space="preserve"> </w:t>
        </w:r>
      </w:ins>
      <w:r w:rsidR="004218BD" w:rsidRPr="0067657B">
        <w:rPr>
          <w:rFonts w:ascii="Arial" w:eastAsia="Arial" w:hAnsi="Arial" w:cs="Arial"/>
        </w:rPr>
        <w:t xml:space="preserve">i cena za </w:t>
      </w:r>
      <w:del w:id="299" w:author="Autor">
        <w:r w:rsidR="004218BD" w:rsidRPr="0067657B" w:rsidDel="00187C49">
          <w:rPr>
            <w:rFonts w:ascii="Arial" w:eastAsia="Arial" w:hAnsi="Arial" w:cs="Arial"/>
          </w:rPr>
          <w:delText>upgrade</w:delText>
        </w:r>
      </w:del>
      <w:ins w:id="300" w:author="Autor">
        <w:r w:rsidR="00187C49">
          <w:rPr>
            <w:rFonts w:ascii="Arial" w:eastAsia="Arial" w:hAnsi="Arial" w:cs="Arial"/>
          </w:rPr>
          <w:t>Upgrade</w:t>
        </w:r>
      </w:ins>
      <w:r w:rsidR="004218BD" w:rsidRPr="0067657B">
        <w:rPr>
          <w:rFonts w:ascii="Arial" w:eastAsia="Arial" w:hAnsi="Arial" w:cs="Arial"/>
        </w:rPr>
        <w:t xml:space="preserve"> dle čl. 5.</w:t>
      </w:r>
      <w:del w:id="301" w:author="Autor">
        <w:r w:rsidR="004218BD" w:rsidRPr="0067657B" w:rsidDel="00571309">
          <w:rPr>
            <w:rFonts w:ascii="Arial" w:eastAsia="Arial" w:hAnsi="Arial" w:cs="Arial"/>
          </w:rPr>
          <w:delText>7</w:delText>
        </w:r>
        <w:r w:rsidRPr="0067657B" w:rsidDel="00571309">
          <w:rPr>
            <w:rFonts w:ascii="Arial" w:eastAsia="Arial" w:hAnsi="Arial" w:cs="Arial"/>
          </w:rPr>
          <w:delText xml:space="preserve"> </w:delText>
        </w:r>
      </w:del>
      <w:ins w:id="302" w:author="Autor">
        <w:r w:rsidR="00571309">
          <w:rPr>
            <w:rFonts w:ascii="Arial" w:eastAsia="Arial" w:hAnsi="Arial" w:cs="Arial"/>
          </w:rPr>
          <w:t>5</w:t>
        </w:r>
        <w:r w:rsidR="00571309" w:rsidRPr="0067657B">
          <w:rPr>
            <w:rFonts w:ascii="Arial" w:eastAsia="Arial" w:hAnsi="Arial" w:cs="Arial"/>
          </w:rPr>
          <w:t xml:space="preserve"> </w:t>
        </w:r>
      </w:ins>
      <w:r w:rsidRPr="0067657B">
        <w:rPr>
          <w:rFonts w:ascii="Arial" w:eastAsia="Arial" w:hAnsi="Arial" w:cs="Arial"/>
        </w:rPr>
        <w:t xml:space="preserve">je splatná do 30 kalendářních </w:t>
      </w:r>
      <w:r w:rsidRPr="00E714BD">
        <w:rPr>
          <w:rFonts w:ascii="Arial" w:eastAsia="Arial" w:hAnsi="Arial" w:cs="Arial"/>
        </w:rPr>
        <w:t>dnů od doručení fak</w:t>
      </w:r>
      <w:r>
        <w:rPr>
          <w:rFonts w:ascii="Arial" w:eastAsia="Arial" w:hAnsi="Arial" w:cs="Arial"/>
        </w:rPr>
        <w:t>tury Objednateli.</w:t>
      </w:r>
      <w:ins w:id="303" w:author="Autor">
        <w:r w:rsidR="009D3943">
          <w:rPr>
            <w:rFonts w:ascii="Arial" w:eastAsia="Arial" w:hAnsi="Arial" w:cs="Arial"/>
          </w:rPr>
          <w:t xml:space="preserve"> </w:t>
        </w:r>
        <w:r w:rsidR="009D3943" w:rsidRPr="009D3943">
          <w:rPr>
            <w:rFonts w:ascii="Arial" w:eastAsia="Arial" w:hAnsi="Arial" w:cs="Arial"/>
          </w:rPr>
          <w:t xml:space="preserve">Faktury </w:t>
        </w:r>
        <w:r w:rsidR="009D3943">
          <w:rPr>
            <w:rFonts w:ascii="Arial" w:eastAsia="Arial" w:hAnsi="Arial" w:cs="Arial"/>
          </w:rPr>
          <w:t xml:space="preserve">budou vystaveny elektronicky ve formátu PDF a doručeny </w:t>
        </w:r>
        <w:r w:rsidR="009D3943" w:rsidRPr="009D3943">
          <w:rPr>
            <w:rFonts w:ascii="Arial" w:eastAsia="Arial" w:hAnsi="Arial" w:cs="Arial"/>
          </w:rPr>
          <w:t>na emailovou adresu</w:t>
        </w:r>
        <w:r w:rsidR="00E714BD">
          <w:rPr>
            <w:rFonts w:ascii="Arial" w:eastAsia="Arial" w:hAnsi="Arial" w:cs="Arial"/>
          </w:rPr>
          <w:t xml:space="preserve"> Objednatele</w:t>
        </w:r>
        <w:r w:rsidR="009D3943">
          <w:rPr>
            <w:rFonts w:ascii="Arial" w:eastAsia="Arial" w:hAnsi="Arial" w:cs="Arial"/>
          </w:rPr>
          <w:t xml:space="preserve"> </w:t>
        </w:r>
        <w:r w:rsidR="00002EB5">
          <w:rPr>
            <w:rFonts w:ascii="Arial" w:eastAsia="Arial" w:hAnsi="Arial" w:cs="Arial"/>
          </w:rPr>
          <w:t>[</w:t>
        </w:r>
        <w:r w:rsidR="00002EB5">
          <w:rPr>
            <w:rFonts w:ascii="Arial" w:eastAsia="Arial" w:hAnsi="Arial" w:cs="Arial"/>
            <w:highlight w:val="lightGray"/>
          </w:rPr>
          <w:t>bude doplněno před uzavřením</w:t>
        </w:r>
        <w:r w:rsidR="00002EB5">
          <w:rPr>
            <w:rFonts w:ascii="Arial" w:eastAsia="Arial" w:hAnsi="Arial" w:cs="Arial"/>
          </w:rPr>
          <w:t>]</w:t>
        </w:r>
        <w:r w:rsidR="009D3943" w:rsidRPr="009D3943">
          <w:rPr>
            <w:rFonts w:ascii="Arial" w:eastAsia="Arial" w:hAnsi="Arial" w:cs="Arial"/>
          </w:rPr>
          <w:t>.</w:t>
        </w:r>
      </w:ins>
    </w:p>
    <w:p w14:paraId="00000066"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Veškeré vystavené faktury musí splňovat náležitosti daňového dokladu dle § 29 zákona č. 235/2004 Sb., o dani z přidané hodnoty, ve znění pozdějších předpisů (dále jen „zákon o DPH“), náležitosti stanovené § 435 občanského zákoníku a náležitosti stanovené touto smlouvou vč. dohodnutých příloh a nedílných součástí. </w:t>
      </w:r>
    </w:p>
    <w:p w14:paraId="00000067" w14:textId="5EF9DDCF"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Nebude-li faktura obsahovat některou povinnou nebo dohodnutou náležitost vč. dohodnutých příloh nebo nedílných součástí, nebo bude-li chybně stanovena cena, DPH nebo jiná náležitost faktury, je Objednatel oprávněn tuto fakturu vrátit Poskytovateli k provedení opravy s vyznačením důvodu vrácení. </w:t>
      </w:r>
      <w:ins w:id="304" w:author="Autor">
        <w:r w:rsidR="009E02EC">
          <w:rPr>
            <w:rFonts w:ascii="Arial" w:eastAsia="Arial" w:hAnsi="Arial" w:cs="Arial"/>
          </w:rPr>
          <w:t>Je</w:t>
        </w:r>
        <w:r w:rsidR="00EA0730">
          <w:rPr>
            <w:rFonts w:ascii="Arial" w:eastAsia="Arial" w:hAnsi="Arial" w:cs="Arial"/>
          </w:rPr>
          <w:t>-</w:t>
        </w:r>
        <w:r w:rsidR="009E02EC">
          <w:rPr>
            <w:rFonts w:ascii="Arial" w:eastAsia="Arial" w:hAnsi="Arial" w:cs="Arial"/>
          </w:rPr>
          <w:t>li důvod vrácení opodstatněný</w:t>
        </w:r>
        <w:r w:rsidR="00A64515">
          <w:rPr>
            <w:rFonts w:ascii="Arial" w:eastAsia="Arial" w:hAnsi="Arial" w:cs="Arial"/>
          </w:rPr>
          <w:t>,</w:t>
        </w:r>
        <w:r w:rsidR="009E02EC">
          <w:rPr>
            <w:rFonts w:ascii="Arial" w:eastAsia="Arial" w:hAnsi="Arial" w:cs="Arial"/>
          </w:rPr>
          <w:t xml:space="preserve"> provede Poskytovatel </w:t>
        </w:r>
      </w:ins>
      <w:del w:id="305" w:author="Autor">
        <w:r w:rsidDel="009E02EC">
          <w:rPr>
            <w:rFonts w:ascii="Arial" w:eastAsia="Arial" w:hAnsi="Arial" w:cs="Arial"/>
          </w:rPr>
          <w:delText xml:space="preserve">Poskytovatel provede </w:delText>
        </w:r>
      </w:del>
      <w:r>
        <w:rPr>
          <w:rFonts w:ascii="Arial" w:eastAsia="Arial" w:hAnsi="Arial" w:cs="Arial"/>
        </w:rPr>
        <w:t>opravu vystavením nové faktury</w:t>
      </w:r>
      <w:ins w:id="306" w:author="Autor">
        <w:r w:rsidR="009E02EC">
          <w:rPr>
            <w:rFonts w:ascii="Arial" w:eastAsia="Arial" w:hAnsi="Arial" w:cs="Arial"/>
          </w:rPr>
          <w:t xml:space="preserve"> s novou dobou splatnosti</w:t>
        </w:r>
      </w:ins>
      <w:r>
        <w:rPr>
          <w:rFonts w:ascii="Arial" w:eastAsia="Arial" w:hAnsi="Arial" w:cs="Arial"/>
        </w:rPr>
        <w:t xml:space="preserve">. </w:t>
      </w:r>
      <w:del w:id="307" w:author="Autor">
        <w:r w:rsidDel="009E02EC">
          <w:rPr>
            <w:rFonts w:ascii="Arial" w:eastAsia="Arial" w:hAnsi="Arial" w:cs="Arial"/>
          </w:rPr>
          <w:delText>Od doby odeslání vadné faktury zpět Poskytovateli přestává běžet původní lhůta splatnosti. Celá nová lhůta splatnosti běží opět ode dne doručení nově vyhotovené faktury Objednateli.</w:delText>
        </w:r>
      </w:del>
    </w:p>
    <w:p w14:paraId="00000068" w14:textId="667763BA" w:rsidR="00F5179C" w:rsidRDefault="00495F9D">
      <w:pPr>
        <w:numPr>
          <w:ilvl w:val="1"/>
          <w:numId w:val="3"/>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 xml:space="preserve">Daňový doklad (faktura) bude uhrazen mezibankovním převodem z účtu Objednatele na účet </w:t>
      </w:r>
      <w:del w:id="308" w:author="Autor">
        <w:r w:rsidDel="00A64515">
          <w:rPr>
            <w:rFonts w:ascii="Arial" w:eastAsia="Arial" w:hAnsi="Arial" w:cs="Arial"/>
            <w:color w:val="000000"/>
          </w:rPr>
          <w:delText>zhotovitele</w:delText>
        </w:r>
      </w:del>
      <w:ins w:id="309" w:author="Autor">
        <w:r w:rsidR="00A64515">
          <w:rPr>
            <w:rFonts w:ascii="Arial" w:eastAsia="Arial" w:hAnsi="Arial" w:cs="Arial"/>
            <w:color w:val="000000"/>
          </w:rPr>
          <w:t>Poskytovatele</w:t>
        </w:r>
      </w:ins>
      <w:r>
        <w:rPr>
          <w:rFonts w:ascii="Arial" w:eastAsia="Arial" w:hAnsi="Arial" w:cs="Arial"/>
          <w:color w:val="000000"/>
        </w:rPr>
        <w:t xml:space="preserve">, který je správcem daně (finančním úřadem) zveřejněn způsobem umožňujícím dálkový přístup ve smyslu ustanovení § 109 odst. 2 písm. c) zákona </w:t>
      </w:r>
      <w:r w:rsidR="005D7A0C">
        <w:rPr>
          <w:rFonts w:ascii="Arial" w:eastAsia="Arial" w:hAnsi="Arial" w:cs="Arial"/>
          <w:color w:val="000000"/>
        </w:rPr>
        <w:t>o DPH.</w:t>
      </w:r>
    </w:p>
    <w:p w14:paraId="00000069" w14:textId="73594953" w:rsidR="00F5179C" w:rsidRPr="003849E5"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sidRPr="003849E5">
        <w:rPr>
          <w:rFonts w:ascii="Arial" w:eastAsia="Arial" w:hAnsi="Arial" w:cs="Arial"/>
          <w:color w:val="000000"/>
        </w:rPr>
        <w:t xml:space="preserve">Pokud se po dobu účinnosti této smlouvy Poskytovatel stane nespolehlivým plátcem ve smyslu ustanovení § 109 odst. 3 zákona o DPH, </w:t>
      </w:r>
      <w:del w:id="310" w:author="Autor">
        <w:r w:rsidRPr="003849E5" w:rsidDel="00187C49">
          <w:rPr>
            <w:rFonts w:ascii="Arial" w:eastAsia="Arial" w:hAnsi="Arial" w:cs="Arial"/>
            <w:color w:val="000000"/>
          </w:rPr>
          <w:delText>smluvní str</w:delText>
        </w:r>
      </w:del>
      <w:ins w:id="311" w:author="Autor">
        <w:r w:rsidR="00187C49">
          <w:rPr>
            <w:rFonts w:ascii="Arial" w:eastAsia="Arial" w:hAnsi="Arial" w:cs="Arial"/>
            <w:color w:val="000000"/>
          </w:rPr>
          <w:t>Smluvní str</w:t>
        </w:r>
      </w:ins>
      <w:r w:rsidRPr="003849E5">
        <w:rPr>
          <w:rFonts w:ascii="Arial" w:eastAsia="Arial" w:hAnsi="Arial" w:cs="Arial"/>
          <w:color w:val="000000"/>
        </w:rPr>
        <w:t>any se dohodly, že Objednatel uhradí DPH za zdanitelné plnění přímo příslušnému správci daně. Objednatelem takto provedená úhrada je považována za uhrazení příslušné části smluvní ceny rovnající se výši DPH fakturované Poskytovatelem.</w:t>
      </w:r>
    </w:p>
    <w:p w14:paraId="0000006A" w14:textId="77777777" w:rsidR="00F5179C"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sidRPr="003849E5">
        <w:rPr>
          <w:rFonts w:ascii="Arial" w:eastAsia="Arial" w:hAnsi="Arial" w:cs="Arial"/>
          <w:color w:val="000000"/>
        </w:rPr>
        <w:lastRenderedPageBreak/>
        <w:t>Účastníci sjednávají možnost jednostranného zvýšení ceny ze strany Poskytovatele v průběhu poskytování služeb, a to v případě zvýšení zákonné sazby DPH. Na</w:t>
      </w:r>
      <w:r>
        <w:rPr>
          <w:rFonts w:ascii="Arial" w:eastAsia="Arial" w:hAnsi="Arial" w:cs="Arial"/>
          <w:color w:val="000000"/>
        </w:rPr>
        <w:t>výšení sjednané ceny musí odpovídat zvýšení hodnoty DPH v závislosti na zvýšení zákonné sazby DPH. Účastníci sjednávají možnost jednostranného snížení ceny ze strany Poskytovatele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000006B" w14:textId="047D4336" w:rsidR="00F5179C" w:rsidRDefault="00495F9D">
      <w:pPr>
        <w:numPr>
          <w:ilvl w:val="1"/>
          <w:numId w:val="3"/>
        </w:numPr>
        <w:pBdr>
          <w:top w:val="nil"/>
          <w:left w:val="nil"/>
          <w:bottom w:val="nil"/>
          <w:right w:val="nil"/>
          <w:between w:val="nil"/>
        </w:pBdr>
        <w:tabs>
          <w:tab w:val="left" w:pos="426"/>
        </w:tabs>
        <w:spacing w:after="0" w:line="240" w:lineRule="auto"/>
        <w:ind w:left="426" w:hanging="502"/>
        <w:jc w:val="both"/>
        <w:rPr>
          <w:rFonts w:ascii="Arial" w:eastAsia="Arial" w:hAnsi="Arial" w:cs="Arial"/>
          <w:color w:val="000000"/>
        </w:rPr>
      </w:pPr>
      <w:bookmarkStart w:id="312" w:name="_Hlk153279054"/>
      <w:del w:id="313" w:author="Autor">
        <w:r w:rsidRPr="00EE157C" w:rsidDel="0067657B">
          <w:rPr>
            <w:rFonts w:ascii="Arial" w:eastAsia="Arial" w:hAnsi="Arial" w:cs="Arial"/>
            <w:color w:val="000000"/>
          </w:rPr>
          <w:delText xml:space="preserve">Objednatel si v souladu s § 100 odst. 1 zákona č. 134/2016 Sb., o zadávání veřejných zakázek, </w:delText>
        </w:r>
        <w:r w:rsidRPr="00841B38" w:rsidDel="0067657B">
          <w:rPr>
            <w:rFonts w:ascii="Arial" w:eastAsia="Arial" w:hAnsi="Arial" w:cs="Arial"/>
            <w:color w:val="000000"/>
          </w:rPr>
          <w:delText>ve znění pozdějších předpisů (dále také jen „ZZVZ“), vyhrazuje změnu ceny servisních služeb takto: Cena j může být na základě dohody smluvních stran každoročně zvýšena, nebo s</w:delText>
        </w:r>
        <w:r w:rsidRPr="00841B38" w:rsidDel="0067657B">
          <w:rPr>
            <w:rFonts w:ascii="Arial" w:eastAsia="Arial" w:hAnsi="Arial" w:cs="Arial"/>
          </w:rPr>
          <w:delText>nížena o polovinu počtu procentních bodů (p.b.), který</w:delText>
        </w:r>
        <w:r w:rsidR="005D7A0C" w:rsidRPr="00841B38" w:rsidDel="0067657B">
          <w:rPr>
            <w:rFonts w:ascii="Arial" w:eastAsia="Arial" w:hAnsi="Arial" w:cs="Arial"/>
          </w:rPr>
          <w:delText>mi</w:delText>
        </w:r>
        <w:r w:rsidRPr="00841B38" w:rsidDel="0067657B">
          <w:rPr>
            <w:rFonts w:ascii="Arial" w:eastAsia="Arial" w:hAnsi="Arial" w:cs="Arial"/>
          </w:rPr>
          <w:delText xml:space="preserve"> došlo ke změně průměrné hrubé měsíční mzdy specialistů v oblasti ICT (třída a skupina klasifikace CZ-ISCO – 25 Specialisté v oblasti ICT)</w:delText>
        </w:r>
        <w:r w:rsidR="005D7A0C" w:rsidRPr="00841B38" w:rsidDel="0067657B">
          <w:rPr>
            <w:rFonts w:ascii="Arial" w:eastAsia="Arial" w:hAnsi="Arial" w:cs="Arial"/>
          </w:rPr>
          <w:delText>,</w:delText>
        </w:r>
        <w:r w:rsidRPr="00841B38" w:rsidDel="0067657B">
          <w:rPr>
            <w:rFonts w:ascii="Arial" w:eastAsia="Arial" w:hAnsi="Arial" w:cs="Arial"/>
          </w:rPr>
          <w:delText xml:space="preserve"> ke dni výročí této smlouvy</w:delText>
        </w:r>
        <w:r w:rsidRPr="00841B38" w:rsidDel="0067657B">
          <w:rPr>
            <w:rFonts w:ascii="Arial" w:eastAsia="Arial" w:hAnsi="Arial" w:cs="Arial"/>
            <w:b/>
          </w:rPr>
          <w:delText xml:space="preserve"> </w:delText>
        </w:r>
        <w:r w:rsidRPr="00841B38" w:rsidDel="0067657B">
          <w:rPr>
            <w:rFonts w:ascii="Arial" w:eastAsia="Arial" w:hAnsi="Arial" w:cs="Arial"/>
          </w:rPr>
          <w:delText>vyplývající z výsledků šetření ISPV (Informační systém o průměrném výdělku) uveřejněných na https://www.ispv.cz/, nebo z výsledků šetření obdobného charakteru tyto výsledky nahrazující, nebudou-li v</w:delText>
        </w:r>
        <w:r w:rsidRPr="00841B38" w:rsidDel="0067657B">
          <w:rPr>
            <w:rFonts w:ascii="Arial" w:eastAsia="Arial" w:hAnsi="Arial" w:cs="Arial"/>
            <w:color w:val="000000"/>
          </w:rPr>
          <w:delText>ýsledky šetření ISPV dostupné. K této změně dojde nejdříve v prvním kalendářním roc</w:delText>
        </w:r>
        <w:r w:rsidRPr="003849E5" w:rsidDel="0067657B">
          <w:rPr>
            <w:rFonts w:ascii="Arial" w:eastAsia="Arial" w:hAnsi="Arial" w:cs="Arial"/>
            <w:color w:val="000000"/>
          </w:rPr>
          <w:delText>e následujícím po roce, ve kterém nabyla tato smlouva účinnosti.</w:delText>
        </w:r>
        <w:bookmarkEnd w:id="312"/>
        <w:r w:rsidR="001E0180" w:rsidRPr="003849E5" w:rsidDel="00002EB5">
          <w:rPr>
            <w:rFonts w:ascii="Arial" w:eastAsia="Arial" w:hAnsi="Arial" w:cs="Arial"/>
            <w:color w:val="000000"/>
          </w:rPr>
          <w:delText xml:space="preserve"> </w:delText>
        </w:r>
      </w:del>
      <w:ins w:id="314" w:author="Autor">
        <w:r w:rsidR="006D5877" w:rsidRPr="006D5877">
          <w:rPr>
            <w:rFonts w:ascii="Arial" w:eastAsia="Arial" w:hAnsi="Arial" w:cs="Arial"/>
            <w:color w:val="000000"/>
          </w:rPr>
          <w:t xml:space="preserve">Objednatel si v souladu s § 100 odst. 1 zákona č. 134/2016 Sb., o zadávání veřejných zakázek, ve znění pozdějších předpisů (dále také jen „ZZVZ“), vyhrazuje změnu ceny </w:t>
        </w:r>
        <w:r w:rsidR="00B745B0">
          <w:rPr>
            <w:rFonts w:ascii="Arial" w:eastAsia="Arial" w:hAnsi="Arial" w:cs="Arial"/>
            <w:color w:val="000000"/>
          </w:rPr>
          <w:t>Servisních</w:t>
        </w:r>
        <w:r w:rsidR="006D5877" w:rsidRPr="006D5877">
          <w:rPr>
            <w:rFonts w:ascii="Arial" w:eastAsia="Arial" w:hAnsi="Arial" w:cs="Arial"/>
            <w:color w:val="000000"/>
          </w:rPr>
          <w:t xml:space="preserve"> služeb takto: Cena bude každoročně </w:t>
        </w:r>
        <w:r w:rsidR="00E033C8">
          <w:rPr>
            <w:rFonts w:ascii="Arial" w:eastAsia="Arial" w:hAnsi="Arial" w:cs="Arial"/>
            <w:color w:val="000000"/>
          </w:rPr>
          <w:t>upravena</w:t>
        </w:r>
        <w:r w:rsidR="006D5877" w:rsidRPr="006D5877">
          <w:rPr>
            <w:rFonts w:ascii="Arial" w:eastAsia="Arial" w:hAnsi="Arial" w:cs="Arial"/>
            <w:color w:val="000000"/>
          </w:rPr>
          <w:t xml:space="preserve"> o počet procentních bodů (</w:t>
        </w:r>
        <w:proofErr w:type="spellStart"/>
        <w:r w:rsidR="006D5877" w:rsidRPr="006D5877">
          <w:rPr>
            <w:rFonts w:ascii="Arial" w:eastAsia="Arial" w:hAnsi="Arial" w:cs="Arial"/>
            <w:color w:val="000000"/>
          </w:rPr>
          <w:t>p.b</w:t>
        </w:r>
        <w:proofErr w:type="spellEnd"/>
        <w:r w:rsidR="006D5877" w:rsidRPr="006D5877">
          <w:rPr>
            <w:rFonts w:ascii="Arial" w:eastAsia="Arial" w:hAnsi="Arial" w:cs="Arial"/>
            <w:color w:val="000000"/>
          </w:rPr>
          <w:t>.), kterými došlo ke změně průměrné hrubé měsíční mzdy specialistů v oblasti ICT (třída a skupina klasifikace CZ-ISCO – 25 Specialisté v oblasti ICT), vyplývající z výsledků šetření ISPV (Informační systém o průměrném výdělku) uveřejněných na https://www.ispv.cz/ , nebo z výsledků šetření obdobného charakteru tyto výsledky nahrazující, nebudou-li výsledky šetření ISPV dostupné. K této změně dojde nejdříve v prvním kalendářním roce následujícím po roce, ve kterém nabyla tato smlouva účinnosti.</w:t>
        </w:r>
        <w:del w:id="315" w:author="Autor">
          <w:r w:rsidR="006D5877" w:rsidRPr="006D5877" w:rsidDel="00A64515">
            <w:rPr>
              <w:rFonts w:ascii="Arial" w:eastAsia="Arial" w:hAnsi="Arial" w:cs="Arial"/>
              <w:color w:val="000000"/>
            </w:rPr>
            <w:delText>“</w:delText>
          </w:r>
        </w:del>
        <w:r w:rsidR="006D5877">
          <w:rPr>
            <w:rFonts w:ascii="Arial" w:eastAsia="Arial" w:hAnsi="Arial" w:cs="Arial"/>
            <w:color w:val="000000"/>
          </w:rPr>
          <w:t xml:space="preserve"> </w:t>
        </w:r>
      </w:ins>
      <w:r w:rsidR="001E0180" w:rsidRPr="003849E5">
        <w:rPr>
          <w:rFonts w:ascii="Arial" w:eastAsia="Arial" w:hAnsi="Arial" w:cs="Arial"/>
          <w:color w:val="000000"/>
        </w:rPr>
        <w:t xml:space="preserve">Např. bude-li meziroční změna průměrné hrubé měsíční mzdy činit 105 %, znamená to, že došlo k navýšení průměrné hrubé měsíční mzdy o 5 </w:t>
      </w:r>
      <w:proofErr w:type="spellStart"/>
      <w:r w:rsidR="001E0180" w:rsidRPr="003849E5">
        <w:rPr>
          <w:rFonts w:ascii="Arial" w:eastAsia="Arial" w:hAnsi="Arial" w:cs="Arial"/>
          <w:color w:val="000000"/>
        </w:rPr>
        <w:t>p.b</w:t>
      </w:r>
      <w:proofErr w:type="spellEnd"/>
      <w:r w:rsidR="001E0180" w:rsidRPr="003849E5">
        <w:rPr>
          <w:rFonts w:ascii="Arial" w:eastAsia="Arial" w:hAnsi="Arial" w:cs="Arial"/>
          <w:color w:val="000000"/>
        </w:rPr>
        <w:t>., tzn</w:t>
      </w:r>
      <w:r w:rsidR="005D7A0C" w:rsidRPr="003849E5">
        <w:rPr>
          <w:rFonts w:ascii="Arial" w:eastAsia="Arial" w:hAnsi="Arial" w:cs="Arial"/>
          <w:color w:val="000000"/>
        </w:rPr>
        <w:t>.</w:t>
      </w:r>
      <w:r w:rsidR="001E0180" w:rsidRPr="003849E5">
        <w:rPr>
          <w:rFonts w:ascii="Arial" w:eastAsia="Arial" w:hAnsi="Arial" w:cs="Arial"/>
          <w:color w:val="000000"/>
        </w:rPr>
        <w:t xml:space="preserve">, že cena za hodinu </w:t>
      </w:r>
      <w:del w:id="316" w:author="Autor">
        <w:r w:rsidR="001E0180" w:rsidRPr="003849E5" w:rsidDel="00B745B0">
          <w:rPr>
            <w:rFonts w:ascii="Arial" w:eastAsia="Arial" w:hAnsi="Arial" w:cs="Arial"/>
            <w:color w:val="000000"/>
          </w:rPr>
          <w:delText>servisních</w:delText>
        </w:r>
      </w:del>
      <w:ins w:id="317" w:author="Autor">
        <w:r w:rsidR="00B745B0">
          <w:rPr>
            <w:rFonts w:ascii="Arial" w:eastAsia="Arial" w:hAnsi="Arial" w:cs="Arial"/>
            <w:color w:val="000000"/>
          </w:rPr>
          <w:t>Servisních</w:t>
        </w:r>
      </w:ins>
      <w:r w:rsidR="001E0180" w:rsidRPr="003849E5">
        <w:rPr>
          <w:rFonts w:ascii="Arial" w:eastAsia="Arial" w:hAnsi="Arial" w:cs="Arial"/>
          <w:color w:val="000000"/>
        </w:rPr>
        <w:t xml:space="preserve"> služeb v kategorii Technická podpora a vývoj bude zvýšena o </w:t>
      </w:r>
      <w:del w:id="318" w:author="Autor">
        <w:r w:rsidR="001E0180" w:rsidRPr="003849E5" w:rsidDel="006D5877">
          <w:rPr>
            <w:rFonts w:ascii="Arial" w:eastAsia="Arial" w:hAnsi="Arial" w:cs="Arial"/>
            <w:color w:val="000000"/>
          </w:rPr>
          <w:delText>2,</w:delText>
        </w:r>
      </w:del>
      <w:r w:rsidR="001E0180" w:rsidRPr="003849E5">
        <w:rPr>
          <w:rFonts w:ascii="Arial" w:eastAsia="Arial" w:hAnsi="Arial" w:cs="Arial"/>
          <w:color w:val="000000"/>
        </w:rPr>
        <w:t xml:space="preserve">5 </w:t>
      </w:r>
      <w:proofErr w:type="spellStart"/>
      <w:r w:rsidR="001E0180" w:rsidRPr="003849E5">
        <w:rPr>
          <w:rFonts w:ascii="Arial" w:eastAsia="Arial" w:hAnsi="Arial" w:cs="Arial"/>
          <w:color w:val="000000"/>
        </w:rPr>
        <w:t>p.b</w:t>
      </w:r>
      <w:proofErr w:type="spellEnd"/>
      <w:r w:rsidR="001E0180" w:rsidRPr="003849E5">
        <w:rPr>
          <w:rFonts w:ascii="Arial" w:eastAsia="Arial" w:hAnsi="Arial" w:cs="Arial"/>
          <w:color w:val="000000"/>
        </w:rPr>
        <w:t xml:space="preserve">. Ke změně ceny za hodinu </w:t>
      </w:r>
      <w:del w:id="319" w:author="Autor">
        <w:r w:rsidR="001E0180" w:rsidRPr="003849E5" w:rsidDel="00B745B0">
          <w:rPr>
            <w:rFonts w:ascii="Arial" w:eastAsia="Arial" w:hAnsi="Arial" w:cs="Arial"/>
            <w:color w:val="000000"/>
          </w:rPr>
          <w:delText>servisních</w:delText>
        </w:r>
      </w:del>
      <w:ins w:id="320" w:author="Autor">
        <w:r w:rsidR="00B745B0">
          <w:rPr>
            <w:rFonts w:ascii="Arial" w:eastAsia="Arial" w:hAnsi="Arial" w:cs="Arial"/>
            <w:color w:val="000000"/>
          </w:rPr>
          <w:t>Servisních</w:t>
        </w:r>
      </w:ins>
      <w:r w:rsidR="001E0180" w:rsidRPr="003849E5">
        <w:rPr>
          <w:rFonts w:ascii="Arial" w:eastAsia="Arial" w:hAnsi="Arial" w:cs="Arial"/>
          <w:color w:val="000000"/>
        </w:rPr>
        <w:t xml:space="preserve"> služeb v kategorii Technická podpora a vývoj dojde vždy k prvnímu dni měsíce července příslušného kalendářního roku</w:t>
      </w:r>
      <w:r w:rsidR="006866A3" w:rsidRPr="003849E5">
        <w:rPr>
          <w:rFonts w:ascii="Arial" w:eastAsia="Arial" w:hAnsi="Arial" w:cs="Arial"/>
          <w:color w:val="000000"/>
        </w:rPr>
        <w:t>.</w:t>
      </w:r>
      <w:r w:rsidR="00DF31AD" w:rsidRPr="003849E5">
        <w:rPr>
          <w:rFonts w:ascii="Arial" w:eastAsia="Arial" w:hAnsi="Arial" w:cs="Arial"/>
          <w:color w:val="000000"/>
        </w:rPr>
        <w:t xml:space="preserve"> Stejným způsobem může být změněna i cena za „čtvrtletní paušál servisu“ dle čl. 5.</w:t>
      </w:r>
      <w:del w:id="321" w:author="Autor">
        <w:r w:rsidR="00DF31AD" w:rsidRPr="003849E5" w:rsidDel="00310E39">
          <w:rPr>
            <w:rFonts w:ascii="Arial" w:eastAsia="Arial" w:hAnsi="Arial" w:cs="Arial"/>
            <w:color w:val="000000"/>
          </w:rPr>
          <w:delText>7</w:delText>
        </w:r>
      </w:del>
      <w:ins w:id="322" w:author="Autor">
        <w:r w:rsidR="00310E39">
          <w:rPr>
            <w:rFonts w:ascii="Arial" w:eastAsia="Arial" w:hAnsi="Arial" w:cs="Arial"/>
            <w:color w:val="000000"/>
          </w:rPr>
          <w:t>6</w:t>
        </w:r>
      </w:ins>
      <w:r w:rsidR="00DF31AD" w:rsidRPr="003849E5">
        <w:rPr>
          <w:rFonts w:ascii="Arial" w:eastAsia="Arial" w:hAnsi="Arial" w:cs="Arial"/>
          <w:color w:val="000000"/>
        </w:rPr>
        <w:t>. písm. b) smlouvy.</w:t>
      </w:r>
    </w:p>
    <w:p w14:paraId="0EEB73DD" w14:textId="21443474" w:rsidR="006D5877" w:rsidRPr="003849E5" w:rsidRDefault="006D5877" w:rsidP="006D5877">
      <w:pPr>
        <w:pBdr>
          <w:top w:val="nil"/>
          <w:left w:val="nil"/>
          <w:bottom w:val="nil"/>
          <w:right w:val="nil"/>
          <w:between w:val="nil"/>
        </w:pBdr>
        <w:tabs>
          <w:tab w:val="left" w:pos="426"/>
        </w:tabs>
        <w:spacing w:after="0" w:line="240" w:lineRule="auto"/>
        <w:ind w:left="426"/>
        <w:jc w:val="both"/>
        <w:rPr>
          <w:rFonts w:ascii="Arial" w:eastAsia="Arial" w:hAnsi="Arial" w:cs="Arial"/>
          <w:color w:val="000000"/>
        </w:rPr>
      </w:pPr>
    </w:p>
    <w:p w14:paraId="0000006C" w14:textId="77777777" w:rsidR="00F5179C" w:rsidRDefault="00F5179C" w:rsidP="003849E5">
      <w:pPr>
        <w:pBdr>
          <w:top w:val="nil"/>
          <w:left w:val="nil"/>
          <w:bottom w:val="nil"/>
          <w:right w:val="nil"/>
          <w:between w:val="nil"/>
        </w:pBdr>
        <w:spacing w:after="0" w:line="240" w:lineRule="auto"/>
        <w:ind w:left="709" w:hanging="709"/>
        <w:jc w:val="both"/>
        <w:rPr>
          <w:rFonts w:ascii="Arial" w:eastAsia="Arial" w:hAnsi="Arial" w:cs="Arial"/>
          <w:b/>
          <w:i/>
          <w:color w:val="000000"/>
        </w:rPr>
      </w:pPr>
    </w:p>
    <w:p w14:paraId="0000006D"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Smluvní sankce</w:t>
      </w:r>
    </w:p>
    <w:p w14:paraId="0000006E" w14:textId="4AF3ACE3" w:rsidR="00F5179C" w:rsidRPr="003849E5" w:rsidRDefault="0002789A">
      <w:pPr>
        <w:numPr>
          <w:ilvl w:val="1"/>
          <w:numId w:val="6"/>
        </w:numPr>
        <w:spacing w:after="0" w:line="240" w:lineRule="auto"/>
        <w:jc w:val="both"/>
        <w:rPr>
          <w:rFonts w:ascii="Arial" w:eastAsia="Arial" w:hAnsi="Arial" w:cs="Arial"/>
        </w:rPr>
      </w:pPr>
      <w:ins w:id="323" w:author="Autor">
        <w:r>
          <w:rPr>
            <w:rFonts w:ascii="Arial" w:eastAsia="Arial" w:hAnsi="Arial" w:cs="Arial"/>
          </w:rPr>
          <w:t xml:space="preserve">Každá </w:t>
        </w:r>
      </w:ins>
      <w:del w:id="324" w:author="Autor">
        <w:r w:rsidR="00495F9D" w:rsidRPr="003849E5" w:rsidDel="007917A6">
          <w:rPr>
            <w:rFonts w:ascii="Arial" w:eastAsia="Arial" w:hAnsi="Arial" w:cs="Arial"/>
          </w:rPr>
          <w:delText xml:space="preserve">Poskytovatel </w:delText>
        </w:r>
      </w:del>
      <w:ins w:id="325" w:author="Autor">
        <w:r w:rsidR="007917A6">
          <w:rPr>
            <w:rFonts w:ascii="Arial" w:eastAsia="Arial" w:hAnsi="Arial" w:cs="Arial"/>
          </w:rPr>
          <w:t>Smluvní stran</w:t>
        </w:r>
        <w:r>
          <w:rPr>
            <w:rFonts w:ascii="Arial" w:eastAsia="Arial" w:hAnsi="Arial" w:cs="Arial"/>
          </w:rPr>
          <w:t>a</w:t>
        </w:r>
        <w:r w:rsidR="007917A6" w:rsidRPr="003849E5">
          <w:rPr>
            <w:rFonts w:ascii="Arial" w:eastAsia="Arial" w:hAnsi="Arial" w:cs="Arial"/>
          </w:rPr>
          <w:t xml:space="preserve"> </w:t>
        </w:r>
      </w:ins>
      <w:del w:id="326" w:author="Autor">
        <w:r w:rsidR="00495F9D" w:rsidRPr="003849E5" w:rsidDel="007917A6">
          <w:rPr>
            <w:rFonts w:ascii="Arial" w:eastAsia="Arial" w:hAnsi="Arial" w:cs="Arial"/>
          </w:rPr>
          <w:delText xml:space="preserve">odpovídá </w:delText>
        </w:r>
      </w:del>
      <w:ins w:id="327" w:author="Autor">
        <w:r w:rsidR="007917A6" w:rsidRPr="003849E5">
          <w:rPr>
            <w:rFonts w:ascii="Arial" w:eastAsia="Arial" w:hAnsi="Arial" w:cs="Arial"/>
          </w:rPr>
          <w:t>odpovíd</w:t>
        </w:r>
        <w:r>
          <w:rPr>
            <w:rFonts w:ascii="Arial" w:eastAsia="Arial" w:hAnsi="Arial" w:cs="Arial"/>
          </w:rPr>
          <w:t>á</w:t>
        </w:r>
        <w:r w:rsidR="007917A6">
          <w:rPr>
            <w:rFonts w:ascii="Arial" w:eastAsia="Arial" w:hAnsi="Arial" w:cs="Arial"/>
          </w:rPr>
          <w:t xml:space="preserve"> </w:t>
        </w:r>
      </w:ins>
      <w:r w:rsidR="00495F9D" w:rsidRPr="003849E5">
        <w:rPr>
          <w:rFonts w:ascii="Arial" w:eastAsia="Arial" w:hAnsi="Arial" w:cs="Arial"/>
        </w:rPr>
        <w:t xml:space="preserve">za veškeré </w:t>
      </w:r>
      <w:del w:id="328" w:author="Autor">
        <w:r w:rsidR="00495F9D" w:rsidRPr="003849E5" w:rsidDel="007917A6">
          <w:rPr>
            <w:rFonts w:ascii="Arial" w:eastAsia="Arial" w:hAnsi="Arial" w:cs="Arial"/>
          </w:rPr>
          <w:delText xml:space="preserve">škody </w:delText>
        </w:r>
      </w:del>
      <w:ins w:id="329" w:author="Autor">
        <w:r w:rsidR="007917A6">
          <w:rPr>
            <w:rFonts w:ascii="Arial" w:eastAsia="Arial" w:hAnsi="Arial" w:cs="Arial"/>
          </w:rPr>
          <w:t>majetkové</w:t>
        </w:r>
        <w:r w:rsidR="007917A6" w:rsidRPr="003849E5">
          <w:rPr>
            <w:rFonts w:ascii="Arial" w:eastAsia="Arial" w:hAnsi="Arial" w:cs="Arial"/>
          </w:rPr>
          <w:t xml:space="preserve"> </w:t>
        </w:r>
      </w:ins>
      <w:r w:rsidR="00495F9D" w:rsidRPr="003849E5">
        <w:rPr>
          <w:rFonts w:ascii="Arial" w:eastAsia="Arial" w:hAnsi="Arial" w:cs="Arial"/>
        </w:rPr>
        <w:t xml:space="preserve">a nemajetkové újmy, které vzniknou </w:t>
      </w:r>
      <w:del w:id="330" w:author="Autor">
        <w:r w:rsidR="00495F9D" w:rsidRPr="003849E5" w:rsidDel="0002789A">
          <w:rPr>
            <w:rFonts w:ascii="Arial" w:eastAsia="Arial" w:hAnsi="Arial" w:cs="Arial"/>
          </w:rPr>
          <w:delText xml:space="preserve">Objednateli </w:delText>
        </w:r>
      </w:del>
      <w:ins w:id="331" w:author="Autor">
        <w:r>
          <w:rPr>
            <w:rFonts w:ascii="Arial" w:eastAsia="Arial" w:hAnsi="Arial" w:cs="Arial"/>
          </w:rPr>
          <w:t>druhé Smluvní straně</w:t>
        </w:r>
        <w:r w:rsidRPr="003849E5">
          <w:rPr>
            <w:rFonts w:ascii="Arial" w:eastAsia="Arial" w:hAnsi="Arial" w:cs="Arial"/>
          </w:rPr>
          <w:t xml:space="preserve"> </w:t>
        </w:r>
      </w:ins>
      <w:r w:rsidR="00495F9D" w:rsidRPr="003849E5">
        <w:rPr>
          <w:rFonts w:ascii="Arial" w:eastAsia="Arial" w:hAnsi="Arial" w:cs="Arial"/>
        </w:rPr>
        <w:t xml:space="preserve">v důsledku porušení </w:t>
      </w:r>
      <w:ins w:id="332" w:author="Autor">
        <w:r w:rsidR="00AD1B2A">
          <w:rPr>
            <w:rFonts w:ascii="Arial" w:eastAsia="Arial" w:hAnsi="Arial" w:cs="Arial"/>
          </w:rPr>
          <w:t xml:space="preserve">povinností dle </w:t>
        </w:r>
      </w:ins>
      <w:r w:rsidR="00495F9D" w:rsidRPr="003849E5">
        <w:rPr>
          <w:rFonts w:ascii="Arial" w:eastAsia="Arial" w:hAnsi="Arial" w:cs="Arial"/>
        </w:rPr>
        <w:t>této smlouvy</w:t>
      </w:r>
      <w:del w:id="333" w:author="Autor">
        <w:r w:rsidR="00495F9D" w:rsidRPr="003849E5" w:rsidDel="0002789A">
          <w:rPr>
            <w:rFonts w:ascii="Arial" w:eastAsia="Arial" w:hAnsi="Arial" w:cs="Arial"/>
          </w:rPr>
          <w:delText xml:space="preserve"> Poskytovatelem.</w:delText>
        </w:r>
      </w:del>
      <w:ins w:id="334" w:author="Autor">
        <w:r>
          <w:rPr>
            <w:rFonts w:ascii="Arial" w:eastAsia="Arial" w:hAnsi="Arial" w:cs="Arial"/>
          </w:rPr>
          <w:t>,</w:t>
        </w:r>
      </w:ins>
      <w:r w:rsidR="00495F9D" w:rsidRPr="003849E5">
        <w:rPr>
          <w:rFonts w:ascii="Arial" w:eastAsia="Arial" w:hAnsi="Arial" w:cs="Arial"/>
        </w:rPr>
        <w:t xml:space="preserve"> </w:t>
      </w:r>
      <w:del w:id="335" w:author="Autor">
        <w:r w:rsidR="00495F9D" w:rsidRPr="003849E5" w:rsidDel="0002789A">
          <w:rPr>
            <w:rFonts w:ascii="Arial" w:eastAsia="Arial" w:hAnsi="Arial" w:cs="Arial"/>
          </w:rPr>
          <w:delText>Poskytovatel je povinen nahradit takto vzniklou škodu a nemajetkovou újmu</w:delText>
        </w:r>
      </w:del>
      <w:ins w:id="336" w:author="Autor">
        <w:r>
          <w:rPr>
            <w:rFonts w:ascii="Arial" w:eastAsia="Arial" w:hAnsi="Arial" w:cs="Arial"/>
          </w:rPr>
          <w:t>a to</w:t>
        </w:r>
      </w:ins>
      <w:r w:rsidR="00495F9D" w:rsidRPr="003849E5">
        <w:rPr>
          <w:rFonts w:ascii="Arial" w:eastAsia="Arial" w:hAnsi="Arial" w:cs="Arial"/>
        </w:rPr>
        <w:t xml:space="preserve"> v plném rozsahu</w:t>
      </w:r>
      <w:del w:id="337" w:author="Autor">
        <w:r w:rsidR="00495F9D" w:rsidRPr="003849E5" w:rsidDel="0002789A">
          <w:rPr>
            <w:rFonts w:ascii="Arial" w:eastAsia="Arial" w:hAnsi="Arial" w:cs="Arial"/>
          </w:rPr>
          <w:delText xml:space="preserve">, </w:delText>
        </w:r>
      </w:del>
      <w:ins w:id="338" w:author="Autor">
        <w:r>
          <w:rPr>
            <w:rFonts w:ascii="Arial" w:eastAsia="Arial" w:hAnsi="Arial" w:cs="Arial"/>
          </w:rPr>
          <w:t>.</w:t>
        </w:r>
        <w:r w:rsidRPr="003849E5">
          <w:rPr>
            <w:rFonts w:ascii="Arial" w:eastAsia="Arial" w:hAnsi="Arial" w:cs="Arial"/>
          </w:rPr>
          <w:t xml:space="preserve"> </w:t>
        </w:r>
        <w:r>
          <w:rPr>
            <w:rFonts w:ascii="Arial" w:eastAsia="Arial" w:hAnsi="Arial" w:cs="Arial"/>
          </w:rPr>
          <w:t xml:space="preserve">Každá Smluvní strana je rovněž povinna k úhradě </w:t>
        </w:r>
      </w:ins>
      <w:del w:id="339" w:author="Autor">
        <w:r w:rsidR="00495F9D" w:rsidRPr="003849E5" w:rsidDel="0002789A">
          <w:rPr>
            <w:rFonts w:ascii="Arial" w:eastAsia="Arial" w:hAnsi="Arial" w:cs="Arial"/>
          </w:rPr>
          <w:delText xml:space="preserve">včetně </w:delText>
        </w:r>
      </w:del>
      <w:r w:rsidR="00495F9D" w:rsidRPr="003849E5">
        <w:rPr>
          <w:rFonts w:ascii="Arial" w:eastAsia="Arial" w:hAnsi="Arial" w:cs="Arial"/>
        </w:rPr>
        <w:t xml:space="preserve">případných sankcí udělených </w:t>
      </w:r>
      <w:del w:id="340" w:author="Autor">
        <w:r w:rsidR="00495F9D" w:rsidRPr="003849E5" w:rsidDel="0002789A">
          <w:rPr>
            <w:rFonts w:ascii="Arial" w:eastAsia="Arial" w:hAnsi="Arial" w:cs="Arial"/>
          </w:rPr>
          <w:delText xml:space="preserve">Objednateli </w:delText>
        </w:r>
      </w:del>
      <w:ins w:id="341" w:author="Autor">
        <w:r>
          <w:rPr>
            <w:rFonts w:ascii="Arial" w:eastAsia="Arial" w:hAnsi="Arial" w:cs="Arial"/>
          </w:rPr>
          <w:t xml:space="preserve">druhé Smluvní straně </w:t>
        </w:r>
      </w:ins>
      <w:r w:rsidR="00495F9D" w:rsidRPr="003849E5">
        <w:rPr>
          <w:rFonts w:ascii="Arial" w:eastAsia="Arial" w:hAnsi="Arial" w:cs="Arial"/>
        </w:rPr>
        <w:t xml:space="preserve">orgány veřejné moci, jejichž příčinou bylo porušení </w:t>
      </w:r>
      <w:ins w:id="342" w:author="Autor">
        <w:r>
          <w:rPr>
            <w:rFonts w:ascii="Arial" w:eastAsia="Arial" w:hAnsi="Arial" w:cs="Arial"/>
          </w:rPr>
          <w:t xml:space="preserve">jejích </w:t>
        </w:r>
      </w:ins>
      <w:r w:rsidR="00495F9D" w:rsidRPr="003849E5">
        <w:rPr>
          <w:rFonts w:ascii="Arial" w:eastAsia="Arial" w:hAnsi="Arial" w:cs="Arial"/>
        </w:rPr>
        <w:t xml:space="preserve">povinností </w:t>
      </w:r>
      <w:del w:id="343" w:author="Autor">
        <w:r w:rsidR="00495F9D" w:rsidRPr="003849E5" w:rsidDel="0002789A">
          <w:rPr>
            <w:rFonts w:ascii="Arial" w:eastAsia="Arial" w:hAnsi="Arial" w:cs="Arial"/>
          </w:rPr>
          <w:delText xml:space="preserve">Poskytovatele </w:delText>
        </w:r>
      </w:del>
      <w:r w:rsidR="00495F9D" w:rsidRPr="003849E5">
        <w:rPr>
          <w:rFonts w:ascii="Arial" w:eastAsia="Arial" w:hAnsi="Arial" w:cs="Arial"/>
        </w:rPr>
        <w:t>dle této smlouvy.</w:t>
      </w:r>
    </w:p>
    <w:p w14:paraId="0000006F" w14:textId="079C2B06" w:rsidR="00F5179C" w:rsidRPr="003849E5" w:rsidRDefault="00495F9D">
      <w:pPr>
        <w:numPr>
          <w:ilvl w:val="1"/>
          <w:numId w:val="6"/>
        </w:numPr>
        <w:spacing w:after="0" w:line="240" w:lineRule="auto"/>
        <w:jc w:val="both"/>
        <w:rPr>
          <w:rFonts w:ascii="Arial" w:eastAsia="Arial" w:hAnsi="Arial" w:cs="Arial"/>
        </w:rPr>
      </w:pPr>
      <w:r w:rsidRPr="003849E5">
        <w:rPr>
          <w:rFonts w:ascii="Arial" w:eastAsia="Arial" w:hAnsi="Arial" w:cs="Arial"/>
        </w:rPr>
        <w:t xml:space="preserve">Dostane-li se Objednatel do prodlení s placením úhrady za </w:t>
      </w:r>
      <w:del w:id="344" w:author="Autor">
        <w:r w:rsidRPr="003849E5" w:rsidDel="00187C49">
          <w:rPr>
            <w:rFonts w:ascii="Arial" w:eastAsia="Arial" w:hAnsi="Arial" w:cs="Arial"/>
          </w:rPr>
          <w:delText>servisní slu</w:delText>
        </w:r>
      </w:del>
      <w:ins w:id="345" w:author="Autor">
        <w:r w:rsidR="00187C49">
          <w:rPr>
            <w:rFonts w:ascii="Arial" w:eastAsia="Arial" w:hAnsi="Arial" w:cs="Arial"/>
          </w:rPr>
          <w:t>Servisní slu</w:t>
        </w:r>
      </w:ins>
      <w:r w:rsidRPr="003849E5">
        <w:rPr>
          <w:rFonts w:ascii="Arial" w:eastAsia="Arial" w:hAnsi="Arial" w:cs="Arial"/>
        </w:rPr>
        <w:t>žby poskytované dle této smlouvy, je povinen zaplatit Poskytovateli úrok z prodlení ve výši 0,05 % z dlužné částky za každý den prodlení.</w:t>
      </w:r>
    </w:p>
    <w:p w14:paraId="00000070" w14:textId="5ABD0113" w:rsidR="00F5179C" w:rsidRPr="003849E5" w:rsidRDefault="00495F9D">
      <w:pPr>
        <w:numPr>
          <w:ilvl w:val="1"/>
          <w:numId w:val="6"/>
        </w:numPr>
        <w:spacing w:after="0" w:line="240" w:lineRule="auto"/>
        <w:jc w:val="both"/>
        <w:rPr>
          <w:rFonts w:ascii="Arial" w:eastAsia="Arial" w:hAnsi="Arial" w:cs="Arial"/>
        </w:rPr>
      </w:pPr>
      <w:r w:rsidRPr="003849E5">
        <w:rPr>
          <w:rFonts w:ascii="Arial" w:eastAsia="Arial" w:hAnsi="Arial" w:cs="Arial"/>
        </w:rPr>
        <w:t>Jestliže dostupnost IS klesne pod hodnotu dle čl. 1.</w:t>
      </w:r>
      <w:r w:rsidR="006C5122" w:rsidRPr="003849E5">
        <w:rPr>
          <w:rFonts w:ascii="Arial" w:eastAsia="Arial" w:hAnsi="Arial" w:cs="Arial"/>
        </w:rPr>
        <w:t>7</w:t>
      </w:r>
      <w:r w:rsidRPr="003849E5">
        <w:rPr>
          <w:rFonts w:ascii="Arial" w:eastAsia="Arial" w:hAnsi="Arial" w:cs="Arial"/>
        </w:rPr>
        <w:t xml:space="preserve"> této smlouvy, je Poskytovatel povinen uhradit Objednateli smluvní pokutu ve výši:</w:t>
      </w:r>
    </w:p>
    <w:p w14:paraId="00000071" w14:textId="29CE15D6" w:rsidR="00F5179C" w:rsidRPr="003849E5" w:rsidRDefault="00495F9D">
      <w:pPr>
        <w:numPr>
          <w:ilvl w:val="2"/>
          <w:numId w:val="24"/>
        </w:numPr>
        <w:spacing w:after="0" w:line="240" w:lineRule="auto"/>
        <w:ind w:hanging="294"/>
        <w:jc w:val="both"/>
        <w:rPr>
          <w:rFonts w:ascii="Arial" w:eastAsia="Arial" w:hAnsi="Arial" w:cs="Arial"/>
        </w:rPr>
      </w:pPr>
      <w:del w:id="346" w:author="Autor">
        <w:r w:rsidRPr="003849E5" w:rsidDel="00167B67">
          <w:rPr>
            <w:rFonts w:ascii="Arial" w:eastAsia="Arial" w:hAnsi="Arial" w:cs="Arial"/>
          </w:rPr>
          <w:delText>2.000</w:delText>
        </w:r>
      </w:del>
      <w:proofErr w:type="gramStart"/>
      <w:ins w:id="347" w:author="Autor">
        <w:r w:rsidR="00167B67">
          <w:rPr>
            <w:rFonts w:ascii="Arial" w:eastAsia="Arial" w:hAnsi="Arial" w:cs="Arial"/>
          </w:rPr>
          <w:t>1.000</w:t>
        </w:r>
      </w:ins>
      <w:r w:rsidRPr="003849E5">
        <w:rPr>
          <w:rFonts w:ascii="Arial" w:eastAsia="Arial" w:hAnsi="Arial" w:cs="Arial"/>
        </w:rPr>
        <w:t>,-</w:t>
      </w:r>
      <w:proofErr w:type="gramEnd"/>
      <w:r w:rsidRPr="003849E5">
        <w:rPr>
          <w:rFonts w:ascii="Arial" w:eastAsia="Arial" w:hAnsi="Arial" w:cs="Arial"/>
        </w:rPr>
        <w:t xml:space="preserve"> Kč za každý kalendářní měsíc, ve kterém dostupnost </w:t>
      </w:r>
      <w:r w:rsidR="003F2E86" w:rsidRPr="003849E5">
        <w:rPr>
          <w:rFonts w:ascii="Arial" w:eastAsia="Arial" w:hAnsi="Arial" w:cs="Arial"/>
        </w:rPr>
        <w:t xml:space="preserve">IS </w:t>
      </w:r>
      <w:r w:rsidRPr="003849E5">
        <w:rPr>
          <w:rFonts w:ascii="Arial" w:eastAsia="Arial" w:hAnsi="Arial" w:cs="Arial"/>
        </w:rPr>
        <w:t>nedosáhne hodnoty dle čl. III odst. 5 této smlouvy, ale dosáhne hodnoty alespoň 96,5 %;</w:t>
      </w:r>
    </w:p>
    <w:p w14:paraId="00000072" w14:textId="5098134A" w:rsidR="00F5179C" w:rsidRPr="003849E5" w:rsidRDefault="00495F9D">
      <w:pPr>
        <w:numPr>
          <w:ilvl w:val="2"/>
          <w:numId w:val="24"/>
        </w:numPr>
        <w:spacing w:after="0" w:line="240" w:lineRule="auto"/>
        <w:ind w:hanging="294"/>
        <w:jc w:val="both"/>
        <w:rPr>
          <w:rFonts w:ascii="Arial" w:eastAsia="Arial" w:hAnsi="Arial" w:cs="Arial"/>
        </w:rPr>
      </w:pPr>
      <w:del w:id="348" w:author="Autor">
        <w:r w:rsidRPr="003849E5" w:rsidDel="00167B67">
          <w:rPr>
            <w:rFonts w:ascii="Arial" w:eastAsia="Arial" w:hAnsi="Arial" w:cs="Arial"/>
          </w:rPr>
          <w:delText>5.000</w:delText>
        </w:r>
      </w:del>
      <w:proofErr w:type="gramStart"/>
      <w:ins w:id="349" w:author="Autor">
        <w:r w:rsidR="00167B67">
          <w:rPr>
            <w:rFonts w:ascii="Arial" w:eastAsia="Arial" w:hAnsi="Arial" w:cs="Arial"/>
          </w:rPr>
          <w:t>2.500</w:t>
        </w:r>
      </w:ins>
      <w:r w:rsidRPr="003849E5">
        <w:rPr>
          <w:rFonts w:ascii="Arial" w:eastAsia="Arial" w:hAnsi="Arial" w:cs="Arial"/>
        </w:rPr>
        <w:t>,-</w:t>
      </w:r>
      <w:proofErr w:type="gramEnd"/>
      <w:r w:rsidRPr="003849E5">
        <w:rPr>
          <w:rFonts w:ascii="Arial" w:eastAsia="Arial" w:hAnsi="Arial" w:cs="Arial"/>
        </w:rPr>
        <w:t xml:space="preserve"> Kč za každý kalendářní měsíc, ve kterém dostupnost </w:t>
      </w:r>
      <w:r w:rsidR="003F2E86" w:rsidRPr="003849E5">
        <w:rPr>
          <w:rFonts w:ascii="Arial" w:eastAsia="Arial" w:hAnsi="Arial" w:cs="Arial"/>
        </w:rPr>
        <w:t xml:space="preserve">IS </w:t>
      </w:r>
      <w:r w:rsidRPr="003849E5">
        <w:rPr>
          <w:rFonts w:ascii="Arial" w:eastAsia="Arial" w:hAnsi="Arial" w:cs="Arial"/>
        </w:rPr>
        <w:t>nedosáhne hodnoty 96,5 %, ale dosáhne hodnoty alespoň 96,0 %;</w:t>
      </w:r>
    </w:p>
    <w:p w14:paraId="00000073" w14:textId="19E94FD3" w:rsidR="00F5179C" w:rsidRPr="003849E5" w:rsidRDefault="00495F9D">
      <w:pPr>
        <w:numPr>
          <w:ilvl w:val="2"/>
          <w:numId w:val="24"/>
        </w:numPr>
        <w:spacing w:after="0" w:line="240" w:lineRule="auto"/>
        <w:ind w:hanging="294"/>
        <w:jc w:val="both"/>
        <w:rPr>
          <w:rFonts w:ascii="Arial" w:eastAsia="Arial" w:hAnsi="Arial" w:cs="Arial"/>
        </w:rPr>
      </w:pPr>
      <w:del w:id="350" w:author="Autor">
        <w:r w:rsidRPr="003849E5" w:rsidDel="00167B67">
          <w:rPr>
            <w:rFonts w:ascii="Arial" w:eastAsia="Arial" w:hAnsi="Arial" w:cs="Arial"/>
          </w:rPr>
          <w:delText>10</w:delText>
        </w:r>
      </w:del>
      <w:proofErr w:type="gramStart"/>
      <w:ins w:id="351" w:author="Autor">
        <w:r w:rsidR="00167B67">
          <w:rPr>
            <w:rFonts w:ascii="Arial" w:eastAsia="Arial" w:hAnsi="Arial" w:cs="Arial"/>
          </w:rPr>
          <w:t>5</w:t>
        </w:r>
      </w:ins>
      <w:r w:rsidRPr="003849E5">
        <w:rPr>
          <w:rFonts w:ascii="Arial" w:eastAsia="Arial" w:hAnsi="Arial" w:cs="Arial"/>
        </w:rPr>
        <w:t>.000,-</w:t>
      </w:r>
      <w:proofErr w:type="gramEnd"/>
      <w:r w:rsidRPr="003849E5">
        <w:rPr>
          <w:rFonts w:ascii="Arial" w:eastAsia="Arial" w:hAnsi="Arial" w:cs="Arial"/>
        </w:rPr>
        <w:t xml:space="preserve"> Kč za každý kalendářní měsíc, ve kterém dostupnost </w:t>
      </w:r>
      <w:r w:rsidR="003F2E86" w:rsidRPr="003849E5">
        <w:rPr>
          <w:rFonts w:ascii="Arial" w:eastAsia="Arial" w:hAnsi="Arial" w:cs="Arial"/>
        </w:rPr>
        <w:t xml:space="preserve">IS </w:t>
      </w:r>
      <w:r w:rsidRPr="003849E5">
        <w:rPr>
          <w:rFonts w:ascii="Arial" w:eastAsia="Arial" w:hAnsi="Arial" w:cs="Arial"/>
        </w:rPr>
        <w:t>nedosáhne hodnoty 96,0 %, ale dosáhne hodnoty alespoň 95 %;</w:t>
      </w:r>
    </w:p>
    <w:p w14:paraId="00000074" w14:textId="1A099C67" w:rsidR="00F5179C" w:rsidRPr="003849E5" w:rsidRDefault="00495F9D">
      <w:pPr>
        <w:numPr>
          <w:ilvl w:val="2"/>
          <w:numId w:val="24"/>
        </w:numPr>
        <w:spacing w:after="0" w:line="240" w:lineRule="auto"/>
        <w:ind w:hanging="294"/>
        <w:jc w:val="both"/>
        <w:rPr>
          <w:rFonts w:ascii="Arial" w:eastAsia="Arial" w:hAnsi="Arial" w:cs="Arial"/>
        </w:rPr>
      </w:pPr>
      <w:del w:id="352" w:author="Autor">
        <w:r w:rsidRPr="003849E5" w:rsidDel="00167B67">
          <w:rPr>
            <w:rFonts w:ascii="Arial" w:eastAsia="Arial" w:hAnsi="Arial" w:cs="Arial"/>
          </w:rPr>
          <w:lastRenderedPageBreak/>
          <w:delText>20</w:delText>
        </w:r>
      </w:del>
      <w:proofErr w:type="gramStart"/>
      <w:ins w:id="353" w:author="Autor">
        <w:r w:rsidR="00167B67">
          <w:rPr>
            <w:rFonts w:ascii="Arial" w:eastAsia="Arial" w:hAnsi="Arial" w:cs="Arial"/>
          </w:rPr>
          <w:t>1</w:t>
        </w:r>
        <w:r w:rsidR="00167B67" w:rsidRPr="003849E5">
          <w:rPr>
            <w:rFonts w:ascii="Arial" w:eastAsia="Arial" w:hAnsi="Arial" w:cs="Arial"/>
          </w:rPr>
          <w:t>0</w:t>
        </w:r>
      </w:ins>
      <w:r w:rsidRPr="003849E5">
        <w:rPr>
          <w:rFonts w:ascii="Arial" w:eastAsia="Arial" w:hAnsi="Arial" w:cs="Arial"/>
        </w:rPr>
        <w:t>.000,-</w:t>
      </w:r>
      <w:proofErr w:type="gramEnd"/>
      <w:r w:rsidRPr="003849E5">
        <w:rPr>
          <w:rFonts w:ascii="Arial" w:eastAsia="Arial" w:hAnsi="Arial" w:cs="Arial"/>
        </w:rPr>
        <w:t xml:space="preserve"> Kč za každý kalendářní měsíc, ve kterém dostupnost </w:t>
      </w:r>
      <w:r w:rsidR="003F2E86" w:rsidRPr="003849E5">
        <w:rPr>
          <w:rFonts w:ascii="Arial" w:eastAsia="Arial" w:hAnsi="Arial" w:cs="Arial"/>
        </w:rPr>
        <w:t xml:space="preserve">IS </w:t>
      </w:r>
      <w:r w:rsidRPr="003849E5">
        <w:rPr>
          <w:rFonts w:ascii="Arial" w:eastAsia="Arial" w:hAnsi="Arial" w:cs="Arial"/>
        </w:rPr>
        <w:t>nedosáhne hodnoty 95 %, ale dosáhne hodnoty alespoň 94 %;</w:t>
      </w:r>
    </w:p>
    <w:p w14:paraId="00000075" w14:textId="5A3AECBE" w:rsidR="00F5179C" w:rsidRPr="003849E5" w:rsidRDefault="00495F9D">
      <w:pPr>
        <w:numPr>
          <w:ilvl w:val="2"/>
          <w:numId w:val="24"/>
        </w:numPr>
        <w:spacing w:after="0" w:line="240" w:lineRule="auto"/>
        <w:ind w:hanging="294"/>
        <w:jc w:val="both"/>
        <w:rPr>
          <w:rFonts w:ascii="Arial" w:eastAsia="Arial" w:hAnsi="Arial" w:cs="Arial"/>
        </w:rPr>
      </w:pPr>
      <w:del w:id="354" w:author="Autor">
        <w:r w:rsidRPr="003849E5" w:rsidDel="00167B67">
          <w:rPr>
            <w:rFonts w:ascii="Arial" w:eastAsia="Arial" w:hAnsi="Arial" w:cs="Arial"/>
          </w:rPr>
          <w:delText>30</w:delText>
        </w:r>
      </w:del>
      <w:proofErr w:type="gramStart"/>
      <w:ins w:id="355" w:author="Autor">
        <w:r w:rsidR="00167B67">
          <w:rPr>
            <w:rFonts w:ascii="Arial" w:eastAsia="Arial" w:hAnsi="Arial" w:cs="Arial"/>
          </w:rPr>
          <w:t>15</w:t>
        </w:r>
      </w:ins>
      <w:r w:rsidRPr="003849E5">
        <w:rPr>
          <w:rFonts w:ascii="Arial" w:eastAsia="Arial" w:hAnsi="Arial" w:cs="Arial"/>
        </w:rPr>
        <w:t>.000,-</w:t>
      </w:r>
      <w:proofErr w:type="gramEnd"/>
      <w:r w:rsidRPr="003849E5">
        <w:rPr>
          <w:rFonts w:ascii="Arial" w:eastAsia="Arial" w:hAnsi="Arial" w:cs="Arial"/>
        </w:rPr>
        <w:t xml:space="preserve"> Kč za každý kalendářní měsíc, ve kterém dostupnost </w:t>
      </w:r>
      <w:r w:rsidR="003F2E86" w:rsidRPr="003849E5">
        <w:rPr>
          <w:rFonts w:ascii="Arial" w:eastAsia="Arial" w:hAnsi="Arial" w:cs="Arial"/>
        </w:rPr>
        <w:t xml:space="preserve">IS </w:t>
      </w:r>
      <w:r w:rsidRPr="003849E5">
        <w:rPr>
          <w:rFonts w:ascii="Arial" w:eastAsia="Arial" w:hAnsi="Arial" w:cs="Arial"/>
        </w:rPr>
        <w:t>nedosáhne hodnoty 94 %.</w:t>
      </w:r>
    </w:p>
    <w:p w14:paraId="00000076" w14:textId="36FB62E4" w:rsidR="00F5179C" w:rsidRPr="003849E5" w:rsidRDefault="00495F9D">
      <w:pPr>
        <w:numPr>
          <w:ilvl w:val="1"/>
          <w:numId w:val="6"/>
        </w:numPr>
        <w:spacing w:after="0" w:line="240" w:lineRule="auto"/>
        <w:jc w:val="both"/>
        <w:rPr>
          <w:rFonts w:ascii="Arial" w:eastAsia="Arial" w:hAnsi="Arial" w:cs="Arial"/>
        </w:rPr>
      </w:pPr>
      <w:r w:rsidRPr="003849E5">
        <w:rPr>
          <w:rFonts w:ascii="Arial" w:eastAsia="Arial" w:hAnsi="Arial" w:cs="Arial"/>
        </w:rPr>
        <w:t xml:space="preserve">Dostane-li se Poskytovatel do prodlení s reakční dobou na </w:t>
      </w:r>
      <w:del w:id="356" w:author="Autor">
        <w:r w:rsidRPr="003849E5" w:rsidDel="001F5B57">
          <w:rPr>
            <w:rFonts w:ascii="Arial" w:eastAsia="Arial" w:hAnsi="Arial" w:cs="Arial"/>
          </w:rPr>
          <w:delText>incid</w:delText>
        </w:r>
      </w:del>
      <w:ins w:id="357" w:author="Autor">
        <w:r w:rsidR="001F5B57">
          <w:rPr>
            <w:rFonts w:ascii="Arial" w:eastAsia="Arial" w:hAnsi="Arial" w:cs="Arial"/>
          </w:rPr>
          <w:t>Incid</w:t>
        </w:r>
      </w:ins>
      <w:r w:rsidRPr="003849E5">
        <w:rPr>
          <w:rFonts w:ascii="Arial" w:eastAsia="Arial" w:hAnsi="Arial" w:cs="Arial"/>
        </w:rPr>
        <w:t xml:space="preserve">ent </w:t>
      </w:r>
      <w:sdt>
        <w:sdtPr>
          <w:tag w:val="goog_rdk_23"/>
          <w:id w:val="1288472391"/>
        </w:sdtPr>
        <w:sdtEndPr/>
        <w:sdtContent/>
      </w:sdt>
      <w:r w:rsidRPr="003849E5">
        <w:rPr>
          <w:rFonts w:ascii="Arial" w:eastAsia="Arial" w:hAnsi="Arial" w:cs="Arial"/>
        </w:rPr>
        <w:t>kategorie A</w:t>
      </w:r>
      <w:ins w:id="358" w:author="Autor">
        <w:r w:rsidR="00B006EC">
          <w:rPr>
            <w:rFonts w:ascii="Arial" w:eastAsia="Arial" w:hAnsi="Arial" w:cs="Arial"/>
          </w:rPr>
          <w:t xml:space="preserve"> nebo B</w:t>
        </w:r>
      </w:ins>
      <w:del w:id="359" w:author="Autor">
        <w:r w:rsidR="00D21FF4" w:rsidRPr="003849E5" w:rsidDel="009512BD">
          <w:rPr>
            <w:rFonts w:ascii="Arial" w:eastAsia="Arial" w:hAnsi="Arial" w:cs="Arial"/>
          </w:rPr>
          <w:delText>,</w:delText>
        </w:r>
      </w:del>
      <w:r w:rsidR="00D21FF4" w:rsidRPr="003849E5">
        <w:rPr>
          <w:rFonts w:ascii="Arial" w:eastAsia="Arial" w:hAnsi="Arial" w:cs="Arial"/>
        </w:rPr>
        <w:t xml:space="preserve"> </w:t>
      </w:r>
      <w:del w:id="360" w:author="Autor">
        <w:r w:rsidR="00D21FF4" w:rsidRPr="003849E5" w:rsidDel="00167B67">
          <w:rPr>
            <w:rFonts w:ascii="Arial" w:eastAsia="Arial" w:hAnsi="Arial" w:cs="Arial"/>
          </w:rPr>
          <w:delText>B</w:delText>
        </w:r>
        <w:r w:rsidRPr="003849E5" w:rsidDel="00167B67">
          <w:rPr>
            <w:rFonts w:ascii="Arial" w:eastAsia="Arial" w:hAnsi="Arial" w:cs="Arial"/>
          </w:rPr>
          <w:delText xml:space="preserve"> nebo </w:delText>
        </w:r>
        <w:r w:rsidR="00FE69D3" w:rsidRPr="003849E5" w:rsidDel="00167B67">
          <w:rPr>
            <w:rFonts w:ascii="Arial" w:eastAsia="Arial" w:hAnsi="Arial" w:cs="Arial"/>
          </w:rPr>
          <w:delText xml:space="preserve">C </w:delText>
        </w:r>
      </w:del>
      <w:r w:rsidRPr="003849E5">
        <w:rPr>
          <w:rFonts w:ascii="Arial" w:eastAsia="Arial" w:hAnsi="Arial" w:cs="Arial"/>
        </w:rPr>
        <w:t xml:space="preserve">při poskytování </w:t>
      </w:r>
      <w:del w:id="361" w:author="Autor">
        <w:r w:rsidRPr="003849E5" w:rsidDel="00B745B0">
          <w:rPr>
            <w:rFonts w:ascii="Arial" w:eastAsia="Arial" w:hAnsi="Arial" w:cs="Arial"/>
          </w:rPr>
          <w:delText>servisních</w:delText>
        </w:r>
      </w:del>
      <w:ins w:id="362" w:author="Autor">
        <w:r w:rsidR="00B745B0">
          <w:rPr>
            <w:rFonts w:ascii="Arial" w:eastAsia="Arial" w:hAnsi="Arial" w:cs="Arial"/>
          </w:rPr>
          <w:t>Servisních</w:t>
        </w:r>
      </w:ins>
      <w:r w:rsidRPr="003849E5">
        <w:rPr>
          <w:rFonts w:ascii="Arial" w:eastAsia="Arial" w:hAnsi="Arial" w:cs="Arial"/>
        </w:rPr>
        <w:t xml:space="preserve"> služeb kategorie řešení </w:t>
      </w:r>
      <w:del w:id="363" w:author="Autor">
        <w:r w:rsidRPr="003849E5" w:rsidDel="001F5B57">
          <w:rPr>
            <w:rFonts w:ascii="Arial" w:eastAsia="Arial" w:hAnsi="Arial" w:cs="Arial"/>
          </w:rPr>
          <w:delText>incid</w:delText>
        </w:r>
      </w:del>
      <w:ins w:id="364" w:author="Autor">
        <w:r w:rsidR="001F5B57">
          <w:rPr>
            <w:rFonts w:ascii="Arial" w:eastAsia="Arial" w:hAnsi="Arial" w:cs="Arial"/>
          </w:rPr>
          <w:t>Incid</w:t>
        </w:r>
      </w:ins>
      <w:r w:rsidRPr="003849E5">
        <w:rPr>
          <w:rFonts w:ascii="Arial" w:eastAsia="Arial" w:hAnsi="Arial" w:cs="Arial"/>
        </w:rPr>
        <w:t>entů</w:t>
      </w:r>
      <w:sdt>
        <w:sdtPr>
          <w:tag w:val="goog_rdk_24"/>
          <w:id w:val="1035550231"/>
        </w:sdtPr>
        <w:sdtEndPr/>
        <w:sdtContent/>
      </w:sdt>
      <w:r w:rsidRPr="003849E5">
        <w:rPr>
          <w:rFonts w:ascii="Arial" w:eastAsia="Arial" w:hAnsi="Arial" w:cs="Arial"/>
        </w:rPr>
        <w:t xml:space="preserve"> úrovně </w:t>
      </w:r>
      <w:r w:rsidR="00D21FF4" w:rsidRPr="003849E5">
        <w:rPr>
          <w:rFonts w:ascii="Arial" w:eastAsia="Arial" w:hAnsi="Arial" w:cs="Arial"/>
        </w:rPr>
        <w:t>1</w:t>
      </w:r>
      <w:r w:rsidRPr="003849E5">
        <w:rPr>
          <w:rFonts w:ascii="Arial" w:eastAsia="Arial" w:hAnsi="Arial" w:cs="Arial"/>
        </w:rPr>
        <w:t xml:space="preserve"> dle přílohy č. 1 této smlouvy, je Poskytovatel povinen uhradit Objednateli smluvní pokutu ve výši 500 Kč za každou započatou hodinu prodlení.</w:t>
      </w:r>
    </w:p>
    <w:p w14:paraId="0000007F" w14:textId="2A05E895" w:rsidR="00F5179C" w:rsidRPr="003849E5" w:rsidRDefault="00495F9D" w:rsidP="00D21FF4">
      <w:pPr>
        <w:numPr>
          <w:ilvl w:val="1"/>
          <w:numId w:val="6"/>
        </w:numPr>
        <w:spacing w:after="0" w:line="240" w:lineRule="auto"/>
        <w:jc w:val="both"/>
        <w:rPr>
          <w:rFonts w:ascii="Arial" w:eastAsia="Arial" w:hAnsi="Arial" w:cs="Arial"/>
        </w:rPr>
      </w:pPr>
      <w:r w:rsidRPr="003849E5">
        <w:rPr>
          <w:rFonts w:ascii="Arial" w:eastAsia="Arial" w:hAnsi="Arial" w:cs="Arial"/>
        </w:rPr>
        <w:t xml:space="preserve">Poruší-li Poskytovatel povinnost v době vyřešení dle přílohy č. </w:t>
      </w:r>
      <w:r w:rsidR="00D21FF4" w:rsidRPr="003849E5">
        <w:rPr>
          <w:rFonts w:ascii="Arial" w:eastAsia="Arial" w:hAnsi="Arial" w:cs="Arial"/>
        </w:rPr>
        <w:t xml:space="preserve">1 této smlouvy vyřešit </w:t>
      </w:r>
      <w:del w:id="365" w:author="Autor">
        <w:r w:rsidR="00D21FF4" w:rsidRPr="003849E5" w:rsidDel="001F5B57">
          <w:rPr>
            <w:rFonts w:ascii="Arial" w:eastAsia="Arial" w:hAnsi="Arial" w:cs="Arial"/>
          </w:rPr>
          <w:delText>incid</w:delText>
        </w:r>
      </w:del>
      <w:ins w:id="366" w:author="Autor">
        <w:r w:rsidR="001F5B57">
          <w:rPr>
            <w:rFonts w:ascii="Arial" w:eastAsia="Arial" w:hAnsi="Arial" w:cs="Arial"/>
          </w:rPr>
          <w:t>Incid</w:t>
        </w:r>
      </w:ins>
      <w:r w:rsidR="00D21FF4" w:rsidRPr="003849E5">
        <w:rPr>
          <w:rFonts w:ascii="Arial" w:eastAsia="Arial" w:hAnsi="Arial" w:cs="Arial"/>
        </w:rPr>
        <w:t xml:space="preserve">ent </w:t>
      </w:r>
      <w:r w:rsidRPr="003849E5">
        <w:rPr>
          <w:rFonts w:ascii="Arial" w:eastAsia="Arial" w:hAnsi="Arial" w:cs="Arial"/>
        </w:rPr>
        <w:t>kategorie A</w:t>
      </w:r>
      <w:del w:id="367" w:author="Autor">
        <w:r w:rsidRPr="003849E5" w:rsidDel="009512BD">
          <w:rPr>
            <w:rFonts w:ascii="Arial" w:eastAsia="Arial" w:hAnsi="Arial" w:cs="Arial"/>
          </w:rPr>
          <w:delText xml:space="preserve">, </w:delText>
        </w:r>
      </w:del>
      <w:ins w:id="368" w:author="Autor">
        <w:r w:rsidR="009512BD">
          <w:rPr>
            <w:rFonts w:ascii="Arial" w:eastAsia="Arial" w:hAnsi="Arial" w:cs="Arial"/>
          </w:rPr>
          <w:t xml:space="preserve"> nebo</w:t>
        </w:r>
        <w:r w:rsidR="009512BD" w:rsidRPr="003849E5">
          <w:rPr>
            <w:rFonts w:ascii="Arial" w:eastAsia="Arial" w:hAnsi="Arial" w:cs="Arial"/>
          </w:rPr>
          <w:t xml:space="preserve"> </w:t>
        </w:r>
      </w:ins>
      <w:r w:rsidRPr="003849E5">
        <w:rPr>
          <w:rFonts w:ascii="Arial" w:eastAsia="Arial" w:hAnsi="Arial" w:cs="Arial"/>
        </w:rPr>
        <w:t xml:space="preserve">B </w:t>
      </w:r>
      <w:del w:id="369" w:author="Autor">
        <w:r w:rsidRPr="003849E5" w:rsidDel="009512BD">
          <w:rPr>
            <w:rFonts w:ascii="Arial" w:eastAsia="Arial" w:hAnsi="Arial" w:cs="Arial"/>
          </w:rPr>
          <w:delText xml:space="preserve">nebo C </w:delText>
        </w:r>
      </w:del>
      <w:r w:rsidRPr="003849E5">
        <w:rPr>
          <w:rFonts w:ascii="Arial" w:eastAsia="Arial" w:hAnsi="Arial" w:cs="Arial"/>
        </w:rPr>
        <w:t xml:space="preserve">při poskytování </w:t>
      </w:r>
      <w:del w:id="370" w:author="Autor">
        <w:r w:rsidRPr="003849E5" w:rsidDel="00B745B0">
          <w:rPr>
            <w:rFonts w:ascii="Arial" w:eastAsia="Arial" w:hAnsi="Arial" w:cs="Arial"/>
          </w:rPr>
          <w:delText>servisních</w:delText>
        </w:r>
      </w:del>
      <w:ins w:id="371" w:author="Autor">
        <w:r w:rsidR="00B745B0">
          <w:rPr>
            <w:rFonts w:ascii="Arial" w:eastAsia="Arial" w:hAnsi="Arial" w:cs="Arial"/>
          </w:rPr>
          <w:t>Servisních</w:t>
        </w:r>
      </w:ins>
      <w:r w:rsidRPr="003849E5">
        <w:rPr>
          <w:rFonts w:ascii="Arial" w:eastAsia="Arial" w:hAnsi="Arial" w:cs="Arial"/>
        </w:rPr>
        <w:t xml:space="preserve"> služeb kategorie řešení </w:t>
      </w:r>
      <w:del w:id="372" w:author="Autor">
        <w:r w:rsidRPr="003849E5" w:rsidDel="001F5B57">
          <w:rPr>
            <w:rFonts w:ascii="Arial" w:eastAsia="Arial" w:hAnsi="Arial" w:cs="Arial"/>
          </w:rPr>
          <w:delText>incid</w:delText>
        </w:r>
      </w:del>
      <w:ins w:id="373" w:author="Autor">
        <w:r w:rsidR="001F5B57">
          <w:rPr>
            <w:rFonts w:ascii="Arial" w:eastAsia="Arial" w:hAnsi="Arial" w:cs="Arial"/>
          </w:rPr>
          <w:t>Incid</w:t>
        </w:r>
      </w:ins>
      <w:r w:rsidRPr="003849E5">
        <w:rPr>
          <w:rFonts w:ascii="Arial" w:eastAsia="Arial" w:hAnsi="Arial" w:cs="Arial"/>
        </w:rPr>
        <w:t>entů úrovně 1 dle přílohy č. 1 této smlouvy, je Poskytovatel povinen uhradit Objednateli smluvní pokutu ve výši 500 Kč za každý započatý den prodlení.</w:t>
      </w:r>
    </w:p>
    <w:p w14:paraId="00000084" w14:textId="51C29019" w:rsidR="00F5179C" w:rsidRPr="003849E5" w:rsidRDefault="00495F9D">
      <w:pPr>
        <w:numPr>
          <w:ilvl w:val="1"/>
          <w:numId w:val="6"/>
        </w:numPr>
        <w:spacing w:after="0" w:line="240" w:lineRule="auto"/>
        <w:jc w:val="both"/>
        <w:rPr>
          <w:rFonts w:ascii="Arial" w:eastAsia="Arial" w:hAnsi="Arial" w:cs="Arial"/>
        </w:rPr>
      </w:pPr>
      <w:r w:rsidRPr="003849E5">
        <w:rPr>
          <w:rFonts w:ascii="Arial" w:eastAsia="Arial" w:hAnsi="Arial" w:cs="Arial"/>
        </w:rPr>
        <w:t xml:space="preserve">Dostane-li se Poskytovatel do prodlení s reakční dobou na </w:t>
      </w:r>
      <w:del w:id="374" w:author="Autor">
        <w:r w:rsidRPr="003849E5" w:rsidDel="001F5B57">
          <w:rPr>
            <w:rFonts w:ascii="Arial" w:eastAsia="Arial" w:hAnsi="Arial" w:cs="Arial"/>
          </w:rPr>
          <w:delText>požadav</w:delText>
        </w:r>
      </w:del>
      <w:ins w:id="375" w:author="Autor">
        <w:r w:rsidR="001F5B57">
          <w:rPr>
            <w:rFonts w:ascii="Arial" w:eastAsia="Arial" w:hAnsi="Arial" w:cs="Arial"/>
          </w:rPr>
          <w:t>Požadav</w:t>
        </w:r>
      </w:ins>
      <w:r w:rsidRPr="003849E5">
        <w:rPr>
          <w:rFonts w:ascii="Arial" w:eastAsia="Arial" w:hAnsi="Arial" w:cs="Arial"/>
        </w:rPr>
        <w:t xml:space="preserve">ek při poskytování </w:t>
      </w:r>
      <w:del w:id="376" w:author="Autor">
        <w:r w:rsidRPr="003849E5" w:rsidDel="00B745B0">
          <w:rPr>
            <w:rFonts w:ascii="Arial" w:eastAsia="Arial" w:hAnsi="Arial" w:cs="Arial"/>
          </w:rPr>
          <w:delText>servisních</w:delText>
        </w:r>
      </w:del>
      <w:ins w:id="377" w:author="Autor">
        <w:r w:rsidR="00B745B0">
          <w:rPr>
            <w:rFonts w:ascii="Arial" w:eastAsia="Arial" w:hAnsi="Arial" w:cs="Arial"/>
          </w:rPr>
          <w:t>Servisních</w:t>
        </w:r>
      </w:ins>
      <w:r w:rsidRPr="003849E5">
        <w:rPr>
          <w:rFonts w:ascii="Arial" w:eastAsia="Arial" w:hAnsi="Arial" w:cs="Arial"/>
        </w:rPr>
        <w:t xml:space="preserve"> služeb kategorie </w:t>
      </w:r>
      <w:del w:id="378" w:author="Autor">
        <w:r w:rsidRPr="003849E5" w:rsidDel="00B006EC">
          <w:rPr>
            <w:rFonts w:ascii="Arial" w:eastAsia="Arial" w:hAnsi="Arial" w:cs="Arial"/>
          </w:rPr>
          <w:delText xml:space="preserve">technická </w:delText>
        </w:r>
      </w:del>
      <w:ins w:id="379" w:author="Autor">
        <w:r w:rsidR="00B006EC">
          <w:rPr>
            <w:rFonts w:ascii="Arial" w:eastAsia="Arial" w:hAnsi="Arial" w:cs="Arial"/>
          </w:rPr>
          <w:t>T</w:t>
        </w:r>
        <w:r w:rsidR="00B006EC" w:rsidRPr="003849E5">
          <w:rPr>
            <w:rFonts w:ascii="Arial" w:eastAsia="Arial" w:hAnsi="Arial" w:cs="Arial"/>
          </w:rPr>
          <w:t xml:space="preserve">echnická </w:t>
        </w:r>
      </w:ins>
      <w:r w:rsidRPr="003849E5">
        <w:rPr>
          <w:rFonts w:ascii="Arial" w:eastAsia="Arial" w:hAnsi="Arial" w:cs="Arial"/>
        </w:rPr>
        <w:t>podpora a vývoj dle přílohy č. 1 této smlouvy, je Poskytovatel povinen uhradit Objednateli smluvní pokutu ve výši 500 Kč za každou započatou hodinu prodlení.</w:t>
      </w:r>
    </w:p>
    <w:p w14:paraId="00000085" w14:textId="22960E0B" w:rsidR="00F5179C" w:rsidRPr="003849E5" w:rsidRDefault="00495F9D">
      <w:pPr>
        <w:numPr>
          <w:ilvl w:val="1"/>
          <w:numId w:val="6"/>
        </w:numPr>
        <w:spacing w:after="0" w:line="240" w:lineRule="auto"/>
        <w:jc w:val="both"/>
        <w:rPr>
          <w:rFonts w:ascii="Arial" w:eastAsia="Arial" w:hAnsi="Arial" w:cs="Arial"/>
        </w:rPr>
      </w:pPr>
      <w:r w:rsidRPr="003849E5">
        <w:rPr>
          <w:rFonts w:ascii="Arial" w:eastAsia="Arial" w:hAnsi="Arial" w:cs="Arial"/>
        </w:rPr>
        <w:t xml:space="preserve">Poruší-li Poskytovatel povinnost v době vyřešení </w:t>
      </w:r>
      <w:ins w:id="380" w:author="Autor">
        <w:r w:rsidR="00B006EC">
          <w:rPr>
            <w:rFonts w:ascii="Arial" w:eastAsia="Arial" w:hAnsi="Arial" w:cs="Arial"/>
          </w:rPr>
          <w:t xml:space="preserve">Požadavku </w:t>
        </w:r>
      </w:ins>
      <w:r w:rsidRPr="003849E5">
        <w:rPr>
          <w:rFonts w:ascii="Arial" w:eastAsia="Arial" w:hAnsi="Arial" w:cs="Arial"/>
        </w:rPr>
        <w:t xml:space="preserve">dle přílohy č. 1 této smlouvy </w:t>
      </w:r>
      <w:del w:id="381" w:author="Autor">
        <w:r w:rsidRPr="003849E5" w:rsidDel="00B006EC">
          <w:rPr>
            <w:rFonts w:ascii="Arial" w:eastAsia="Arial" w:hAnsi="Arial" w:cs="Arial"/>
          </w:rPr>
          <w:delText xml:space="preserve">vyřešit </w:delText>
        </w:r>
        <w:r w:rsidRPr="003849E5" w:rsidDel="001F5B57">
          <w:rPr>
            <w:rFonts w:ascii="Arial" w:eastAsia="Arial" w:hAnsi="Arial" w:cs="Arial"/>
          </w:rPr>
          <w:delText>požadav</w:delText>
        </w:r>
        <w:r w:rsidRPr="003849E5" w:rsidDel="00B006EC">
          <w:rPr>
            <w:rFonts w:ascii="Arial" w:eastAsia="Arial" w:hAnsi="Arial" w:cs="Arial"/>
          </w:rPr>
          <w:delText xml:space="preserve">ek </w:delText>
        </w:r>
      </w:del>
      <w:r w:rsidRPr="003849E5">
        <w:rPr>
          <w:rFonts w:ascii="Arial" w:eastAsia="Arial" w:hAnsi="Arial" w:cs="Arial"/>
        </w:rPr>
        <w:t xml:space="preserve">při poskytování </w:t>
      </w:r>
      <w:del w:id="382" w:author="Autor">
        <w:r w:rsidRPr="003849E5" w:rsidDel="00B745B0">
          <w:rPr>
            <w:rFonts w:ascii="Arial" w:eastAsia="Arial" w:hAnsi="Arial" w:cs="Arial"/>
          </w:rPr>
          <w:delText>servisních</w:delText>
        </w:r>
      </w:del>
      <w:ins w:id="383" w:author="Autor">
        <w:r w:rsidR="00B745B0">
          <w:rPr>
            <w:rFonts w:ascii="Arial" w:eastAsia="Arial" w:hAnsi="Arial" w:cs="Arial"/>
          </w:rPr>
          <w:t>Servisních</w:t>
        </w:r>
      </w:ins>
      <w:r w:rsidRPr="003849E5">
        <w:rPr>
          <w:rFonts w:ascii="Arial" w:eastAsia="Arial" w:hAnsi="Arial" w:cs="Arial"/>
        </w:rPr>
        <w:t xml:space="preserve"> služeb kategorie </w:t>
      </w:r>
      <w:del w:id="384" w:author="Autor">
        <w:r w:rsidRPr="003849E5" w:rsidDel="00B006EC">
          <w:rPr>
            <w:rFonts w:ascii="Arial" w:eastAsia="Arial" w:hAnsi="Arial" w:cs="Arial"/>
          </w:rPr>
          <w:delText xml:space="preserve">technická </w:delText>
        </w:r>
      </w:del>
      <w:ins w:id="385" w:author="Autor">
        <w:r w:rsidR="00B006EC">
          <w:rPr>
            <w:rFonts w:ascii="Arial" w:eastAsia="Arial" w:hAnsi="Arial" w:cs="Arial"/>
          </w:rPr>
          <w:t>T</w:t>
        </w:r>
        <w:r w:rsidR="00B006EC" w:rsidRPr="003849E5">
          <w:rPr>
            <w:rFonts w:ascii="Arial" w:eastAsia="Arial" w:hAnsi="Arial" w:cs="Arial"/>
          </w:rPr>
          <w:t xml:space="preserve">echnická </w:t>
        </w:r>
      </w:ins>
      <w:r w:rsidRPr="003849E5">
        <w:rPr>
          <w:rFonts w:ascii="Arial" w:eastAsia="Arial" w:hAnsi="Arial" w:cs="Arial"/>
        </w:rPr>
        <w:t xml:space="preserve">podpora a vývoj dle přílohy č. 1 této smlouvy, je Poskytovatel povinen uhradit Objednateli smluvní pokutu ve výši 500 Kč za každý započatý den prodlení. Smluvní pokutu dle tohoto odstavce je Poskytovatel povinen platit pouze v případě, že byl </w:t>
      </w:r>
      <w:del w:id="386" w:author="Autor">
        <w:r w:rsidRPr="003849E5" w:rsidDel="001F5B57">
          <w:rPr>
            <w:rFonts w:ascii="Arial" w:eastAsia="Arial" w:hAnsi="Arial" w:cs="Arial"/>
          </w:rPr>
          <w:delText>požadav</w:delText>
        </w:r>
      </w:del>
      <w:ins w:id="387" w:author="Autor">
        <w:r w:rsidR="001F5B57">
          <w:rPr>
            <w:rFonts w:ascii="Arial" w:eastAsia="Arial" w:hAnsi="Arial" w:cs="Arial"/>
          </w:rPr>
          <w:t>Požadav</w:t>
        </w:r>
      </w:ins>
      <w:r w:rsidRPr="003849E5">
        <w:rPr>
          <w:rFonts w:ascii="Arial" w:eastAsia="Arial" w:hAnsi="Arial" w:cs="Arial"/>
        </w:rPr>
        <w:t>ek Objednatele technologicky proveditelný.</w:t>
      </w:r>
    </w:p>
    <w:p w14:paraId="00000086" w14:textId="25363D4C" w:rsidR="00F5179C" w:rsidRPr="003849E5" w:rsidRDefault="00495F9D">
      <w:pPr>
        <w:numPr>
          <w:ilvl w:val="1"/>
          <w:numId w:val="6"/>
        </w:numPr>
        <w:spacing w:after="0" w:line="240" w:lineRule="auto"/>
        <w:jc w:val="both"/>
        <w:rPr>
          <w:rFonts w:ascii="Arial" w:eastAsia="Arial" w:hAnsi="Arial" w:cs="Arial"/>
        </w:rPr>
      </w:pPr>
      <w:r w:rsidRPr="003849E5">
        <w:rPr>
          <w:rFonts w:ascii="Arial" w:eastAsia="Arial" w:hAnsi="Arial" w:cs="Arial"/>
        </w:rPr>
        <w:t xml:space="preserve">Ustanovením o smluvních pokutách není dotčeno právo </w:t>
      </w:r>
      <w:del w:id="388" w:author="Autor">
        <w:r w:rsidRPr="003849E5" w:rsidDel="00AD1B2A">
          <w:rPr>
            <w:rFonts w:ascii="Arial" w:eastAsia="Arial" w:hAnsi="Arial" w:cs="Arial"/>
          </w:rPr>
          <w:delText xml:space="preserve">Objednatele </w:delText>
        </w:r>
      </w:del>
      <w:ins w:id="389" w:author="Autor">
        <w:r w:rsidR="00AD1B2A">
          <w:rPr>
            <w:rFonts w:ascii="Arial" w:eastAsia="Arial" w:hAnsi="Arial" w:cs="Arial"/>
          </w:rPr>
          <w:t>Smluvních stran</w:t>
        </w:r>
        <w:r w:rsidR="00AD1B2A" w:rsidRPr="003849E5">
          <w:rPr>
            <w:rFonts w:ascii="Arial" w:eastAsia="Arial" w:hAnsi="Arial" w:cs="Arial"/>
          </w:rPr>
          <w:t xml:space="preserve"> </w:t>
        </w:r>
      </w:ins>
      <w:r w:rsidRPr="003849E5">
        <w:rPr>
          <w:rFonts w:ascii="Arial" w:eastAsia="Arial" w:hAnsi="Arial" w:cs="Arial"/>
        </w:rPr>
        <w:t xml:space="preserve">na náhradu </w:t>
      </w:r>
      <w:del w:id="390" w:author="Autor">
        <w:r w:rsidRPr="003849E5" w:rsidDel="003F72F4">
          <w:rPr>
            <w:rFonts w:ascii="Arial" w:eastAsia="Arial" w:hAnsi="Arial" w:cs="Arial"/>
          </w:rPr>
          <w:delText xml:space="preserve">škody </w:delText>
        </w:r>
      </w:del>
      <w:ins w:id="391" w:author="Autor">
        <w:r w:rsidR="003F72F4">
          <w:rPr>
            <w:rFonts w:ascii="Arial" w:eastAsia="Arial" w:hAnsi="Arial" w:cs="Arial"/>
          </w:rPr>
          <w:t>majetkové</w:t>
        </w:r>
        <w:r w:rsidR="003F72F4" w:rsidRPr="003849E5">
          <w:rPr>
            <w:rFonts w:ascii="Arial" w:eastAsia="Arial" w:hAnsi="Arial" w:cs="Arial"/>
          </w:rPr>
          <w:t xml:space="preserve"> </w:t>
        </w:r>
      </w:ins>
      <w:r w:rsidRPr="003849E5">
        <w:rPr>
          <w:rFonts w:ascii="Arial" w:eastAsia="Arial" w:hAnsi="Arial" w:cs="Arial"/>
        </w:rPr>
        <w:t xml:space="preserve">či nemajetkové újmy. Smluvní strany se výslovně dohodly, že </w:t>
      </w:r>
      <w:del w:id="392" w:author="Autor">
        <w:r w:rsidRPr="003849E5" w:rsidDel="00AD1B2A">
          <w:rPr>
            <w:rFonts w:ascii="Arial" w:eastAsia="Arial" w:hAnsi="Arial" w:cs="Arial"/>
          </w:rPr>
          <w:delText xml:space="preserve">Objednatel je </w:delText>
        </w:r>
      </w:del>
      <w:r w:rsidRPr="003849E5">
        <w:rPr>
          <w:rFonts w:ascii="Arial" w:eastAsia="Arial" w:hAnsi="Arial" w:cs="Arial"/>
        </w:rPr>
        <w:t>vedle smluvních pokut</w:t>
      </w:r>
      <w:ins w:id="393" w:author="Autor">
        <w:r w:rsidR="00AD1B2A">
          <w:rPr>
            <w:rFonts w:ascii="Arial" w:eastAsia="Arial" w:hAnsi="Arial" w:cs="Arial"/>
          </w:rPr>
          <w:t xml:space="preserve"> jsou</w:t>
        </w:r>
      </w:ins>
      <w:r w:rsidRPr="003849E5">
        <w:rPr>
          <w:rFonts w:ascii="Arial" w:eastAsia="Arial" w:hAnsi="Arial" w:cs="Arial"/>
        </w:rPr>
        <w:t xml:space="preserve"> oprávněn</w:t>
      </w:r>
      <w:ins w:id="394" w:author="Autor">
        <w:r w:rsidR="00AD1B2A">
          <w:rPr>
            <w:rFonts w:ascii="Arial" w:eastAsia="Arial" w:hAnsi="Arial" w:cs="Arial"/>
          </w:rPr>
          <w:t>y</w:t>
        </w:r>
      </w:ins>
      <w:r w:rsidRPr="003849E5">
        <w:rPr>
          <w:rFonts w:ascii="Arial" w:eastAsia="Arial" w:hAnsi="Arial" w:cs="Arial"/>
        </w:rPr>
        <w:t xml:space="preserve"> požadovat po </w:t>
      </w:r>
      <w:del w:id="395" w:author="Autor">
        <w:r w:rsidRPr="003849E5" w:rsidDel="00AD1B2A">
          <w:rPr>
            <w:rFonts w:ascii="Arial" w:eastAsia="Arial" w:hAnsi="Arial" w:cs="Arial"/>
          </w:rPr>
          <w:delText xml:space="preserve">Poskytovateli </w:delText>
        </w:r>
      </w:del>
      <w:ins w:id="396" w:author="Autor">
        <w:r w:rsidR="00AD1B2A">
          <w:rPr>
            <w:rFonts w:ascii="Arial" w:eastAsia="Arial" w:hAnsi="Arial" w:cs="Arial"/>
          </w:rPr>
          <w:t xml:space="preserve">druhé Smluvní straně </w:t>
        </w:r>
      </w:ins>
      <w:r w:rsidRPr="003849E5">
        <w:rPr>
          <w:rFonts w:ascii="Arial" w:eastAsia="Arial" w:hAnsi="Arial" w:cs="Arial"/>
        </w:rPr>
        <w:t xml:space="preserve">též v plném rozsahu náhradu </w:t>
      </w:r>
      <w:del w:id="397" w:author="Autor">
        <w:r w:rsidRPr="003849E5" w:rsidDel="003F72F4">
          <w:rPr>
            <w:rFonts w:ascii="Arial" w:eastAsia="Arial" w:hAnsi="Arial" w:cs="Arial"/>
          </w:rPr>
          <w:delText xml:space="preserve">škody </w:delText>
        </w:r>
      </w:del>
      <w:ins w:id="398" w:author="Autor">
        <w:r w:rsidR="003F72F4">
          <w:rPr>
            <w:rFonts w:ascii="Arial" w:eastAsia="Arial" w:hAnsi="Arial" w:cs="Arial"/>
          </w:rPr>
          <w:t>majetkové</w:t>
        </w:r>
        <w:r w:rsidR="003F72F4" w:rsidRPr="003849E5">
          <w:rPr>
            <w:rFonts w:ascii="Arial" w:eastAsia="Arial" w:hAnsi="Arial" w:cs="Arial"/>
          </w:rPr>
          <w:t xml:space="preserve"> </w:t>
        </w:r>
      </w:ins>
      <w:r w:rsidRPr="003849E5">
        <w:rPr>
          <w:rFonts w:ascii="Arial" w:eastAsia="Arial" w:hAnsi="Arial" w:cs="Arial"/>
        </w:rPr>
        <w:t>a nemajetkové újmy způsobené porušením povinnosti, na kterou se vztahuje smluvní pokuta.</w:t>
      </w:r>
    </w:p>
    <w:p w14:paraId="00000087" w14:textId="65A35EE0" w:rsidR="00F5179C" w:rsidRPr="003849E5" w:rsidRDefault="00495F9D">
      <w:pPr>
        <w:numPr>
          <w:ilvl w:val="1"/>
          <w:numId w:val="6"/>
        </w:numPr>
        <w:spacing w:after="0" w:line="240" w:lineRule="auto"/>
        <w:jc w:val="both"/>
        <w:rPr>
          <w:rFonts w:ascii="Arial" w:eastAsia="Arial" w:hAnsi="Arial" w:cs="Arial"/>
        </w:rPr>
      </w:pPr>
      <w:r w:rsidRPr="003849E5">
        <w:rPr>
          <w:rFonts w:ascii="Arial" w:eastAsia="Arial" w:hAnsi="Arial" w:cs="Arial"/>
        </w:rPr>
        <w:t xml:space="preserve">V případě, že Objednateli vznikne nárok na smluvní pokutu dle této smlouvy vůči Poskytovateli, je Objednatel oprávněn započíst pohledávku z titulu smluvní pokuty oproti nároku Poskytovatele na úhradu jím vystavené faktury. Součet všech uplatněných smluvních sankcí v daném měsíci nesmí přesáhnout měsíční cenu </w:t>
      </w:r>
      <w:del w:id="399" w:author="Autor">
        <w:r w:rsidRPr="003849E5" w:rsidDel="00B745B0">
          <w:rPr>
            <w:rFonts w:ascii="Arial" w:eastAsia="Arial" w:hAnsi="Arial" w:cs="Arial"/>
          </w:rPr>
          <w:delText>servisních</w:delText>
        </w:r>
      </w:del>
      <w:ins w:id="400" w:author="Autor">
        <w:r w:rsidR="00B745B0">
          <w:rPr>
            <w:rFonts w:ascii="Arial" w:eastAsia="Arial" w:hAnsi="Arial" w:cs="Arial"/>
          </w:rPr>
          <w:t>Servisních</w:t>
        </w:r>
      </w:ins>
      <w:r w:rsidRPr="003849E5">
        <w:rPr>
          <w:rFonts w:ascii="Arial" w:eastAsia="Arial" w:hAnsi="Arial" w:cs="Arial"/>
        </w:rPr>
        <w:t xml:space="preserve"> služeb.</w:t>
      </w:r>
    </w:p>
    <w:p w14:paraId="00000088" w14:textId="3E1106B4" w:rsidR="00F5179C" w:rsidRPr="003849E5" w:rsidRDefault="00495F9D">
      <w:pPr>
        <w:numPr>
          <w:ilvl w:val="1"/>
          <w:numId w:val="6"/>
        </w:numPr>
        <w:spacing w:after="0" w:line="240" w:lineRule="auto"/>
        <w:ind w:left="284" w:hanging="284"/>
        <w:jc w:val="both"/>
        <w:rPr>
          <w:rFonts w:ascii="Arial" w:eastAsia="Arial" w:hAnsi="Arial" w:cs="Arial"/>
        </w:rPr>
      </w:pPr>
      <w:r w:rsidRPr="003849E5">
        <w:rPr>
          <w:rFonts w:ascii="Arial" w:eastAsia="Arial" w:hAnsi="Arial" w:cs="Arial"/>
        </w:rPr>
        <w:t>Smluvní pokuta bude Poskytovatelem uhrazena do 30 dnů od prokazatelného doručení výzvy k úhradě smluvní pokuty ze strany Objednatele.</w:t>
      </w:r>
    </w:p>
    <w:p w14:paraId="00000089" w14:textId="77777777" w:rsidR="00F5179C" w:rsidRPr="003849E5" w:rsidRDefault="00F5179C">
      <w:pPr>
        <w:pBdr>
          <w:top w:val="nil"/>
          <w:left w:val="nil"/>
          <w:bottom w:val="nil"/>
          <w:right w:val="nil"/>
          <w:between w:val="nil"/>
        </w:pBdr>
        <w:spacing w:after="0" w:line="240" w:lineRule="auto"/>
        <w:ind w:left="709"/>
        <w:jc w:val="both"/>
        <w:rPr>
          <w:rFonts w:ascii="Arial" w:eastAsia="Arial" w:hAnsi="Arial" w:cs="Arial"/>
          <w:color w:val="000000"/>
        </w:rPr>
      </w:pPr>
    </w:p>
    <w:p w14:paraId="0000008A" w14:textId="77777777" w:rsidR="00F5179C" w:rsidRPr="003849E5" w:rsidRDefault="00495F9D">
      <w:pPr>
        <w:numPr>
          <w:ilvl w:val="0"/>
          <w:numId w:val="17"/>
        </w:numPr>
        <w:spacing w:after="0" w:line="240" w:lineRule="auto"/>
        <w:ind w:hanging="720"/>
        <w:jc w:val="both"/>
        <w:rPr>
          <w:rFonts w:ascii="Arial" w:eastAsia="Arial" w:hAnsi="Arial" w:cs="Arial"/>
          <w:b/>
        </w:rPr>
      </w:pPr>
      <w:r w:rsidRPr="003849E5">
        <w:rPr>
          <w:rFonts w:ascii="Arial" w:eastAsia="Arial" w:hAnsi="Arial" w:cs="Arial"/>
          <w:b/>
        </w:rPr>
        <w:t>Trvání a ukončení smlouvy</w:t>
      </w:r>
    </w:p>
    <w:p w14:paraId="0000008B" w14:textId="4D85AA65" w:rsidR="00F5179C" w:rsidRDefault="00495F9D">
      <w:pPr>
        <w:numPr>
          <w:ilvl w:val="1"/>
          <w:numId w:val="15"/>
        </w:numPr>
        <w:spacing w:after="0" w:line="240" w:lineRule="auto"/>
        <w:jc w:val="both"/>
        <w:rPr>
          <w:rFonts w:ascii="Arial" w:eastAsia="Arial" w:hAnsi="Arial" w:cs="Arial"/>
        </w:rPr>
      </w:pPr>
      <w:r w:rsidRPr="003849E5">
        <w:rPr>
          <w:rFonts w:ascii="Arial" w:eastAsia="Arial" w:hAnsi="Arial" w:cs="Arial"/>
        </w:rPr>
        <w:t>Tato smlouva je uzavřena na dobu neurčitou</w:t>
      </w:r>
      <w:ins w:id="401" w:author="Autor">
        <w:r w:rsidR="003F72F4">
          <w:rPr>
            <w:rFonts w:ascii="Arial" w:eastAsia="Arial" w:hAnsi="Arial" w:cs="Arial"/>
          </w:rPr>
          <w:t>, přičemž může být ukončena pís</w:t>
        </w:r>
        <w:r w:rsidR="0043416E">
          <w:rPr>
            <w:rFonts w:ascii="Arial" w:eastAsia="Arial" w:hAnsi="Arial" w:cs="Arial"/>
          </w:rPr>
          <w:t>e</w:t>
        </w:r>
        <w:r w:rsidR="003F72F4">
          <w:rPr>
            <w:rFonts w:ascii="Arial" w:eastAsia="Arial" w:hAnsi="Arial" w:cs="Arial"/>
          </w:rPr>
          <w:t>mnou dohodou Smluvních stran</w:t>
        </w:r>
        <w:r w:rsidR="0043416E">
          <w:rPr>
            <w:rFonts w:ascii="Arial" w:eastAsia="Arial" w:hAnsi="Arial" w:cs="Arial"/>
          </w:rPr>
          <w:t>, odstoupením nebo výpovědí.</w:t>
        </w:r>
      </w:ins>
      <w:del w:id="402" w:author="Autor">
        <w:r w:rsidRPr="003849E5" w:rsidDel="003F72F4">
          <w:rPr>
            <w:rFonts w:ascii="Arial" w:eastAsia="Arial" w:hAnsi="Arial" w:cs="Arial"/>
          </w:rPr>
          <w:delText>.</w:delText>
        </w:r>
      </w:del>
    </w:p>
    <w:p w14:paraId="0000008C" w14:textId="732BCF18" w:rsidR="00F5179C" w:rsidRPr="003849E5" w:rsidRDefault="00495F9D">
      <w:pPr>
        <w:numPr>
          <w:ilvl w:val="1"/>
          <w:numId w:val="15"/>
        </w:numPr>
        <w:spacing w:after="0" w:line="240" w:lineRule="auto"/>
        <w:jc w:val="both"/>
        <w:rPr>
          <w:rFonts w:ascii="Arial" w:eastAsia="Arial" w:hAnsi="Arial" w:cs="Arial"/>
        </w:rPr>
      </w:pPr>
      <w:r>
        <w:rPr>
          <w:rFonts w:ascii="Arial" w:eastAsia="Arial" w:hAnsi="Arial" w:cs="Arial"/>
        </w:rPr>
        <w:t>Objed</w:t>
      </w:r>
      <w:r w:rsidRPr="003849E5">
        <w:rPr>
          <w:rFonts w:ascii="Arial" w:eastAsia="Arial" w:hAnsi="Arial" w:cs="Arial"/>
        </w:rPr>
        <w:t xml:space="preserve">natel je oprávněn (kromě případů uvedených v § 2001 </w:t>
      </w:r>
      <w:r w:rsidR="006C5122" w:rsidRPr="003849E5">
        <w:rPr>
          <w:rFonts w:ascii="Arial" w:eastAsia="Arial" w:hAnsi="Arial" w:cs="Arial"/>
        </w:rPr>
        <w:t>občanského zákoníku</w:t>
      </w:r>
      <w:r w:rsidRPr="003849E5">
        <w:rPr>
          <w:rFonts w:ascii="Arial" w:eastAsia="Arial" w:hAnsi="Arial" w:cs="Arial"/>
        </w:rPr>
        <w:t>) od této smlouvy písemně odstoupit:</w:t>
      </w:r>
    </w:p>
    <w:p w14:paraId="0000008D" w14:textId="77777777" w:rsidR="00F5179C" w:rsidRPr="003849E5" w:rsidRDefault="00495F9D">
      <w:pPr>
        <w:numPr>
          <w:ilvl w:val="2"/>
          <w:numId w:val="16"/>
        </w:numPr>
        <w:spacing w:after="0" w:line="240" w:lineRule="auto"/>
        <w:ind w:hanging="294"/>
        <w:jc w:val="both"/>
        <w:rPr>
          <w:rFonts w:ascii="Arial" w:eastAsia="Arial" w:hAnsi="Arial" w:cs="Arial"/>
        </w:rPr>
      </w:pPr>
      <w:r w:rsidRPr="003849E5">
        <w:rPr>
          <w:rFonts w:ascii="Arial" w:eastAsia="Arial" w:hAnsi="Arial" w:cs="Arial"/>
        </w:rPr>
        <w:t>byl-li pravomocně zjištěn úpadek Poskytovatele a rozhodnuto o způsobu řešení úpadku konkursem, nebo byl-li insolvenční návrh pravomocně zamítnut pro nedostatek majetku Poskytovatele;</w:t>
      </w:r>
    </w:p>
    <w:p w14:paraId="0000008E" w14:textId="3F9D2A7D" w:rsidR="00F5179C" w:rsidRPr="003849E5" w:rsidRDefault="00495F9D">
      <w:pPr>
        <w:numPr>
          <w:ilvl w:val="2"/>
          <w:numId w:val="16"/>
        </w:numPr>
        <w:spacing w:after="0" w:line="240" w:lineRule="auto"/>
        <w:ind w:hanging="294"/>
        <w:jc w:val="both"/>
        <w:rPr>
          <w:rFonts w:ascii="Arial" w:eastAsia="Arial" w:hAnsi="Arial" w:cs="Arial"/>
        </w:rPr>
      </w:pPr>
      <w:r w:rsidRPr="003849E5">
        <w:rPr>
          <w:rFonts w:ascii="Arial" w:eastAsia="Arial" w:hAnsi="Arial" w:cs="Arial"/>
        </w:rPr>
        <w:t xml:space="preserve">jestliže Poskytovatel nevyřeší </w:t>
      </w:r>
      <w:del w:id="403" w:author="Autor">
        <w:r w:rsidRPr="003849E5" w:rsidDel="001F5B57">
          <w:rPr>
            <w:rFonts w:ascii="Arial" w:eastAsia="Arial" w:hAnsi="Arial" w:cs="Arial"/>
          </w:rPr>
          <w:delText>incid</w:delText>
        </w:r>
      </w:del>
      <w:ins w:id="404" w:author="Autor">
        <w:r w:rsidR="001F5B57">
          <w:rPr>
            <w:rFonts w:ascii="Arial" w:eastAsia="Arial" w:hAnsi="Arial" w:cs="Arial"/>
          </w:rPr>
          <w:t>Incid</w:t>
        </w:r>
      </w:ins>
      <w:r w:rsidRPr="003849E5">
        <w:rPr>
          <w:rFonts w:ascii="Arial" w:eastAsia="Arial" w:hAnsi="Arial" w:cs="Arial"/>
        </w:rPr>
        <w:t xml:space="preserve">ent </w:t>
      </w:r>
      <w:ins w:id="405" w:author="Autor">
        <w:r w:rsidR="0043416E">
          <w:rPr>
            <w:rFonts w:ascii="Arial" w:eastAsia="Arial" w:hAnsi="Arial" w:cs="Arial"/>
          </w:rPr>
          <w:t xml:space="preserve">kategorie A </w:t>
        </w:r>
      </w:ins>
      <w:r w:rsidRPr="003849E5">
        <w:rPr>
          <w:rFonts w:ascii="Arial" w:eastAsia="Arial" w:hAnsi="Arial" w:cs="Arial"/>
        </w:rPr>
        <w:t xml:space="preserve">Objednatele, který brání Objednateli řádnému užívání </w:t>
      </w:r>
      <w:r w:rsidR="003F2E86" w:rsidRPr="003849E5">
        <w:rPr>
          <w:rFonts w:ascii="Arial" w:eastAsia="Arial" w:hAnsi="Arial" w:cs="Arial"/>
        </w:rPr>
        <w:t>IS</w:t>
      </w:r>
      <w:r w:rsidRPr="003849E5">
        <w:rPr>
          <w:rFonts w:ascii="Arial" w:eastAsia="Arial" w:hAnsi="Arial" w:cs="Arial"/>
        </w:rPr>
        <w:t xml:space="preserve">, a to ani v Objednatelem dodatečně stanovené lhůtě poté, co na tento </w:t>
      </w:r>
      <w:del w:id="406" w:author="Autor">
        <w:r w:rsidRPr="003849E5" w:rsidDel="001F5B57">
          <w:rPr>
            <w:rFonts w:ascii="Arial" w:eastAsia="Arial" w:hAnsi="Arial" w:cs="Arial"/>
          </w:rPr>
          <w:delText>incid</w:delText>
        </w:r>
      </w:del>
      <w:ins w:id="407" w:author="Autor">
        <w:r w:rsidR="001F5B57">
          <w:rPr>
            <w:rFonts w:ascii="Arial" w:eastAsia="Arial" w:hAnsi="Arial" w:cs="Arial"/>
          </w:rPr>
          <w:t>Incid</w:t>
        </w:r>
      </w:ins>
      <w:r w:rsidRPr="003849E5">
        <w:rPr>
          <w:rFonts w:ascii="Arial" w:eastAsia="Arial" w:hAnsi="Arial" w:cs="Arial"/>
        </w:rPr>
        <w:t>ent Poskytovatele nejméně dvakrát upozornil.</w:t>
      </w:r>
    </w:p>
    <w:p w14:paraId="16EFF1AF" w14:textId="77777777" w:rsidR="00AD1B2A" w:rsidRDefault="00951644" w:rsidP="00AD1B2A">
      <w:pPr>
        <w:numPr>
          <w:ilvl w:val="1"/>
          <w:numId w:val="15"/>
        </w:numPr>
        <w:spacing w:after="0" w:line="240" w:lineRule="auto"/>
        <w:jc w:val="both"/>
        <w:rPr>
          <w:ins w:id="408" w:author="Autor"/>
          <w:rFonts w:ascii="Arial" w:eastAsia="Arial" w:hAnsi="Arial" w:cs="Arial"/>
        </w:rPr>
      </w:pPr>
      <w:ins w:id="409" w:author="Autor">
        <w:r>
          <w:rPr>
            <w:rFonts w:ascii="Arial" w:eastAsia="Arial" w:hAnsi="Arial" w:cs="Arial"/>
          </w:rPr>
          <w:t>Poskytov</w:t>
        </w:r>
        <w:r w:rsidRPr="003849E5">
          <w:rPr>
            <w:rFonts w:ascii="Arial" w:eastAsia="Arial" w:hAnsi="Arial" w:cs="Arial"/>
          </w:rPr>
          <w:t>atel je oprávněn (kromě případů uvedených v § 2001 občanského zákoníku) od této smlouvy písemně odstoupit:</w:t>
        </w:r>
      </w:ins>
    </w:p>
    <w:p w14:paraId="42C17A01" w14:textId="4A6DBE65" w:rsidR="00AD1B2A" w:rsidRDefault="00951644" w:rsidP="00AD1B2A">
      <w:pPr>
        <w:pStyle w:val="Odstavecseseznamem"/>
        <w:numPr>
          <w:ilvl w:val="0"/>
          <w:numId w:val="30"/>
        </w:numPr>
        <w:spacing w:after="0" w:line="240" w:lineRule="auto"/>
        <w:ind w:left="709" w:hanging="283"/>
        <w:jc w:val="both"/>
        <w:rPr>
          <w:ins w:id="410" w:author="Autor"/>
          <w:rFonts w:ascii="Arial" w:eastAsia="Arial" w:hAnsi="Arial" w:cs="Arial"/>
        </w:rPr>
      </w:pPr>
      <w:ins w:id="411" w:author="Autor">
        <w:del w:id="412" w:author="Autor">
          <w:r w:rsidRPr="00AD1B2A" w:rsidDel="00AD1B2A">
            <w:rPr>
              <w:rFonts w:ascii="Arial" w:eastAsia="Arial" w:hAnsi="Arial" w:cs="Arial"/>
            </w:rPr>
            <w:br/>
            <w:delText xml:space="preserve">a) </w:delText>
          </w:r>
        </w:del>
        <w:r w:rsidRPr="00AD1B2A">
          <w:rPr>
            <w:rFonts w:ascii="Arial" w:eastAsia="Arial" w:hAnsi="Arial" w:cs="Arial"/>
          </w:rPr>
          <w:t xml:space="preserve">Při opakovaném neplnění finančních závazků Objednatele stanovených touto smlouvou i poté, co Objednatel </w:t>
        </w:r>
        <w:del w:id="413" w:author="Autor">
          <w:r w:rsidRPr="00AD1B2A" w:rsidDel="00AD1B2A">
            <w:rPr>
              <w:rFonts w:ascii="Arial" w:eastAsia="Arial" w:hAnsi="Arial" w:cs="Arial"/>
            </w:rPr>
            <w:delText xml:space="preserve"> </w:delText>
          </w:r>
        </w:del>
        <w:r w:rsidRPr="00AD1B2A">
          <w:rPr>
            <w:rFonts w:ascii="Arial" w:eastAsia="Arial" w:hAnsi="Arial" w:cs="Arial"/>
          </w:rPr>
          <w:t xml:space="preserve">na tuto skutečnost Poskytovatele nejméně dvakrát písemně upozornil. </w:t>
        </w:r>
        <w:del w:id="414" w:author="Autor">
          <w:r w:rsidRPr="00AD1B2A" w:rsidDel="00AD1B2A">
            <w:rPr>
              <w:rFonts w:ascii="Arial" w:eastAsia="Arial" w:hAnsi="Arial" w:cs="Arial"/>
            </w:rPr>
            <w:delText xml:space="preserve"> </w:delText>
          </w:r>
          <w:r w:rsidRPr="00AD1B2A" w:rsidDel="00AD1B2A">
            <w:rPr>
              <w:rFonts w:ascii="Arial" w:eastAsia="Arial" w:hAnsi="Arial" w:cs="Arial"/>
            </w:rPr>
            <w:br/>
          </w:r>
        </w:del>
      </w:ins>
    </w:p>
    <w:p w14:paraId="70FA9AFA" w14:textId="6F2E09DF" w:rsidR="00951644" w:rsidRPr="00AD1B2A" w:rsidRDefault="00951644" w:rsidP="00AD1B2A">
      <w:pPr>
        <w:pStyle w:val="Odstavecseseznamem"/>
        <w:numPr>
          <w:ilvl w:val="0"/>
          <w:numId w:val="30"/>
        </w:numPr>
        <w:spacing w:after="0" w:line="240" w:lineRule="auto"/>
        <w:ind w:left="709" w:hanging="283"/>
        <w:jc w:val="both"/>
        <w:rPr>
          <w:ins w:id="415" w:author="Autor"/>
          <w:rFonts w:ascii="Arial" w:eastAsia="Arial" w:hAnsi="Arial" w:cs="Arial"/>
        </w:rPr>
      </w:pPr>
      <w:ins w:id="416" w:author="Autor">
        <w:del w:id="417" w:author="Autor">
          <w:r w:rsidRPr="00AD1B2A" w:rsidDel="00AD1B2A">
            <w:rPr>
              <w:rFonts w:ascii="Arial" w:eastAsia="Arial" w:hAnsi="Arial" w:cs="Arial"/>
            </w:rPr>
            <w:delText xml:space="preserve">b) </w:delText>
          </w:r>
        </w:del>
        <w:r w:rsidRPr="00AD1B2A">
          <w:rPr>
            <w:rFonts w:ascii="Arial" w:eastAsia="Arial" w:hAnsi="Arial" w:cs="Arial"/>
          </w:rPr>
          <w:t xml:space="preserve">Při opakovaném neplnění předem dohodnuté součinnosti Objednatele, která znemožňuje Poskytovateli vykonávat </w:t>
        </w:r>
        <w:r w:rsidR="00B01650" w:rsidRPr="00AD1B2A">
          <w:rPr>
            <w:rFonts w:ascii="Arial" w:eastAsia="Arial" w:hAnsi="Arial" w:cs="Arial"/>
          </w:rPr>
          <w:t xml:space="preserve">Servisní </w:t>
        </w:r>
        <w:r w:rsidRPr="00AD1B2A">
          <w:rPr>
            <w:rFonts w:ascii="Arial" w:eastAsia="Arial" w:hAnsi="Arial" w:cs="Arial"/>
          </w:rPr>
          <w:t xml:space="preserve">služby i poté, co Objednatel </w:t>
        </w:r>
        <w:del w:id="418" w:author="Autor">
          <w:r w:rsidRPr="00AD1B2A" w:rsidDel="00AD1B2A">
            <w:rPr>
              <w:rFonts w:ascii="Arial" w:eastAsia="Arial" w:hAnsi="Arial" w:cs="Arial"/>
            </w:rPr>
            <w:delText xml:space="preserve"> </w:delText>
          </w:r>
        </w:del>
        <w:r w:rsidRPr="00AD1B2A">
          <w:rPr>
            <w:rFonts w:ascii="Arial" w:eastAsia="Arial" w:hAnsi="Arial" w:cs="Arial"/>
          </w:rPr>
          <w:t xml:space="preserve">na tuto </w:t>
        </w:r>
        <w:r w:rsidRPr="00AD1B2A">
          <w:rPr>
            <w:rFonts w:ascii="Arial" w:eastAsia="Arial" w:hAnsi="Arial" w:cs="Arial"/>
          </w:rPr>
          <w:lastRenderedPageBreak/>
          <w:t>skutečnost Poskytovatele nejméně dvakrát písemně upozornil a Poskytovatel neučinil adekvátní kroky k nápravě.</w:t>
        </w:r>
      </w:ins>
    </w:p>
    <w:p w14:paraId="0000008F" w14:textId="58EAB02E" w:rsidR="00F5179C" w:rsidRPr="003849E5" w:rsidRDefault="00495F9D">
      <w:pPr>
        <w:numPr>
          <w:ilvl w:val="1"/>
          <w:numId w:val="15"/>
        </w:numPr>
        <w:spacing w:after="0" w:line="240" w:lineRule="auto"/>
        <w:jc w:val="both"/>
        <w:rPr>
          <w:rFonts w:ascii="Arial" w:eastAsia="Arial" w:hAnsi="Arial" w:cs="Arial"/>
        </w:rPr>
      </w:pPr>
      <w:r w:rsidRPr="003849E5">
        <w:rPr>
          <w:rFonts w:ascii="Arial" w:eastAsia="Arial" w:hAnsi="Arial" w:cs="Arial"/>
        </w:rPr>
        <w:t xml:space="preserve">Odstoupení od smlouvy se mimo jiné nedotýká ujednání o odpovědnosti </w:t>
      </w:r>
      <w:del w:id="419" w:author="Autor">
        <w:r w:rsidRPr="003849E5" w:rsidDel="00B01650">
          <w:rPr>
            <w:rFonts w:ascii="Arial" w:eastAsia="Arial" w:hAnsi="Arial" w:cs="Arial"/>
          </w:rPr>
          <w:delText xml:space="preserve">Poskytovatele </w:delText>
        </w:r>
      </w:del>
      <w:ins w:id="420" w:author="Autor">
        <w:r w:rsidR="00B01650">
          <w:rPr>
            <w:rFonts w:ascii="Arial" w:eastAsia="Arial" w:hAnsi="Arial" w:cs="Arial"/>
          </w:rPr>
          <w:t>Smluvních stran</w:t>
        </w:r>
        <w:r w:rsidR="00B01650" w:rsidRPr="003849E5">
          <w:rPr>
            <w:rFonts w:ascii="Arial" w:eastAsia="Arial" w:hAnsi="Arial" w:cs="Arial"/>
          </w:rPr>
          <w:t xml:space="preserve"> </w:t>
        </w:r>
      </w:ins>
      <w:r w:rsidRPr="003849E5">
        <w:rPr>
          <w:rFonts w:ascii="Arial" w:eastAsia="Arial" w:hAnsi="Arial" w:cs="Arial"/>
        </w:rPr>
        <w:t xml:space="preserve">a o sankcích, které zavazují </w:t>
      </w:r>
      <w:del w:id="421" w:author="Autor">
        <w:r w:rsidRPr="003849E5" w:rsidDel="00187C49">
          <w:rPr>
            <w:rFonts w:ascii="Arial" w:eastAsia="Arial" w:hAnsi="Arial" w:cs="Arial"/>
          </w:rPr>
          <w:delText>smluvní str</w:delText>
        </w:r>
      </w:del>
      <w:ins w:id="422" w:author="Autor">
        <w:r w:rsidR="00187C49">
          <w:rPr>
            <w:rFonts w:ascii="Arial" w:eastAsia="Arial" w:hAnsi="Arial" w:cs="Arial"/>
          </w:rPr>
          <w:t>Smluvní str</w:t>
        </w:r>
      </w:ins>
      <w:r w:rsidRPr="003849E5">
        <w:rPr>
          <w:rFonts w:ascii="Arial" w:eastAsia="Arial" w:hAnsi="Arial" w:cs="Arial"/>
        </w:rPr>
        <w:t xml:space="preserve">any i po odstoupení od této smlouvy. </w:t>
      </w:r>
    </w:p>
    <w:p w14:paraId="3075E63C" w14:textId="68E9A514" w:rsidR="00381476" w:rsidRPr="003849E5" w:rsidRDefault="008A72A2">
      <w:pPr>
        <w:numPr>
          <w:ilvl w:val="1"/>
          <w:numId w:val="15"/>
        </w:numPr>
        <w:spacing w:after="0" w:line="240" w:lineRule="auto"/>
        <w:jc w:val="both"/>
        <w:rPr>
          <w:rFonts w:ascii="Arial" w:eastAsia="Arial" w:hAnsi="Arial" w:cs="Arial"/>
        </w:rPr>
      </w:pPr>
      <w:r w:rsidRPr="003849E5">
        <w:rPr>
          <w:rFonts w:ascii="Arial" w:eastAsia="Arial" w:hAnsi="Arial" w:cs="Arial"/>
        </w:rPr>
        <w:t xml:space="preserve">V případě výpovědi nebo odstoupení od této smlouvy platí </w:t>
      </w:r>
      <w:proofErr w:type="gramStart"/>
      <w:r w:rsidRPr="003849E5">
        <w:rPr>
          <w:rFonts w:ascii="Arial" w:eastAsia="Arial" w:hAnsi="Arial" w:cs="Arial"/>
        </w:rPr>
        <w:t>6 měsíční</w:t>
      </w:r>
      <w:proofErr w:type="gramEnd"/>
      <w:r w:rsidRPr="003849E5">
        <w:rPr>
          <w:rFonts w:ascii="Arial" w:eastAsia="Arial" w:hAnsi="Arial" w:cs="Arial"/>
        </w:rPr>
        <w:t xml:space="preserve"> výpovědní doba</w:t>
      </w:r>
      <w:r w:rsidR="00A60574" w:rsidRPr="003849E5">
        <w:rPr>
          <w:rFonts w:ascii="Arial" w:eastAsia="Arial" w:hAnsi="Arial" w:cs="Arial"/>
        </w:rPr>
        <w:t>,</w:t>
      </w:r>
      <w:r w:rsidRPr="003849E5">
        <w:rPr>
          <w:rFonts w:ascii="Arial" w:eastAsia="Arial" w:hAnsi="Arial" w:cs="Arial"/>
        </w:rPr>
        <w:t xml:space="preserve"> </w:t>
      </w:r>
      <w:r w:rsidR="00C8614C" w:rsidRPr="003849E5">
        <w:rPr>
          <w:rFonts w:ascii="Arial" w:eastAsia="Arial" w:hAnsi="Arial" w:cs="Arial"/>
        </w:rPr>
        <w:t>která začíná běžet od prvního</w:t>
      </w:r>
      <w:r w:rsidR="00A60574" w:rsidRPr="003849E5">
        <w:rPr>
          <w:rFonts w:ascii="Arial" w:eastAsia="Arial" w:hAnsi="Arial" w:cs="Arial"/>
        </w:rPr>
        <w:t xml:space="preserve"> dne následujícího čtvrtletí po prokazatelném písemném doručení výpovědi či odstoupení od smlouvy druhé straně</w:t>
      </w:r>
      <w:r w:rsidRPr="003849E5">
        <w:rPr>
          <w:rFonts w:ascii="Arial" w:eastAsia="Arial" w:hAnsi="Arial" w:cs="Arial"/>
        </w:rPr>
        <w:t xml:space="preserve">. V průběhu výpovědní doby je Poskytovatel povinen i nadále poskytovat </w:t>
      </w:r>
      <w:del w:id="423" w:author="Autor">
        <w:r w:rsidRPr="003849E5" w:rsidDel="00187C49">
          <w:rPr>
            <w:rFonts w:ascii="Arial" w:eastAsia="Arial" w:hAnsi="Arial" w:cs="Arial"/>
          </w:rPr>
          <w:delText>servisní slu</w:delText>
        </w:r>
      </w:del>
      <w:ins w:id="424" w:author="Autor">
        <w:r w:rsidR="00187C49">
          <w:rPr>
            <w:rFonts w:ascii="Arial" w:eastAsia="Arial" w:hAnsi="Arial" w:cs="Arial"/>
          </w:rPr>
          <w:t>Servisní slu</w:t>
        </w:r>
      </w:ins>
      <w:r w:rsidRPr="003849E5">
        <w:rPr>
          <w:rFonts w:ascii="Arial" w:eastAsia="Arial" w:hAnsi="Arial" w:cs="Arial"/>
        </w:rPr>
        <w:t xml:space="preserve">žby, a to do posledního dne výpovědní doby s tím, že všechny </w:t>
      </w:r>
      <w:del w:id="425" w:author="Autor">
        <w:r w:rsidRPr="003849E5" w:rsidDel="001F5B57">
          <w:rPr>
            <w:rFonts w:ascii="Arial" w:eastAsia="Arial" w:hAnsi="Arial" w:cs="Arial"/>
          </w:rPr>
          <w:delText>incid</w:delText>
        </w:r>
      </w:del>
      <w:ins w:id="426" w:author="Autor">
        <w:r w:rsidR="001F5B57">
          <w:rPr>
            <w:rFonts w:ascii="Arial" w:eastAsia="Arial" w:hAnsi="Arial" w:cs="Arial"/>
          </w:rPr>
          <w:t>Incid</w:t>
        </w:r>
      </w:ins>
      <w:r w:rsidRPr="003849E5">
        <w:rPr>
          <w:rFonts w:ascii="Arial" w:eastAsia="Arial" w:hAnsi="Arial" w:cs="Arial"/>
        </w:rPr>
        <w:t xml:space="preserve">enty a </w:t>
      </w:r>
      <w:del w:id="427" w:author="Autor">
        <w:r w:rsidRPr="003849E5" w:rsidDel="001F5B57">
          <w:rPr>
            <w:rFonts w:ascii="Arial" w:eastAsia="Arial" w:hAnsi="Arial" w:cs="Arial"/>
          </w:rPr>
          <w:delText>požadav</w:delText>
        </w:r>
      </w:del>
      <w:ins w:id="428" w:author="Autor">
        <w:r w:rsidR="001F5B57">
          <w:rPr>
            <w:rFonts w:ascii="Arial" w:eastAsia="Arial" w:hAnsi="Arial" w:cs="Arial"/>
          </w:rPr>
          <w:t>Požadav</w:t>
        </w:r>
      </w:ins>
      <w:r w:rsidRPr="003849E5">
        <w:rPr>
          <w:rFonts w:ascii="Arial" w:eastAsia="Arial" w:hAnsi="Arial" w:cs="Arial"/>
        </w:rPr>
        <w:t xml:space="preserve">ky nahlášené Objednatelem dle čl. 2 této </w:t>
      </w:r>
      <w:r w:rsidR="008E3D61" w:rsidRPr="003849E5">
        <w:rPr>
          <w:rFonts w:ascii="Arial" w:eastAsia="Arial" w:hAnsi="Arial" w:cs="Arial"/>
        </w:rPr>
        <w:t>smlouvy</w:t>
      </w:r>
      <w:r w:rsidRPr="003849E5">
        <w:rPr>
          <w:rFonts w:ascii="Arial" w:eastAsia="Arial" w:hAnsi="Arial" w:cs="Arial"/>
        </w:rPr>
        <w:t xml:space="preserve"> do konce výpovědí doby je povinen </w:t>
      </w:r>
      <w:r w:rsidR="00E47D04" w:rsidRPr="003849E5">
        <w:rPr>
          <w:rFonts w:ascii="Arial" w:eastAsia="Arial" w:hAnsi="Arial" w:cs="Arial"/>
        </w:rPr>
        <w:t>vyřešit,</w:t>
      </w:r>
      <w:r w:rsidRPr="003849E5">
        <w:rPr>
          <w:rFonts w:ascii="Arial" w:eastAsia="Arial" w:hAnsi="Arial" w:cs="Arial"/>
        </w:rPr>
        <w:t xml:space="preserve"> a to i po skončení výpovědní doby</w:t>
      </w:r>
      <w:r w:rsidR="008E3D61" w:rsidRPr="003849E5">
        <w:rPr>
          <w:rFonts w:ascii="Arial" w:eastAsia="Arial" w:hAnsi="Arial" w:cs="Arial"/>
        </w:rPr>
        <w:t>, a to v souladu s touto smlouvou</w:t>
      </w:r>
      <w:r w:rsidRPr="003849E5">
        <w:rPr>
          <w:rFonts w:ascii="Arial" w:eastAsia="Arial" w:hAnsi="Arial" w:cs="Arial"/>
        </w:rPr>
        <w:t xml:space="preserve">. </w:t>
      </w:r>
    </w:p>
    <w:p w14:paraId="17D2F5BF" w14:textId="60288231" w:rsidR="003D6EB1" w:rsidRPr="00352141" w:rsidRDefault="00381476" w:rsidP="00352141">
      <w:pPr>
        <w:numPr>
          <w:ilvl w:val="1"/>
          <w:numId w:val="15"/>
        </w:numPr>
        <w:spacing w:after="0" w:line="240" w:lineRule="auto"/>
        <w:jc w:val="both"/>
        <w:rPr>
          <w:ins w:id="429" w:author="Autor"/>
          <w:rFonts w:ascii="Arial" w:eastAsia="Arial" w:hAnsi="Arial" w:cs="Arial"/>
        </w:rPr>
      </w:pPr>
      <w:r w:rsidRPr="003849E5">
        <w:rPr>
          <w:rFonts w:ascii="Arial" w:eastAsia="Arial" w:hAnsi="Arial" w:cs="Arial"/>
        </w:rPr>
        <w:t xml:space="preserve">V případě výpovědi či odstoupení od smlouvy je </w:t>
      </w:r>
      <w:r w:rsidR="008A72A2" w:rsidRPr="003849E5">
        <w:rPr>
          <w:rFonts w:ascii="Arial" w:eastAsia="Arial" w:hAnsi="Arial" w:cs="Arial"/>
        </w:rPr>
        <w:t>P</w:t>
      </w:r>
      <w:r w:rsidRPr="003849E5">
        <w:rPr>
          <w:rFonts w:ascii="Arial" w:eastAsia="Arial" w:hAnsi="Arial" w:cs="Arial"/>
        </w:rPr>
        <w:t>oskytovatel</w:t>
      </w:r>
      <w:r w:rsidR="008A72A2" w:rsidRPr="003849E5">
        <w:rPr>
          <w:rFonts w:ascii="Arial" w:eastAsia="Arial" w:hAnsi="Arial" w:cs="Arial"/>
        </w:rPr>
        <w:t xml:space="preserve"> zavá</w:t>
      </w:r>
      <w:r w:rsidRPr="003849E5">
        <w:rPr>
          <w:rFonts w:ascii="Arial" w:eastAsia="Arial" w:hAnsi="Arial" w:cs="Arial"/>
        </w:rPr>
        <w:t>zá</w:t>
      </w:r>
      <w:r w:rsidR="008A72A2" w:rsidRPr="003849E5">
        <w:rPr>
          <w:rFonts w:ascii="Arial" w:eastAsia="Arial" w:hAnsi="Arial" w:cs="Arial"/>
        </w:rPr>
        <w:t xml:space="preserve">n </w:t>
      </w:r>
      <w:r w:rsidRPr="003849E5">
        <w:rPr>
          <w:rFonts w:ascii="Arial" w:eastAsia="Arial" w:hAnsi="Arial" w:cs="Arial"/>
        </w:rPr>
        <w:t xml:space="preserve">provádět </w:t>
      </w:r>
      <w:del w:id="430" w:author="Autor">
        <w:r w:rsidRPr="003849E5" w:rsidDel="00187C49">
          <w:rPr>
            <w:rFonts w:ascii="Arial" w:eastAsia="Arial" w:hAnsi="Arial" w:cs="Arial"/>
          </w:rPr>
          <w:delText>servisní slu</w:delText>
        </w:r>
      </w:del>
      <w:ins w:id="431" w:author="Autor">
        <w:r w:rsidR="00187C49">
          <w:rPr>
            <w:rFonts w:ascii="Arial" w:eastAsia="Arial" w:hAnsi="Arial" w:cs="Arial"/>
          </w:rPr>
          <w:t>Servisní slu</w:t>
        </w:r>
      </w:ins>
      <w:r w:rsidRPr="003849E5">
        <w:rPr>
          <w:rFonts w:ascii="Arial" w:eastAsia="Arial" w:hAnsi="Arial" w:cs="Arial"/>
        </w:rPr>
        <w:t xml:space="preserve">žby dle čl. 7.4 smlouvy a Objednatel </w:t>
      </w:r>
      <w:r w:rsidR="008A72A2" w:rsidRPr="003849E5">
        <w:rPr>
          <w:rFonts w:ascii="Arial" w:eastAsia="Arial" w:hAnsi="Arial" w:cs="Arial"/>
        </w:rPr>
        <w:t xml:space="preserve">platit cenu za </w:t>
      </w:r>
      <w:del w:id="432" w:author="Autor">
        <w:r w:rsidR="008A72A2" w:rsidRPr="003849E5" w:rsidDel="00187C49">
          <w:rPr>
            <w:rFonts w:ascii="Arial" w:eastAsia="Arial" w:hAnsi="Arial" w:cs="Arial"/>
          </w:rPr>
          <w:delText>servisní slu</w:delText>
        </w:r>
      </w:del>
      <w:ins w:id="433" w:author="Autor">
        <w:r w:rsidR="00187C49">
          <w:rPr>
            <w:rFonts w:ascii="Arial" w:eastAsia="Arial" w:hAnsi="Arial" w:cs="Arial"/>
          </w:rPr>
          <w:t>Servisní slu</w:t>
        </w:r>
      </w:ins>
      <w:r w:rsidR="008A72A2" w:rsidRPr="003849E5">
        <w:rPr>
          <w:rFonts w:ascii="Arial" w:eastAsia="Arial" w:hAnsi="Arial" w:cs="Arial"/>
        </w:rPr>
        <w:t>žby tak, že cenu dle čl. 5.</w:t>
      </w:r>
      <w:del w:id="434" w:author="Autor">
        <w:r w:rsidR="006C5122" w:rsidRPr="003849E5" w:rsidDel="001F6875">
          <w:rPr>
            <w:rFonts w:ascii="Arial" w:eastAsia="Arial" w:hAnsi="Arial" w:cs="Arial"/>
          </w:rPr>
          <w:delText>8</w:delText>
        </w:r>
        <w:r w:rsidR="008A72A2" w:rsidRPr="003849E5" w:rsidDel="001F6875">
          <w:rPr>
            <w:rFonts w:ascii="Arial" w:eastAsia="Arial" w:hAnsi="Arial" w:cs="Arial"/>
          </w:rPr>
          <w:delText xml:space="preserve"> </w:delText>
        </w:r>
      </w:del>
      <w:ins w:id="435" w:author="Autor">
        <w:r w:rsidR="001F6875">
          <w:rPr>
            <w:rFonts w:ascii="Arial" w:eastAsia="Arial" w:hAnsi="Arial" w:cs="Arial"/>
          </w:rPr>
          <w:t>6</w:t>
        </w:r>
        <w:r w:rsidR="001F6875" w:rsidRPr="003849E5">
          <w:rPr>
            <w:rFonts w:ascii="Arial" w:eastAsia="Arial" w:hAnsi="Arial" w:cs="Arial"/>
          </w:rPr>
          <w:t xml:space="preserve"> </w:t>
        </w:r>
      </w:ins>
      <w:r w:rsidR="008A72A2" w:rsidRPr="003849E5">
        <w:rPr>
          <w:rFonts w:ascii="Arial" w:eastAsia="Arial" w:hAnsi="Arial" w:cs="Arial"/>
        </w:rPr>
        <w:t xml:space="preserve">písm. b) „čtvrtletní paušál servisu“ </w:t>
      </w:r>
      <w:r w:rsidRPr="003849E5">
        <w:rPr>
          <w:rFonts w:ascii="Arial" w:eastAsia="Arial" w:hAnsi="Arial" w:cs="Arial"/>
        </w:rPr>
        <w:t xml:space="preserve">bude Objednatel hradit </w:t>
      </w:r>
      <w:r w:rsidR="008A72A2" w:rsidRPr="003849E5">
        <w:rPr>
          <w:rFonts w:ascii="Arial" w:eastAsia="Arial" w:hAnsi="Arial" w:cs="Arial"/>
        </w:rPr>
        <w:t>do posledního kvartálu</w:t>
      </w:r>
      <w:r w:rsidRPr="003849E5">
        <w:rPr>
          <w:rFonts w:ascii="Arial" w:eastAsia="Arial" w:hAnsi="Arial" w:cs="Arial"/>
        </w:rPr>
        <w:t>,</w:t>
      </w:r>
      <w:r w:rsidR="008A72A2" w:rsidRPr="003849E5">
        <w:rPr>
          <w:rFonts w:ascii="Arial" w:eastAsia="Arial" w:hAnsi="Arial" w:cs="Arial"/>
        </w:rPr>
        <w:t xml:space="preserve"> ve kterém končí výpovědní doba, cenu dle čl. 5.</w:t>
      </w:r>
      <w:del w:id="436" w:author="Autor">
        <w:r w:rsidR="006C5122" w:rsidRPr="003849E5" w:rsidDel="001F6875">
          <w:rPr>
            <w:rFonts w:ascii="Arial" w:eastAsia="Arial" w:hAnsi="Arial" w:cs="Arial"/>
          </w:rPr>
          <w:delText>8</w:delText>
        </w:r>
        <w:r w:rsidR="008A72A2" w:rsidRPr="003849E5" w:rsidDel="001F6875">
          <w:rPr>
            <w:rFonts w:ascii="Arial" w:eastAsia="Arial" w:hAnsi="Arial" w:cs="Arial"/>
          </w:rPr>
          <w:delText xml:space="preserve"> </w:delText>
        </w:r>
      </w:del>
      <w:ins w:id="437" w:author="Autor">
        <w:r w:rsidR="001F6875">
          <w:rPr>
            <w:rFonts w:ascii="Arial" w:eastAsia="Arial" w:hAnsi="Arial" w:cs="Arial"/>
          </w:rPr>
          <w:t>6</w:t>
        </w:r>
        <w:r w:rsidR="001F6875" w:rsidRPr="003849E5">
          <w:rPr>
            <w:rFonts w:ascii="Arial" w:eastAsia="Arial" w:hAnsi="Arial" w:cs="Arial"/>
          </w:rPr>
          <w:t xml:space="preserve"> </w:t>
        </w:r>
      </w:ins>
      <w:r w:rsidR="008A72A2" w:rsidRPr="003849E5">
        <w:rPr>
          <w:rFonts w:ascii="Arial" w:eastAsia="Arial" w:hAnsi="Arial" w:cs="Arial"/>
        </w:rPr>
        <w:t xml:space="preserve">písm. a) za všechny řádně vyúčtované hodiny </w:t>
      </w:r>
      <w:del w:id="438" w:author="Autor">
        <w:r w:rsidR="008A72A2" w:rsidRPr="003849E5" w:rsidDel="00B745B0">
          <w:rPr>
            <w:rFonts w:ascii="Arial" w:eastAsia="Arial" w:hAnsi="Arial" w:cs="Arial"/>
          </w:rPr>
          <w:delText>servisních</w:delText>
        </w:r>
      </w:del>
      <w:ins w:id="439" w:author="Autor">
        <w:r w:rsidR="00B745B0">
          <w:rPr>
            <w:rFonts w:ascii="Arial" w:eastAsia="Arial" w:hAnsi="Arial" w:cs="Arial"/>
          </w:rPr>
          <w:t>Servisních</w:t>
        </w:r>
      </w:ins>
      <w:r w:rsidR="008A72A2" w:rsidRPr="003849E5">
        <w:rPr>
          <w:rFonts w:ascii="Arial" w:eastAsia="Arial" w:hAnsi="Arial" w:cs="Arial"/>
        </w:rPr>
        <w:t xml:space="preserve"> služeb v kategorii „Technická podpora a vývoj“ provedené v souladu s </w:t>
      </w:r>
      <w:r w:rsidRPr="003849E5">
        <w:rPr>
          <w:rFonts w:ascii="Arial" w:eastAsia="Arial" w:hAnsi="Arial" w:cs="Arial"/>
        </w:rPr>
        <w:t xml:space="preserve">článkem 7.4 </w:t>
      </w:r>
      <w:r w:rsidR="008A72A2" w:rsidRPr="003849E5">
        <w:rPr>
          <w:rFonts w:ascii="Arial" w:eastAsia="Arial" w:hAnsi="Arial" w:cs="Arial"/>
        </w:rPr>
        <w:t>smlouvy.</w:t>
      </w:r>
    </w:p>
    <w:p w14:paraId="495DAE8E" w14:textId="011ED7CB" w:rsidR="00332B12" w:rsidRPr="009363E1" w:rsidRDefault="00332B12" w:rsidP="0081600A">
      <w:pPr>
        <w:spacing w:after="0" w:line="240" w:lineRule="auto"/>
        <w:ind w:left="360"/>
        <w:rPr>
          <w:rFonts w:ascii="Arial" w:eastAsia="Arial" w:hAnsi="Arial" w:cs="Arial"/>
        </w:rPr>
      </w:pPr>
    </w:p>
    <w:p w14:paraId="00000093" w14:textId="77777777" w:rsidR="00F5179C" w:rsidRPr="0081600A" w:rsidRDefault="00F5179C">
      <w:pPr>
        <w:spacing w:after="0" w:line="240" w:lineRule="auto"/>
        <w:jc w:val="both"/>
        <w:rPr>
          <w:rFonts w:ascii="Arial" w:eastAsia="Arial" w:hAnsi="Arial" w:cs="Arial"/>
        </w:rPr>
      </w:pPr>
    </w:p>
    <w:p w14:paraId="00000094"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Závěrečná ustanovení</w:t>
      </w:r>
    </w:p>
    <w:p w14:paraId="00000095"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se řídí právním řádem České republiky, zejména příslušnými ustanoveními občanského zákoníku. </w:t>
      </w:r>
    </w:p>
    <w:p w14:paraId="00000096"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představuje úplnou dohodu smluvních stran ohledně předmětu této smlouvy. </w:t>
      </w:r>
    </w:p>
    <w:p w14:paraId="00000097"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může být měněna nebo doplňována pouze na základě písemných dodatků podepsaných oběma smluvními stranami. </w:t>
      </w:r>
    </w:p>
    <w:p w14:paraId="00000098"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Veškeré přílohy této smlouvy jsou její neoddělitelnou součástí. </w:t>
      </w:r>
    </w:p>
    <w:p w14:paraId="00000099"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 případě, že se kterékoli ustanovení této smlouvy stane neplatným, neúčinným, nebo nevynutitelným, zůstávají ostatní ustanovení této smlouvy platná, účinná, resp. vynutitelná, pokud z povahy této smlouvy nebo z jejího obsahu anebo z okolností, za nichž byla uzavřena, nevyplývá, že takové neplatné, neúčinné, resp. nevynutitelné ustanovení nelze oddělit od ostatního obsahu této smlouvy.  </w:t>
      </w:r>
    </w:p>
    <w:p w14:paraId="0000009A" w14:textId="77777777" w:rsidR="00F5179C" w:rsidDel="002D3598" w:rsidRDefault="00495F9D">
      <w:pPr>
        <w:numPr>
          <w:ilvl w:val="1"/>
          <w:numId w:val="9"/>
        </w:numPr>
        <w:spacing w:after="0" w:line="240" w:lineRule="auto"/>
        <w:ind w:left="426" w:hanging="426"/>
        <w:jc w:val="both"/>
        <w:rPr>
          <w:del w:id="440" w:author="Autor"/>
          <w:rFonts w:ascii="Arial" w:eastAsia="Arial" w:hAnsi="Arial" w:cs="Arial"/>
        </w:rPr>
      </w:pPr>
      <w:r>
        <w:rPr>
          <w:rFonts w:ascii="Arial" w:eastAsia="Arial" w:hAnsi="Arial" w:cs="Arial"/>
        </w:rPr>
        <w:t>Smluvní strany se dohodly, že Poskytovatel není oprávněn postoupit nebo zastavit pohledávku za Objednatelem z této smlouvy bez předchozího písemného souhlasu Objednatele. Poskytovatel není oprávněn svou pohledávku za Objednatelem z této smlouvy nebo pohledávku na zaplacení smluvní pokuty vzniklé na základě této smlouvy použít k jednostrannému započtení na pohledávku Objednatele za Poskytovatelem.</w:t>
      </w:r>
    </w:p>
    <w:p w14:paraId="0000009B" w14:textId="75DA8076" w:rsidR="00F5179C" w:rsidRPr="002D3598" w:rsidRDefault="00495F9D" w:rsidP="00352141">
      <w:pPr>
        <w:numPr>
          <w:ilvl w:val="1"/>
          <w:numId w:val="9"/>
        </w:numPr>
        <w:spacing w:after="0" w:line="240" w:lineRule="auto"/>
        <w:ind w:left="426" w:hanging="426"/>
        <w:jc w:val="both"/>
        <w:rPr>
          <w:rFonts w:ascii="Arial" w:eastAsia="Arial" w:hAnsi="Arial" w:cs="Arial"/>
        </w:rPr>
      </w:pPr>
      <w:del w:id="441" w:author="Autor">
        <w:r w:rsidRPr="00352141" w:rsidDel="00EB62CD">
          <w:rPr>
            <w:rFonts w:ascii="Arial" w:eastAsia="Arial" w:hAnsi="Arial" w:cs="Arial"/>
          </w:rPr>
          <w:delText>Poskytovatel na sebe bere nebezpečí změny okolností ve smyslu § 1765 odst. 2 občanského zákon</w:delText>
        </w:r>
        <w:r w:rsidRPr="002D3598" w:rsidDel="00EB62CD">
          <w:rPr>
            <w:rFonts w:ascii="Arial" w:eastAsia="Arial" w:hAnsi="Arial" w:cs="Arial"/>
          </w:rPr>
          <w:delText>íku.</w:delText>
        </w:r>
      </w:del>
    </w:p>
    <w:p w14:paraId="0000009C" w14:textId="77777777" w:rsidR="00F5179C" w:rsidRDefault="00495F9D">
      <w:pPr>
        <w:numPr>
          <w:ilvl w:val="1"/>
          <w:numId w:val="9"/>
        </w:numPr>
        <w:pBdr>
          <w:top w:val="nil"/>
          <w:left w:val="nil"/>
          <w:bottom w:val="nil"/>
          <w:right w:val="nil"/>
          <w:between w:val="nil"/>
        </w:pBdr>
        <w:spacing w:after="0"/>
        <w:ind w:left="426" w:hanging="426"/>
        <w:jc w:val="both"/>
        <w:rPr>
          <w:rFonts w:ascii="Arial" w:eastAsia="Arial" w:hAnsi="Arial" w:cs="Arial"/>
          <w:color w:val="000000"/>
        </w:rPr>
      </w:pPr>
      <w:r>
        <w:rPr>
          <w:rFonts w:ascii="Arial" w:eastAsia="Arial" w:hAnsi="Arial" w:cs="Arial"/>
          <w:color w:val="000000"/>
        </w:rPr>
        <w:t>Poskytovatel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0000009E" w14:textId="6F7C337F"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nabývá platnosti dnem jejího podpisu oběma smluvními stranami a účinnosti dnem zveřejnění této smlouvy v Registru smluv. Zveřejnění smlouvy v Registru smluv zajistí Objednatel a informuje o tom Poskytovatele. </w:t>
      </w:r>
      <w:r w:rsidRPr="003849E5">
        <w:rPr>
          <w:rFonts w:ascii="Arial" w:eastAsia="Arial" w:hAnsi="Arial" w:cs="Arial"/>
        </w:rPr>
        <w:t xml:space="preserve">Poskytovatel souhlasí se zveřejněním celého textu této smlouvy </w:t>
      </w:r>
      <w:del w:id="442" w:author="Autor">
        <w:r w:rsidRPr="003849E5" w:rsidDel="00EB62CD">
          <w:rPr>
            <w:rFonts w:ascii="Arial" w:eastAsia="Arial" w:hAnsi="Arial" w:cs="Arial"/>
          </w:rPr>
          <w:delText>včetně podpisů v Registru smluv</w:delText>
        </w:r>
      </w:del>
      <w:ins w:id="443" w:author="Autor">
        <w:r w:rsidR="00EB62CD">
          <w:rPr>
            <w:rFonts w:ascii="Arial" w:eastAsia="Arial" w:hAnsi="Arial" w:cs="Arial"/>
          </w:rPr>
          <w:t>po anonymizaci osobních údajů</w:t>
        </w:r>
        <w:r w:rsidR="00352141">
          <w:rPr>
            <w:rFonts w:ascii="Arial" w:eastAsia="Arial" w:hAnsi="Arial" w:cs="Arial"/>
          </w:rPr>
          <w:t xml:space="preserve"> a informací označených Poskytovatelem jako obchodní tajemství</w:t>
        </w:r>
      </w:ins>
      <w:r w:rsidRPr="003849E5">
        <w:rPr>
          <w:rFonts w:ascii="Arial" w:eastAsia="Arial" w:hAnsi="Arial" w:cs="Arial"/>
        </w:rPr>
        <w:t xml:space="preserve">. </w:t>
      </w:r>
      <w:del w:id="444" w:author="Autor">
        <w:r w:rsidRPr="003849E5" w:rsidDel="00EB62CD">
          <w:rPr>
            <w:rFonts w:ascii="Arial" w:eastAsia="Arial" w:hAnsi="Arial" w:cs="Arial"/>
          </w:rPr>
          <w:delText>Současně bere Poskytovatel na vědomí, že v případě nesplnění zákonné povinnosti je</w:delText>
        </w:r>
        <w:r w:rsidDel="00EB62CD">
          <w:rPr>
            <w:rFonts w:ascii="Arial" w:eastAsia="Arial" w:hAnsi="Arial" w:cs="Arial"/>
          </w:rPr>
          <w:delText xml:space="preserve"> smlouva do tří měsíců od jejího podpisu bez dalšího zrušena od samého počátku.</w:delText>
        </w:r>
      </w:del>
    </w:p>
    <w:p w14:paraId="0000009F" w14:textId="6A8B1633"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lastRenderedPageBreak/>
        <w:t xml:space="preserve">Tato smlouva </w:t>
      </w:r>
      <w:del w:id="445" w:author="Autor">
        <w:r w:rsidDel="007F73BA">
          <w:rPr>
            <w:rFonts w:ascii="Arial" w:eastAsia="Arial" w:hAnsi="Arial" w:cs="Arial"/>
          </w:rPr>
          <w:delText xml:space="preserve">je </w:delText>
        </w:r>
      </w:del>
      <w:ins w:id="446" w:author="Autor">
        <w:r w:rsidR="007F73BA">
          <w:rPr>
            <w:rFonts w:ascii="Arial" w:eastAsia="Arial" w:hAnsi="Arial" w:cs="Arial"/>
          </w:rPr>
          <w:t>se uzavírá elektronickou formou, přičemž obě Smluvní strany</w:t>
        </w:r>
      </w:ins>
      <w:del w:id="447" w:author="Autor">
        <w:r w:rsidDel="007F73BA">
          <w:rPr>
            <w:rFonts w:ascii="Arial" w:eastAsia="Arial" w:hAnsi="Arial" w:cs="Arial"/>
          </w:rPr>
          <w:delText>vyhotovena ve dvou stejnopisech. Každá ze smluvních stran</w:delText>
        </w:r>
      </w:del>
      <w:r>
        <w:rPr>
          <w:rFonts w:ascii="Arial" w:eastAsia="Arial" w:hAnsi="Arial" w:cs="Arial"/>
        </w:rPr>
        <w:t xml:space="preserve"> obdrží </w:t>
      </w:r>
      <w:ins w:id="448" w:author="Autor">
        <w:r w:rsidR="007F73BA">
          <w:rPr>
            <w:rFonts w:ascii="Arial" w:eastAsia="Arial" w:hAnsi="Arial" w:cs="Arial"/>
          </w:rPr>
          <w:t xml:space="preserve">její </w:t>
        </w:r>
      </w:ins>
      <w:del w:id="449" w:author="Autor">
        <w:r w:rsidDel="007F73BA">
          <w:rPr>
            <w:rFonts w:ascii="Arial" w:eastAsia="Arial" w:hAnsi="Arial" w:cs="Arial"/>
          </w:rPr>
          <w:delText>po jednom řádně podepsaném stejnopisu</w:delText>
        </w:r>
      </w:del>
      <w:ins w:id="450" w:author="Autor">
        <w:r w:rsidR="007F73BA">
          <w:rPr>
            <w:rFonts w:ascii="Arial" w:eastAsia="Arial" w:hAnsi="Arial" w:cs="Arial"/>
          </w:rPr>
          <w:t>elektronický originál opatřený elektronickými podpisy</w:t>
        </w:r>
      </w:ins>
      <w:r>
        <w:rPr>
          <w:rFonts w:ascii="Arial" w:eastAsia="Arial" w:hAnsi="Arial" w:cs="Arial"/>
        </w:rPr>
        <w:t>.</w:t>
      </w:r>
    </w:p>
    <w:p w14:paraId="000000A0" w14:textId="77777777" w:rsidR="00F5179C" w:rsidRDefault="00495F9D">
      <w:pPr>
        <w:numPr>
          <w:ilvl w:val="1"/>
          <w:numId w:val="9"/>
        </w:numPr>
        <w:pBdr>
          <w:top w:val="nil"/>
          <w:left w:val="nil"/>
          <w:bottom w:val="nil"/>
          <w:right w:val="nil"/>
          <w:between w:val="nil"/>
        </w:pBdr>
        <w:spacing w:after="0" w:line="240" w:lineRule="auto"/>
        <w:ind w:left="284" w:hanging="284"/>
        <w:jc w:val="both"/>
        <w:rPr>
          <w:rFonts w:ascii="Arial" w:eastAsia="Arial" w:hAnsi="Arial" w:cs="Arial"/>
          <w:color w:val="000000"/>
        </w:rPr>
      </w:pPr>
      <w:r>
        <w:rPr>
          <w:rFonts w:ascii="Arial" w:eastAsia="Arial" w:hAnsi="Arial" w:cs="Arial"/>
          <w:color w:val="000000"/>
        </w:rPr>
        <w:t xml:space="preserve">Nedílnou součástí této smlouvy je </w:t>
      </w:r>
    </w:p>
    <w:p w14:paraId="000000A1" w14:textId="77777777"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příloha č. 1 – Specifikace poskytovaných služeb,</w:t>
      </w:r>
    </w:p>
    <w:p w14:paraId="000000A2" w14:textId="7851F1C0"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 xml:space="preserve">příloha č. 2– Požadavky a opatření pro zajištění bezpečnosti informací a informačních aktiv </w:t>
      </w:r>
      <w:r w:rsidR="00855689" w:rsidRPr="00855689">
        <w:rPr>
          <w:rFonts w:ascii="Arial" w:hAnsi="Arial" w:cs="Arial"/>
        </w:rPr>
        <w:t>Objednatele</w:t>
      </w:r>
      <w:r>
        <w:rPr>
          <w:rFonts w:ascii="Arial" w:eastAsia="Arial" w:hAnsi="Arial" w:cs="Arial"/>
          <w:color w:val="000000"/>
        </w:rPr>
        <w:t>,</w:t>
      </w:r>
    </w:p>
    <w:p w14:paraId="601BE853" w14:textId="05278C48" w:rsidR="00C8614C" w:rsidRDefault="007E0E58">
      <w:pPr>
        <w:pBdr>
          <w:top w:val="nil"/>
          <w:left w:val="nil"/>
          <w:bottom w:val="nil"/>
          <w:right w:val="nil"/>
          <w:between w:val="nil"/>
        </w:pBdr>
        <w:spacing w:after="0" w:line="240" w:lineRule="auto"/>
        <w:ind w:left="1418" w:hanging="1418"/>
        <w:rPr>
          <w:rFonts w:ascii="Arial" w:eastAsia="Arial" w:hAnsi="Arial" w:cs="Arial"/>
          <w:color w:val="000000"/>
        </w:rPr>
      </w:pPr>
      <w:r w:rsidRPr="007E0E58">
        <w:rPr>
          <w:rFonts w:ascii="Arial" w:eastAsia="Arial" w:hAnsi="Arial" w:cs="Arial"/>
          <w:color w:val="000000"/>
        </w:rPr>
        <w:t xml:space="preserve">příloha č. 3 </w:t>
      </w:r>
      <w:r w:rsidR="004218BD">
        <w:rPr>
          <w:rFonts w:ascii="Arial" w:eastAsia="Arial" w:hAnsi="Arial" w:cs="Arial"/>
          <w:color w:val="000000"/>
        </w:rPr>
        <w:t>–</w:t>
      </w:r>
      <w:r w:rsidRPr="007E0E58">
        <w:rPr>
          <w:rFonts w:ascii="Arial" w:eastAsia="Arial" w:hAnsi="Arial" w:cs="Arial"/>
          <w:color w:val="000000"/>
        </w:rPr>
        <w:t xml:space="preserve"> </w:t>
      </w:r>
      <w:r w:rsidR="004218BD">
        <w:rPr>
          <w:rFonts w:ascii="Arial" w:eastAsia="Arial" w:hAnsi="Arial" w:cs="Arial"/>
          <w:color w:val="000000"/>
        </w:rPr>
        <w:t xml:space="preserve">Popis </w:t>
      </w:r>
      <w:del w:id="451" w:author="Autor">
        <w:r w:rsidR="004218BD" w:rsidDel="001F5B57">
          <w:rPr>
            <w:rFonts w:ascii="Arial" w:eastAsia="Arial" w:hAnsi="Arial" w:cs="Arial"/>
            <w:color w:val="000000"/>
          </w:rPr>
          <w:delText>požadav</w:delText>
        </w:r>
      </w:del>
      <w:ins w:id="452" w:author="Autor">
        <w:r w:rsidR="001F5B57">
          <w:rPr>
            <w:rFonts w:ascii="Arial" w:eastAsia="Arial" w:hAnsi="Arial" w:cs="Arial"/>
            <w:color w:val="000000"/>
          </w:rPr>
          <w:t>Požadav</w:t>
        </w:r>
      </w:ins>
      <w:r w:rsidR="004218BD">
        <w:rPr>
          <w:rFonts w:ascii="Arial" w:eastAsia="Arial" w:hAnsi="Arial" w:cs="Arial"/>
          <w:color w:val="000000"/>
        </w:rPr>
        <w:t xml:space="preserve">ků na </w:t>
      </w:r>
      <w:del w:id="453" w:author="Autor">
        <w:r w:rsidR="004218BD" w:rsidDel="00187C49">
          <w:rPr>
            <w:rFonts w:ascii="Arial" w:eastAsia="Arial" w:hAnsi="Arial" w:cs="Arial"/>
            <w:color w:val="000000"/>
          </w:rPr>
          <w:delText>upgrade</w:delText>
        </w:r>
      </w:del>
      <w:ins w:id="454" w:author="Autor">
        <w:r w:rsidR="00187C49">
          <w:rPr>
            <w:rFonts w:ascii="Arial" w:eastAsia="Arial" w:hAnsi="Arial" w:cs="Arial"/>
            <w:color w:val="000000"/>
          </w:rPr>
          <w:t>Upgrade</w:t>
        </w:r>
      </w:ins>
    </w:p>
    <w:p w14:paraId="000000A3" w14:textId="4612F3B3"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 xml:space="preserve">příloha č. </w:t>
      </w:r>
      <w:r w:rsidR="007E0E58">
        <w:rPr>
          <w:rFonts w:ascii="Arial" w:eastAsia="Arial" w:hAnsi="Arial" w:cs="Arial"/>
          <w:color w:val="000000"/>
        </w:rPr>
        <w:t xml:space="preserve">4 </w:t>
      </w:r>
      <w:r>
        <w:rPr>
          <w:rFonts w:ascii="Arial" w:eastAsia="Arial" w:hAnsi="Arial" w:cs="Arial"/>
          <w:color w:val="000000"/>
        </w:rPr>
        <w:t xml:space="preserve">– Seznam poddodavatelů (je-li relevantní). </w:t>
      </w:r>
    </w:p>
    <w:p w14:paraId="000000A4" w14:textId="77777777" w:rsidR="00F5179C" w:rsidRDefault="00F5179C">
      <w:pPr>
        <w:spacing w:after="0" w:line="240" w:lineRule="auto"/>
        <w:rPr>
          <w:rFonts w:ascii="Arial" w:eastAsia="Arial" w:hAnsi="Arial" w:cs="Arial"/>
        </w:rPr>
      </w:pPr>
    </w:p>
    <w:p w14:paraId="000000A5" w14:textId="77777777" w:rsidR="00F5179C" w:rsidRDefault="00F5179C">
      <w:pPr>
        <w:spacing w:after="0" w:line="240" w:lineRule="auto"/>
        <w:jc w:val="center"/>
        <w:rPr>
          <w:rFonts w:ascii="Arial" w:eastAsia="Arial" w:hAnsi="Arial" w:cs="Arial"/>
          <w:b/>
          <w:color w:val="000000"/>
        </w:rPr>
      </w:pPr>
    </w:p>
    <w:p w14:paraId="000000A6" w14:textId="649E9D94" w:rsidR="00F5179C" w:rsidRDefault="00495F9D">
      <w:pPr>
        <w:spacing w:after="0" w:line="240" w:lineRule="auto"/>
        <w:jc w:val="both"/>
        <w:rPr>
          <w:rFonts w:ascii="Arial" w:eastAsia="Arial" w:hAnsi="Arial" w:cs="Arial"/>
        </w:rPr>
      </w:pPr>
      <w:r>
        <w:rPr>
          <w:rFonts w:ascii="Arial" w:eastAsia="Arial" w:hAnsi="Arial" w:cs="Arial"/>
          <w:color w:val="000000"/>
        </w:rPr>
        <w:t>V …………</w:t>
      </w:r>
      <w:proofErr w:type="gramStart"/>
      <w:r>
        <w:rPr>
          <w:rFonts w:ascii="Arial" w:eastAsia="Arial" w:hAnsi="Arial" w:cs="Arial"/>
          <w:color w:val="000000"/>
        </w:rPr>
        <w:t>…….</w:t>
      </w:r>
      <w:proofErr w:type="gramEnd"/>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00855689">
        <w:rPr>
          <w:rFonts w:ascii="Arial" w:eastAsia="Arial" w:hAnsi="Arial" w:cs="Arial"/>
          <w:color w:val="000000"/>
        </w:rPr>
        <w:tab/>
      </w:r>
      <w:r w:rsidR="00855689">
        <w:rPr>
          <w:rFonts w:ascii="Arial" w:eastAsia="Arial" w:hAnsi="Arial" w:cs="Arial"/>
          <w:color w:val="000000"/>
        </w:rPr>
        <w:tab/>
      </w:r>
      <w:r>
        <w:rPr>
          <w:rFonts w:ascii="Arial" w:eastAsia="Arial" w:hAnsi="Arial" w:cs="Arial"/>
          <w:color w:val="000000"/>
        </w:rPr>
        <w:t>V</w:t>
      </w:r>
      <w:proofErr w:type="gramStart"/>
      <w:r>
        <w:rPr>
          <w:rFonts w:ascii="Arial" w:eastAsia="Arial" w:hAnsi="Arial" w:cs="Arial"/>
          <w:color w:val="000000"/>
        </w:rPr>
        <w:t xml:space="preserve"> </w:t>
      </w:r>
      <w:r w:rsidR="00855689">
        <w:rPr>
          <w:rFonts w:ascii="Arial" w:eastAsia="Arial" w:hAnsi="Arial" w:cs="Arial"/>
          <w:color w:val="000000"/>
        </w:rPr>
        <w:t>….</w:t>
      </w:r>
      <w:proofErr w:type="gramEnd"/>
      <w:r w:rsidR="00855689">
        <w:rPr>
          <w:rFonts w:ascii="Arial" w:eastAsia="Arial" w:hAnsi="Arial" w:cs="Arial"/>
          <w:color w:val="000000"/>
        </w:rPr>
        <w:t xml:space="preserve">.…………. </w:t>
      </w:r>
    </w:p>
    <w:p w14:paraId="000000A7" w14:textId="77777777" w:rsidR="00F5179C" w:rsidRDefault="00F5179C">
      <w:pPr>
        <w:spacing w:after="0" w:line="240" w:lineRule="auto"/>
        <w:ind w:left="284"/>
        <w:jc w:val="both"/>
        <w:rPr>
          <w:rFonts w:ascii="Arial" w:eastAsia="Arial" w:hAnsi="Arial" w:cs="Arial"/>
        </w:rPr>
      </w:pPr>
    </w:p>
    <w:p w14:paraId="000000A8" w14:textId="77777777" w:rsidR="00F5179C" w:rsidRDefault="00495F9D">
      <w:pPr>
        <w:spacing w:after="0" w:line="240" w:lineRule="auto"/>
        <w:jc w:val="both"/>
        <w:rPr>
          <w:rFonts w:ascii="Arial" w:eastAsia="Arial" w:hAnsi="Arial" w:cs="Arial"/>
          <w:b/>
        </w:rPr>
      </w:pPr>
      <w:r>
        <w:rPr>
          <w:rFonts w:ascii="Arial" w:eastAsia="Arial" w:hAnsi="Arial" w:cs="Arial"/>
          <w:b/>
        </w:rPr>
        <w:t>Poskytovatel</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Objednatel</w:t>
      </w:r>
    </w:p>
    <w:p w14:paraId="000000A9" w14:textId="77777777" w:rsidR="00F5179C" w:rsidRDefault="00F5179C">
      <w:pPr>
        <w:spacing w:after="0" w:line="240" w:lineRule="auto"/>
        <w:ind w:left="284"/>
        <w:jc w:val="both"/>
        <w:rPr>
          <w:rFonts w:ascii="Arial" w:eastAsia="Arial" w:hAnsi="Arial" w:cs="Arial"/>
        </w:rPr>
      </w:pPr>
    </w:p>
    <w:p w14:paraId="000000AA" w14:textId="77777777" w:rsidR="00F5179C" w:rsidRDefault="00F5179C">
      <w:pPr>
        <w:spacing w:after="0" w:line="240" w:lineRule="auto"/>
        <w:jc w:val="both"/>
        <w:rPr>
          <w:rFonts w:ascii="Arial" w:eastAsia="Arial" w:hAnsi="Arial" w:cs="Arial"/>
        </w:rPr>
      </w:pPr>
    </w:p>
    <w:p w14:paraId="000000AB" w14:textId="77777777" w:rsidR="00F5179C" w:rsidRDefault="00F5179C">
      <w:pPr>
        <w:spacing w:after="0" w:line="240" w:lineRule="auto"/>
        <w:jc w:val="both"/>
        <w:rPr>
          <w:rFonts w:ascii="Arial" w:eastAsia="Arial" w:hAnsi="Arial" w:cs="Arial"/>
        </w:rPr>
      </w:pPr>
    </w:p>
    <w:p w14:paraId="000000AC" w14:textId="77777777" w:rsidR="00F5179C" w:rsidRDefault="00F5179C">
      <w:pPr>
        <w:spacing w:after="0" w:line="240" w:lineRule="auto"/>
        <w:jc w:val="both"/>
        <w:rPr>
          <w:rFonts w:ascii="Arial" w:eastAsia="Arial" w:hAnsi="Arial" w:cs="Arial"/>
        </w:rPr>
      </w:pPr>
    </w:p>
    <w:p w14:paraId="000000AD"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p>
    <w:p w14:paraId="000000AE"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[bude doplněno jméno a příjmení</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r>
        <w:rPr>
          <w:rFonts w:ascii="Arial" w:eastAsia="Arial" w:hAnsi="Arial" w:cs="Arial"/>
          <w:color w:val="000000"/>
          <w:highlight w:val="lightGray"/>
        </w:rPr>
        <w:t>bude doplněno jméno a příjmení</w:t>
      </w:r>
    </w:p>
    <w:p w14:paraId="000000AF"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funkce oprávněné osoby/</w:t>
      </w:r>
      <w:proofErr w:type="gramStart"/>
      <w:r>
        <w:rPr>
          <w:rFonts w:ascii="Arial" w:eastAsia="Arial" w:hAnsi="Arial" w:cs="Arial"/>
          <w:color w:val="000000"/>
          <w:highlight w:val="lightGray"/>
        </w:rPr>
        <w:t>osob</w:t>
      </w:r>
      <w:r>
        <w:rPr>
          <w:rFonts w:ascii="Arial" w:eastAsia="Arial" w:hAnsi="Arial" w:cs="Arial"/>
          <w:color w:val="000000"/>
        </w:rPr>
        <w:t xml:space="preserve">]   </w:t>
      </w:r>
      <w:proofErr w:type="gramEnd"/>
      <w:r>
        <w:rPr>
          <w:rFonts w:ascii="Arial" w:eastAsia="Arial" w:hAnsi="Arial" w:cs="Arial"/>
          <w:color w:val="000000"/>
        </w:rPr>
        <w:t xml:space="preserve">                              </w:t>
      </w:r>
      <w:r>
        <w:rPr>
          <w:rFonts w:ascii="Arial" w:eastAsia="Arial" w:hAnsi="Arial" w:cs="Arial"/>
          <w:color w:val="000000"/>
          <w:highlight w:val="lightGray"/>
        </w:rPr>
        <w:t>funkce oprávněné osoby/osob</w:t>
      </w:r>
      <w:r>
        <w:rPr>
          <w:rFonts w:ascii="Arial" w:eastAsia="Arial" w:hAnsi="Arial" w:cs="Arial"/>
          <w:color w:val="000000"/>
        </w:rPr>
        <w:t>]</w:t>
      </w:r>
    </w:p>
    <w:p w14:paraId="000000B0" w14:textId="74C1F3A3" w:rsidR="00F5179C" w:rsidRDefault="00855689">
      <w:pPr>
        <w:spacing w:after="0" w:line="240" w:lineRule="auto"/>
        <w:jc w:val="both"/>
        <w:rPr>
          <w:rFonts w:ascii="Arial" w:eastAsia="Arial" w:hAnsi="Arial" w:cs="Arial"/>
        </w:rPr>
      </w:pPr>
      <w:r>
        <w:rPr>
          <w:rFonts w:ascii="Arial" w:eastAsia="Arial" w:hAnsi="Arial" w:cs="Arial"/>
        </w:rPr>
        <w:t>podepsáno elektronicky</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podepsáno elektronicky</w:t>
      </w:r>
    </w:p>
    <w:p w14:paraId="000000B1" w14:textId="77777777" w:rsidR="00F5179C" w:rsidRDefault="00495F9D">
      <w:pPr>
        <w:pBdr>
          <w:top w:val="nil"/>
          <w:left w:val="nil"/>
          <w:bottom w:val="nil"/>
          <w:right w:val="nil"/>
          <w:between w:val="nil"/>
        </w:pBdr>
        <w:tabs>
          <w:tab w:val="left" w:pos="4678"/>
        </w:tabs>
        <w:spacing w:after="0" w:line="240" w:lineRule="auto"/>
        <w:jc w:val="center"/>
        <w:rPr>
          <w:rFonts w:ascii="Arial" w:eastAsia="Arial" w:hAnsi="Arial" w:cs="Arial"/>
          <w:b/>
          <w:color w:val="000000"/>
          <w:sz w:val="24"/>
          <w:szCs w:val="24"/>
        </w:rPr>
      </w:pPr>
      <w:r>
        <w:br w:type="page"/>
      </w:r>
      <w:r>
        <w:rPr>
          <w:rFonts w:ascii="Arial" w:eastAsia="Arial" w:hAnsi="Arial" w:cs="Arial"/>
          <w:b/>
          <w:color w:val="000000"/>
          <w:sz w:val="24"/>
          <w:szCs w:val="24"/>
        </w:rPr>
        <w:lastRenderedPageBreak/>
        <w:t>Příloha č. 1</w:t>
      </w:r>
    </w:p>
    <w:p w14:paraId="000000B2" w14:textId="6E55D06C" w:rsidR="00F5179C" w:rsidRDefault="00495F9D">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r>
        <w:rPr>
          <w:rFonts w:ascii="Arial" w:eastAsia="Arial" w:hAnsi="Arial" w:cs="Arial"/>
          <w:b/>
          <w:color w:val="000000"/>
          <w:sz w:val="24"/>
          <w:szCs w:val="24"/>
        </w:rPr>
        <w:t xml:space="preserve">Specifikace </w:t>
      </w:r>
      <w:del w:id="455" w:author="Autor">
        <w:r w:rsidDel="00B745B0">
          <w:rPr>
            <w:rFonts w:ascii="Arial" w:eastAsia="Arial" w:hAnsi="Arial" w:cs="Arial"/>
            <w:b/>
            <w:color w:val="000000"/>
            <w:sz w:val="24"/>
            <w:szCs w:val="24"/>
          </w:rPr>
          <w:delText>servisních</w:delText>
        </w:r>
      </w:del>
      <w:ins w:id="456" w:author="Autor">
        <w:r w:rsidR="00B745B0">
          <w:rPr>
            <w:rFonts w:ascii="Arial" w:eastAsia="Arial" w:hAnsi="Arial" w:cs="Arial"/>
            <w:b/>
            <w:color w:val="000000"/>
            <w:sz w:val="24"/>
            <w:szCs w:val="24"/>
          </w:rPr>
          <w:t>Servisních</w:t>
        </w:r>
      </w:ins>
      <w:r>
        <w:rPr>
          <w:rFonts w:ascii="Arial" w:eastAsia="Arial" w:hAnsi="Arial" w:cs="Arial"/>
          <w:b/>
          <w:color w:val="000000"/>
          <w:sz w:val="24"/>
          <w:szCs w:val="24"/>
        </w:rPr>
        <w:t xml:space="preserve"> služeb</w:t>
      </w:r>
    </w:p>
    <w:p w14:paraId="000000B3" w14:textId="77777777" w:rsidR="00F5179C" w:rsidRDefault="00495F9D">
      <w:pPr>
        <w:keepNext/>
        <w:keepLines/>
        <w:shd w:val="clear" w:color="auto" w:fill="333399"/>
        <w:spacing w:before="240" w:after="0" w:line="240" w:lineRule="auto"/>
        <w:rPr>
          <w:rFonts w:ascii="Arial" w:eastAsia="Arial" w:hAnsi="Arial" w:cs="Arial"/>
          <w:b/>
          <w:color w:val="FFFFFF"/>
        </w:rPr>
      </w:pPr>
      <w:r>
        <w:rPr>
          <w:rFonts w:ascii="Arial" w:eastAsia="Arial" w:hAnsi="Arial" w:cs="Arial"/>
          <w:b/>
          <w:color w:val="FFFFFF"/>
        </w:rPr>
        <w:t>Seznam zkratek</w:t>
      </w:r>
    </w:p>
    <w:p w14:paraId="000000B4" w14:textId="77777777" w:rsidR="00F5179C" w:rsidRDefault="00495F9D">
      <w:pPr>
        <w:spacing w:after="0" w:line="240" w:lineRule="auto"/>
        <w:rPr>
          <w:rFonts w:ascii="Arial" w:eastAsia="Arial" w:hAnsi="Arial" w:cs="Arial"/>
        </w:rPr>
      </w:pPr>
      <w:r>
        <w:rPr>
          <w:rFonts w:ascii="Arial" w:eastAsia="Arial" w:hAnsi="Arial" w:cs="Arial"/>
        </w:rPr>
        <w:t>Pro potřeby dalšího textu budou používány následující pojmy:</w:t>
      </w:r>
    </w:p>
    <w:tbl>
      <w:tblPr>
        <w:tblStyle w:val="a"/>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5"/>
        <w:gridCol w:w="7099"/>
      </w:tblGrid>
      <w:tr w:rsidR="00F5179C" w14:paraId="2D858FBE" w14:textId="77777777">
        <w:trPr>
          <w:cantSplit/>
          <w:tblHeader/>
        </w:trPr>
        <w:tc>
          <w:tcPr>
            <w:tcW w:w="1475" w:type="dxa"/>
            <w:shd w:val="clear" w:color="auto" w:fill="3366FF"/>
          </w:tcPr>
          <w:p w14:paraId="000000B5" w14:textId="77777777" w:rsidR="00F5179C" w:rsidRDefault="00495F9D">
            <w:pPr>
              <w:spacing w:after="0" w:line="240" w:lineRule="auto"/>
              <w:rPr>
                <w:rFonts w:ascii="Arial" w:eastAsia="Arial" w:hAnsi="Arial" w:cs="Arial"/>
                <w:b/>
              </w:rPr>
            </w:pPr>
            <w:r>
              <w:rPr>
                <w:rFonts w:ascii="Arial" w:eastAsia="Arial" w:hAnsi="Arial" w:cs="Arial"/>
                <w:b/>
              </w:rPr>
              <w:t>Pojem</w:t>
            </w:r>
          </w:p>
        </w:tc>
        <w:tc>
          <w:tcPr>
            <w:tcW w:w="7099" w:type="dxa"/>
            <w:shd w:val="clear" w:color="auto" w:fill="3366FF"/>
          </w:tcPr>
          <w:p w14:paraId="000000B6" w14:textId="77777777" w:rsidR="00F5179C" w:rsidRDefault="00495F9D">
            <w:pPr>
              <w:spacing w:after="0" w:line="240" w:lineRule="auto"/>
              <w:rPr>
                <w:rFonts w:ascii="Arial" w:eastAsia="Arial" w:hAnsi="Arial" w:cs="Arial"/>
                <w:b/>
              </w:rPr>
            </w:pPr>
            <w:r>
              <w:rPr>
                <w:rFonts w:ascii="Arial" w:eastAsia="Arial" w:hAnsi="Arial" w:cs="Arial"/>
                <w:b/>
              </w:rPr>
              <w:t>Význam</w:t>
            </w:r>
          </w:p>
        </w:tc>
      </w:tr>
      <w:tr w:rsidR="00F5179C" w:rsidRPr="003849E5" w14:paraId="77E8317B" w14:textId="77777777">
        <w:trPr>
          <w:cantSplit/>
          <w:trHeight w:val="554"/>
        </w:trPr>
        <w:tc>
          <w:tcPr>
            <w:tcW w:w="1475" w:type="dxa"/>
          </w:tcPr>
          <w:p w14:paraId="000000B7" w14:textId="77777777" w:rsidR="00F5179C" w:rsidRPr="003849E5" w:rsidRDefault="00495F9D">
            <w:pPr>
              <w:spacing w:after="0" w:line="240" w:lineRule="auto"/>
              <w:rPr>
                <w:rFonts w:ascii="Arial" w:eastAsia="Arial" w:hAnsi="Arial" w:cs="Arial"/>
                <w:b/>
                <w:color w:val="000000"/>
              </w:rPr>
            </w:pPr>
            <w:r w:rsidRPr="003849E5">
              <w:rPr>
                <w:rFonts w:ascii="Arial" w:eastAsia="Arial" w:hAnsi="Arial" w:cs="Arial"/>
                <w:b/>
                <w:color w:val="000000"/>
              </w:rPr>
              <w:t xml:space="preserve">Incident </w:t>
            </w:r>
          </w:p>
        </w:tc>
        <w:tc>
          <w:tcPr>
            <w:tcW w:w="7099" w:type="dxa"/>
          </w:tcPr>
          <w:p w14:paraId="000000B8" w14:textId="666ED1E5" w:rsidR="00F5179C" w:rsidRPr="003849E5" w:rsidRDefault="00495F9D" w:rsidP="003F2E86">
            <w:pPr>
              <w:keepNext/>
              <w:spacing w:after="0" w:line="240" w:lineRule="auto"/>
              <w:rPr>
                <w:rFonts w:ascii="Arial" w:eastAsia="Arial" w:hAnsi="Arial" w:cs="Arial"/>
                <w:color w:val="000000"/>
              </w:rPr>
            </w:pPr>
            <w:r w:rsidRPr="003849E5">
              <w:rPr>
                <w:rFonts w:ascii="Arial" w:eastAsia="Arial" w:hAnsi="Arial" w:cs="Arial"/>
              </w:rPr>
              <w:t xml:space="preserve">Indikovaný problém </w:t>
            </w:r>
            <w:r w:rsidR="003F2E86" w:rsidRPr="003849E5">
              <w:rPr>
                <w:rFonts w:ascii="Arial" w:eastAsia="Arial" w:hAnsi="Arial" w:cs="Arial"/>
              </w:rPr>
              <w:t>IS</w:t>
            </w:r>
            <w:r w:rsidRPr="003849E5">
              <w:rPr>
                <w:rFonts w:ascii="Arial" w:eastAsia="Arial" w:hAnsi="Arial" w:cs="Arial"/>
              </w:rPr>
              <w:t xml:space="preserve">, případně části </w:t>
            </w:r>
            <w:r w:rsidR="003F2E86" w:rsidRPr="003849E5">
              <w:rPr>
                <w:rFonts w:ascii="Arial" w:eastAsia="Arial" w:hAnsi="Arial" w:cs="Arial"/>
              </w:rPr>
              <w:t>IS</w:t>
            </w:r>
            <w:r w:rsidRPr="003849E5">
              <w:rPr>
                <w:rFonts w:ascii="Arial" w:eastAsia="Arial" w:hAnsi="Arial" w:cs="Arial"/>
              </w:rPr>
              <w:t xml:space="preserve">. Kategorizace </w:t>
            </w:r>
            <w:del w:id="457" w:author="Autor">
              <w:r w:rsidRPr="003849E5" w:rsidDel="001F5B57">
                <w:rPr>
                  <w:rFonts w:ascii="Arial" w:eastAsia="Arial" w:hAnsi="Arial" w:cs="Arial"/>
                </w:rPr>
                <w:delText>incid</w:delText>
              </w:r>
            </w:del>
            <w:ins w:id="458" w:author="Autor">
              <w:r w:rsidR="001F5B57">
                <w:rPr>
                  <w:rFonts w:ascii="Arial" w:eastAsia="Arial" w:hAnsi="Arial" w:cs="Arial"/>
                </w:rPr>
                <w:t>Incid</w:t>
              </w:r>
            </w:ins>
            <w:r w:rsidRPr="003849E5">
              <w:rPr>
                <w:rFonts w:ascii="Arial" w:eastAsia="Arial" w:hAnsi="Arial" w:cs="Arial"/>
              </w:rPr>
              <w:t>entů je uvedena dále v textu.</w:t>
            </w:r>
          </w:p>
        </w:tc>
      </w:tr>
      <w:tr w:rsidR="00F5179C" w:rsidRPr="003849E5" w14:paraId="21BF2423" w14:textId="77777777">
        <w:trPr>
          <w:cantSplit/>
          <w:trHeight w:val="607"/>
        </w:trPr>
        <w:tc>
          <w:tcPr>
            <w:tcW w:w="1475" w:type="dxa"/>
          </w:tcPr>
          <w:p w14:paraId="000000B9" w14:textId="77777777" w:rsidR="00F5179C" w:rsidRPr="003849E5" w:rsidRDefault="00495F9D">
            <w:pPr>
              <w:spacing w:after="0" w:line="240" w:lineRule="auto"/>
              <w:rPr>
                <w:rFonts w:ascii="Arial" w:eastAsia="Arial" w:hAnsi="Arial" w:cs="Arial"/>
                <w:b/>
                <w:color w:val="000000"/>
              </w:rPr>
            </w:pPr>
            <w:r w:rsidRPr="003849E5">
              <w:rPr>
                <w:rFonts w:ascii="Arial" w:eastAsia="Arial" w:hAnsi="Arial" w:cs="Arial"/>
                <w:b/>
              </w:rPr>
              <w:t>Okamžik nahlášení</w:t>
            </w:r>
          </w:p>
        </w:tc>
        <w:tc>
          <w:tcPr>
            <w:tcW w:w="7099" w:type="dxa"/>
          </w:tcPr>
          <w:p w14:paraId="000000BA" w14:textId="301F01B9" w:rsidR="00F5179C" w:rsidRPr="003849E5" w:rsidRDefault="00495F9D">
            <w:pPr>
              <w:keepNext/>
              <w:spacing w:after="0" w:line="240" w:lineRule="auto"/>
              <w:rPr>
                <w:rFonts w:ascii="Arial" w:eastAsia="Arial" w:hAnsi="Arial" w:cs="Arial"/>
                <w:color w:val="000000"/>
              </w:rPr>
            </w:pPr>
            <w:r w:rsidRPr="003849E5">
              <w:rPr>
                <w:rFonts w:ascii="Arial" w:eastAsia="Arial" w:hAnsi="Arial" w:cs="Arial"/>
                <w:color w:val="000000"/>
              </w:rPr>
              <w:t xml:space="preserve">Okamžik nahlášení </w:t>
            </w:r>
            <w:del w:id="459" w:author="Autor">
              <w:r w:rsidRPr="003849E5" w:rsidDel="001F5B57">
                <w:rPr>
                  <w:rFonts w:ascii="Arial" w:eastAsia="Arial" w:hAnsi="Arial" w:cs="Arial"/>
                  <w:color w:val="000000"/>
                </w:rPr>
                <w:delText>incid</w:delText>
              </w:r>
            </w:del>
            <w:ins w:id="460" w:author="Autor">
              <w:r w:rsidR="001F5B57">
                <w:rPr>
                  <w:rFonts w:ascii="Arial" w:eastAsia="Arial" w:hAnsi="Arial" w:cs="Arial"/>
                  <w:color w:val="000000"/>
                </w:rPr>
                <w:t>Incid</w:t>
              </w:r>
            </w:ins>
            <w:r w:rsidRPr="003849E5">
              <w:rPr>
                <w:rFonts w:ascii="Arial" w:eastAsia="Arial" w:hAnsi="Arial" w:cs="Arial"/>
                <w:color w:val="000000"/>
              </w:rPr>
              <w:t xml:space="preserve">entu nebo </w:t>
            </w:r>
            <w:del w:id="461" w:author="Autor">
              <w:r w:rsidRPr="003849E5" w:rsidDel="001F5B57">
                <w:rPr>
                  <w:rFonts w:ascii="Arial" w:eastAsia="Arial" w:hAnsi="Arial" w:cs="Arial"/>
                  <w:color w:val="000000"/>
                </w:rPr>
                <w:delText>požadav</w:delText>
              </w:r>
            </w:del>
            <w:ins w:id="462" w:author="Autor">
              <w:r w:rsidR="001F5B57">
                <w:rPr>
                  <w:rFonts w:ascii="Arial" w:eastAsia="Arial" w:hAnsi="Arial" w:cs="Arial"/>
                  <w:color w:val="000000"/>
                </w:rPr>
                <w:t>Požadav</w:t>
              </w:r>
            </w:ins>
            <w:r w:rsidRPr="003849E5">
              <w:rPr>
                <w:rFonts w:ascii="Arial" w:eastAsia="Arial" w:hAnsi="Arial" w:cs="Arial"/>
                <w:color w:val="000000"/>
              </w:rPr>
              <w:t xml:space="preserve">ku prostřednictvím </w:t>
            </w:r>
            <w:proofErr w:type="spellStart"/>
            <w:r w:rsidRPr="003849E5">
              <w:rPr>
                <w:rFonts w:ascii="Arial" w:eastAsia="Arial" w:hAnsi="Arial" w:cs="Arial"/>
                <w:color w:val="000000"/>
              </w:rPr>
              <w:t>Service</w:t>
            </w:r>
            <w:proofErr w:type="spellEnd"/>
            <w:r w:rsidRPr="003849E5">
              <w:rPr>
                <w:rFonts w:ascii="Arial" w:eastAsia="Arial" w:hAnsi="Arial" w:cs="Arial"/>
                <w:color w:val="000000"/>
              </w:rPr>
              <w:t xml:space="preserve"> desk</w:t>
            </w:r>
            <w:ins w:id="463" w:author="Autor">
              <w:r w:rsidR="00B006EC">
                <w:rPr>
                  <w:rFonts w:ascii="Arial" w:eastAsia="Arial" w:hAnsi="Arial" w:cs="Arial"/>
                  <w:color w:val="000000"/>
                </w:rPr>
                <w:t>u</w:t>
              </w:r>
            </w:ins>
          </w:p>
        </w:tc>
      </w:tr>
      <w:tr w:rsidR="00F5179C" w:rsidRPr="003849E5" w14:paraId="3CDA0E49" w14:textId="77777777">
        <w:trPr>
          <w:cantSplit/>
        </w:trPr>
        <w:tc>
          <w:tcPr>
            <w:tcW w:w="1475" w:type="dxa"/>
          </w:tcPr>
          <w:p w14:paraId="000000BB" w14:textId="77777777" w:rsidR="00F5179C" w:rsidRPr="003849E5" w:rsidRDefault="00495F9D">
            <w:pPr>
              <w:spacing w:after="0" w:line="240" w:lineRule="auto"/>
              <w:rPr>
                <w:rFonts w:ascii="Arial" w:eastAsia="Arial" w:hAnsi="Arial" w:cs="Arial"/>
                <w:b/>
                <w:color w:val="000000"/>
              </w:rPr>
            </w:pPr>
            <w:r w:rsidRPr="003849E5">
              <w:rPr>
                <w:rFonts w:ascii="Arial" w:eastAsia="Arial" w:hAnsi="Arial" w:cs="Arial"/>
                <w:b/>
              </w:rPr>
              <w:t>Reakční doba (Reakce)</w:t>
            </w:r>
          </w:p>
        </w:tc>
        <w:tc>
          <w:tcPr>
            <w:tcW w:w="7099" w:type="dxa"/>
          </w:tcPr>
          <w:p w14:paraId="000000BC" w14:textId="3091EC9A" w:rsidR="00F5179C" w:rsidRPr="003849E5" w:rsidRDefault="00495F9D">
            <w:pPr>
              <w:keepNext/>
              <w:spacing w:after="0" w:line="240" w:lineRule="auto"/>
              <w:rPr>
                <w:rFonts w:ascii="Arial" w:eastAsia="Arial" w:hAnsi="Arial" w:cs="Arial"/>
                <w:color w:val="000000"/>
              </w:rPr>
            </w:pPr>
            <w:r w:rsidRPr="003849E5">
              <w:rPr>
                <w:rFonts w:ascii="Arial" w:eastAsia="Arial" w:hAnsi="Arial" w:cs="Arial"/>
                <w:color w:val="000000"/>
              </w:rPr>
              <w:t xml:space="preserve">Doba od Okamžiku nahlášení </w:t>
            </w:r>
            <w:del w:id="464" w:author="Autor">
              <w:r w:rsidRPr="003849E5" w:rsidDel="001F5B57">
                <w:rPr>
                  <w:rFonts w:ascii="Arial" w:eastAsia="Arial" w:hAnsi="Arial" w:cs="Arial"/>
                  <w:color w:val="000000"/>
                </w:rPr>
                <w:delText>incid</w:delText>
              </w:r>
            </w:del>
            <w:ins w:id="465" w:author="Autor">
              <w:r w:rsidR="001F5B57">
                <w:rPr>
                  <w:rFonts w:ascii="Arial" w:eastAsia="Arial" w:hAnsi="Arial" w:cs="Arial"/>
                  <w:color w:val="000000"/>
                </w:rPr>
                <w:t>Incid</w:t>
              </w:r>
            </w:ins>
            <w:r w:rsidRPr="003849E5">
              <w:rPr>
                <w:rFonts w:ascii="Arial" w:eastAsia="Arial" w:hAnsi="Arial" w:cs="Arial"/>
                <w:color w:val="000000"/>
              </w:rPr>
              <w:t xml:space="preserve">entu nebo </w:t>
            </w:r>
            <w:del w:id="466" w:author="Autor">
              <w:r w:rsidRPr="003849E5" w:rsidDel="001F5B57">
                <w:rPr>
                  <w:rFonts w:ascii="Arial" w:eastAsia="Arial" w:hAnsi="Arial" w:cs="Arial"/>
                  <w:color w:val="000000"/>
                </w:rPr>
                <w:delText>požadav</w:delText>
              </w:r>
            </w:del>
            <w:ins w:id="467" w:author="Autor">
              <w:r w:rsidR="001F5B57">
                <w:rPr>
                  <w:rFonts w:ascii="Arial" w:eastAsia="Arial" w:hAnsi="Arial" w:cs="Arial"/>
                  <w:color w:val="000000"/>
                </w:rPr>
                <w:t>Požadav</w:t>
              </w:r>
            </w:ins>
            <w:r w:rsidRPr="003849E5">
              <w:rPr>
                <w:rFonts w:ascii="Arial" w:eastAsia="Arial" w:hAnsi="Arial" w:cs="Arial"/>
                <w:color w:val="000000"/>
              </w:rPr>
              <w:t xml:space="preserve">ku prostřednictvím </w:t>
            </w:r>
            <w:proofErr w:type="spellStart"/>
            <w:r w:rsidRPr="003849E5">
              <w:rPr>
                <w:rFonts w:ascii="Arial" w:eastAsia="Arial" w:hAnsi="Arial" w:cs="Arial"/>
                <w:color w:val="000000"/>
              </w:rPr>
              <w:t>Service</w:t>
            </w:r>
            <w:proofErr w:type="spellEnd"/>
            <w:r w:rsidRPr="003849E5">
              <w:rPr>
                <w:rFonts w:ascii="Arial" w:eastAsia="Arial" w:hAnsi="Arial" w:cs="Arial"/>
                <w:color w:val="000000"/>
              </w:rPr>
              <w:t xml:space="preserve"> desk</w:t>
            </w:r>
            <w:ins w:id="468" w:author="Autor">
              <w:r w:rsidR="00B006EC">
                <w:rPr>
                  <w:rFonts w:ascii="Arial" w:eastAsia="Arial" w:hAnsi="Arial" w:cs="Arial"/>
                  <w:color w:val="000000"/>
                </w:rPr>
                <w:t>u</w:t>
              </w:r>
            </w:ins>
            <w:r w:rsidRPr="003849E5">
              <w:rPr>
                <w:rFonts w:ascii="Arial" w:eastAsia="Arial" w:hAnsi="Arial" w:cs="Arial"/>
                <w:color w:val="000000"/>
              </w:rPr>
              <w:t xml:space="preserve"> do okamžiku zahájení činnosti Poskytovatele na identifikaci a odstranění </w:t>
            </w:r>
            <w:del w:id="469" w:author="Autor">
              <w:r w:rsidRPr="003849E5" w:rsidDel="001F5B57">
                <w:rPr>
                  <w:rFonts w:ascii="Arial" w:eastAsia="Arial" w:hAnsi="Arial" w:cs="Arial"/>
                  <w:color w:val="000000"/>
                </w:rPr>
                <w:delText>incid</w:delText>
              </w:r>
            </w:del>
            <w:ins w:id="470" w:author="Autor">
              <w:r w:rsidR="001F5B57">
                <w:rPr>
                  <w:rFonts w:ascii="Arial" w:eastAsia="Arial" w:hAnsi="Arial" w:cs="Arial"/>
                  <w:color w:val="000000"/>
                </w:rPr>
                <w:t>Incid</w:t>
              </w:r>
            </w:ins>
            <w:r w:rsidRPr="003849E5">
              <w:rPr>
                <w:rFonts w:ascii="Arial" w:eastAsia="Arial" w:hAnsi="Arial" w:cs="Arial"/>
                <w:color w:val="000000"/>
              </w:rPr>
              <w:t xml:space="preserve">entu nebo zahájení realizace </w:t>
            </w:r>
            <w:del w:id="471" w:author="Autor">
              <w:r w:rsidRPr="003849E5" w:rsidDel="001F5B57">
                <w:rPr>
                  <w:rFonts w:ascii="Arial" w:eastAsia="Arial" w:hAnsi="Arial" w:cs="Arial"/>
                  <w:color w:val="000000"/>
                </w:rPr>
                <w:delText>požadav</w:delText>
              </w:r>
            </w:del>
            <w:ins w:id="472" w:author="Autor">
              <w:r w:rsidR="001F5B57">
                <w:rPr>
                  <w:rFonts w:ascii="Arial" w:eastAsia="Arial" w:hAnsi="Arial" w:cs="Arial"/>
                  <w:color w:val="000000"/>
                </w:rPr>
                <w:t>Požadav</w:t>
              </w:r>
            </w:ins>
            <w:r w:rsidRPr="003849E5">
              <w:rPr>
                <w:rFonts w:ascii="Arial" w:eastAsia="Arial" w:hAnsi="Arial" w:cs="Arial"/>
                <w:color w:val="000000"/>
              </w:rPr>
              <w:t xml:space="preserve">ku Objednatele </w:t>
            </w:r>
          </w:p>
        </w:tc>
      </w:tr>
      <w:tr w:rsidR="00F5179C" w:rsidRPr="003849E5" w14:paraId="1462C982" w14:textId="77777777">
        <w:trPr>
          <w:cantSplit/>
        </w:trPr>
        <w:tc>
          <w:tcPr>
            <w:tcW w:w="1475" w:type="dxa"/>
          </w:tcPr>
          <w:p w14:paraId="000000BD" w14:textId="77777777" w:rsidR="00F5179C" w:rsidRPr="003849E5" w:rsidRDefault="00495F9D">
            <w:pPr>
              <w:spacing w:after="0" w:line="240" w:lineRule="auto"/>
              <w:rPr>
                <w:rFonts w:ascii="Arial" w:eastAsia="Arial" w:hAnsi="Arial" w:cs="Arial"/>
                <w:b/>
                <w:color w:val="000000"/>
              </w:rPr>
            </w:pPr>
            <w:r w:rsidRPr="003849E5">
              <w:rPr>
                <w:rFonts w:ascii="Arial" w:eastAsia="Arial" w:hAnsi="Arial" w:cs="Arial"/>
                <w:b/>
              </w:rPr>
              <w:t>Doba vyřešení (Vyřešení)</w:t>
            </w:r>
          </w:p>
        </w:tc>
        <w:tc>
          <w:tcPr>
            <w:tcW w:w="7099" w:type="dxa"/>
          </w:tcPr>
          <w:p w14:paraId="000000BE" w14:textId="313E1246" w:rsidR="00F5179C" w:rsidRPr="003849E5" w:rsidRDefault="00495F9D">
            <w:pPr>
              <w:keepNext/>
              <w:spacing w:after="0" w:line="240" w:lineRule="auto"/>
              <w:rPr>
                <w:rFonts w:ascii="Arial" w:eastAsia="Arial" w:hAnsi="Arial" w:cs="Arial"/>
                <w:color w:val="000000"/>
              </w:rPr>
            </w:pPr>
            <w:r w:rsidRPr="003849E5">
              <w:rPr>
                <w:rFonts w:ascii="Arial" w:eastAsia="Arial" w:hAnsi="Arial" w:cs="Arial"/>
                <w:color w:val="000000"/>
              </w:rPr>
              <w:t xml:space="preserve">Doba od Okamžiku nahlášení </w:t>
            </w:r>
            <w:del w:id="473" w:author="Autor">
              <w:r w:rsidRPr="003849E5" w:rsidDel="001F5B57">
                <w:rPr>
                  <w:rFonts w:ascii="Arial" w:eastAsia="Arial" w:hAnsi="Arial" w:cs="Arial"/>
                  <w:color w:val="000000"/>
                </w:rPr>
                <w:delText>incid</w:delText>
              </w:r>
            </w:del>
            <w:ins w:id="474" w:author="Autor">
              <w:r w:rsidR="001F5B57">
                <w:rPr>
                  <w:rFonts w:ascii="Arial" w:eastAsia="Arial" w:hAnsi="Arial" w:cs="Arial"/>
                  <w:color w:val="000000"/>
                </w:rPr>
                <w:t>Incid</w:t>
              </w:r>
            </w:ins>
            <w:r w:rsidRPr="003849E5">
              <w:rPr>
                <w:rFonts w:ascii="Arial" w:eastAsia="Arial" w:hAnsi="Arial" w:cs="Arial"/>
                <w:color w:val="000000"/>
              </w:rPr>
              <w:t xml:space="preserve">entu nebo </w:t>
            </w:r>
            <w:del w:id="475" w:author="Autor">
              <w:r w:rsidRPr="003849E5" w:rsidDel="001F5B57">
                <w:rPr>
                  <w:rFonts w:ascii="Arial" w:eastAsia="Arial" w:hAnsi="Arial" w:cs="Arial"/>
                  <w:color w:val="000000"/>
                </w:rPr>
                <w:delText>požadav</w:delText>
              </w:r>
            </w:del>
            <w:ins w:id="476" w:author="Autor">
              <w:r w:rsidR="001F5B57">
                <w:rPr>
                  <w:rFonts w:ascii="Arial" w:eastAsia="Arial" w:hAnsi="Arial" w:cs="Arial"/>
                  <w:color w:val="000000"/>
                </w:rPr>
                <w:t>Požadav</w:t>
              </w:r>
            </w:ins>
            <w:r w:rsidRPr="003849E5">
              <w:rPr>
                <w:rFonts w:ascii="Arial" w:eastAsia="Arial" w:hAnsi="Arial" w:cs="Arial"/>
                <w:color w:val="000000"/>
              </w:rPr>
              <w:t xml:space="preserve">ku do okamžiku odsouhlasení vyřešení </w:t>
            </w:r>
            <w:del w:id="477" w:author="Autor">
              <w:r w:rsidRPr="003849E5" w:rsidDel="001F5B57">
                <w:rPr>
                  <w:rFonts w:ascii="Arial" w:eastAsia="Arial" w:hAnsi="Arial" w:cs="Arial"/>
                  <w:color w:val="000000"/>
                </w:rPr>
                <w:delText>incid</w:delText>
              </w:r>
            </w:del>
            <w:ins w:id="478" w:author="Autor">
              <w:r w:rsidR="001F5B57">
                <w:rPr>
                  <w:rFonts w:ascii="Arial" w:eastAsia="Arial" w:hAnsi="Arial" w:cs="Arial"/>
                  <w:color w:val="000000"/>
                </w:rPr>
                <w:t>Incid</w:t>
              </w:r>
            </w:ins>
            <w:r w:rsidRPr="003849E5">
              <w:rPr>
                <w:rFonts w:ascii="Arial" w:eastAsia="Arial" w:hAnsi="Arial" w:cs="Arial"/>
                <w:color w:val="000000"/>
              </w:rPr>
              <w:t xml:space="preserve">entu nebo </w:t>
            </w:r>
            <w:del w:id="479" w:author="Autor">
              <w:r w:rsidRPr="003849E5" w:rsidDel="001F5B57">
                <w:rPr>
                  <w:rFonts w:ascii="Arial" w:eastAsia="Arial" w:hAnsi="Arial" w:cs="Arial"/>
                  <w:color w:val="000000"/>
                </w:rPr>
                <w:delText>požadav</w:delText>
              </w:r>
            </w:del>
            <w:ins w:id="480" w:author="Autor">
              <w:r w:rsidR="001F5B57">
                <w:rPr>
                  <w:rFonts w:ascii="Arial" w:eastAsia="Arial" w:hAnsi="Arial" w:cs="Arial"/>
                  <w:color w:val="000000"/>
                </w:rPr>
                <w:t>Požadav</w:t>
              </w:r>
            </w:ins>
            <w:r w:rsidRPr="003849E5">
              <w:rPr>
                <w:rFonts w:ascii="Arial" w:eastAsia="Arial" w:hAnsi="Arial" w:cs="Arial"/>
                <w:color w:val="000000"/>
              </w:rPr>
              <w:t xml:space="preserve">ku Objednatelem. </w:t>
            </w:r>
          </w:p>
        </w:tc>
      </w:tr>
      <w:tr w:rsidR="00F5179C" w:rsidRPr="003849E5" w14:paraId="2CD9428A" w14:textId="77777777">
        <w:trPr>
          <w:cantSplit/>
        </w:trPr>
        <w:tc>
          <w:tcPr>
            <w:tcW w:w="1475" w:type="dxa"/>
          </w:tcPr>
          <w:p w14:paraId="000000BF" w14:textId="77777777" w:rsidR="00F5179C" w:rsidRPr="003849E5" w:rsidRDefault="00495F9D">
            <w:pPr>
              <w:spacing w:after="0" w:line="240" w:lineRule="auto"/>
              <w:rPr>
                <w:rFonts w:ascii="Arial" w:eastAsia="Arial" w:hAnsi="Arial" w:cs="Arial"/>
                <w:b/>
              </w:rPr>
            </w:pPr>
            <w:r w:rsidRPr="003849E5">
              <w:rPr>
                <w:rFonts w:ascii="Arial" w:eastAsia="Arial" w:hAnsi="Arial" w:cs="Arial"/>
                <w:b/>
              </w:rPr>
              <w:t>SLA</w:t>
            </w:r>
          </w:p>
        </w:tc>
        <w:tc>
          <w:tcPr>
            <w:tcW w:w="7099" w:type="dxa"/>
          </w:tcPr>
          <w:p w14:paraId="000000C0" w14:textId="6D29A2A9" w:rsidR="00F5179C" w:rsidRPr="003849E5" w:rsidRDefault="00495F9D">
            <w:pPr>
              <w:keepNext/>
              <w:spacing w:after="0" w:line="240" w:lineRule="auto"/>
              <w:rPr>
                <w:rFonts w:ascii="Arial" w:eastAsia="Arial" w:hAnsi="Arial" w:cs="Arial"/>
                <w:color w:val="000000"/>
              </w:rPr>
            </w:pPr>
            <w:r w:rsidRPr="003849E5">
              <w:rPr>
                <w:rFonts w:ascii="Arial" w:eastAsia="Arial" w:hAnsi="Arial" w:cs="Arial"/>
                <w:color w:val="000000"/>
              </w:rPr>
              <w:t xml:space="preserve">Konkrétní smluvní parametry pro poskytování služeb v daných úrovních </w:t>
            </w:r>
            <w:del w:id="481" w:author="Autor">
              <w:r w:rsidRPr="003849E5" w:rsidDel="00B745B0">
                <w:rPr>
                  <w:rFonts w:ascii="Arial" w:eastAsia="Arial" w:hAnsi="Arial" w:cs="Arial"/>
                  <w:color w:val="000000"/>
                </w:rPr>
                <w:delText>servisních</w:delText>
              </w:r>
            </w:del>
            <w:ins w:id="482" w:author="Autor">
              <w:r w:rsidR="00B745B0">
                <w:rPr>
                  <w:rFonts w:ascii="Arial" w:eastAsia="Arial" w:hAnsi="Arial" w:cs="Arial"/>
                  <w:color w:val="000000"/>
                </w:rPr>
                <w:t>Servisních</w:t>
              </w:r>
            </w:ins>
            <w:r w:rsidRPr="003849E5">
              <w:rPr>
                <w:rFonts w:ascii="Arial" w:eastAsia="Arial" w:hAnsi="Arial" w:cs="Arial"/>
                <w:color w:val="000000"/>
              </w:rPr>
              <w:t xml:space="preserve"> služeb.</w:t>
            </w:r>
          </w:p>
        </w:tc>
      </w:tr>
      <w:tr w:rsidR="00F5179C" w:rsidRPr="003849E5" w14:paraId="25DA7875" w14:textId="77777777">
        <w:trPr>
          <w:cantSplit/>
        </w:trPr>
        <w:tc>
          <w:tcPr>
            <w:tcW w:w="1475" w:type="dxa"/>
          </w:tcPr>
          <w:p w14:paraId="000000C1" w14:textId="77777777" w:rsidR="00F5179C" w:rsidRPr="003849E5" w:rsidRDefault="00495F9D">
            <w:pPr>
              <w:spacing w:after="0" w:line="240" w:lineRule="auto"/>
              <w:rPr>
                <w:rFonts w:ascii="Arial" w:eastAsia="Arial" w:hAnsi="Arial" w:cs="Arial"/>
                <w:b/>
              </w:rPr>
            </w:pPr>
            <w:r w:rsidRPr="003849E5">
              <w:rPr>
                <w:rFonts w:ascii="Arial" w:eastAsia="Arial" w:hAnsi="Arial" w:cs="Arial"/>
                <w:b/>
              </w:rPr>
              <w:t>NBD</w:t>
            </w:r>
          </w:p>
        </w:tc>
        <w:tc>
          <w:tcPr>
            <w:tcW w:w="7099" w:type="dxa"/>
          </w:tcPr>
          <w:p w14:paraId="000000C2" w14:textId="354FC4F2" w:rsidR="00F5179C" w:rsidRPr="003849E5" w:rsidRDefault="00495F9D">
            <w:pPr>
              <w:keepNext/>
              <w:spacing w:after="0" w:line="240" w:lineRule="auto"/>
              <w:rPr>
                <w:rFonts w:ascii="Arial" w:eastAsia="Arial" w:hAnsi="Arial" w:cs="Arial"/>
                <w:color w:val="000000"/>
              </w:rPr>
            </w:pPr>
            <w:r w:rsidRPr="003849E5">
              <w:rPr>
                <w:rFonts w:ascii="Arial" w:eastAsia="Arial" w:hAnsi="Arial" w:cs="Arial"/>
                <w:color w:val="000000"/>
              </w:rPr>
              <w:t xml:space="preserve">Následující pracovní den od doby nahlášení </w:t>
            </w:r>
            <w:del w:id="483" w:author="Autor">
              <w:r w:rsidRPr="003849E5" w:rsidDel="001F5B57">
                <w:rPr>
                  <w:rFonts w:ascii="Arial" w:eastAsia="Arial" w:hAnsi="Arial" w:cs="Arial"/>
                  <w:color w:val="000000"/>
                </w:rPr>
                <w:delText>incid</w:delText>
              </w:r>
            </w:del>
            <w:ins w:id="484" w:author="Autor">
              <w:r w:rsidR="001F5B57">
                <w:rPr>
                  <w:rFonts w:ascii="Arial" w:eastAsia="Arial" w:hAnsi="Arial" w:cs="Arial"/>
                  <w:color w:val="000000"/>
                </w:rPr>
                <w:t>Incid</w:t>
              </w:r>
            </w:ins>
            <w:r w:rsidRPr="003849E5">
              <w:rPr>
                <w:rFonts w:ascii="Arial" w:eastAsia="Arial" w:hAnsi="Arial" w:cs="Arial"/>
                <w:color w:val="000000"/>
              </w:rPr>
              <w:t xml:space="preserve">entu nebo </w:t>
            </w:r>
            <w:del w:id="485" w:author="Autor">
              <w:r w:rsidRPr="003849E5" w:rsidDel="001F5B57">
                <w:rPr>
                  <w:rFonts w:ascii="Arial" w:eastAsia="Arial" w:hAnsi="Arial" w:cs="Arial"/>
                  <w:color w:val="000000"/>
                </w:rPr>
                <w:delText>požadav</w:delText>
              </w:r>
            </w:del>
            <w:ins w:id="486" w:author="Autor">
              <w:r w:rsidR="001F5B57">
                <w:rPr>
                  <w:rFonts w:ascii="Arial" w:eastAsia="Arial" w:hAnsi="Arial" w:cs="Arial"/>
                  <w:color w:val="000000"/>
                </w:rPr>
                <w:t>Požadav</w:t>
              </w:r>
            </w:ins>
            <w:r w:rsidRPr="003849E5">
              <w:rPr>
                <w:rFonts w:ascii="Arial" w:eastAsia="Arial" w:hAnsi="Arial" w:cs="Arial"/>
                <w:color w:val="000000"/>
              </w:rPr>
              <w:t>ku.</w:t>
            </w:r>
          </w:p>
        </w:tc>
      </w:tr>
      <w:tr w:rsidR="00F5179C" w:rsidRPr="003849E5" w14:paraId="494BEF8E" w14:textId="77777777">
        <w:trPr>
          <w:cantSplit/>
        </w:trPr>
        <w:tc>
          <w:tcPr>
            <w:tcW w:w="1475" w:type="dxa"/>
            <w:vAlign w:val="center"/>
          </w:tcPr>
          <w:p w14:paraId="000000C3" w14:textId="77777777" w:rsidR="00F5179C" w:rsidRPr="003849E5" w:rsidRDefault="00495F9D">
            <w:pPr>
              <w:spacing w:after="0" w:line="240" w:lineRule="auto"/>
              <w:rPr>
                <w:rFonts w:ascii="Arial" w:eastAsia="Arial" w:hAnsi="Arial" w:cs="Arial"/>
                <w:b/>
                <w:color w:val="000000"/>
              </w:rPr>
            </w:pPr>
            <w:r w:rsidRPr="003849E5">
              <w:rPr>
                <w:rFonts w:ascii="Arial" w:eastAsia="Arial" w:hAnsi="Arial" w:cs="Arial"/>
                <w:b/>
                <w:color w:val="000000"/>
              </w:rPr>
              <w:t>HW</w:t>
            </w:r>
          </w:p>
        </w:tc>
        <w:tc>
          <w:tcPr>
            <w:tcW w:w="7099" w:type="dxa"/>
            <w:vAlign w:val="center"/>
          </w:tcPr>
          <w:p w14:paraId="000000C4" w14:textId="77777777" w:rsidR="00F5179C" w:rsidRPr="003849E5" w:rsidRDefault="00495F9D">
            <w:pPr>
              <w:keepNext/>
              <w:spacing w:after="0" w:line="240" w:lineRule="auto"/>
              <w:rPr>
                <w:rFonts w:ascii="Arial" w:eastAsia="Arial" w:hAnsi="Arial" w:cs="Arial"/>
                <w:color w:val="000000"/>
              </w:rPr>
            </w:pPr>
            <w:r w:rsidRPr="003849E5">
              <w:rPr>
                <w:rFonts w:ascii="Arial" w:eastAsia="Arial" w:hAnsi="Arial" w:cs="Arial"/>
                <w:color w:val="000000"/>
              </w:rPr>
              <w:t>Hardware</w:t>
            </w:r>
          </w:p>
        </w:tc>
      </w:tr>
      <w:tr w:rsidR="00F5179C" w:rsidRPr="003849E5" w14:paraId="0131E645" w14:textId="77777777">
        <w:trPr>
          <w:cantSplit/>
        </w:trPr>
        <w:tc>
          <w:tcPr>
            <w:tcW w:w="1475" w:type="dxa"/>
            <w:vAlign w:val="center"/>
          </w:tcPr>
          <w:p w14:paraId="000000C5" w14:textId="77777777" w:rsidR="00F5179C" w:rsidRPr="003849E5" w:rsidRDefault="00495F9D">
            <w:pPr>
              <w:spacing w:after="0" w:line="240" w:lineRule="auto"/>
              <w:rPr>
                <w:rFonts w:ascii="Arial" w:eastAsia="Arial" w:hAnsi="Arial" w:cs="Arial"/>
                <w:b/>
                <w:color w:val="000000"/>
              </w:rPr>
            </w:pPr>
            <w:r w:rsidRPr="003849E5">
              <w:rPr>
                <w:rFonts w:ascii="Arial" w:eastAsia="Arial" w:hAnsi="Arial" w:cs="Arial"/>
                <w:b/>
                <w:color w:val="000000"/>
              </w:rPr>
              <w:t>IS</w:t>
            </w:r>
          </w:p>
        </w:tc>
        <w:tc>
          <w:tcPr>
            <w:tcW w:w="7099" w:type="dxa"/>
            <w:vAlign w:val="center"/>
          </w:tcPr>
          <w:p w14:paraId="000000C6" w14:textId="4DEE41D5" w:rsidR="00F5179C" w:rsidRPr="003849E5" w:rsidRDefault="00495F9D" w:rsidP="003F2E86">
            <w:pPr>
              <w:keepNext/>
              <w:spacing w:after="0" w:line="240" w:lineRule="auto"/>
              <w:rPr>
                <w:rFonts w:ascii="Arial" w:eastAsia="Arial" w:hAnsi="Arial" w:cs="Arial"/>
                <w:color w:val="000000"/>
              </w:rPr>
            </w:pPr>
            <w:r w:rsidRPr="003849E5">
              <w:rPr>
                <w:rFonts w:ascii="Arial" w:eastAsia="Arial" w:hAnsi="Arial" w:cs="Arial"/>
                <w:color w:val="000000"/>
              </w:rPr>
              <w:t>Informační systém –</w:t>
            </w:r>
            <w:r w:rsidR="003A3C83" w:rsidRPr="003849E5">
              <w:rPr>
                <w:rFonts w:ascii="Arial" w:eastAsia="Arial" w:hAnsi="Arial" w:cs="Arial"/>
                <w:color w:val="000000"/>
              </w:rPr>
              <w:t xml:space="preserve"> </w:t>
            </w:r>
            <w:r w:rsidR="003F2E86" w:rsidRPr="003849E5">
              <w:rPr>
                <w:rFonts w:ascii="Arial" w:eastAsia="Arial" w:hAnsi="Arial" w:cs="Arial"/>
                <w:color w:val="000000"/>
              </w:rPr>
              <w:t xml:space="preserve">servisovaný informační systém </w:t>
            </w:r>
          </w:p>
        </w:tc>
      </w:tr>
      <w:tr w:rsidR="00F5179C" w:rsidRPr="003849E5" w14:paraId="725B83B6" w14:textId="77777777">
        <w:trPr>
          <w:cantSplit/>
        </w:trPr>
        <w:tc>
          <w:tcPr>
            <w:tcW w:w="1475" w:type="dxa"/>
            <w:vAlign w:val="center"/>
          </w:tcPr>
          <w:p w14:paraId="000000C7" w14:textId="77777777" w:rsidR="00F5179C" w:rsidRPr="003849E5" w:rsidRDefault="00495F9D">
            <w:pPr>
              <w:spacing w:after="0" w:line="240" w:lineRule="auto"/>
              <w:rPr>
                <w:rFonts w:ascii="Arial" w:eastAsia="Arial" w:hAnsi="Arial" w:cs="Arial"/>
                <w:b/>
                <w:color w:val="000000"/>
              </w:rPr>
            </w:pPr>
            <w:r w:rsidRPr="003849E5">
              <w:rPr>
                <w:rFonts w:ascii="Arial" w:eastAsia="Arial" w:hAnsi="Arial" w:cs="Arial"/>
                <w:b/>
                <w:color w:val="000000"/>
              </w:rPr>
              <w:t>SW</w:t>
            </w:r>
          </w:p>
        </w:tc>
        <w:tc>
          <w:tcPr>
            <w:tcW w:w="7099" w:type="dxa"/>
            <w:vAlign w:val="center"/>
          </w:tcPr>
          <w:p w14:paraId="000000C8" w14:textId="77777777" w:rsidR="00F5179C" w:rsidRPr="003849E5" w:rsidRDefault="00495F9D">
            <w:pPr>
              <w:keepNext/>
              <w:spacing w:after="0" w:line="240" w:lineRule="auto"/>
              <w:rPr>
                <w:rFonts w:ascii="Arial" w:eastAsia="Arial" w:hAnsi="Arial" w:cs="Arial"/>
                <w:color w:val="000000"/>
              </w:rPr>
            </w:pPr>
            <w:r w:rsidRPr="003849E5">
              <w:rPr>
                <w:rFonts w:ascii="Arial" w:eastAsia="Arial" w:hAnsi="Arial" w:cs="Arial"/>
                <w:color w:val="000000"/>
              </w:rPr>
              <w:t>Software</w:t>
            </w:r>
          </w:p>
        </w:tc>
      </w:tr>
      <w:tr w:rsidR="00095FA2" w:rsidRPr="003849E5" w14:paraId="68AD67F1" w14:textId="77777777">
        <w:trPr>
          <w:cantSplit/>
        </w:trPr>
        <w:tc>
          <w:tcPr>
            <w:tcW w:w="1475" w:type="dxa"/>
            <w:vAlign w:val="center"/>
          </w:tcPr>
          <w:p w14:paraId="5748F0CE" w14:textId="57D29C27" w:rsidR="00095FA2" w:rsidRPr="003849E5" w:rsidRDefault="00095FA2">
            <w:pPr>
              <w:spacing w:after="0" w:line="240" w:lineRule="auto"/>
              <w:rPr>
                <w:rFonts w:ascii="Arial" w:eastAsia="Arial" w:hAnsi="Arial" w:cs="Arial"/>
                <w:b/>
                <w:color w:val="000000"/>
              </w:rPr>
            </w:pPr>
            <w:r w:rsidRPr="003849E5">
              <w:rPr>
                <w:rFonts w:ascii="Arial" w:eastAsia="Arial" w:hAnsi="Arial" w:cs="Arial"/>
                <w:b/>
                <w:color w:val="000000"/>
              </w:rPr>
              <w:t>REQ</w:t>
            </w:r>
          </w:p>
        </w:tc>
        <w:tc>
          <w:tcPr>
            <w:tcW w:w="7099" w:type="dxa"/>
            <w:vAlign w:val="center"/>
          </w:tcPr>
          <w:p w14:paraId="244AE7DA" w14:textId="6F9F6CC5" w:rsidR="00095FA2" w:rsidRPr="003849E5" w:rsidRDefault="00095FA2">
            <w:pPr>
              <w:keepNext/>
              <w:spacing w:after="0" w:line="240" w:lineRule="auto"/>
              <w:rPr>
                <w:rFonts w:ascii="Arial" w:eastAsia="Arial" w:hAnsi="Arial" w:cs="Arial"/>
                <w:color w:val="000000"/>
              </w:rPr>
            </w:pPr>
            <w:r w:rsidRPr="003849E5">
              <w:rPr>
                <w:rFonts w:ascii="Arial" w:eastAsia="Arial" w:hAnsi="Arial" w:cs="Arial"/>
                <w:color w:val="000000"/>
              </w:rPr>
              <w:t xml:space="preserve">Vývojové </w:t>
            </w:r>
            <w:del w:id="487" w:author="Autor">
              <w:r w:rsidRPr="003849E5" w:rsidDel="001F5B57">
                <w:rPr>
                  <w:rFonts w:ascii="Arial" w:eastAsia="Arial" w:hAnsi="Arial" w:cs="Arial"/>
                  <w:color w:val="000000"/>
                </w:rPr>
                <w:delText>požadav</w:delText>
              </w:r>
            </w:del>
            <w:proofErr w:type="gramStart"/>
            <w:ins w:id="488" w:author="Autor">
              <w:r w:rsidR="001F5B57">
                <w:rPr>
                  <w:rFonts w:ascii="Arial" w:eastAsia="Arial" w:hAnsi="Arial" w:cs="Arial"/>
                  <w:color w:val="000000"/>
                </w:rPr>
                <w:t>Požadav</w:t>
              </w:r>
            </w:ins>
            <w:r w:rsidRPr="003849E5">
              <w:rPr>
                <w:rFonts w:ascii="Arial" w:eastAsia="Arial" w:hAnsi="Arial" w:cs="Arial"/>
                <w:color w:val="000000"/>
              </w:rPr>
              <w:t xml:space="preserve">ky - </w:t>
            </w:r>
            <w:r w:rsidRPr="003849E5">
              <w:rPr>
                <w:rFonts w:ascii="Arial" w:eastAsia="Arial" w:hAnsi="Arial" w:cs="Arial"/>
              </w:rPr>
              <w:t>na</w:t>
            </w:r>
            <w:proofErr w:type="gramEnd"/>
            <w:r w:rsidRPr="003849E5">
              <w:rPr>
                <w:rFonts w:ascii="Arial" w:eastAsia="Arial" w:hAnsi="Arial" w:cs="Arial"/>
              </w:rPr>
              <w:t xml:space="preserve"> novou funkcionalitu systému</w:t>
            </w:r>
            <w:r w:rsidR="00AF1022" w:rsidRPr="003849E5">
              <w:rPr>
                <w:rFonts w:ascii="Arial" w:eastAsia="Arial" w:hAnsi="Arial" w:cs="Arial"/>
              </w:rPr>
              <w:t xml:space="preserve"> včetně změny integrační vazby v návaznosti na změnu rozhraní jiného IS</w:t>
            </w:r>
          </w:p>
        </w:tc>
      </w:tr>
      <w:tr w:rsidR="00F15C58" w14:paraId="5E47DA9A" w14:textId="77777777">
        <w:trPr>
          <w:cantSplit/>
        </w:trPr>
        <w:tc>
          <w:tcPr>
            <w:tcW w:w="1475" w:type="dxa"/>
            <w:vAlign w:val="center"/>
          </w:tcPr>
          <w:p w14:paraId="296DB0A6" w14:textId="6653C690" w:rsidR="00F15C58" w:rsidRPr="003849E5" w:rsidRDefault="00F15C58">
            <w:pPr>
              <w:spacing w:after="0" w:line="240" w:lineRule="auto"/>
              <w:rPr>
                <w:rFonts w:ascii="Arial" w:eastAsia="Arial" w:hAnsi="Arial" w:cs="Arial"/>
                <w:b/>
                <w:color w:val="000000"/>
              </w:rPr>
            </w:pPr>
            <w:r w:rsidRPr="003849E5">
              <w:rPr>
                <w:rFonts w:ascii="Arial" w:eastAsia="Arial" w:hAnsi="Arial" w:cs="Arial"/>
                <w:b/>
                <w:color w:val="000000"/>
              </w:rPr>
              <w:t>Profylaxe IS</w:t>
            </w:r>
          </w:p>
        </w:tc>
        <w:tc>
          <w:tcPr>
            <w:tcW w:w="7099" w:type="dxa"/>
            <w:vAlign w:val="center"/>
          </w:tcPr>
          <w:p w14:paraId="701E87AD" w14:textId="2DBE0F93" w:rsidR="00F15C58" w:rsidRDefault="00F15C58">
            <w:pPr>
              <w:keepNext/>
              <w:spacing w:after="0" w:line="240" w:lineRule="auto"/>
              <w:rPr>
                <w:rFonts w:ascii="Arial" w:eastAsia="Arial" w:hAnsi="Arial" w:cs="Arial"/>
                <w:color w:val="000000"/>
              </w:rPr>
            </w:pPr>
            <w:r w:rsidRPr="003849E5">
              <w:rPr>
                <w:rFonts w:ascii="Arial" w:eastAsia="Arial" w:hAnsi="Arial" w:cs="Arial"/>
                <w:color w:val="000000"/>
              </w:rPr>
              <w:t>Prohlídka a kontrola základních funkcí IS</w:t>
            </w:r>
            <w:r w:rsidR="001070D4" w:rsidRPr="003849E5">
              <w:rPr>
                <w:rFonts w:ascii="Arial" w:eastAsia="Arial" w:hAnsi="Arial" w:cs="Arial"/>
                <w:color w:val="000000"/>
              </w:rPr>
              <w:t xml:space="preserve"> a databáze</w:t>
            </w:r>
            <w:r w:rsidRPr="003849E5">
              <w:rPr>
                <w:rFonts w:ascii="Arial" w:eastAsia="Arial" w:hAnsi="Arial" w:cs="Arial"/>
                <w:color w:val="000000"/>
              </w:rPr>
              <w:t xml:space="preserve"> v produkčním prostředí minimálně 1x za 3 měsíce.</w:t>
            </w:r>
          </w:p>
        </w:tc>
      </w:tr>
    </w:tbl>
    <w:p w14:paraId="000000C9" w14:textId="77777777" w:rsidR="00F5179C" w:rsidRDefault="00C52B90">
      <w:pPr>
        <w:spacing w:after="0" w:line="240" w:lineRule="auto"/>
        <w:rPr>
          <w:rFonts w:ascii="Arial" w:eastAsia="Arial" w:hAnsi="Arial" w:cs="Arial"/>
          <w:b/>
        </w:rPr>
      </w:pPr>
      <w:sdt>
        <w:sdtPr>
          <w:tag w:val="goog_rdk_27"/>
          <w:id w:val="2008091447"/>
        </w:sdtPr>
        <w:sdtEndPr/>
        <w:sdtContent/>
      </w:sdt>
      <w:r w:rsidR="00495F9D">
        <w:rPr>
          <w:rFonts w:ascii="Arial" w:eastAsia="Arial" w:hAnsi="Arial" w:cs="Arial"/>
          <w:b/>
        </w:rPr>
        <w:t>Tabulka 1: Seznam zkratek a pojmů</w:t>
      </w:r>
    </w:p>
    <w:p w14:paraId="000000CA" w14:textId="77777777" w:rsidR="00F5179C" w:rsidRDefault="00495F9D">
      <w:pPr>
        <w:keepNext/>
        <w:keepLines/>
        <w:shd w:val="clear" w:color="auto" w:fill="333399"/>
        <w:spacing w:before="240" w:after="0" w:line="240" w:lineRule="auto"/>
        <w:rPr>
          <w:rFonts w:ascii="Arial" w:eastAsia="Arial" w:hAnsi="Arial" w:cs="Arial"/>
          <w:b/>
          <w:color w:val="FFFFFF"/>
        </w:rPr>
      </w:pPr>
      <w:bookmarkStart w:id="489" w:name="_heading=h.30j0zll" w:colFirst="0" w:colLast="0"/>
      <w:bookmarkEnd w:id="489"/>
      <w:proofErr w:type="spellStart"/>
      <w:r>
        <w:rPr>
          <w:rFonts w:ascii="Arial" w:eastAsia="Arial" w:hAnsi="Arial" w:cs="Arial"/>
          <w:b/>
          <w:color w:val="FFFFFF"/>
        </w:rPr>
        <w:t>Maintenance</w:t>
      </w:r>
      <w:proofErr w:type="spellEnd"/>
    </w:p>
    <w:p w14:paraId="5D114F15" w14:textId="77777777" w:rsidR="007C01AE" w:rsidRDefault="007C01AE">
      <w:pPr>
        <w:keepNext/>
        <w:keepLines/>
        <w:spacing w:after="0" w:line="240" w:lineRule="auto"/>
        <w:jc w:val="both"/>
        <w:rPr>
          <w:ins w:id="490" w:author="Autor"/>
          <w:rFonts w:ascii="Arial" w:eastAsia="Arial" w:hAnsi="Arial" w:cs="Arial"/>
        </w:rPr>
      </w:pPr>
    </w:p>
    <w:p w14:paraId="477278B3" w14:textId="7F01303E" w:rsidR="00C82A90" w:rsidRDefault="007C01AE">
      <w:pPr>
        <w:keepNext/>
        <w:keepLines/>
        <w:spacing w:after="0" w:line="240" w:lineRule="auto"/>
        <w:jc w:val="both"/>
        <w:rPr>
          <w:ins w:id="491" w:author="Autor"/>
          <w:rFonts w:ascii="Arial" w:eastAsia="Arial" w:hAnsi="Arial" w:cs="Arial"/>
        </w:rPr>
      </w:pPr>
      <w:ins w:id="492" w:author="Autor">
        <w:r>
          <w:rPr>
            <w:rFonts w:ascii="Arial" w:eastAsia="Arial" w:hAnsi="Arial" w:cs="Arial"/>
          </w:rPr>
          <w:t>Služba u</w:t>
        </w:r>
        <w:r w:rsidRPr="007C01AE">
          <w:rPr>
            <w:rFonts w:ascii="Arial" w:eastAsia="Arial" w:hAnsi="Arial" w:cs="Arial"/>
          </w:rPr>
          <w:t>děl</w:t>
        </w:r>
        <w:r>
          <w:rPr>
            <w:rFonts w:ascii="Arial" w:eastAsia="Arial" w:hAnsi="Arial" w:cs="Arial"/>
          </w:rPr>
          <w:t xml:space="preserve">uje Objednateli </w:t>
        </w:r>
        <w:r w:rsidRPr="007C01AE">
          <w:rPr>
            <w:rFonts w:ascii="Arial" w:eastAsia="Arial" w:hAnsi="Arial" w:cs="Arial"/>
          </w:rPr>
          <w:t>práv</w:t>
        </w:r>
        <w:r>
          <w:rPr>
            <w:rFonts w:ascii="Arial" w:eastAsia="Arial" w:hAnsi="Arial" w:cs="Arial"/>
          </w:rPr>
          <w:t>o</w:t>
        </w:r>
        <w:r w:rsidRPr="007C01AE">
          <w:rPr>
            <w:rFonts w:ascii="Arial" w:eastAsia="Arial" w:hAnsi="Arial" w:cs="Arial"/>
          </w:rPr>
          <w:t xml:space="preserve"> k už</w:t>
        </w:r>
        <w:r w:rsidR="00C82A90">
          <w:rPr>
            <w:rFonts w:ascii="Arial" w:eastAsia="Arial" w:hAnsi="Arial" w:cs="Arial"/>
          </w:rPr>
          <w:t>ívání</w:t>
        </w:r>
        <w:r w:rsidRPr="007C01AE">
          <w:rPr>
            <w:rFonts w:ascii="Arial" w:eastAsia="Arial" w:hAnsi="Arial" w:cs="Arial"/>
          </w:rPr>
          <w:t xml:space="preserve"> </w:t>
        </w:r>
        <w:r w:rsidR="00C82A90">
          <w:rPr>
            <w:rFonts w:ascii="Arial" w:eastAsia="Arial" w:hAnsi="Arial" w:cs="Arial"/>
          </w:rPr>
          <w:t xml:space="preserve">inovačních a opravných </w:t>
        </w:r>
        <w:r w:rsidRPr="007C01AE">
          <w:rPr>
            <w:rFonts w:ascii="Arial" w:eastAsia="Arial" w:hAnsi="Arial" w:cs="Arial"/>
          </w:rPr>
          <w:t xml:space="preserve">verzí </w:t>
        </w:r>
        <w:r>
          <w:rPr>
            <w:rFonts w:ascii="Arial" w:eastAsia="Arial" w:hAnsi="Arial" w:cs="Arial"/>
          </w:rPr>
          <w:t xml:space="preserve">IS </w:t>
        </w:r>
        <w:r w:rsidRPr="007C01AE">
          <w:rPr>
            <w:rFonts w:ascii="Arial" w:eastAsia="Arial" w:hAnsi="Arial" w:cs="Arial"/>
          </w:rPr>
          <w:t xml:space="preserve">na základě autorských změn </w:t>
        </w:r>
        <w:r w:rsidR="00C82A90">
          <w:rPr>
            <w:rFonts w:ascii="Arial" w:eastAsia="Arial" w:hAnsi="Arial" w:cs="Arial"/>
          </w:rPr>
          <w:t xml:space="preserve">realizovaných Poskytovatelem </w:t>
        </w:r>
        <w:r w:rsidRPr="007C01AE">
          <w:rPr>
            <w:rFonts w:ascii="Arial" w:eastAsia="Arial" w:hAnsi="Arial" w:cs="Arial"/>
          </w:rPr>
          <w:t xml:space="preserve">v rozsahu dle Objednatelem zakoupených licencí. </w:t>
        </w:r>
      </w:ins>
    </w:p>
    <w:p w14:paraId="00330357" w14:textId="77777777" w:rsidR="00C82A90" w:rsidRDefault="007C01AE">
      <w:pPr>
        <w:keepNext/>
        <w:keepLines/>
        <w:spacing w:after="0" w:line="240" w:lineRule="auto"/>
        <w:jc w:val="both"/>
        <w:rPr>
          <w:ins w:id="493" w:author="Autor"/>
          <w:rFonts w:ascii="Arial" w:eastAsia="Arial" w:hAnsi="Arial" w:cs="Arial"/>
        </w:rPr>
      </w:pPr>
      <w:ins w:id="494" w:author="Autor">
        <w:r w:rsidRPr="007C01AE">
          <w:rPr>
            <w:rFonts w:ascii="Arial" w:eastAsia="Arial" w:hAnsi="Arial" w:cs="Arial"/>
          </w:rPr>
          <w:t xml:space="preserve">Objednatel má nárok na užití aktuální verze SW díla po dobu účinnosti Aktualizační služby, která nesmí být přerušena. </w:t>
        </w:r>
      </w:ins>
    </w:p>
    <w:p w14:paraId="21F306FC" w14:textId="167D598E" w:rsidR="00C82A90" w:rsidRDefault="007C01AE">
      <w:pPr>
        <w:keepNext/>
        <w:keepLines/>
        <w:spacing w:after="0" w:line="240" w:lineRule="auto"/>
        <w:jc w:val="both"/>
        <w:rPr>
          <w:ins w:id="495" w:author="Autor"/>
          <w:rFonts w:ascii="Arial" w:eastAsia="Arial" w:hAnsi="Arial" w:cs="Arial"/>
          <w:b/>
          <w:color w:val="FFFFFF"/>
        </w:rPr>
      </w:pPr>
      <w:ins w:id="496" w:author="Autor">
        <w:r>
          <w:rPr>
            <w:rFonts w:ascii="Arial" w:eastAsia="Arial" w:hAnsi="Arial" w:cs="Arial"/>
          </w:rPr>
          <w:t>I</w:t>
        </w:r>
        <w:r w:rsidRPr="007C01AE">
          <w:rPr>
            <w:rFonts w:ascii="Arial" w:eastAsia="Arial" w:hAnsi="Arial" w:cs="Arial"/>
          </w:rPr>
          <w:t xml:space="preserve">nstalace, parametrizace, nastavení, zaškolení, migrace dat </w:t>
        </w:r>
        <w:r>
          <w:rPr>
            <w:rFonts w:ascii="Arial" w:eastAsia="Arial" w:hAnsi="Arial" w:cs="Arial"/>
          </w:rPr>
          <w:t xml:space="preserve">při realizaci dodávky </w:t>
        </w:r>
        <w:r w:rsidRPr="007C01AE">
          <w:rPr>
            <w:rFonts w:ascii="Arial" w:eastAsia="Arial" w:hAnsi="Arial" w:cs="Arial"/>
          </w:rPr>
          <w:t>nov</w:t>
        </w:r>
        <w:r>
          <w:rPr>
            <w:rFonts w:ascii="Arial" w:eastAsia="Arial" w:hAnsi="Arial" w:cs="Arial"/>
          </w:rPr>
          <w:t>ých</w:t>
        </w:r>
        <w:r w:rsidRPr="007C01AE">
          <w:rPr>
            <w:rFonts w:ascii="Arial" w:eastAsia="Arial" w:hAnsi="Arial" w:cs="Arial"/>
          </w:rPr>
          <w:t xml:space="preserve"> verz</w:t>
        </w:r>
        <w:r>
          <w:rPr>
            <w:rFonts w:ascii="Arial" w:eastAsia="Arial" w:hAnsi="Arial" w:cs="Arial"/>
          </w:rPr>
          <w:t>í</w:t>
        </w:r>
        <w:r w:rsidRPr="007C01AE">
          <w:rPr>
            <w:rFonts w:ascii="Arial" w:eastAsia="Arial" w:hAnsi="Arial" w:cs="Arial"/>
          </w:rPr>
          <w:t xml:space="preserve"> </w:t>
        </w:r>
        <w:r>
          <w:rPr>
            <w:rFonts w:ascii="Arial" w:eastAsia="Arial" w:hAnsi="Arial" w:cs="Arial"/>
          </w:rPr>
          <w:t>IS</w:t>
        </w:r>
        <w:r w:rsidRPr="007C01AE">
          <w:rPr>
            <w:rFonts w:ascii="Arial" w:eastAsia="Arial" w:hAnsi="Arial" w:cs="Arial"/>
          </w:rPr>
          <w:t xml:space="preserve"> není předmětem této služby a není obsažena v ceně této služby. Tyto služby jsou poskytovány v rámci </w:t>
        </w:r>
        <w:r w:rsidR="00C82A90">
          <w:rPr>
            <w:rFonts w:ascii="Arial" w:eastAsia="Arial" w:hAnsi="Arial" w:cs="Arial"/>
          </w:rPr>
          <w:t xml:space="preserve">kategorie </w:t>
        </w:r>
        <w:r w:rsidR="00C82A90" w:rsidRPr="00C82A90">
          <w:rPr>
            <w:rFonts w:ascii="Arial" w:eastAsia="Arial" w:hAnsi="Arial" w:cs="Arial"/>
            <w:bCs/>
            <w:color w:val="FFFFFF"/>
          </w:rPr>
          <w:t>Technická podpora a vývoj</w:t>
        </w:r>
        <w:r w:rsidR="00C10450">
          <w:rPr>
            <w:rFonts w:ascii="Arial" w:eastAsia="Arial" w:hAnsi="Arial" w:cs="Arial"/>
            <w:bCs/>
            <w:color w:val="FFFFFF"/>
          </w:rPr>
          <w:t>.</w:t>
        </w:r>
      </w:ins>
    </w:p>
    <w:p w14:paraId="000000CB" w14:textId="0F935365" w:rsidR="00F5179C" w:rsidRPr="00C82A90" w:rsidDel="007C01AE" w:rsidRDefault="007C01AE">
      <w:pPr>
        <w:keepNext/>
        <w:keepLines/>
        <w:spacing w:after="0" w:line="240" w:lineRule="auto"/>
        <w:jc w:val="both"/>
        <w:rPr>
          <w:del w:id="497" w:author="Autor"/>
          <w:rFonts w:ascii="Arial" w:eastAsia="Arial" w:hAnsi="Arial" w:cs="Arial"/>
          <w:i/>
        </w:rPr>
      </w:pPr>
      <w:ins w:id="498" w:author="Autor">
        <w:r w:rsidRPr="00C82A90">
          <w:rPr>
            <w:rFonts w:ascii="Arial" w:eastAsia="Arial" w:hAnsi="Arial" w:cs="Arial"/>
          </w:rPr>
          <w:t>.</w:t>
        </w:r>
      </w:ins>
      <w:proofErr w:type="spellStart"/>
      <w:del w:id="499" w:author="Autor">
        <w:r w:rsidR="00495F9D" w:rsidRPr="00C82A90" w:rsidDel="007C01AE">
          <w:rPr>
            <w:rFonts w:ascii="Arial" w:eastAsia="Arial" w:hAnsi="Arial" w:cs="Arial"/>
          </w:rPr>
          <w:delText>Maintenance (pravidelná údržba) dle této smlouvy je realizována Poskytovatelem v pravidelném intervalu 1 x měsíčně (dále jen „</w:delText>
        </w:r>
        <w:r w:rsidR="00495F9D" w:rsidRPr="00C82A90" w:rsidDel="007C01AE">
          <w:rPr>
            <w:rFonts w:ascii="Arial" w:eastAsia="Arial" w:hAnsi="Arial" w:cs="Arial"/>
            <w:b/>
            <w:i/>
          </w:rPr>
          <w:delText>Maintenance</w:delText>
        </w:r>
        <w:r w:rsidR="00495F9D" w:rsidRPr="00C82A90" w:rsidDel="007C01AE">
          <w:rPr>
            <w:rFonts w:ascii="Arial" w:eastAsia="Arial" w:hAnsi="Arial" w:cs="Arial"/>
          </w:rPr>
          <w:delText>“). Maintenance bude prováděna dle pokynu Objednatele pomocí vzdáleného přístupu a na pracovištích Objednatele nebo na místě určeném Objednatelem.</w:delText>
        </w:r>
      </w:del>
    </w:p>
    <w:p w14:paraId="000000CC" w14:textId="4C363A05" w:rsidR="00F5179C" w:rsidRPr="00C82A90" w:rsidDel="007C01AE" w:rsidRDefault="00F5179C">
      <w:pPr>
        <w:spacing w:after="0" w:line="240" w:lineRule="auto"/>
        <w:ind w:hanging="284"/>
        <w:jc w:val="both"/>
        <w:rPr>
          <w:del w:id="500" w:author="Autor"/>
          <w:rFonts w:ascii="Arial" w:eastAsia="Arial" w:hAnsi="Arial" w:cs="Arial"/>
        </w:rPr>
      </w:pPr>
    </w:p>
    <w:p w14:paraId="000000CD" w14:textId="128623FE" w:rsidR="00F5179C" w:rsidRPr="00C82A90" w:rsidDel="007C01AE" w:rsidRDefault="00495F9D">
      <w:pPr>
        <w:spacing w:after="0" w:line="240" w:lineRule="auto"/>
        <w:jc w:val="both"/>
        <w:rPr>
          <w:del w:id="501" w:author="Autor"/>
          <w:rFonts w:ascii="Arial" w:eastAsia="Arial" w:hAnsi="Arial" w:cs="Arial"/>
        </w:rPr>
      </w:pPr>
      <w:del w:id="502" w:author="Autor">
        <w:r w:rsidRPr="00C82A90" w:rsidDel="007C01AE">
          <w:rPr>
            <w:rFonts w:ascii="Arial" w:eastAsia="Arial" w:hAnsi="Arial" w:cs="Arial"/>
          </w:rPr>
          <w:delText>Maintenance bude Poskytovatel provádět tak, aby co možná nejvíce zamezil vzniku jakýchkoli incid</w:delText>
        </w:r>
      </w:del>
      <w:ins w:id="503" w:author="Autor">
        <w:r w:rsidR="001F5B57">
          <w:rPr>
            <w:rFonts w:ascii="Arial" w:eastAsia="Arial" w:hAnsi="Arial" w:cs="Arial"/>
          </w:rPr>
          <w:t>Incid</w:t>
        </w:r>
      </w:ins>
      <w:del w:id="504" w:author="Autor">
        <w:r w:rsidRPr="00C82A90" w:rsidDel="007C01AE">
          <w:rPr>
            <w:rFonts w:ascii="Arial" w:eastAsia="Arial" w:hAnsi="Arial" w:cs="Arial"/>
          </w:rPr>
          <w:delText xml:space="preserve">entů, které by znemožňovaly řádné užívání </w:delText>
        </w:r>
        <w:r w:rsidR="003F2E86" w:rsidRPr="00C82A90" w:rsidDel="007C01AE">
          <w:rPr>
            <w:rFonts w:ascii="Arial" w:eastAsia="Arial" w:hAnsi="Arial" w:cs="Arial"/>
          </w:rPr>
          <w:delText xml:space="preserve">IS </w:delText>
        </w:r>
        <w:r w:rsidRPr="00C82A90" w:rsidDel="007C01AE">
          <w:rPr>
            <w:rFonts w:ascii="Arial" w:eastAsia="Arial" w:hAnsi="Arial" w:cs="Arial"/>
          </w:rPr>
          <w:delText xml:space="preserve">Objednateli a aby byla splněna dostupnost </w:delText>
        </w:r>
        <w:r w:rsidR="003F2E86" w:rsidRPr="00C82A90" w:rsidDel="007C01AE">
          <w:rPr>
            <w:rFonts w:ascii="Arial" w:eastAsia="Arial" w:hAnsi="Arial" w:cs="Arial"/>
          </w:rPr>
          <w:delText xml:space="preserve">IS </w:delText>
        </w:r>
        <w:r w:rsidRPr="00C82A90" w:rsidDel="007C01AE">
          <w:rPr>
            <w:rFonts w:ascii="Arial" w:eastAsia="Arial" w:hAnsi="Arial" w:cs="Arial"/>
          </w:rPr>
          <w:delText xml:space="preserve">dle </w:delText>
        </w:r>
      </w:del>
      <w:customXmlDelRangeStart w:id="505" w:author="Autor"/>
      <w:sdt>
        <w:sdtPr>
          <w:tag w:val="goog_rdk_28"/>
          <w:id w:val="-1273320185"/>
        </w:sdtPr>
        <w:sdtEndPr/>
        <w:sdtContent>
          <w:customXmlDelRangeEnd w:id="505"/>
          <w:customXmlDelRangeStart w:id="506" w:author="Autor"/>
        </w:sdtContent>
      </w:sdt>
      <w:customXmlDelRangeEnd w:id="506"/>
      <w:del w:id="507" w:author="Autor">
        <w:r w:rsidRPr="00C82A90" w:rsidDel="007C01AE">
          <w:rPr>
            <w:rFonts w:ascii="Arial" w:eastAsia="Arial" w:hAnsi="Arial" w:cs="Arial"/>
          </w:rPr>
          <w:delText>čl. 1.</w:delText>
        </w:r>
        <w:r w:rsidR="00910D2E" w:rsidRPr="00C82A90" w:rsidDel="007C01AE">
          <w:rPr>
            <w:rFonts w:ascii="Arial" w:eastAsia="Arial" w:hAnsi="Arial" w:cs="Arial"/>
          </w:rPr>
          <w:delText xml:space="preserve">7 </w:delText>
        </w:r>
        <w:r w:rsidRPr="00C82A90" w:rsidDel="007C01AE">
          <w:rPr>
            <w:rFonts w:ascii="Arial" w:eastAsia="Arial" w:hAnsi="Arial" w:cs="Arial"/>
          </w:rPr>
          <w:delText>této smlouvy po celou dobu účinnosti této smlouvy.</w:delText>
        </w:r>
      </w:del>
    </w:p>
    <w:p w14:paraId="000000CE" w14:textId="4F99FBC0" w:rsidR="00F5179C" w:rsidRPr="00C82A90" w:rsidDel="007C01AE" w:rsidRDefault="00F5179C">
      <w:pPr>
        <w:spacing w:after="0" w:line="240" w:lineRule="auto"/>
        <w:jc w:val="both"/>
        <w:rPr>
          <w:del w:id="508" w:author="Autor"/>
          <w:rFonts w:ascii="Arial" w:eastAsia="Arial" w:hAnsi="Arial" w:cs="Arial"/>
        </w:rPr>
      </w:pPr>
    </w:p>
    <w:p w14:paraId="000000CF" w14:textId="6084D1A1" w:rsidR="00F5179C" w:rsidRPr="00C82A90" w:rsidDel="007C01AE" w:rsidRDefault="00495F9D">
      <w:pPr>
        <w:spacing w:after="0" w:line="240" w:lineRule="auto"/>
        <w:jc w:val="both"/>
        <w:rPr>
          <w:del w:id="509" w:author="Autor"/>
          <w:rFonts w:ascii="Arial" w:eastAsia="Arial" w:hAnsi="Arial" w:cs="Arial"/>
        </w:rPr>
      </w:pPr>
      <w:del w:id="510" w:author="Autor">
        <w:r w:rsidRPr="00C82A90" w:rsidDel="007C01AE">
          <w:rPr>
            <w:rFonts w:ascii="Arial" w:eastAsia="Arial" w:hAnsi="Arial" w:cs="Arial"/>
          </w:rPr>
          <w:delText>Přesný termín Maintenance bude Objednateli Poskytovatelem oznámen minimálně 3 dny před plánovanou návštěvou technika Poskytovatele a Objednatelem následně do 24 hodin potvrzen. Pokud nebude termín Objednatelem potvrzen, považuje se automaticky za schválený.</w:delText>
        </w:r>
      </w:del>
    </w:p>
    <w:p w14:paraId="000000D0" w14:textId="626AEF91" w:rsidR="00F5179C" w:rsidRPr="00C82A90" w:rsidDel="007C01AE" w:rsidRDefault="00F5179C">
      <w:pPr>
        <w:spacing w:after="0" w:line="240" w:lineRule="auto"/>
        <w:rPr>
          <w:del w:id="511" w:author="Autor"/>
          <w:rFonts w:ascii="Arial" w:eastAsia="Arial" w:hAnsi="Arial" w:cs="Arial"/>
        </w:rPr>
      </w:pPr>
    </w:p>
    <w:bookmarkStart w:id="512" w:name="_Hlk153270276"/>
    <w:p w14:paraId="000000D1" w14:textId="273E8D7B" w:rsidR="00F5179C" w:rsidRPr="00C82A90" w:rsidDel="007C01AE" w:rsidRDefault="00C52B90">
      <w:pPr>
        <w:spacing w:after="0" w:line="240" w:lineRule="auto"/>
        <w:rPr>
          <w:del w:id="513" w:author="Autor"/>
          <w:rFonts w:ascii="Arial" w:eastAsia="Arial" w:hAnsi="Arial" w:cs="Arial"/>
        </w:rPr>
      </w:pPr>
      <w:customXmlDelRangeStart w:id="514" w:author="Autor"/>
      <w:sdt>
        <w:sdtPr>
          <w:tag w:val="goog_rdk_29"/>
          <w:id w:val="621357711"/>
        </w:sdtPr>
        <w:sdtEndPr/>
        <w:sdtContent>
          <w:customXmlDelRangeEnd w:id="514"/>
          <w:customXmlDelRangeStart w:id="515" w:author="Autor"/>
        </w:sdtContent>
      </w:sdt>
      <w:customXmlDelRangeEnd w:id="515"/>
      <w:del w:id="516" w:author="Autor">
        <w:r w:rsidR="00495F9D" w:rsidRPr="00C82A90" w:rsidDel="007C01AE">
          <w:rPr>
            <w:rFonts w:ascii="Arial" w:eastAsia="Arial" w:hAnsi="Arial" w:cs="Arial"/>
          </w:rPr>
          <w:delText>Služby poskytované v rámci Maintenance:</w:delText>
        </w:r>
      </w:del>
    </w:p>
    <w:p w14:paraId="000000D2" w14:textId="720126F6" w:rsidR="00F5179C" w:rsidRPr="00C82A90" w:rsidDel="007C01AE" w:rsidRDefault="00C52B90">
      <w:pPr>
        <w:numPr>
          <w:ilvl w:val="0"/>
          <w:numId w:val="21"/>
        </w:numPr>
        <w:spacing w:after="0" w:line="240" w:lineRule="auto"/>
        <w:jc w:val="both"/>
        <w:rPr>
          <w:del w:id="517" w:author="Autor"/>
          <w:rFonts w:ascii="Arial" w:eastAsia="Arial" w:hAnsi="Arial" w:cs="Arial"/>
        </w:rPr>
      </w:pPr>
      <w:customXmlDelRangeStart w:id="518" w:author="Autor"/>
      <w:sdt>
        <w:sdtPr>
          <w:tag w:val="goog_rdk_30"/>
          <w:id w:val="2001767304"/>
        </w:sdtPr>
        <w:sdtEndPr/>
        <w:sdtContent>
          <w:customXmlDelRangeEnd w:id="518"/>
          <w:customXmlDelRangeStart w:id="519" w:author="Autor"/>
        </w:sdtContent>
      </w:sdt>
      <w:customXmlDelRangeEnd w:id="519"/>
      <w:del w:id="520" w:author="Autor">
        <w:r w:rsidR="00495F9D" w:rsidRPr="00C82A90" w:rsidDel="007C01AE">
          <w:rPr>
            <w:rFonts w:ascii="Arial" w:eastAsia="Arial" w:hAnsi="Arial" w:cs="Arial"/>
          </w:rPr>
          <w:delText>přístup k opravným balíčkům;</w:delText>
        </w:r>
      </w:del>
    </w:p>
    <w:p w14:paraId="000000D3" w14:textId="18917394" w:rsidR="00F5179C" w:rsidRPr="00C82A90" w:rsidDel="007C01AE" w:rsidRDefault="00495F9D">
      <w:pPr>
        <w:numPr>
          <w:ilvl w:val="0"/>
          <w:numId w:val="21"/>
        </w:numPr>
        <w:spacing w:after="0" w:line="240" w:lineRule="auto"/>
        <w:jc w:val="both"/>
        <w:rPr>
          <w:del w:id="521" w:author="Autor"/>
          <w:rFonts w:ascii="Arial" w:eastAsia="Arial" w:hAnsi="Arial" w:cs="Arial"/>
        </w:rPr>
      </w:pPr>
      <w:del w:id="522" w:author="Autor">
        <w:r w:rsidRPr="00C82A90" w:rsidDel="007C01AE">
          <w:rPr>
            <w:rFonts w:ascii="Arial" w:eastAsia="Arial" w:hAnsi="Arial" w:cs="Arial"/>
          </w:rPr>
          <w:lastRenderedPageBreak/>
          <w:delText>pravidelná profylaxe IS;</w:delText>
        </w:r>
      </w:del>
    </w:p>
    <w:p w14:paraId="000000D4" w14:textId="17533732" w:rsidR="00F5179C" w:rsidRPr="00C82A90" w:rsidDel="007C01AE" w:rsidRDefault="00495F9D">
      <w:pPr>
        <w:numPr>
          <w:ilvl w:val="0"/>
          <w:numId w:val="21"/>
        </w:numPr>
        <w:spacing w:after="0" w:line="240" w:lineRule="auto"/>
        <w:jc w:val="both"/>
        <w:rPr>
          <w:del w:id="523" w:author="Autor"/>
          <w:rFonts w:ascii="Arial" w:eastAsia="Arial" w:hAnsi="Arial" w:cs="Arial"/>
        </w:rPr>
      </w:pPr>
      <w:del w:id="524" w:author="Autor">
        <w:r w:rsidRPr="00C82A90" w:rsidDel="007C01AE">
          <w:rPr>
            <w:rFonts w:ascii="Arial" w:eastAsia="Arial" w:hAnsi="Arial" w:cs="Arial"/>
          </w:rPr>
          <w:delText>úprava IS dle legislativních změn;</w:delText>
        </w:r>
      </w:del>
    </w:p>
    <w:p w14:paraId="000000D6" w14:textId="0E2F85DE" w:rsidR="00F5179C" w:rsidRPr="00C82A90" w:rsidDel="007C01AE" w:rsidRDefault="00495F9D">
      <w:pPr>
        <w:numPr>
          <w:ilvl w:val="0"/>
          <w:numId w:val="21"/>
        </w:numPr>
        <w:spacing w:after="0" w:line="240" w:lineRule="auto"/>
        <w:jc w:val="both"/>
        <w:rPr>
          <w:del w:id="525" w:author="Autor"/>
          <w:rFonts w:ascii="Arial" w:eastAsia="Arial" w:hAnsi="Arial" w:cs="Arial"/>
        </w:rPr>
      </w:pPr>
      <w:del w:id="526" w:author="Autor">
        <w:r w:rsidRPr="00C82A90" w:rsidDel="007C01AE">
          <w:rPr>
            <w:rFonts w:ascii="Arial" w:eastAsia="Arial" w:hAnsi="Arial" w:cs="Arial"/>
          </w:rPr>
          <w:delText>aktualizace a upgrade</w:delText>
        </w:r>
      </w:del>
      <w:ins w:id="527" w:author="Autor">
        <w:r w:rsidR="00187C49">
          <w:rPr>
            <w:rFonts w:ascii="Arial" w:eastAsia="Arial" w:hAnsi="Arial" w:cs="Arial"/>
          </w:rPr>
          <w:t>Upgrade</w:t>
        </w:r>
      </w:ins>
      <w:del w:id="528" w:author="Autor">
        <w:r w:rsidRPr="00C82A90" w:rsidDel="007C01AE">
          <w:rPr>
            <w:rFonts w:ascii="Arial" w:eastAsia="Arial" w:hAnsi="Arial" w:cs="Arial"/>
          </w:rPr>
          <w:delText xml:space="preserve"> SW a firmware</w:delText>
        </w:r>
        <w:r w:rsidR="00443014" w:rsidRPr="00C82A90" w:rsidDel="007C01AE">
          <w:rPr>
            <w:rFonts w:ascii="Arial" w:eastAsia="Arial" w:hAnsi="Arial" w:cs="Arial"/>
          </w:rPr>
          <w:delText xml:space="preserve"> včetně instalace</w:delText>
        </w:r>
        <w:r w:rsidRPr="00C82A90" w:rsidDel="007C01AE">
          <w:rPr>
            <w:rFonts w:ascii="Arial" w:eastAsia="Arial" w:hAnsi="Arial" w:cs="Arial"/>
          </w:rPr>
          <w:delText>;</w:delText>
        </w:r>
      </w:del>
    </w:p>
    <w:p w14:paraId="000000D7" w14:textId="5C706C73" w:rsidR="00F5179C" w:rsidRPr="00C82A90" w:rsidDel="007C01AE" w:rsidRDefault="00495F9D">
      <w:pPr>
        <w:numPr>
          <w:ilvl w:val="0"/>
          <w:numId w:val="21"/>
        </w:numPr>
        <w:spacing w:after="0" w:line="240" w:lineRule="auto"/>
        <w:jc w:val="both"/>
        <w:rPr>
          <w:del w:id="529" w:author="Autor"/>
          <w:rFonts w:ascii="Arial" w:eastAsia="Arial" w:hAnsi="Arial" w:cs="Arial"/>
        </w:rPr>
      </w:pPr>
      <w:del w:id="530" w:author="Autor">
        <w:r w:rsidRPr="00C82A90" w:rsidDel="007C01AE">
          <w:rPr>
            <w:rFonts w:ascii="Arial" w:eastAsia="Arial" w:hAnsi="Arial" w:cs="Arial"/>
          </w:rPr>
          <w:delText>optimalizace, identifikace výkonnostních problémů apod.;</w:delText>
        </w:r>
      </w:del>
    </w:p>
    <w:p w14:paraId="000000D9" w14:textId="7BF5BED1" w:rsidR="00F5179C" w:rsidRPr="00C82A90" w:rsidDel="007C01AE" w:rsidRDefault="00495F9D">
      <w:pPr>
        <w:numPr>
          <w:ilvl w:val="0"/>
          <w:numId w:val="21"/>
        </w:numPr>
        <w:spacing w:after="0" w:line="240" w:lineRule="auto"/>
        <w:jc w:val="both"/>
        <w:rPr>
          <w:del w:id="531" w:author="Autor"/>
          <w:rFonts w:ascii="Arial" w:eastAsia="Arial" w:hAnsi="Arial" w:cs="Arial"/>
        </w:rPr>
      </w:pPr>
      <w:del w:id="532" w:author="Autor">
        <w:r w:rsidRPr="00C82A90" w:rsidDel="007C01AE">
          <w:rPr>
            <w:rFonts w:ascii="Arial" w:eastAsia="Arial" w:hAnsi="Arial" w:cs="Arial"/>
            <w:color w:val="000000"/>
          </w:rPr>
          <w:delText xml:space="preserve">provoz </w:delText>
        </w:r>
        <w:r w:rsidR="00910D2E" w:rsidRPr="00C82A90" w:rsidDel="007C01AE">
          <w:rPr>
            <w:rFonts w:ascii="Arial" w:eastAsia="Arial" w:hAnsi="Arial" w:cs="Arial"/>
            <w:color w:val="000000"/>
          </w:rPr>
          <w:delText xml:space="preserve">Service desk a </w:delText>
        </w:r>
        <w:r w:rsidRPr="00C82A90" w:rsidDel="007C01AE">
          <w:rPr>
            <w:rFonts w:ascii="Arial" w:eastAsia="Arial" w:hAnsi="Arial" w:cs="Arial"/>
            <w:color w:val="000000"/>
          </w:rPr>
          <w:delText>hotline.</w:delText>
        </w:r>
      </w:del>
    </w:p>
    <w:p w14:paraId="6B0139E3" w14:textId="67B5D51A" w:rsidR="00910D2E" w:rsidRPr="00C82A90" w:rsidDel="007C01AE" w:rsidRDefault="00910D2E">
      <w:pPr>
        <w:numPr>
          <w:ilvl w:val="0"/>
          <w:numId w:val="21"/>
        </w:numPr>
        <w:spacing w:after="0" w:line="240" w:lineRule="auto"/>
        <w:jc w:val="both"/>
        <w:rPr>
          <w:del w:id="533" w:author="Autor"/>
          <w:rFonts w:ascii="Arial" w:eastAsia="Arial" w:hAnsi="Arial" w:cs="Arial"/>
        </w:rPr>
      </w:pPr>
      <w:del w:id="534" w:author="Autor">
        <w:r w:rsidRPr="00C82A90" w:rsidDel="007C01AE">
          <w:rPr>
            <w:rFonts w:ascii="Arial" w:eastAsia="Arial" w:hAnsi="Arial" w:cs="Arial"/>
            <w:color w:val="000000"/>
          </w:rPr>
          <w:delText>poskytování testovacího prostředí</w:delText>
        </w:r>
      </w:del>
    </w:p>
    <w:p w14:paraId="000000DA" w14:textId="0594AACA" w:rsidR="00F5179C" w:rsidRPr="00C82A90" w:rsidDel="007C01AE" w:rsidRDefault="00495F9D">
      <w:pPr>
        <w:numPr>
          <w:ilvl w:val="0"/>
          <w:numId w:val="21"/>
        </w:numPr>
        <w:spacing w:after="0" w:line="240" w:lineRule="auto"/>
        <w:jc w:val="both"/>
        <w:rPr>
          <w:del w:id="535" w:author="Autor"/>
          <w:rFonts w:ascii="Arial" w:eastAsia="Arial" w:hAnsi="Arial" w:cs="Arial"/>
        </w:rPr>
      </w:pPr>
      <w:del w:id="536" w:author="Autor">
        <w:r w:rsidRPr="00C82A90" w:rsidDel="007C01AE">
          <w:rPr>
            <w:rFonts w:ascii="Arial" w:eastAsia="Arial" w:hAnsi="Arial" w:cs="Arial"/>
            <w:color w:val="000000"/>
          </w:rPr>
          <w:delText>aktualizace provozní dokumentace</w:delText>
        </w:r>
        <w:bookmarkEnd w:id="512"/>
      </w:del>
    </w:p>
    <w:bookmarkStart w:id="537" w:name="_heading=h.1fob9te" w:colFirst="0" w:colLast="0"/>
    <w:bookmarkEnd w:id="537"/>
    <w:p w14:paraId="000000DB" w14:textId="00525B0F" w:rsidR="00F5179C" w:rsidRDefault="00C52B90">
      <w:pPr>
        <w:keepNext/>
        <w:keepLines/>
        <w:shd w:val="clear" w:color="auto" w:fill="333399"/>
        <w:spacing w:before="240" w:after="0" w:line="240" w:lineRule="auto"/>
        <w:rPr>
          <w:rFonts w:ascii="Arial" w:eastAsia="Arial" w:hAnsi="Arial" w:cs="Arial"/>
          <w:b/>
          <w:color w:val="FFFFFF"/>
        </w:rPr>
      </w:pPr>
      <w:sdt>
        <w:sdtPr>
          <w:tag w:val="goog_rdk_31"/>
          <w:id w:val="-49457252"/>
        </w:sdtPr>
        <w:sdtEndPr/>
        <w:sdtContent/>
      </w:sdt>
      <w:bookmarkStart w:id="538" w:name="_Hlk153276015"/>
      <w:r w:rsidR="00495F9D">
        <w:rPr>
          <w:rFonts w:ascii="Arial" w:eastAsia="Arial" w:hAnsi="Arial" w:cs="Arial"/>
          <w:b/>
          <w:color w:val="FFFFFF"/>
        </w:rPr>
        <w:t>Technická</w:t>
      </w:r>
      <w:proofErr w:type="spellEnd"/>
      <w:r w:rsidR="00495F9D">
        <w:rPr>
          <w:rFonts w:ascii="Arial" w:eastAsia="Arial" w:hAnsi="Arial" w:cs="Arial"/>
          <w:b/>
          <w:color w:val="FFFFFF"/>
        </w:rPr>
        <w:t xml:space="preserve"> podpora</w:t>
      </w:r>
      <w:r w:rsidR="001D5E5E">
        <w:rPr>
          <w:rFonts w:ascii="Arial" w:eastAsia="Arial" w:hAnsi="Arial" w:cs="Arial"/>
          <w:b/>
          <w:color w:val="FFFFFF"/>
        </w:rPr>
        <w:t xml:space="preserve"> a vývoj</w:t>
      </w:r>
      <w:bookmarkEnd w:id="538"/>
    </w:p>
    <w:p w14:paraId="000000DC" w14:textId="564A9B07" w:rsidR="00F5179C" w:rsidRDefault="00495F9D">
      <w:pPr>
        <w:keepNext/>
        <w:spacing w:after="0" w:line="240" w:lineRule="auto"/>
        <w:jc w:val="both"/>
        <w:rPr>
          <w:rFonts w:ascii="Arial" w:eastAsia="Arial" w:hAnsi="Arial" w:cs="Arial"/>
        </w:rPr>
      </w:pPr>
      <w:r>
        <w:rPr>
          <w:rFonts w:ascii="Arial" w:eastAsia="Arial" w:hAnsi="Arial" w:cs="Arial"/>
        </w:rPr>
        <w:t xml:space="preserve">V rámci </w:t>
      </w:r>
      <w:del w:id="539" w:author="Autor">
        <w:r w:rsidDel="00B745B0">
          <w:rPr>
            <w:rFonts w:ascii="Arial" w:eastAsia="Arial" w:hAnsi="Arial" w:cs="Arial"/>
          </w:rPr>
          <w:delText>servisních</w:delText>
        </w:r>
      </w:del>
      <w:ins w:id="540" w:author="Autor">
        <w:r w:rsidR="00B745B0">
          <w:rPr>
            <w:rFonts w:ascii="Arial" w:eastAsia="Arial" w:hAnsi="Arial" w:cs="Arial"/>
          </w:rPr>
          <w:t>Servisních</w:t>
        </w:r>
      </w:ins>
      <w:r>
        <w:rPr>
          <w:rFonts w:ascii="Arial" w:eastAsia="Arial" w:hAnsi="Arial" w:cs="Arial"/>
        </w:rPr>
        <w:t xml:space="preserve"> služeb katego</w:t>
      </w:r>
      <w:r w:rsidRPr="00FC18FC">
        <w:rPr>
          <w:rFonts w:ascii="Arial" w:eastAsia="Arial" w:hAnsi="Arial" w:cs="Arial"/>
        </w:rPr>
        <w:t xml:space="preserve">rie Technická podpora </w:t>
      </w:r>
      <w:r w:rsidR="001D5E5E" w:rsidRPr="00FC18FC">
        <w:rPr>
          <w:rFonts w:ascii="Arial" w:eastAsia="Arial" w:hAnsi="Arial" w:cs="Arial"/>
        </w:rPr>
        <w:t xml:space="preserve">a vývoj </w:t>
      </w:r>
      <w:r w:rsidRPr="00FC18FC">
        <w:rPr>
          <w:rFonts w:ascii="Arial" w:eastAsia="Arial" w:hAnsi="Arial" w:cs="Arial"/>
        </w:rPr>
        <w:t>dle</w:t>
      </w:r>
      <w:r>
        <w:rPr>
          <w:rFonts w:ascii="Arial" w:eastAsia="Arial" w:hAnsi="Arial" w:cs="Arial"/>
        </w:rPr>
        <w:t xml:space="preserve"> této smlouvy jsou poskytovány následující služby:</w:t>
      </w:r>
    </w:p>
    <w:p w14:paraId="000000DD" w14:textId="218FDD54" w:rsidR="00F5179C" w:rsidRDefault="00495F9D">
      <w:pPr>
        <w:keepNext/>
        <w:numPr>
          <w:ilvl w:val="0"/>
          <w:numId w:val="21"/>
        </w:numPr>
        <w:spacing w:after="0" w:line="240" w:lineRule="auto"/>
        <w:ind w:left="714" w:hanging="357"/>
        <w:jc w:val="both"/>
        <w:rPr>
          <w:rFonts w:ascii="Arial" w:eastAsia="Arial" w:hAnsi="Arial" w:cs="Arial"/>
        </w:rPr>
      </w:pPr>
      <w:r w:rsidRPr="000D144E">
        <w:rPr>
          <w:rFonts w:ascii="Arial" w:eastAsia="Arial" w:hAnsi="Arial" w:cs="Arial"/>
        </w:rPr>
        <w:t>konzultační služby;</w:t>
      </w:r>
    </w:p>
    <w:p w14:paraId="272A9D7C" w14:textId="6859F74F"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školení uživatelů a administrátorů;</w:t>
      </w:r>
    </w:p>
    <w:p w14:paraId="5E716E75" w14:textId="3B755B80"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změny nastavení a konfigurace systému;</w:t>
      </w:r>
    </w:p>
    <w:p w14:paraId="20440DE6" w14:textId="4EA48954"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součinnost v oblasti kyberbezpečnosti podle přílohy č. 2 v</w:t>
      </w:r>
      <w:r w:rsidR="00C52D6E">
        <w:rPr>
          <w:rFonts w:ascii="Arial" w:eastAsia="Arial" w:hAnsi="Arial" w:cs="Arial"/>
        </w:rPr>
        <w:t xml:space="preserve"> případě, že se bude jednat o </w:t>
      </w:r>
      <w:del w:id="541" w:author="Autor">
        <w:r w:rsidR="00C52D6E" w:rsidDel="001F5B57">
          <w:rPr>
            <w:rFonts w:ascii="Arial" w:eastAsia="Arial" w:hAnsi="Arial" w:cs="Arial"/>
          </w:rPr>
          <w:delText>incid</w:delText>
        </w:r>
      </w:del>
      <w:ins w:id="542" w:author="Autor">
        <w:r w:rsidR="00D8573C">
          <w:rPr>
            <w:rFonts w:ascii="Arial" w:eastAsia="Arial" w:hAnsi="Arial" w:cs="Arial"/>
          </w:rPr>
          <w:t>i</w:t>
        </w:r>
        <w:r w:rsidR="001F5B57">
          <w:rPr>
            <w:rFonts w:ascii="Arial" w:eastAsia="Arial" w:hAnsi="Arial" w:cs="Arial"/>
          </w:rPr>
          <w:t>ncid</w:t>
        </w:r>
      </w:ins>
      <w:r w:rsidR="00C52D6E">
        <w:rPr>
          <w:rFonts w:ascii="Arial" w:eastAsia="Arial" w:hAnsi="Arial" w:cs="Arial"/>
        </w:rPr>
        <w:t xml:space="preserve">ent </w:t>
      </w:r>
      <w:ins w:id="543" w:author="Autor">
        <w:r w:rsidR="00D8573C">
          <w:rPr>
            <w:rFonts w:ascii="Arial" w:eastAsia="Arial" w:hAnsi="Arial" w:cs="Arial"/>
          </w:rPr>
          <w:t>ne</w:t>
        </w:r>
      </w:ins>
      <w:r w:rsidR="00C52D6E">
        <w:rPr>
          <w:rFonts w:ascii="Arial" w:eastAsia="Arial" w:hAnsi="Arial" w:cs="Arial"/>
        </w:rPr>
        <w:t xml:space="preserve">zaviněný </w:t>
      </w:r>
      <w:ins w:id="544" w:author="Autor">
        <w:r w:rsidR="00D8573C">
          <w:rPr>
            <w:rFonts w:ascii="Arial" w:eastAsia="Arial" w:hAnsi="Arial" w:cs="Arial"/>
          </w:rPr>
          <w:t xml:space="preserve">ze </w:t>
        </w:r>
      </w:ins>
      <w:del w:id="545" w:author="Autor">
        <w:r w:rsidR="00C52D6E" w:rsidDel="00D8573C">
          <w:rPr>
            <w:rFonts w:ascii="Arial" w:eastAsia="Arial" w:hAnsi="Arial" w:cs="Arial"/>
          </w:rPr>
          <w:delText xml:space="preserve">stranou </w:delText>
        </w:r>
      </w:del>
      <w:ins w:id="546" w:author="Autor">
        <w:r w:rsidR="00D8573C">
          <w:rPr>
            <w:rFonts w:ascii="Arial" w:eastAsia="Arial" w:hAnsi="Arial" w:cs="Arial"/>
          </w:rPr>
          <w:t xml:space="preserve">strany </w:t>
        </w:r>
      </w:ins>
      <w:del w:id="547" w:author="Autor">
        <w:r w:rsidR="00C52D6E" w:rsidDel="00D8573C">
          <w:rPr>
            <w:rFonts w:ascii="Arial" w:eastAsia="Arial" w:hAnsi="Arial" w:cs="Arial"/>
          </w:rPr>
          <w:delText>Objednatele</w:delText>
        </w:r>
      </w:del>
      <w:ins w:id="548" w:author="Autor">
        <w:r w:rsidR="00D8573C">
          <w:rPr>
            <w:rFonts w:ascii="Arial" w:eastAsia="Arial" w:hAnsi="Arial" w:cs="Arial"/>
          </w:rPr>
          <w:t>Poskytovatele</w:t>
        </w:r>
      </w:ins>
      <w:r w:rsidR="00C52D6E">
        <w:rPr>
          <w:rFonts w:ascii="Arial" w:eastAsia="Arial" w:hAnsi="Arial" w:cs="Arial"/>
        </w:rPr>
        <w:t>;</w:t>
      </w:r>
    </w:p>
    <w:p w14:paraId="19D89428" w14:textId="16D18C3B" w:rsidR="00443014" w:rsidRPr="000D144E" w:rsidRDefault="00443014">
      <w:pPr>
        <w:keepNext/>
        <w:numPr>
          <w:ilvl w:val="0"/>
          <w:numId w:val="21"/>
        </w:numPr>
        <w:spacing w:after="0" w:line="240" w:lineRule="auto"/>
        <w:ind w:left="714" w:hanging="357"/>
        <w:jc w:val="both"/>
        <w:rPr>
          <w:rFonts w:ascii="Arial" w:eastAsia="Arial" w:hAnsi="Arial" w:cs="Arial"/>
        </w:rPr>
      </w:pPr>
      <w:r>
        <w:rPr>
          <w:rFonts w:ascii="Arial" w:eastAsia="Arial" w:hAnsi="Arial" w:cs="Arial"/>
        </w:rPr>
        <w:t>opětovná instalace IS;</w:t>
      </w:r>
    </w:p>
    <w:p w14:paraId="000000DE" w14:textId="2C91AE09" w:rsidR="00F5179C" w:rsidRPr="000D144E" w:rsidRDefault="00495F9D">
      <w:pPr>
        <w:keepNext/>
        <w:numPr>
          <w:ilvl w:val="0"/>
          <w:numId w:val="21"/>
        </w:numPr>
        <w:spacing w:after="0" w:line="240" w:lineRule="auto"/>
        <w:ind w:left="714" w:hanging="357"/>
        <w:jc w:val="both"/>
        <w:rPr>
          <w:rFonts w:ascii="Arial" w:eastAsia="Arial" w:hAnsi="Arial" w:cs="Arial"/>
        </w:rPr>
      </w:pPr>
      <w:r w:rsidRPr="003F3134">
        <w:rPr>
          <w:rFonts w:ascii="Arial" w:eastAsia="Arial" w:hAnsi="Arial" w:cs="Arial"/>
        </w:rPr>
        <w:t xml:space="preserve">realizace </w:t>
      </w:r>
      <w:del w:id="549" w:author="Autor">
        <w:r w:rsidRPr="003F3134" w:rsidDel="001F5B57">
          <w:rPr>
            <w:rFonts w:ascii="Arial" w:eastAsia="Arial" w:hAnsi="Arial" w:cs="Arial"/>
          </w:rPr>
          <w:delText>požadav</w:delText>
        </w:r>
      </w:del>
      <w:ins w:id="550" w:author="Autor">
        <w:r w:rsidR="001F5B57">
          <w:rPr>
            <w:rFonts w:ascii="Arial" w:eastAsia="Arial" w:hAnsi="Arial" w:cs="Arial"/>
          </w:rPr>
          <w:t>Požadav</w:t>
        </w:r>
      </w:ins>
      <w:r w:rsidRPr="003F3134">
        <w:rPr>
          <w:rFonts w:ascii="Arial" w:eastAsia="Arial" w:hAnsi="Arial" w:cs="Arial"/>
        </w:rPr>
        <w:t>ků na novou funkcionalitu</w:t>
      </w:r>
      <w:r w:rsidRPr="000D144E">
        <w:rPr>
          <w:rFonts w:ascii="Arial" w:eastAsia="Arial" w:hAnsi="Arial" w:cs="Arial"/>
        </w:rPr>
        <w:t xml:space="preserve"> systému nad rámec poptávaného řešení</w:t>
      </w:r>
      <w:r w:rsidR="00F877B1">
        <w:rPr>
          <w:rFonts w:ascii="Arial" w:eastAsia="Arial" w:hAnsi="Arial" w:cs="Arial"/>
        </w:rPr>
        <w:t xml:space="preserve"> včetně změny integrační vazby v návaznosti na změnu rozhraní jiného IS</w:t>
      </w:r>
      <w:r w:rsidRPr="000D144E">
        <w:rPr>
          <w:rFonts w:ascii="Arial" w:eastAsia="Arial" w:hAnsi="Arial" w:cs="Arial"/>
        </w:rPr>
        <w:t>(REQ).</w:t>
      </w:r>
    </w:p>
    <w:p w14:paraId="000000DF" w14:textId="77777777" w:rsidR="00F5179C" w:rsidRPr="000D144E" w:rsidRDefault="00F5179C">
      <w:pPr>
        <w:keepNext/>
        <w:spacing w:after="0" w:line="240" w:lineRule="auto"/>
        <w:jc w:val="both"/>
        <w:rPr>
          <w:rFonts w:ascii="Arial" w:eastAsia="Arial" w:hAnsi="Arial" w:cs="Arial"/>
        </w:rPr>
      </w:pPr>
    </w:p>
    <w:p w14:paraId="000000E2" w14:textId="072A4B44" w:rsidR="00F5179C" w:rsidRPr="00D01FD6" w:rsidRDefault="00495F9D">
      <w:pPr>
        <w:keepNext/>
        <w:spacing w:after="0" w:line="240" w:lineRule="auto"/>
        <w:jc w:val="both"/>
        <w:rPr>
          <w:rFonts w:ascii="Arial" w:eastAsia="Arial" w:hAnsi="Arial" w:cs="Arial"/>
        </w:rPr>
      </w:pPr>
      <w:r w:rsidRPr="00D01FD6">
        <w:rPr>
          <w:rFonts w:ascii="Arial" w:eastAsia="Arial" w:hAnsi="Arial" w:cs="Arial"/>
        </w:rPr>
        <w:t xml:space="preserve">Reakční doba </w:t>
      </w:r>
      <w:del w:id="551" w:author="Autor">
        <w:r w:rsidRPr="00D01FD6" w:rsidDel="00B745B0">
          <w:rPr>
            <w:rFonts w:ascii="Arial" w:eastAsia="Arial" w:hAnsi="Arial" w:cs="Arial"/>
          </w:rPr>
          <w:delText>servisních</w:delText>
        </w:r>
      </w:del>
      <w:ins w:id="552" w:author="Autor">
        <w:r w:rsidR="00B745B0">
          <w:rPr>
            <w:rFonts w:ascii="Arial" w:eastAsia="Arial" w:hAnsi="Arial" w:cs="Arial"/>
          </w:rPr>
          <w:t>Servisních</w:t>
        </w:r>
      </w:ins>
      <w:r w:rsidRPr="00D01FD6">
        <w:rPr>
          <w:rFonts w:ascii="Arial" w:eastAsia="Arial" w:hAnsi="Arial" w:cs="Arial"/>
        </w:rPr>
        <w:t xml:space="preserve"> služeb v této kategorii:</w:t>
      </w:r>
      <w:r w:rsidRPr="00D01FD6">
        <w:rPr>
          <w:rFonts w:ascii="Arial" w:eastAsia="Arial" w:hAnsi="Arial" w:cs="Arial"/>
        </w:rPr>
        <w:tab/>
        <w:t xml:space="preserve"> </w:t>
      </w:r>
      <w:r w:rsidRPr="00D01FD6">
        <w:rPr>
          <w:rFonts w:ascii="Arial" w:eastAsia="Arial" w:hAnsi="Arial" w:cs="Arial"/>
        </w:rPr>
        <w:tab/>
        <w:t>2 pracovní dny</w:t>
      </w:r>
    </w:p>
    <w:p w14:paraId="000000E3" w14:textId="7C961C82" w:rsidR="00F5179C" w:rsidRPr="000D144E" w:rsidRDefault="00495F9D">
      <w:pPr>
        <w:keepNext/>
        <w:spacing w:after="0" w:line="240" w:lineRule="auto"/>
        <w:jc w:val="both"/>
        <w:rPr>
          <w:rFonts w:ascii="Arial" w:eastAsia="Arial" w:hAnsi="Arial" w:cs="Arial"/>
        </w:rPr>
      </w:pPr>
      <w:r w:rsidRPr="00D01FD6">
        <w:rPr>
          <w:rFonts w:ascii="Arial" w:eastAsia="Arial" w:hAnsi="Arial" w:cs="Arial"/>
        </w:rPr>
        <w:t xml:space="preserve">Doba vyřešení </w:t>
      </w:r>
      <w:del w:id="553" w:author="Autor">
        <w:r w:rsidRPr="00D01FD6" w:rsidDel="00B745B0">
          <w:rPr>
            <w:rFonts w:ascii="Arial" w:eastAsia="Arial" w:hAnsi="Arial" w:cs="Arial"/>
          </w:rPr>
          <w:delText>servisních</w:delText>
        </w:r>
      </w:del>
      <w:ins w:id="554" w:author="Autor">
        <w:r w:rsidR="00B745B0">
          <w:rPr>
            <w:rFonts w:ascii="Arial" w:eastAsia="Arial" w:hAnsi="Arial" w:cs="Arial"/>
          </w:rPr>
          <w:t>Servisních</w:t>
        </w:r>
      </w:ins>
      <w:r w:rsidRPr="00D01FD6">
        <w:rPr>
          <w:rFonts w:ascii="Arial" w:eastAsia="Arial" w:hAnsi="Arial" w:cs="Arial"/>
        </w:rPr>
        <w:t xml:space="preserve"> služeb v této kategorii:</w:t>
      </w:r>
      <w:r w:rsidRPr="00D01FD6">
        <w:rPr>
          <w:rFonts w:ascii="Arial" w:eastAsia="Arial" w:hAnsi="Arial" w:cs="Arial"/>
        </w:rPr>
        <w:tab/>
      </w:r>
      <w:r w:rsidR="003C54DB" w:rsidRPr="003C54DB">
        <w:rPr>
          <w:rFonts w:ascii="Arial" w:eastAsia="Arial" w:hAnsi="Arial" w:cs="Arial"/>
        </w:rPr>
        <w:t xml:space="preserve">Doba realizace </w:t>
      </w:r>
      <w:del w:id="555" w:author="Autor">
        <w:r w:rsidR="002A3EE2" w:rsidDel="001F5B57">
          <w:rPr>
            <w:rFonts w:ascii="Arial" w:eastAsia="Arial" w:hAnsi="Arial" w:cs="Arial"/>
          </w:rPr>
          <w:delText>požadav</w:delText>
        </w:r>
      </w:del>
      <w:ins w:id="556" w:author="Autor">
        <w:r w:rsidR="001F5B57">
          <w:rPr>
            <w:rFonts w:ascii="Arial" w:eastAsia="Arial" w:hAnsi="Arial" w:cs="Arial"/>
          </w:rPr>
          <w:t>Požadav</w:t>
        </w:r>
      </w:ins>
      <w:r w:rsidR="002A3EE2">
        <w:rPr>
          <w:rFonts w:ascii="Arial" w:eastAsia="Arial" w:hAnsi="Arial" w:cs="Arial"/>
        </w:rPr>
        <w:t xml:space="preserve">ku </w:t>
      </w:r>
      <w:r w:rsidR="003C54DB" w:rsidRPr="003C54DB">
        <w:rPr>
          <w:rFonts w:ascii="Arial" w:eastAsia="Arial" w:hAnsi="Arial" w:cs="Arial"/>
        </w:rPr>
        <w:t>bude dohodnuta mezi Objednatelem a Poskytovatelem a tato lhůta se následně stane pro Poskytovatele závaznou</w:t>
      </w:r>
    </w:p>
    <w:p w14:paraId="000000E4" w14:textId="77777777" w:rsidR="00F5179C" w:rsidRDefault="00F5179C">
      <w:pPr>
        <w:keepNext/>
        <w:spacing w:after="0" w:line="240" w:lineRule="auto"/>
        <w:jc w:val="both"/>
        <w:rPr>
          <w:rFonts w:ascii="Arial" w:eastAsia="Arial" w:hAnsi="Arial" w:cs="Arial"/>
          <w:highlight w:val="yellow"/>
        </w:rPr>
      </w:pPr>
      <w:bookmarkStart w:id="557" w:name="_heading=h.3znysh7" w:colFirst="0" w:colLast="0"/>
      <w:bookmarkEnd w:id="557"/>
    </w:p>
    <w:p w14:paraId="000000E6" w14:textId="40ABB435" w:rsidR="00F5179C" w:rsidRDefault="00495F9D">
      <w:pPr>
        <w:keepNext/>
        <w:keepLines/>
        <w:shd w:val="clear" w:color="auto" w:fill="333399"/>
        <w:spacing w:before="240" w:after="0" w:line="240" w:lineRule="auto"/>
        <w:rPr>
          <w:rFonts w:ascii="Arial" w:eastAsia="Arial" w:hAnsi="Arial" w:cs="Arial"/>
          <w:b/>
          <w:color w:val="FFFFFF"/>
        </w:rPr>
      </w:pPr>
      <w:bookmarkStart w:id="558" w:name="_heading=h.2et92p0" w:colFirst="0" w:colLast="0"/>
      <w:bookmarkEnd w:id="558"/>
      <w:r>
        <w:rPr>
          <w:rFonts w:ascii="Arial" w:eastAsia="Arial" w:hAnsi="Arial" w:cs="Arial"/>
          <w:b/>
          <w:color w:val="FFFFFF"/>
        </w:rPr>
        <w:t xml:space="preserve">Řešení </w:t>
      </w:r>
      <w:del w:id="559" w:author="Autor">
        <w:r w:rsidDel="001F5B57">
          <w:rPr>
            <w:rFonts w:ascii="Arial" w:eastAsia="Arial" w:hAnsi="Arial" w:cs="Arial"/>
            <w:b/>
            <w:color w:val="FFFFFF"/>
          </w:rPr>
          <w:delText>incid</w:delText>
        </w:r>
      </w:del>
      <w:ins w:id="560" w:author="Autor">
        <w:r w:rsidR="001F5B57">
          <w:rPr>
            <w:rFonts w:ascii="Arial" w:eastAsia="Arial" w:hAnsi="Arial" w:cs="Arial"/>
            <w:b/>
            <w:color w:val="FFFFFF"/>
          </w:rPr>
          <w:t>Incid</w:t>
        </w:r>
      </w:ins>
      <w:r>
        <w:rPr>
          <w:rFonts w:ascii="Arial" w:eastAsia="Arial" w:hAnsi="Arial" w:cs="Arial"/>
          <w:b/>
          <w:color w:val="FFFFFF"/>
        </w:rPr>
        <w:t>entů</w:t>
      </w:r>
    </w:p>
    <w:p w14:paraId="000000E7" w14:textId="4A374A6D" w:rsidR="00F5179C" w:rsidRDefault="00C52B90">
      <w:pPr>
        <w:spacing w:after="0" w:line="240" w:lineRule="auto"/>
        <w:rPr>
          <w:rFonts w:ascii="Arial" w:eastAsia="Arial" w:hAnsi="Arial" w:cs="Arial"/>
          <w:b/>
        </w:rPr>
      </w:pPr>
      <w:sdt>
        <w:sdtPr>
          <w:tag w:val="goog_rdk_36"/>
          <w:id w:val="-1273933975"/>
        </w:sdtPr>
        <w:sdtEndPr/>
        <w:sdtContent/>
      </w:sdt>
      <w:r w:rsidR="00495F9D">
        <w:rPr>
          <w:rFonts w:ascii="Arial" w:eastAsia="Arial" w:hAnsi="Arial" w:cs="Arial"/>
          <w:b/>
        </w:rPr>
        <w:t xml:space="preserve">Kategorie </w:t>
      </w:r>
      <w:del w:id="561" w:author="Autor">
        <w:r w:rsidR="00495F9D" w:rsidDel="001F5B57">
          <w:rPr>
            <w:rFonts w:ascii="Arial" w:eastAsia="Arial" w:hAnsi="Arial" w:cs="Arial"/>
            <w:b/>
          </w:rPr>
          <w:delText>incid</w:delText>
        </w:r>
      </w:del>
      <w:ins w:id="562" w:author="Autor">
        <w:r w:rsidR="001F5B57">
          <w:rPr>
            <w:rFonts w:ascii="Arial" w:eastAsia="Arial" w:hAnsi="Arial" w:cs="Arial"/>
            <w:b/>
          </w:rPr>
          <w:t>Incid</w:t>
        </w:r>
      </w:ins>
      <w:r w:rsidR="00495F9D">
        <w:rPr>
          <w:rFonts w:ascii="Arial" w:eastAsia="Arial" w:hAnsi="Arial" w:cs="Arial"/>
          <w:b/>
        </w:rPr>
        <w:t>entů:</w:t>
      </w:r>
    </w:p>
    <w:tbl>
      <w:tblPr>
        <w:tblStyle w:val="a0"/>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5"/>
        <w:gridCol w:w="7269"/>
      </w:tblGrid>
      <w:tr w:rsidR="00F5179C" w14:paraId="7B4A091B" w14:textId="77777777" w:rsidTr="001755AB">
        <w:trPr>
          <w:cantSplit/>
          <w:tblHeader/>
        </w:trPr>
        <w:tc>
          <w:tcPr>
            <w:tcW w:w="1305" w:type="dxa"/>
            <w:shd w:val="clear" w:color="auto" w:fill="3366FF"/>
          </w:tcPr>
          <w:p w14:paraId="000000E8"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269" w:type="dxa"/>
            <w:shd w:val="clear" w:color="auto" w:fill="3366FF"/>
          </w:tcPr>
          <w:p w14:paraId="000000E9"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624C4F23" w14:textId="77777777" w:rsidTr="001755AB">
        <w:trPr>
          <w:cantSplit/>
        </w:trPr>
        <w:tc>
          <w:tcPr>
            <w:tcW w:w="1305" w:type="dxa"/>
          </w:tcPr>
          <w:p w14:paraId="000000EA"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A</w:t>
            </w:r>
          </w:p>
        </w:tc>
        <w:tc>
          <w:tcPr>
            <w:tcW w:w="7269" w:type="dxa"/>
          </w:tcPr>
          <w:p w14:paraId="000000EB" w14:textId="19353FFF"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w:t>
            </w:r>
            <w:del w:id="563" w:author="Autor">
              <w:r w:rsidRPr="00D01FD6" w:rsidDel="001755AB">
                <w:rPr>
                  <w:rFonts w:ascii="Arial" w:eastAsia="Arial" w:hAnsi="Arial" w:cs="Arial"/>
                  <w:color w:val="000000"/>
                </w:rPr>
                <w:delText xml:space="preserve">část </w:delText>
              </w:r>
            </w:del>
            <w:ins w:id="564" w:author="Autor">
              <w:r w:rsidR="001755AB">
                <w:rPr>
                  <w:rFonts w:ascii="Arial" w:eastAsia="Arial" w:hAnsi="Arial" w:cs="Arial"/>
                  <w:color w:val="000000"/>
                </w:rPr>
                <w:t xml:space="preserve">modul </w:t>
              </w:r>
            </w:ins>
            <w:r w:rsidR="003F2E86" w:rsidRPr="00D01FD6">
              <w:rPr>
                <w:rFonts w:ascii="Arial" w:eastAsia="Arial" w:hAnsi="Arial" w:cs="Arial"/>
                <w:color w:val="000000"/>
              </w:rPr>
              <w:t xml:space="preserve">IS </w:t>
            </w:r>
            <w:r w:rsidRPr="00D01FD6">
              <w:rPr>
                <w:rFonts w:ascii="Arial" w:eastAsia="Arial" w:hAnsi="Arial" w:cs="Arial"/>
                <w:color w:val="000000"/>
              </w:rPr>
              <w:t>je zcela nefunkční, neumožňuje práci uživatelů s</w:t>
            </w:r>
            <w:r w:rsidR="003A3C83">
              <w:rPr>
                <w:rFonts w:ascii="Arial" w:eastAsia="Arial" w:hAnsi="Arial" w:cs="Arial"/>
                <w:color w:val="000000"/>
              </w:rPr>
              <w:t> </w:t>
            </w:r>
            <w:r w:rsidRPr="00D01FD6">
              <w:rPr>
                <w:rFonts w:ascii="Arial" w:eastAsia="Arial" w:hAnsi="Arial" w:cs="Arial"/>
                <w:color w:val="000000"/>
              </w:rPr>
              <w:t>IS</w:t>
            </w:r>
            <w:r w:rsidR="003A3C83">
              <w:rPr>
                <w:rFonts w:ascii="Arial" w:eastAsia="Arial" w:hAnsi="Arial" w:cs="Arial"/>
                <w:color w:val="000000"/>
              </w:rPr>
              <w:t>,</w:t>
            </w:r>
            <w:r w:rsidRPr="00D01FD6">
              <w:rPr>
                <w:rFonts w:ascii="Arial" w:eastAsia="Arial" w:hAnsi="Arial" w:cs="Arial"/>
                <w:color w:val="000000"/>
              </w:rPr>
              <w:t xml:space="preserve">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 kritickou mírou závažnosti </w:t>
            </w:r>
          </w:p>
        </w:tc>
      </w:tr>
      <w:tr w:rsidR="00F5179C" w14:paraId="2484D526" w14:textId="77777777" w:rsidTr="001755AB">
        <w:trPr>
          <w:cantSplit/>
        </w:trPr>
        <w:tc>
          <w:tcPr>
            <w:tcW w:w="1305" w:type="dxa"/>
          </w:tcPr>
          <w:p w14:paraId="000000EC"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B</w:t>
            </w:r>
          </w:p>
        </w:tc>
        <w:tc>
          <w:tcPr>
            <w:tcW w:w="7269" w:type="dxa"/>
          </w:tcPr>
          <w:p w14:paraId="000000ED" w14:textId="31384CC5"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del w:id="565" w:author="Autor">
              <w:r w:rsidR="003F2E86" w:rsidRPr="00D01FD6" w:rsidDel="00D8573C">
                <w:rPr>
                  <w:rFonts w:ascii="Arial" w:eastAsia="Arial" w:hAnsi="Arial" w:cs="Arial"/>
                  <w:color w:val="000000"/>
                </w:rPr>
                <w:delText xml:space="preserve">IS </w:delText>
              </w:r>
              <w:r w:rsidRPr="00D01FD6" w:rsidDel="00D8573C">
                <w:rPr>
                  <w:rFonts w:ascii="Arial" w:eastAsia="Arial" w:hAnsi="Arial" w:cs="Arial"/>
                  <w:color w:val="000000"/>
                </w:rPr>
                <w:delText xml:space="preserve">nebo část </w:delText>
              </w:r>
            </w:del>
            <w:ins w:id="566" w:author="Autor">
              <w:r w:rsidR="00D8573C">
                <w:rPr>
                  <w:rFonts w:ascii="Arial" w:eastAsia="Arial" w:hAnsi="Arial" w:cs="Arial"/>
                  <w:color w:val="000000"/>
                </w:rPr>
                <w:t>kritická funkcionalita</w:t>
              </w:r>
              <w:r w:rsidR="00D8573C" w:rsidRPr="00D01FD6">
                <w:rPr>
                  <w:rFonts w:ascii="Arial" w:eastAsia="Arial" w:hAnsi="Arial" w:cs="Arial"/>
                  <w:color w:val="000000"/>
                </w:rPr>
                <w:t xml:space="preserve"> </w:t>
              </w:r>
            </w:ins>
            <w:r w:rsidR="003F2E86" w:rsidRPr="00D01FD6">
              <w:rPr>
                <w:rFonts w:ascii="Arial" w:eastAsia="Arial" w:hAnsi="Arial" w:cs="Arial"/>
                <w:color w:val="000000"/>
              </w:rPr>
              <w:t xml:space="preserve">IS </w:t>
            </w:r>
            <w:r w:rsidRPr="00D01FD6">
              <w:rPr>
                <w:rFonts w:ascii="Arial" w:eastAsia="Arial" w:hAnsi="Arial" w:cs="Arial"/>
                <w:color w:val="000000"/>
              </w:rPr>
              <w:t xml:space="preserve">je </w:t>
            </w:r>
            <w:del w:id="567" w:author="Autor">
              <w:r w:rsidRPr="00D01FD6" w:rsidDel="00D8573C">
                <w:rPr>
                  <w:rFonts w:ascii="Arial" w:eastAsia="Arial" w:hAnsi="Arial" w:cs="Arial"/>
                  <w:color w:val="000000"/>
                </w:rPr>
                <w:delText xml:space="preserve">částečně </w:delText>
              </w:r>
            </w:del>
            <w:ins w:id="568" w:author="Autor">
              <w:r w:rsidR="00D8573C">
                <w:rPr>
                  <w:rFonts w:ascii="Arial" w:eastAsia="Arial" w:hAnsi="Arial" w:cs="Arial"/>
                  <w:color w:val="000000"/>
                </w:rPr>
                <w:t>ne</w:t>
              </w:r>
            </w:ins>
            <w:r w:rsidRPr="00D01FD6">
              <w:rPr>
                <w:rFonts w:ascii="Arial" w:eastAsia="Arial" w:hAnsi="Arial" w:cs="Arial"/>
                <w:color w:val="000000"/>
              </w:rPr>
              <w:t xml:space="preserve">funkční, </w:t>
            </w:r>
            <w:ins w:id="569" w:author="Autor">
              <w:r w:rsidR="00D8573C">
                <w:rPr>
                  <w:rFonts w:ascii="Arial" w:eastAsia="Arial" w:hAnsi="Arial" w:cs="Arial"/>
                  <w:color w:val="000000"/>
                </w:rPr>
                <w:t xml:space="preserve">IS </w:t>
              </w:r>
            </w:ins>
            <w:r w:rsidRPr="00D01FD6">
              <w:rPr>
                <w:rFonts w:ascii="Arial" w:eastAsia="Arial" w:hAnsi="Arial" w:cs="Arial"/>
                <w:color w:val="000000"/>
              </w:rPr>
              <w:t xml:space="preserve">umožňuje částečné poskytování služeb, po přechodnou dobu se sníženým komfortem uživatelů, případně provizorním způsobem z důvodů na straně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části, na niž je Poskytovatel povinen poskytovat </w:t>
            </w:r>
            <w:del w:id="570" w:author="Autor">
              <w:r w:rsidRPr="00D01FD6" w:rsidDel="00187C49">
                <w:rPr>
                  <w:rFonts w:ascii="Arial" w:eastAsia="Arial" w:hAnsi="Arial" w:cs="Arial"/>
                  <w:color w:val="000000"/>
                </w:rPr>
                <w:delText>servisní slu</w:delText>
              </w:r>
            </w:del>
            <w:ins w:id="571" w:author="Autor">
              <w:r w:rsidR="00187C49">
                <w:rPr>
                  <w:rFonts w:ascii="Arial" w:eastAsia="Arial" w:hAnsi="Arial" w:cs="Arial"/>
                  <w:color w:val="000000"/>
                </w:rPr>
                <w:t>Servisní slu</w:t>
              </w:r>
            </w:ins>
            <w:r w:rsidRPr="00D01FD6">
              <w:rPr>
                <w:rFonts w:ascii="Arial" w:eastAsia="Arial" w:hAnsi="Arial" w:cs="Arial"/>
                <w:color w:val="000000"/>
              </w:rPr>
              <w:t xml:space="preserve">žby nebo IS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se střední mírou závažnosti</w:t>
            </w:r>
          </w:p>
        </w:tc>
      </w:tr>
      <w:tr w:rsidR="00F5179C" w14:paraId="16F1C7B5" w14:textId="77777777" w:rsidTr="001755AB">
        <w:trPr>
          <w:cantSplit/>
        </w:trPr>
        <w:tc>
          <w:tcPr>
            <w:tcW w:w="1305" w:type="dxa"/>
          </w:tcPr>
          <w:p w14:paraId="000000EE"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C</w:t>
            </w:r>
          </w:p>
        </w:tc>
        <w:tc>
          <w:tcPr>
            <w:tcW w:w="7269" w:type="dxa"/>
          </w:tcPr>
          <w:p w14:paraId="000000EF" w14:textId="7473EDE7"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Nedostatky a vady drobného rozsahu, které nebrání užívání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w:t>
            </w:r>
            <w:del w:id="572" w:author="Autor">
              <w:r w:rsidRPr="00D01FD6" w:rsidDel="00B94F8C">
                <w:rPr>
                  <w:rFonts w:ascii="Arial" w:eastAsia="Arial" w:hAnsi="Arial" w:cs="Arial"/>
                  <w:color w:val="000000"/>
                </w:rPr>
                <w:delText>části</w:delText>
              </w:r>
            </w:del>
            <w:ins w:id="573" w:author="Autor">
              <w:r w:rsidR="00B94F8C">
                <w:rPr>
                  <w:rFonts w:ascii="Arial" w:eastAsia="Arial" w:hAnsi="Arial" w:cs="Arial"/>
                  <w:color w:val="000000"/>
                </w:rPr>
                <w:t>modulů</w:t>
              </w:r>
            </w:ins>
            <w:r w:rsidRPr="00D01FD6">
              <w:rPr>
                <w:rFonts w:ascii="Arial" w:eastAsia="Arial" w:hAnsi="Arial" w:cs="Arial"/>
                <w:color w:val="000000"/>
              </w:rPr>
              <w:t xml:space="preserve">, nicméně IS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 nízkou mírou závažnosti</w:t>
            </w:r>
          </w:p>
        </w:tc>
      </w:tr>
    </w:tbl>
    <w:p w14:paraId="000000F0" w14:textId="77777777" w:rsidR="00F5179C" w:rsidRDefault="00495F9D">
      <w:pPr>
        <w:spacing w:before="240" w:after="0" w:line="240" w:lineRule="auto"/>
        <w:rPr>
          <w:rFonts w:ascii="Arial" w:eastAsia="Arial" w:hAnsi="Arial" w:cs="Arial"/>
          <w:b/>
          <w:color w:val="000000"/>
        </w:rPr>
      </w:pPr>
      <w:r w:rsidRPr="00D01FD6">
        <w:rPr>
          <w:rFonts w:ascii="Arial" w:eastAsia="Arial" w:hAnsi="Arial" w:cs="Arial"/>
          <w:b/>
          <w:color w:val="000000"/>
        </w:rPr>
        <w:t xml:space="preserve">Kategorie </w:t>
      </w:r>
      <w:r w:rsidRPr="004218BD">
        <w:rPr>
          <w:rFonts w:ascii="Arial" w:eastAsia="Arial" w:hAnsi="Arial" w:cs="Arial"/>
          <w:b/>
          <w:i/>
          <w:color w:val="000000"/>
        </w:rPr>
        <w:t>bezpečnostních zranitelností</w:t>
      </w:r>
      <w:r w:rsidRPr="00D01FD6">
        <w:rPr>
          <w:rFonts w:ascii="Arial" w:eastAsia="Arial" w:hAnsi="Arial" w:cs="Arial"/>
          <w:b/>
          <w:color w:val="000000"/>
        </w:rPr>
        <w:t>:</w:t>
      </w:r>
    </w:p>
    <w:tbl>
      <w:tblPr>
        <w:tblStyle w:val="a1"/>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5"/>
        <w:gridCol w:w="7269"/>
      </w:tblGrid>
      <w:tr w:rsidR="00F5179C" w14:paraId="5487275F" w14:textId="77777777" w:rsidTr="003F3134">
        <w:trPr>
          <w:cantSplit/>
          <w:tblHeader/>
        </w:trPr>
        <w:tc>
          <w:tcPr>
            <w:tcW w:w="1305" w:type="dxa"/>
            <w:shd w:val="clear" w:color="auto" w:fill="3366FF"/>
          </w:tcPr>
          <w:p w14:paraId="000000F1"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269" w:type="dxa"/>
            <w:shd w:val="clear" w:color="auto" w:fill="3366FF"/>
          </w:tcPr>
          <w:p w14:paraId="000000F2"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15545CE3" w14:textId="77777777" w:rsidTr="003F3134">
        <w:trPr>
          <w:cantSplit/>
        </w:trPr>
        <w:tc>
          <w:tcPr>
            <w:tcW w:w="1305" w:type="dxa"/>
          </w:tcPr>
          <w:p w14:paraId="000000F3"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Kritická</w:t>
            </w:r>
          </w:p>
        </w:tc>
        <w:tc>
          <w:tcPr>
            <w:tcW w:w="7269" w:type="dxa"/>
          </w:tcPr>
          <w:p w14:paraId="000000F4"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w:t>
            </w:r>
            <w:sdt>
              <w:sdtPr>
                <w:tag w:val="goog_rdk_37"/>
                <w:id w:val="-1074040928"/>
              </w:sdtPr>
              <w:sdtEndPr/>
              <w:sdtContent/>
            </w:sdt>
            <w:r>
              <w:rPr>
                <w:rFonts w:ascii="Arial" w:eastAsia="Arial" w:hAnsi="Arial" w:cs="Arial"/>
                <w:color w:val="000000"/>
              </w:rPr>
              <w:t>skóre 7.</w:t>
            </w:r>
            <w:proofErr w:type="gramStart"/>
            <w:r>
              <w:rPr>
                <w:rFonts w:ascii="Arial" w:eastAsia="Arial" w:hAnsi="Arial" w:cs="Arial"/>
                <w:color w:val="000000"/>
              </w:rPr>
              <w:t>0 – 10</w:t>
            </w:r>
            <w:proofErr w:type="gramEnd"/>
            <w:r>
              <w:rPr>
                <w:rFonts w:ascii="Arial" w:eastAsia="Arial" w:hAnsi="Arial" w:cs="Arial"/>
                <w:color w:val="000000"/>
              </w:rPr>
              <w:t xml:space="preserve">.0 bodů dle obecného systému hodnocení zranitelností (otevřený standard CVSSv3 base </w:t>
            </w:r>
            <w:proofErr w:type="spellStart"/>
            <w:r>
              <w:rPr>
                <w:rFonts w:ascii="Arial" w:eastAsia="Arial" w:hAnsi="Arial" w:cs="Arial"/>
                <w:color w:val="000000"/>
              </w:rPr>
              <w:t>score</w:t>
            </w:r>
            <w:proofErr w:type="spellEnd"/>
            <w:r>
              <w:rPr>
                <w:rFonts w:ascii="Arial" w:eastAsia="Arial" w:hAnsi="Arial" w:cs="Arial"/>
                <w:color w:val="000000"/>
              </w:rPr>
              <w:t>)</w:t>
            </w:r>
          </w:p>
        </w:tc>
      </w:tr>
      <w:tr w:rsidR="00F5179C" w14:paraId="607C2836" w14:textId="77777777" w:rsidTr="003F3134">
        <w:trPr>
          <w:cantSplit/>
        </w:trPr>
        <w:tc>
          <w:tcPr>
            <w:tcW w:w="1305" w:type="dxa"/>
          </w:tcPr>
          <w:p w14:paraId="000000F5" w14:textId="77777777" w:rsidR="00F5179C" w:rsidRDefault="00495F9D">
            <w:pPr>
              <w:tabs>
                <w:tab w:val="left" w:pos="732"/>
              </w:tabs>
              <w:spacing w:after="0" w:line="240" w:lineRule="auto"/>
              <w:rPr>
                <w:rFonts w:ascii="Arial" w:eastAsia="Arial" w:hAnsi="Arial" w:cs="Arial"/>
                <w:b/>
                <w:color w:val="000000"/>
              </w:rPr>
            </w:pPr>
            <w:r>
              <w:rPr>
                <w:rFonts w:ascii="Arial" w:eastAsia="Arial" w:hAnsi="Arial" w:cs="Arial"/>
                <w:b/>
                <w:color w:val="000000"/>
              </w:rPr>
              <w:t>Střední</w:t>
            </w:r>
          </w:p>
        </w:tc>
        <w:tc>
          <w:tcPr>
            <w:tcW w:w="7269" w:type="dxa"/>
          </w:tcPr>
          <w:p w14:paraId="000000F6"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skóre 4.0-6.9 bodů dle obecného systému hodnocení zranitelností (CVSSv3 base </w:t>
            </w:r>
            <w:proofErr w:type="spellStart"/>
            <w:r>
              <w:rPr>
                <w:rFonts w:ascii="Arial" w:eastAsia="Arial" w:hAnsi="Arial" w:cs="Arial"/>
                <w:color w:val="000000"/>
              </w:rPr>
              <w:t>score</w:t>
            </w:r>
            <w:proofErr w:type="spellEnd"/>
            <w:r>
              <w:rPr>
                <w:rFonts w:ascii="Arial" w:eastAsia="Arial" w:hAnsi="Arial" w:cs="Arial"/>
                <w:color w:val="000000"/>
              </w:rPr>
              <w:t>)</w:t>
            </w:r>
          </w:p>
        </w:tc>
      </w:tr>
      <w:tr w:rsidR="00F5179C" w14:paraId="161F7EDB" w14:textId="77777777" w:rsidTr="003F3134">
        <w:trPr>
          <w:cantSplit/>
        </w:trPr>
        <w:tc>
          <w:tcPr>
            <w:tcW w:w="1305" w:type="dxa"/>
          </w:tcPr>
          <w:p w14:paraId="000000F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Nízká</w:t>
            </w:r>
          </w:p>
        </w:tc>
        <w:tc>
          <w:tcPr>
            <w:tcW w:w="7269" w:type="dxa"/>
          </w:tcPr>
          <w:p w14:paraId="000000F8"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skóre 0.0-3.9 bodů dle obecného systému hodnocení zranitelností (CVSSv3 base </w:t>
            </w:r>
            <w:proofErr w:type="spellStart"/>
            <w:r>
              <w:rPr>
                <w:rFonts w:ascii="Arial" w:eastAsia="Arial" w:hAnsi="Arial" w:cs="Arial"/>
                <w:color w:val="000000"/>
              </w:rPr>
              <w:t>score</w:t>
            </w:r>
            <w:proofErr w:type="spellEnd"/>
            <w:r>
              <w:rPr>
                <w:rFonts w:ascii="Arial" w:eastAsia="Arial" w:hAnsi="Arial" w:cs="Arial"/>
                <w:color w:val="000000"/>
              </w:rPr>
              <w:t>)</w:t>
            </w:r>
          </w:p>
        </w:tc>
      </w:tr>
    </w:tbl>
    <w:p w14:paraId="000000F9" w14:textId="46604AA7" w:rsidR="00F5179C" w:rsidRDefault="00495F9D">
      <w:pPr>
        <w:spacing w:before="240" w:after="0" w:line="240" w:lineRule="auto"/>
        <w:rPr>
          <w:rFonts w:ascii="Arial" w:eastAsia="Arial" w:hAnsi="Arial" w:cs="Arial"/>
          <w:color w:val="000000"/>
        </w:rPr>
      </w:pPr>
      <w:r>
        <w:rPr>
          <w:rFonts w:ascii="Arial" w:eastAsia="Arial" w:hAnsi="Arial" w:cs="Arial"/>
          <w:color w:val="000000"/>
        </w:rPr>
        <w:t xml:space="preserve">V následující tabulce jsou pak pro jednotlivé úrovně </w:t>
      </w:r>
      <w:del w:id="574" w:author="Autor">
        <w:r w:rsidDel="00B745B0">
          <w:rPr>
            <w:rFonts w:ascii="Arial" w:eastAsia="Arial" w:hAnsi="Arial" w:cs="Arial"/>
            <w:color w:val="000000"/>
          </w:rPr>
          <w:delText>servisních</w:delText>
        </w:r>
      </w:del>
      <w:ins w:id="575" w:author="Autor">
        <w:r w:rsidR="00B745B0">
          <w:rPr>
            <w:rFonts w:ascii="Arial" w:eastAsia="Arial" w:hAnsi="Arial" w:cs="Arial"/>
            <w:color w:val="000000"/>
          </w:rPr>
          <w:t>Servisních</w:t>
        </w:r>
      </w:ins>
      <w:r>
        <w:rPr>
          <w:rFonts w:ascii="Arial" w:eastAsia="Arial" w:hAnsi="Arial" w:cs="Arial"/>
          <w:color w:val="000000"/>
        </w:rPr>
        <w:t xml:space="preserve"> služeb definovány </w:t>
      </w:r>
      <w:del w:id="576" w:author="Autor">
        <w:r w:rsidDel="00B94F8C">
          <w:rPr>
            <w:rFonts w:ascii="Arial" w:eastAsia="Arial" w:hAnsi="Arial" w:cs="Arial"/>
            <w:color w:val="000000"/>
          </w:rPr>
          <w:delText xml:space="preserve">reakční </w:delText>
        </w:r>
      </w:del>
      <w:ins w:id="577" w:author="Autor">
        <w:r w:rsidR="00B94F8C">
          <w:rPr>
            <w:rFonts w:ascii="Arial" w:eastAsia="Arial" w:hAnsi="Arial" w:cs="Arial"/>
            <w:color w:val="000000"/>
          </w:rPr>
          <w:t xml:space="preserve">Reakční </w:t>
        </w:r>
      </w:ins>
      <w:r>
        <w:rPr>
          <w:rFonts w:ascii="Arial" w:eastAsia="Arial" w:hAnsi="Arial" w:cs="Arial"/>
          <w:color w:val="000000"/>
        </w:rPr>
        <w:t xml:space="preserve">doba a </w:t>
      </w:r>
      <w:del w:id="578" w:author="Autor">
        <w:r w:rsidDel="00B94F8C">
          <w:rPr>
            <w:rFonts w:ascii="Arial" w:eastAsia="Arial" w:hAnsi="Arial" w:cs="Arial"/>
            <w:color w:val="000000"/>
          </w:rPr>
          <w:delText xml:space="preserve">doba </w:delText>
        </w:r>
      </w:del>
      <w:ins w:id="579" w:author="Autor">
        <w:r w:rsidR="00B94F8C">
          <w:rPr>
            <w:rFonts w:ascii="Arial" w:eastAsia="Arial" w:hAnsi="Arial" w:cs="Arial"/>
            <w:color w:val="000000"/>
          </w:rPr>
          <w:t xml:space="preserve">Doba </w:t>
        </w:r>
      </w:ins>
      <w:r>
        <w:rPr>
          <w:rFonts w:ascii="Arial" w:eastAsia="Arial" w:hAnsi="Arial" w:cs="Arial"/>
          <w:color w:val="000000"/>
        </w:rPr>
        <w:t xml:space="preserve">vyřešení </w:t>
      </w:r>
      <w:ins w:id="580" w:author="Autor">
        <w:r w:rsidR="00B94F8C">
          <w:rPr>
            <w:rFonts w:ascii="Arial" w:eastAsia="Arial" w:hAnsi="Arial" w:cs="Arial"/>
            <w:color w:val="000000"/>
          </w:rPr>
          <w:t xml:space="preserve">(dále též „Vyřešení“) </w:t>
        </w:r>
      </w:ins>
      <w:r>
        <w:rPr>
          <w:rFonts w:ascii="Arial" w:eastAsia="Arial" w:hAnsi="Arial" w:cs="Arial"/>
          <w:color w:val="000000"/>
        </w:rPr>
        <w:t xml:space="preserve">dle jednotlivých kategorií </w:t>
      </w:r>
      <w:del w:id="581" w:author="Autor">
        <w:r w:rsidDel="001F5B57">
          <w:rPr>
            <w:rFonts w:ascii="Arial" w:eastAsia="Arial" w:hAnsi="Arial" w:cs="Arial"/>
            <w:color w:val="000000"/>
          </w:rPr>
          <w:delText>incid</w:delText>
        </w:r>
      </w:del>
      <w:ins w:id="582" w:author="Autor">
        <w:r w:rsidR="001F5B57">
          <w:rPr>
            <w:rFonts w:ascii="Arial" w:eastAsia="Arial" w:hAnsi="Arial" w:cs="Arial"/>
            <w:color w:val="000000"/>
          </w:rPr>
          <w:t>Incid</w:t>
        </w:r>
      </w:ins>
      <w:r>
        <w:rPr>
          <w:rFonts w:ascii="Arial" w:eastAsia="Arial" w:hAnsi="Arial" w:cs="Arial"/>
          <w:color w:val="000000"/>
        </w:rPr>
        <w:t>entů.</w:t>
      </w:r>
    </w:p>
    <w:p w14:paraId="1F4874CD" w14:textId="77777777" w:rsidR="00D01FD6" w:rsidRDefault="00D01FD6">
      <w:pPr>
        <w:spacing w:before="240" w:after="0" w:line="240" w:lineRule="auto"/>
        <w:rPr>
          <w:rFonts w:ascii="Arial" w:eastAsia="Arial" w:hAnsi="Arial" w:cs="Arial"/>
        </w:rPr>
      </w:pPr>
    </w:p>
    <w:p w14:paraId="000000FA" w14:textId="6E6089B4" w:rsidR="00F5179C" w:rsidRDefault="00C52B90">
      <w:pPr>
        <w:keepNext/>
        <w:keepLines/>
        <w:spacing w:after="0" w:line="240" w:lineRule="auto"/>
        <w:rPr>
          <w:rFonts w:ascii="Arial" w:eastAsia="Arial" w:hAnsi="Arial" w:cs="Arial"/>
          <w:b/>
        </w:rPr>
      </w:pPr>
      <w:sdt>
        <w:sdtPr>
          <w:tag w:val="goog_rdk_38"/>
          <w:id w:val="-1566328675"/>
        </w:sdtPr>
        <w:sdtEndPr/>
        <w:sdtContent/>
      </w:sdt>
      <w:sdt>
        <w:sdtPr>
          <w:tag w:val="goog_rdk_39"/>
          <w:id w:val="-1054461822"/>
        </w:sdtPr>
        <w:sdtEndPr/>
        <w:sdtContent/>
      </w:sdt>
      <w:sdt>
        <w:sdtPr>
          <w:tag w:val="goog_rdk_40"/>
          <w:id w:val="703903335"/>
        </w:sdtPr>
        <w:sdtEndPr/>
        <w:sdtContent/>
      </w:sdt>
      <w:r w:rsidR="00495F9D">
        <w:rPr>
          <w:rFonts w:ascii="Arial" w:eastAsia="Arial" w:hAnsi="Arial" w:cs="Arial"/>
          <w:b/>
        </w:rPr>
        <w:t xml:space="preserve">Úroveň </w:t>
      </w:r>
      <w:del w:id="583" w:author="Autor">
        <w:r w:rsidR="00495F9D" w:rsidDel="00B745B0">
          <w:rPr>
            <w:rFonts w:ascii="Arial" w:eastAsia="Arial" w:hAnsi="Arial" w:cs="Arial"/>
            <w:b/>
          </w:rPr>
          <w:delText>servisních</w:delText>
        </w:r>
      </w:del>
      <w:ins w:id="584" w:author="Autor">
        <w:r w:rsidR="00B745B0">
          <w:rPr>
            <w:rFonts w:ascii="Arial" w:eastAsia="Arial" w:hAnsi="Arial" w:cs="Arial"/>
            <w:b/>
          </w:rPr>
          <w:t>Servisních</w:t>
        </w:r>
      </w:ins>
      <w:r w:rsidR="00495F9D">
        <w:rPr>
          <w:rFonts w:ascii="Arial" w:eastAsia="Arial" w:hAnsi="Arial" w:cs="Arial"/>
          <w:b/>
        </w:rPr>
        <w:t xml:space="preserve"> služeb:</w:t>
      </w:r>
    </w:p>
    <w:tbl>
      <w:tblPr>
        <w:tblStyle w:val="a2"/>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6"/>
        <w:gridCol w:w="1154"/>
        <w:gridCol w:w="1298"/>
        <w:gridCol w:w="1298"/>
        <w:gridCol w:w="1296"/>
        <w:gridCol w:w="1298"/>
        <w:gridCol w:w="1254"/>
      </w:tblGrid>
      <w:tr w:rsidR="00F5179C" w14:paraId="16C21324" w14:textId="77777777">
        <w:trPr>
          <w:cantSplit/>
          <w:tblHeader/>
        </w:trPr>
        <w:tc>
          <w:tcPr>
            <w:tcW w:w="976" w:type="dxa"/>
            <w:vMerge w:val="restart"/>
            <w:shd w:val="clear" w:color="auto" w:fill="3366FF"/>
          </w:tcPr>
          <w:p w14:paraId="000000FB" w14:textId="77777777" w:rsidR="00F5179C" w:rsidRDefault="00495F9D">
            <w:pPr>
              <w:keepNext/>
              <w:keepLines/>
              <w:spacing w:after="0" w:line="240" w:lineRule="auto"/>
              <w:rPr>
                <w:rFonts w:ascii="Arial" w:eastAsia="Arial" w:hAnsi="Arial" w:cs="Arial"/>
                <w:b/>
              </w:rPr>
            </w:pPr>
            <w:r>
              <w:rPr>
                <w:rFonts w:ascii="Arial" w:eastAsia="Arial" w:hAnsi="Arial" w:cs="Arial"/>
                <w:b/>
              </w:rPr>
              <w:t>Úroveň</w:t>
            </w:r>
          </w:p>
        </w:tc>
        <w:tc>
          <w:tcPr>
            <w:tcW w:w="2452" w:type="dxa"/>
            <w:gridSpan w:val="2"/>
            <w:shd w:val="clear" w:color="auto" w:fill="3366FF"/>
          </w:tcPr>
          <w:p w14:paraId="000000FC"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A</w:t>
            </w:r>
          </w:p>
        </w:tc>
        <w:tc>
          <w:tcPr>
            <w:tcW w:w="2594" w:type="dxa"/>
            <w:gridSpan w:val="2"/>
            <w:shd w:val="clear" w:color="auto" w:fill="3366FF"/>
          </w:tcPr>
          <w:p w14:paraId="000000FE"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B</w:t>
            </w:r>
          </w:p>
        </w:tc>
        <w:tc>
          <w:tcPr>
            <w:tcW w:w="2552" w:type="dxa"/>
            <w:gridSpan w:val="2"/>
            <w:shd w:val="clear" w:color="auto" w:fill="3366FF"/>
          </w:tcPr>
          <w:p w14:paraId="00000100"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C</w:t>
            </w:r>
          </w:p>
        </w:tc>
      </w:tr>
      <w:tr w:rsidR="00F5179C" w14:paraId="2E6508FF" w14:textId="77777777">
        <w:trPr>
          <w:cantSplit/>
          <w:tblHeader/>
        </w:trPr>
        <w:tc>
          <w:tcPr>
            <w:tcW w:w="976" w:type="dxa"/>
            <w:vMerge/>
            <w:shd w:val="clear" w:color="auto" w:fill="3366FF"/>
          </w:tcPr>
          <w:p w14:paraId="00000102" w14:textId="77777777" w:rsidR="00F5179C" w:rsidRDefault="00F5179C">
            <w:pPr>
              <w:widowControl w:val="0"/>
              <w:pBdr>
                <w:top w:val="nil"/>
                <w:left w:val="nil"/>
                <w:bottom w:val="nil"/>
                <w:right w:val="nil"/>
                <w:between w:val="nil"/>
              </w:pBdr>
              <w:spacing w:after="0"/>
              <w:rPr>
                <w:rFonts w:ascii="Arial" w:eastAsia="Arial" w:hAnsi="Arial" w:cs="Arial"/>
                <w:b/>
              </w:rPr>
            </w:pPr>
          </w:p>
        </w:tc>
        <w:tc>
          <w:tcPr>
            <w:tcW w:w="1154" w:type="dxa"/>
            <w:shd w:val="clear" w:color="auto" w:fill="3366FF"/>
          </w:tcPr>
          <w:p w14:paraId="00000103"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98" w:type="dxa"/>
            <w:shd w:val="clear" w:color="auto" w:fill="3366FF"/>
          </w:tcPr>
          <w:p w14:paraId="00000104" w14:textId="77777777" w:rsidR="00F5179C" w:rsidRPr="00FC18FC" w:rsidRDefault="00495F9D">
            <w:pPr>
              <w:keepNext/>
              <w:keepLines/>
              <w:spacing w:after="0" w:line="240" w:lineRule="auto"/>
              <w:rPr>
                <w:rFonts w:ascii="Arial" w:eastAsia="Arial" w:hAnsi="Arial" w:cs="Arial"/>
                <w:b/>
              </w:rPr>
            </w:pPr>
            <w:r w:rsidRPr="00FC18FC">
              <w:rPr>
                <w:rFonts w:ascii="Arial" w:eastAsia="Arial" w:hAnsi="Arial" w:cs="Arial"/>
                <w:b/>
              </w:rPr>
              <w:t>Vyřešení</w:t>
            </w:r>
          </w:p>
        </w:tc>
        <w:tc>
          <w:tcPr>
            <w:tcW w:w="1298" w:type="dxa"/>
            <w:shd w:val="clear" w:color="auto" w:fill="3366FF"/>
          </w:tcPr>
          <w:p w14:paraId="00000105" w14:textId="77777777" w:rsidR="00F5179C" w:rsidRPr="00FC18FC" w:rsidRDefault="00495F9D">
            <w:pPr>
              <w:keepNext/>
              <w:keepLines/>
              <w:spacing w:after="0" w:line="240" w:lineRule="auto"/>
              <w:rPr>
                <w:rFonts w:ascii="Arial" w:eastAsia="Arial" w:hAnsi="Arial" w:cs="Arial"/>
                <w:b/>
              </w:rPr>
            </w:pPr>
            <w:r w:rsidRPr="00FC18FC">
              <w:rPr>
                <w:rFonts w:ascii="Arial" w:eastAsia="Arial" w:hAnsi="Arial" w:cs="Arial"/>
                <w:b/>
              </w:rPr>
              <w:t>Reakce</w:t>
            </w:r>
          </w:p>
        </w:tc>
        <w:tc>
          <w:tcPr>
            <w:tcW w:w="1296" w:type="dxa"/>
            <w:shd w:val="clear" w:color="auto" w:fill="3366FF"/>
          </w:tcPr>
          <w:p w14:paraId="00000106" w14:textId="77777777" w:rsidR="00F5179C" w:rsidRPr="00FC18FC" w:rsidRDefault="00495F9D">
            <w:pPr>
              <w:keepNext/>
              <w:keepLines/>
              <w:spacing w:after="0" w:line="240" w:lineRule="auto"/>
              <w:rPr>
                <w:rFonts w:ascii="Arial" w:eastAsia="Arial" w:hAnsi="Arial" w:cs="Arial"/>
                <w:b/>
              </w:rPr>
            </w:pPr>
            <w:r w:rsidRPr="00FC18FC">
              <w:rPr>
                <w:rFonts w:ascii="Arial" w:eastAsia="Arial" w:hAnsi="Arial" w:cs="Arial"/>
                <w:b/>
              </w:rPr>
              <w:t>Vyřešení</w:t>
            </w:r>
          </w:p>
        </w:tc>
        <w:tc>
          <w:tcPr>
            <w:tcW w:w="1298" w:type="dxa"/>
            <w:shd w:val="clear" w:color="auto" w:fill="3366FF"/>
          </w:tcPr>
          <w:p w14:paraId="00000107" w14:textId="77777777" w:rsidR="00F5179C" w:rsidRPr="00FC18FC" w:rsidRDefault="00495F9D">
            <w:pPr>
              <w:keepNext/>
              <w:keepLines/>
              <w:spacing w:after="0" w:line="240" w:lineRule="auto"/>
              <w:rPr>
                <w:rFonts w:ascii="Arial" w:eastAsia="Arial" w:hAnsi="Arial" w:cs="Arial"/>
                <w:b/>
              </w:rPr>
            </w:pPr>
            <w:r w:rsidRPr="00FC18FC">
              <w:rPr>
                <w:rFonts w:ascii="Arial" w:eastAsia="Arial" w:hAnsi="Arial" w:cs="Arial"/>
                <w:b/>
              </w:rPr>
              <w:t>Reakce</w:t>
            </w:r>
          </w:p>
        </w:tc>
        <w:tc>
          <w:tcPr>
            <w:tcW w:w="1254" w:type="dxa"/>
            <w:shd w:val="clear" w:color="auto" w:fill="3366FF"/>
          </w:tcPr>
          <w:p w14:paraId="00000108" w14:textId="77777777" w:rsidR="00F5179C" w:rsidRPr="00FC18FC" w:rsidRDefault="00495F9D">
            <w:pPr>
              <w:keepNext/>
              <w:keepLines/>
              <w:spacing w:after="0" w:line="240" w:lineRule="auto"/>
              <w:rPr>
                <w:rFonts w:ascii="Arial" w:eastAsia="Arial" w:hAnsi="Arial" w:cs="Arial"/>
                <w:b/>
              </w:rPr>
            </w:pPr>
            <w:r w:rsidRPr="00FC18FC">
              <w:rPr>
                <w:rFonts w:ascii="Arial" w:eastAsia="Arial" w:hAnsi="Arial" w:cs="Arial"/>
                <w:b/>
              </w:rPr>
              <w:t>Vyřešení</w:t>
            </w:r>
          </w:p>
        </w:tc>
      </w:tr>
      <w:tr w:rsidR="0052238A" w14:paraId="0B672798" w14:textId="77777777">
        <w:trPr>
          <w:cantSplit/>
        </w:trPr>
        <w:tc>
          <w:tcPr>
            <w:tcW w:w="976" w:type="dxa"/>
          </w:tcPr>
          <w:p w14:paraId="00000110" w14:textId="787E8A69" w:rsidR="0052238A" w:rsidRDefault="0052238A" w:rsidP="0052238A">
            <w:pPr>
              <w:keepNext/>
              <w:keepLines/>
              <w:spacing w:after="0" w:line="240" w:lineRule="auto"/>
              <w:rPr>
                <w:rFonts w:ascii="Arial" w:eastAsia="Arial" w:hAnsi="Arial" w:cs="Arial"/>
                <w:b/>
                <w:color w:val="000000"/>
              </w:rPr>
            </w:pPr>
            <w:r>
              <w:rPr>
                <w:rFonts w:ascii="Arial" w:eastAsia="Arial" w:hAnsi="Arial" w:cs="Arial"/>
                <w:b/>
                <w:color w:val="000000"/>
              </w:rPr>
              <w:t>1</w:t>
            </w:r>
          </w:p>
        </w:tc>
        <w:tc>
          <w:tcPr>
            <w:tcW w:w="1154" w:type="dxa"/>
          </w:tcPr>
          <w:p w14:paraId="00000111" w14:textId="2B17AE1C"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4 hod. v pracovní dny</w:t>
            </w:r>
          </w:p>
        </w:tc>
        <w:tc>
          <w:tcPr>
            <w:tcW w:w="1298" w:type="dxa"/>
          </w:tcPr>
          <w:p w14:paraId="00000112" w14:textId="11A2323E"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298" w:type="dxa"/>
          </w:tcPr>
          <w:p w14:paraId="00000113" w14:textId="02CBC930"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4 hod. v pracovní dny</w:t>
            </w:r>
          </w:p>
        </w:tc>
        <w:tc>
          <w:tcPr>
            <w:tcW w:w="1296" w:type="dxa"/>
          </w:tcPr>
          <w:p w14:paraId="00000114" w14:textId="4D08DD39"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 xml:space="preserve">2 </w:t>
            </w:r>
            <w:proofErr w:type="spellStart"/>
            <w:r>
              <w:rPr>
                <w:rFonts w:ascii="Arial" w:eastAsia="Arial" w:hAnsi="Arial" w:cs="Arial"/>
                <w:color w:val="000000"/>
              </w:rPr>
              <w:t>prac</w:t>
            </w:r>
            <w:proofErr w:type="spellEnd"/>
            <w:r>
              <w:rPr>
                <w:rFonts w:ascii="Arial" w:eastAsia="Arial" w:hAnsi="Arial" w:cs="Arial"/>
                <w:color w:val="000000"/>
              </w:rPr>
              <w:t>. dny</w:t>
            </w:r>
          </w:p>
        </w:tc>
        <w:tc>
          <w:tcPr>
            <w:tcW w:w="1298" w:type="dxa"/>
          </w:tcPr>
          <w:p w14:paraId="00000115" w14:textId="668633A0"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254" w:type="dxa"/>
          </w:tcPr>
          <w:p w14:paraId="00000116" w14:textId="700D0AB1"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 xml:space="preserve">7 </w:t>
            </w:r>
            <w:proofErr w:type="spellStart"/>
            <w:r>
              <w:rPr>
                <w:rFonts w:ascii="Arial" w:eastAsia="Arial" w:hAnsi="Arial" w:cs="Arial"/>
                <w:color w:val="000000"/>
              </w:rPr>
              <w:t>prac</w:t>
            </w:r>
            <w:proofErr w:type="spellEnd"/>
            <w:r>
              <w:rPr>
                <w:rFonts w:ascii="Arial" w:eastAsia="Arial" w:hAnsi="Arial" w:cs="Arial"/>
                <w:color w:val="000000"/>
              </w:rPr>
              <w:t>. dnů</w:t>
            </w:r>
          </w:p>
        </w:tc>
      </w:tr>
    </w:tbl>
    <w:p w14:paraId="0000011E" w14:textId="42BBAD87" w:rsidR="00F5179C" w:rsidRPr="007463CB" w:rsidRDefault="00495F9D">
      <w:pPr>
        <w:spacing w:before="240" w:after="0" w:line="240" w:lineRule="auto"/>
        <w:rPr>
          <w:rFonts w:ascii="Arial" w:eastAsia="Arial" w:hAnsi="Arial" w:cs="Arial"/>
          <w:b/>
        </w:rPr>
      </w:pPr>
      <w:r w:rsidRPr="007463CB">
        <w:rPr>
          <w:rFonts w:ascii="Arial" w:eastAsia="Arial" w:hAnsi="Arial" w:cs="Arial"/>
          <w:b/>
        </w:rPr>
        <w:t xml:space="preserve">Požadovaná úroveň služeb </w:t>
      </w:r>
    </w:p>
    <w:tbl>
      <w:tblPr>
        <w:tblStyle w:val="a3"/>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8"/>
        <w:gridCol w:w="2876"/>
      </w:tblGrid>
      <w:tr w:rsidR="00F5179C" w14:paraId="6F87F3FD" w14:textId="77777777">
        <w:trPr>
          <w:cantSplit/>
          <w:trHeight w:val="386"/>
          <w:tblHeader/>
        </w:trPr>
        <w:tc>
          <w:tcPr>
            <w:tcW w:w="5698" w:type="dxa"/>
            <w:shd w:val="clear" w:color="auto" w:fill="3366FF"/>
          </w:tcPr>
          <w:p w14:paraId="0000011F" w14:textId="71E582EF" w:rsidR="00F5179C" w:rsidRDefault="00495F9D" w:rsidP="0052238A">
            <w:pPr>
              <w:spacing w:after="0" w:line="240" w:lineRule="auto"/>
              <w:rPr>
                <w:rFonts w:ascii="Arial" w:eastAsia="Arial" w:hAnsi="Arial" w:cs="Arial"/>
                <w:b/>
              </w:rPr>
            </w:pPr>
            <w:r>
              <w:rPr>
                <w:rFonts w:ascii="Arial" w:eastAsia="Arial" w:hAnsi="Arial" w:cs="Arial"/>
                <w:b/>
              </w:rPr>
              <w:t>Popis IS</w:t>
            </w:r>
            <w:r w:rsidRPr="00D01FD6">
              <w:rPr>
                <w:rFonts w:ascii="Arial" w:eastAsia="Arial" w:hAnsi="Arial" w:cs="Arial"/>
                <w:b/>
              </w:rPr>
              <w:t>, popř. část</w:t>
            </w:r>
            <w:r w:rsidR="002A3EE2">
              <w:rPr>
                <w:rFonts w:ascii="Arial" w:eastAsia="Arial" w:hAnsi="Arial" w:cs="Arial"/>
                <w:b/>
              </w:rPr>
              <w:t>i</w:t>
            </w:r>
            <w:r w:rsidRPr="00D01FD6">
              <w:rPr>
                <w:rFonts w:ascii="Arial" w:eastAsia="Arial" w:hAnsi="Arial" w:cs="Arial"/>
                <w:b/>
              </w:rPr>
              <w:t xml:space="preserve"> IS</w:t>
            </w:r>
          </w:p>
        </w:tc>
        <w:tc>
          <w:tcPr>
            <w:tcW w:w="2876" w:type="dxa"/>
            <w:shd w:val="clear" w:color="auto" w:fill="3366FF"/>
          </w:tcPr>
          <w:p w14:paraId="00000120" w14:textId="088FAC8A" w:rsidR="00F5179C" w:rsidRDefault="00495F9D">
            <w:pPr>
              <w:spacing w:after="0" w:line="240" w:lineRule="auto"/>
              <w:rPr>
                <w:rFonts w:ascii="Arial" w:eastAsia="Arial" w:hAnsi="Arial" w:cs="Arial"/>
                <w:b/>
              </w:rPr>
            </w:pPr>
            <w:r>
              <w:rPr>
                <w:rFonts w:ascii="Arial" w:eastAsia="Arial" w:hAnsi="Arial" w:cs="Arial"/>
                <w:b/>
              </w:rPr>
              <w:t xml:space="preserve">Úroveň </w:t>
            </w:r>
            <w:del w:id="585" w:author="Autor">
              <w:r w:rsidDel="00B745B0">
                <w:rPr>
                  <w:rFonts w:ascii="Arial" w:eastAsia="Arial" w:hAnsi="Arial" w:cs="Arial"/>
                  <w:b/>
                </w:rPr>
                <w:delText>servisních</w:delText>
              </w:r>
            </w:del>
            <w:ins w:id="586" w:author="Autor">
              <w:r w:rsidR="00B745B0">
                <w:rPr>
                  <w:rFonts w:ascii="Arial" w:eastAsia="Arial" w:hAnsi="Arial" w:cs="Arial"/>
                  <w:b/>
                </w:rPr>
                <w:t>Servisních</w:t>
              </w:r>
            </w:ins>
            <w:r>
              <w:rPr>
                <w:rFonts w:ascii="Arial" w:eastAsia="Arial" w:hAnsi="Arial" w:cs="Arial"/>
                <w:b/>
              </w:rPr>
              <w:t xml:space="preserve"> služeb</w:t>
            </w:r>
          </w:p>
        </w:tc>
      </w:tr>
      <w:tr w:rsidR="0052238A" w14:paraId="11F3140E" w14:textId="77777777" w:rsidTr="004218BD">
        <w:trPr>
          <w:cantSplit/>
        </w:trPr>
        <w:tc>
          <w:tcPr>
            <w:tcW w:w="8574" w:type="dxa"/>
            <w:gridSpan w:val="2"/>
          </w:tcPr>
          <w:p w14:paraId="00000123" w14:textId="4EFF0183" w:rsidR="0052238A" w:rsidRPr="00D01FD6" w:rsidRDefault="0052238A">
            <w:pPr>
              <w:keepNext/>
              <w:spacing w:after="0" w:line="240" w:lineRule="auto"/>
              <w:rPr>
                <w:rFonts w:ascii="Arial" w:eastAsia="Arial" w:hAnsi="Arial" w:cs="Arial"/>
                <w:color w:val="000000"/>
                <w:highlight w:val="yellow"/>
              </w:rPr>
            </w:pPr>
            <w:r w:rsidRPr="00D01FD6">
              <w:rPr>
                <w:rFonts w:ascii="Arial" w:hAnsi="Arial" w:cs="Arial"/>
              </w:rPr>
              <w:t>Celý IS, zejména následující části IS:</w:t>
            </w:r>
          </w:p>
        </w:tc>
      </w:tr>
      <w:tr w:rsidR="00D01FD6" w14:paraId="35552146" w14:textId="77777777">
        <w:trPr>
          <w:cantSplit/>
        </w:trPr>
        <w:tc>
          <w:tcPr>
            <w:tcW w:w="5698" w:type="dxa"/>
          </w:tcPr>
          <w:p w14:paraId="00000125" w14:textId="7B362D0C"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Žádanky</w:t>
            </w:r>
          </w:p>
        </w:tc>
        <w:tc>
          <w:tcPr>
            <w:tcW w:w="2876" w:type="dxa"/>
          </w:tcPr>
          <w:p w14:paraId="00000126" w14:textId="660F0A4C"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D01FD6" w14:paraId="048C5F8D" w14:textId="77777777">
        <w:trPr>
          <w:cantSplit/>
        </w:trPr>
        <w:tc>
          <w:tcPr>
            <w:tcW w:w="5698" w:type="dxa"/>
          </w:tcPr>
          <w:p w14:paraId="00000127" w14:textId="686B2B7B"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Zakázky</w:t>
            </w:r>
          </w:p>
        </w:tc>
        <w:tc>
          <w:tcPr>
            <w:tcW w:w="2876" w:type="dxa"/>
          </w:tcPr>
          <w:p w14:paraId="00000128" w14:textId="4094C3FD"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D01FD6" w14:paraId="33FAAC52" w14:textId="77777777">
        <w:trPr>
          <w:cantSplit/>
        </w:trPr>
        <w:tc>
          <w:tcPr>
            <w:tcW w:w="5698" w:type="dxa"/>
          </w:tcPr>
          <w:p w14:paraId="4A878172" w14:textId="726FECEA"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Externí vztahy</w:t>
            </w:r>
          </w:p>
        </w:tc>
        <w:tc>
          <w:tcPr>
            <w:tcW w:w="2876" w:type="dxa"/>
          </w:tcPr>
          <w:p w14:paraId="4B7DCBA7" w14:textId="359090FD"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1A003B62" w14:textId="77777777">
        <w:trPr>
          <w:cantSplit/>
        </w:trPr>
        <w:tc>
          <w:tcPr>
            <w:tcW w:w="5698" w:type="dxa"/>
          </w:tcPr>
          <w:p w14:paraId="3E807C0E" w14:textId="4AE0C80A"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Smlouvy</w:t>
            </w:r>
          </w:p>
        </w:tc>
        <w:tc>
          <w:tcPr>
            <w:tcW w:w="2876" w:type="dxa"/>
          </w:tcPr>
          <w:p w14:paraId="6223FF26" w14:textId="06170E95"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0BEB9630" w14:textId="77777777">
        <w:trPr>
          <w:cantSplit/>
        </w:trPr>
        <w:tc>
          <w:tcPr>
            <w:tcW w:w="5698" w:type="dxa"/>
          </w:tcPr>
          <w:p w14:paraId="38196467" w14:textId="2C670B5D"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Řízení nájemních vztahů</w:t>
            </w:r>
          </w:p>
        </w:tc>
        <w:tc>
          <w:tcPr>
            <w:tcW w:w="2876" w:type="dxa"/>
          </w:tcPr>
          <w:p w14:paraId="412D8F9F" w14:textId="3D972759"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711C43E6" w14:textId="77777777">
        <w:trPr>
          <w:cantSplit/>
        </w:trPr>
        <w:tc>
          <w:tcPr>
            <w:tcW w:w="5698" w:type="dxa"/>
          </w:tcPr>
          <w:p w14:paraId="3BF1B6EC" w14:textId="082BBF90"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Evidence zdravotnických prostředků</w:t>
            </w:r>
          </w:p>
        </w:tc>
        <w:tc>
          <w:tcPr>
            <w:tcW w:w="2876" w:type="dxa"/>
          </w:tcPr>
          <w:p w14:paraId="43034FE1" w14:textId="6ACD442A"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672B8B56" w14:textId="77777777">
        <w:trPr>
          <w:cantSplit/>
        </w:trPr>
        <w:tc>
          <w:tcPr>
            <w:tcW w:w="5698" w:type="dxa"/>
          </w:tcPr>
          <w:p w14:paraId="0D02DF53" w14:textId="1160A373"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Opakované činnosti</w:t>
            </w:r>
          </w:p>
        </w:tc>
        <w:tc>
          <w:tcPr>
            <w:tcW w:w="2876" w:type="dxa"/>
          </w:tcPr>
          <w:p w14:paraId="423E32B1" w14:textId="5FBD005C"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387FEFEE" w14:textId="77777777">
        <w:trPr>
          <w:cantSplit/>
        </w:trPr>
        <w:tc>
          <w:tcPr>
            <w:tcW w:w="5698" w:type="dxa"/>
          </w:tcPr>
          <w:p w14:paraId="5CBEC74D" w14:textId="436B25BB"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Technický pasport</w:t>
            </w:r>
          </w:p>
        </w:tc>
        <w:tc>
          <w:tcPr>
            <w:tcW w:w="2876" w:type="dxa"/>
          </w:tcPr>
          <w:p w14:paraId="1DF0C345" w14:textId="70C3A20F"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1EBC4E8B" w14:textId="77777777">
        <w:trPr>
          <w:cantSplit/>
        </w:trPr>
        <w:tc>
          <w:tcPr>
            <w:tcW w:w="5698" w:type="dxa"/>
          </w:tcPr>
          <w:p w14:paraId="2656740E" w14:textId="00933E32"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Prostorový pasport</w:t>
            </w:r>
          </w:p>
        </w:tc>
        <w:tc>
          <w:tcPr>
            <w:tcW w:w="2876" w:type="dxa"/>
          </w:tcPr>
          <w:p w14:paraId="5DAF076A" w14:textId="1C2D1515"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31763211" w14:textId="77777777">
        <w:trPr>
          <w:cantSplit/>
        </w:trPr>
        <w:tc>
          <w:tcPr>
            <w:tcW w:w="5698" w:type="dxa"/>
          </w:tcPr>
          <w:p w14:paraId="2A71C894" w14:textId="2BC5ADAD" w:rsidR="00D01FD6" w:rsidRPr="00D01FD6" w:rsidRDefault="00D01FD6" w:rsidP="00D01FD6">
            <w:pPr>
              <w:spacing w:after="0" w:line="240" w:lineRule="auto"/>
              <w:rPr>
                <w:rFonts w:ascii="Arial" w:eastAsia="Arial" w:hAnsi="Arial" w:cs="Arial"/>
                <w:color w:val="000000"/>
              </w:rPr>
            </w:pPr>
            <w:r w:rsidRPr="00D01FD6">
              <w:rPr>
                <w:rFonts w:ascii="Arial" w:hAnsi="Arial" w:cs="Arial"/>
              </w:rPr>
              <w:t>Stavební pasport</w:t>
            </w:r>
          </w:p>
        </w:tc>
        <w:tc>
          <w:tcPr>
            <w:tcW w:w="2876" w:type="dxa"/>
          </w:tcPr>
          <w:p w14:paraId="6A289201" w14:textId="150BA048"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D01FD6" w14:paraId="00A9B0E1" w14:textId="77777777">
        <w:trPr>
          <w:cantSplit/>
        </w:trPr>
        <w:tc>
          <w:tcPr>
            <w:tcW w:w="5698" w:type="dxa"/>
          </w:tcPr>
          <w:p w14:paraId="3B899B8E" w14:textId="59A49173" w:rsidR="00D01FD6" w:rsidRPr="00D01FD6" w:rsidRDefault="00D01FD6" w:rsidP="00D01FD6">
            <w:pPr>
              <w:spacing w:after="0" w:line="240" w:lineRule="auto"/>
              <w:rPr>
                <w:rFonts w:ascii="Arial" w:eastAsia="Arial" w:hAnsi="Arial" w:cs="Arial"/>
                <w:color w:val="000000"/>
              </w:rPr>
            </w:pPr>
            <w:proofErr w:type="spellStart"/>
            <w:r w:rsidRPr="00D01FD6">
              <w:rPr>
                <w:rFonts w:ascii="Arial" w:hAnsi="Arial" w:cs="Arial"/>
              </w:rPr>
              <w:t>Workflow</w:t>
            </w:r>
            <w:proofErr w:type="spellEnd"/>
          </w:p>
        </w:tc>
        <w:tc>
          <w:tcPr>
            <w:tcW w:w="2876" w:type="dxa"/>
          </w:tcPr>
          <w:p w14:paraId="29216197" w14:textId="7A10B767"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D01FD6" w14:paraId="36A7CFF7" w14:textId="77777777">
        <w:trPr>
          <w:cantSplit/>
        </w:trPr>
        <w:tc>
          <w:tcPr>
            <w:tcW w:w="5698" w:type="dxa"/>
          </w:tcPr>
          <w:p w14:paraId="5CDEC64E" w14:textId="196CD8AF" w:rsidR="00D01FD6" w:rsidRPr="00D01FD6" w:rsidRDefault="00D01FD6" w:rsidP="00D01FD6">
            <w:pPr>
              <w:spacing w:after="0" w:line="240" w:lineRule="auto"/>
              <w:rPr>
                <w:rFonts w:ascii="Arial" w:eastAsia="Arial" w:hAnsi="Arial" w:cs="Arial"/>
                <w:color w:val="000000"/>
              </w:rPr>
            </w:pPr>
            <w:r w:rsidRPr="00D01FD6">
              <w:rPr>
                <w:rFonts w:ascii="Arial" w:hAnsi="Arial" w:cs="Arial"/>
              </w:rPr>
              <w:t>Jádro systému</w:t>
            </w:r>
          </w:p>
        </w:tc>
        <w:tc>
          <w:tcPr>
            <w:tcW w:w="2876" w:type="dxa"/>
          </w:tcPr>
          <w:p w14:paraId="696A861C" w14:textId="6E58F508"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D01FD6" w14:paraId="19FDCB68" w14:textId="77777777">
        <w:trPr>
          <w:cantSplit/>
        </w:trPr>
        <w:tc>
          <w:tcPr>
            <w:tcW w:w="5698" w:type="dxa"/>
          </w:tcPr>
          <w:p w14:paraId="53EF4A85" w14:textId="7FC182F1" w:rsidR="00D01FD6" w:rsidRPr="00D01FD6" w:rsidRDefault="00D01FD6" w:rsidP="00D01FD6">
            <w:pPr>
              <w:spacing w:after="0" w:line="240" w:lineRule="auto"/>
              <w:rPr>
                <w:rFonts w:ascii="Arial" w:eastAsia="Arial" w:hAnsi="Arial" w:cs="Arial"/>
                <w:color w:val="000000"/>
              </w:rPr>
            </w:pPr>
            <w:r w:rsidRPr="00D01FD6">
              <w:rPr>
                <w:rFonts w:ascii="Arial" w:hAnsi="Arial" w:cs="Arial"/>
              </w:rPr>
              <w:t>Energetický management</w:t>
            </w:r>
          </w:p>
        </w:tc>
        <w:tc>
          <w:tcPr>
            <w:tcW w:w="2876" w:type="dxa"/>
          </w:tcPr>
          <w:p w14:paraId="1E0AA8E3" w14:textId="65BD359B"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52238A" w14:paraId="3AB4AF21" w14:textId="77777777">
        <w:trPr>
          <w:cantSplit/>
        </w:trPr>
        <w:tc>
          <w:tcPr>
            <w:tcW w:w="5698" w:type="dxa"/>
          </w:tcPr>
          <w:p w14:paraId="2FACB260" w14:textId="1D09EF25" w:rsidR="0052238A" w:rsidRDefault="0052238A" w:rsidP="0052238A">
            <w:pPr>
              <w:spacing w:after="0" w:line="240" w:lineRule="auto"/>
              <w:rPr>
                <w:rFonts w:ascii="Arial" w:eastAsia="Arial" w:hAnsi="Arial" w:cs="Arial"/>
                <w:b/>
                <w:color w:val="000000"/>
              </w:rPr>
            </w:pPr>
            <w:r w:rsidRPr="00E4255D">
              <w:rPr>
                <w:rFonts w:ascii="Arial" w:eastAsia="Arial" w:hAnsi="Arial" w:cs="Arial"/>
                <w:color w:val="000000"/>
              </w:rPr>
              <w:t xml:space="preserve">Integrační vazby </w:t>
            </w:r>
            <w:proofErr w:type="spellStart"/>
            <w:r w:rsidRPr="00E4255D">
              <w:rPr>
                <w:rFonts w:ascii="Arial" w:eastAsia="Arial" w:hAnsi="Arial" w:cs="Arial"/>
                <w:color w:val="000000"/>
              </w:rPr>
              <w:t>FaMa</w:t>
            </w:r>
            <w:proofErr w:type="spellEnd"/>
            <w:r w:rsidRPr="00E4255D">
              <w:rPr>
                <w:rFonts w:ascii="Arial" w:eastAsia="Arial" w:hAnsi="Arial" w:cs="Arial"/>
                <w:color w:val="000000"/>
              </w:rPr>
              <w:t>+ a ERP/QI</w:t>
            </w:r>
          </w:p>
        </w:tc>
        <w:tc>
          <w:tcPr>
            <w:tcW w:w="2876" w:type="dxa"/>
          </w:tcPr>
          <w:p w14:paraId="0F43E4FE" w14:textId="088E9562" w:rsidR="0052238A" w:rsidRPr="00D01FD6" w:rsidRDefault="0052238A" w:rsidP="0052238A">
            <w:pPr>
              <w:keepNext/>
              <w:spacing w:after="0" w:line="240" w:lineRule="auto"/>
            </w:pPr>
            <w:r w:rsidRPr="00D01FD6">
              <w:rPr>
                <w:rFonts w:ascii="Arial" w:eastAsia="Arial" w:hAnsi="Arial" w:cs="Arial"/>
                <w:color w:val="000000"/>
              </w:rPr>
              <w:t>1</w:t>
            </w:r>
          </w:p>
        </w:tc>
      </w:tr>
      <w:tr w:rsidR="00A26FA9" w14:paraId="51206C9B" w14:textId="77777777">
        <w:trPr>
          <w:cantSplit/>
        </w:trPr>
        <w:tc>
          <w:tcPr>
            <w:tcW w:w="5698" w:type="dxa"/>
          </w:tcPr>
          <w:p w14:paraId="378C9B6C" w14:textId="5461C2E4" w:rsidR="00A26FA9" w:rsidRPr="00E4255D" w:rsidRDefault="00A26FA9" w:rsidP="0052238A">
            <w:pPr>
              <w:spacing w:after="0" w:line="240" w:lineRule="auto"/>
              <w:rPr>
                <w:rFonts w:ascii="Arial" w:eastAsia="Arial" w:hAnsi="Arial" w:cs="Arial"/>
                <w:color w:val="000000"/>
              </w:rPr>
            </w:pPr>
            <w:r>
              <w:rPr>
                <w:rFonts w:ascii="Arial" w:eastAsia="Arial" w:hAnsi="Arial" w:cs="Arial"/>
                <w:color w:val="000000"/>
              </w:rPr>
              <w:t xml:space="preserve">Integrační vazby </w:t>
            </w:r>
            <w:proofErr w:type="spellStart"/>
            <w:r>
              <w:rPr>
                <w:rFonts w:ascii="Arial" w:eastAsia="Arial" w:hAnsi="Arial" w:cs="Arial"/>
                <w:color w:val="000000"/>
              </w:rPr>
              <w:t>FaMa</w:t>
            </w:r>
            <w:proofErr w:type="spellEnd"/>
            <w:r>
              <w:rPr>
                <w:rFonts w:ascii="Arial" w:eastAsia="Arial" w:hAnsi="Arial" w:cs="Arial"/>
                <w:color w:val="000000"/>
              </w:rPr>
              <w:t>+ a DMS</w:t>
            </w:r>
          </w:p>
        </w:tc>
        <w:tc>
          <w:tcPr>
            <w:tcW w:w="2876" w:type="dxa"/>
          </w:tcPr>
          <w:p w14:paraId="28333FB9" w14:textId="60514299" w:rsidR="00A26FA9" w:rsidRPr="00D01FD6" w:rsidRDefault="00A26FA9" w:rsidP="0052238A">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E41CB7" w14:paraId="5DC2CAD7" w14:textId="77777777">
        <w:trPr>
          <w:cantSplit/>
        </w:trPr>
        <w:tc>
          <w:tcPr>
            <w:tcW w:w="5698" w:type="dxa"/>
          </w:tcPr>
          <w:p w14:paraId="2EFAD8D6" w14:textId="2E339B2E" w:rsidR="00E41CB7" w:rsidRDefault="00E41CB7" w:rsidP="00E41CB7">
            <w:pPr>
              <w:spacing w:after="0" w:line="240" w:lineRule="auto"/>
              <w:rPr>
                <w:rFonts w:ascii="Arial" w:eastAsia="Arial" w:hAnsi="Arial" w:cs="Arial"/>
                <w:color w:val="000000"/>
              </w:rPr>
            </w:pPr>
            <w:r w:rsidRPr="00E4255D">
              <w:rPr>
                <w:rFonts w:ascii="Arial" w:eastAsia="Arial" w:hAnsi="Arial" w:cs="Arial"/>
                <w:color w:val="000000"/>
              </w:rPr>
              <w:t xml:space="preserve">Integrační vazby </w:t>
            </w:r>
            <w:proofErr w:type="spellStart"/>
            <w:r w:rsidRPr="00E4255D">
              <w:rPr>
                <w:rFonts w:ascii="Arial" w:eastAsia="Arial" w:hAnsi="Arial" w:cs="Arial"/>
                <w:color w:val="000000"/>
              </w:rPr>
              <w:t>FaMa</w:t>
            </w:r>
            <w:proofErr w:type="spellEnd"/>
            <w:r w:rsidRPr="00E4255D">
              <w:rPr>
                <w:rFonts w:ascii="Arial" w:eastAsia="Arial" w:hAnsi="Arial" w:cs="Arial"/>
                <w:color w:val="000000"/>
              </w:rPr>
              <w:t>+ a</w:t>
            </w:r>
            <w:r>
              <w:rPr>
                <w:rFonts w:ascii="Arial" w:eastAsia="Arial" w:hAnsi="Arial" w:cs="Arial"/>
                <w:color w:val="000000"/>
              </w:rPr>
              <w:t xml:space="preserve"> </w:t>
            </w:r>
            <w:r w:rsidR="00FE69D3" w:rsidRPr="00FE69D3">
              <w:rPr>
                <w:rFonts w:ascii="Arial" w:eastAsia="Arial" w:hAnsi="Arial" w:cs="Arial"/>
                <w:color w:val="000000"/>
              </w:rPr>
              <w:t>Centrální číselníky KV</w:t>
            </w:r>
          </w:p>
        </w:tc>
        <w:tc>
          <w:tcPr>
            <w:tcW w:w="2876" w:type="dxa"/>
          </w:tcPr>
          <w:p w14:paraId="685D48E8" w14:textId="05C57432" w:rsidR="00E41CB7" w:rsidRPr="00D01FD6" w:rsidRDefault="00E41CB7" w:rsidP="0052238A">
            <w:pPr>
              <w:keepNext/>
              <w:spacing w:after="0" w:line="240" w:lineRule="auto"/>
              <w:rPr>
                <w:rFonts w:ascii="Arial" w:eastAsia="Arial" w:hAnsi="Arial" w:cs="Arial"/>
                <w:color w:val="000000"/>
              </w:rPr>
            </w:pPr>
            <w:r w:rsidRPr="00D01FD6">
              <w:rPr>
                <w:rFonts w:ascii="Arial" w:eastAsia="Arial" w:hAnsi="Arial" w:cs="Arial"/>
                <w:color w:val="000000"/>
              </w:rPr>
              <w:t>1</w:t>
            </w:r>
          </w:p>
        </w:tc>
      </w:tr>
    </w:tbl>
    <w:p w14:paraId="00000129" w14:textId="77777777" w:rsidR="00F5179C" w:rsidRDefault="00F5179C">
      <w:pPr>
        <w:spacing w:after="0" w:line="240" w:lineRule="auto"/>
        <w:rPr>
          <w:rFonts w:ascii="Arial" w:eastAsia="Arial" w:hAnsi="Arial" w:cs="Arial"/>
        </w:rPr>
      </w:pPr>
    </w:p>
    <w:p w14:paraId="0000012A" w14:textId="05A66DA3" w:rsidR="00F5179C" w:rsidRPr="00FC18FC" w:rsidRDefault="00495F9D">
      <w:pPr>
        <w:keepNext/>
        <w:keepLines/>
        <w:shd w:val="clear" w:color="auto" w:fill="333399"/>
        <w:spacing w:after="0" w:line="240" w:lineRule="auto"/>
        <w:rPr>
          <w:rFonts w:ascii="Arial" w:eastAsia="Arial" w:hAnsi="Arial" w:cs="Arial"/>
          <w:b/>
          <w:color w:val="FFFFFF" w:themeColor="background1"/>
        </w:rPr>
      </w:pPr>
      <w:bookmarkStart w:id="587" w:name="_heading=h.tyjcwt" w:colFirst="0" w:colLast="0"/>
      <w:bookmarkEnd w:id="587"/>
      <w:r>
        <w:rPr>
          <w:rFonts w:ascii="Arial" w:eastAsia="Arial" w:hAnsi="Arial" w:cs="Arial"/>
          <w:b/>
          <w:color w:val="FFFFFF"/>
        </w:rPr>
        <w:t>Metodika výpoč</w:t>
      </w:r>
      <w:r w:rsidRPr="00FC18FC">
        <w:rPr>
          <w:rFonts w:ascii="Arial" w:eastAsia="Arial" w:hAnsi="Arial" w:cs="Arial"/>
          <w:b/>
          <w:color w:val="FFFFFF" w:themeColor="background1"/>
        </w:rPr>
        <w:t xml:space="preserve">tu dostupnosti </w:t>
      </w:r>
      <w:r w:rsidR="003F2E86" w:rsidRPr="00FC18FC">
        <w:rPr>
          <w:rFonts w:ascii="Arial" w:eastAsia="Arial" w:hAnsi="Arial" w:cs="Arial"/>
          <w:b/>
          <w:color w:val="FFFFFF" w:themeColor="background1"/>
        </w:rPr>
        <w:t>IS</w:t>
      </w:r>
    </w:p>
    <w:p w14:paraId="0000012B" w14:textId="320AC08E" w:rsidR="00F5179C" w:rsidRDefault="00495F9D">
      <w:pPr>
        <w:spacing w:after="0" w:line="240" w:lineRule="auto"/>
        <w:rPr>
          <w:rFonts w:ascii="Arial" w:eastAsia="Arial" w:hAnsi="Arial" w:cs="Arial"/>
        </w:rPr>
      </w:pPr>
      <w:r>
        <w:rPr>
          <w:rFonts w:ascii="Arial" w:eastAsia="Arial" w:hAnsi="Arial" w:cs="Arial"/>
        </w:rPr>
        <w:t xml:space="preserve">Pro potřeby výpočtu dosažené dostupnosti </w:t>
      </w:r>
      <w:r w:rsidR="003F2E86">
        <w:rPr>
          <w:rFonts w:ascii="Arial" w:eastAsia="Arial" w:hAnsi="Arial" w:cs="Arial"/>
        </w:rPr>
        <w:t xml:space="preserve">IS </w:t>
      </w:r>
      <w:r>
        <w:rPr>
          <w:rFonts w:ascii="Arial" w:eastAsia="Arial" w:hAnsi="Arial" w:cs="Arial"/>
        </w:rPr>
        <w:t xml:space="preserve">(požadovaná úroveň SLA </w:t>
      </w:r>
      <w:sdt>
        <w:sdtPr>
          <w:tag w:val="goog_rdk_43"/>
          <w:id w:val="812916979"/>
        </w:sdtPr>
        <w:sdtEndPr/>
        <w:sdtContent/>
      </w:sdt>
      <w:r>
        <w:rPr>
          <w:rFonts w:ascii="Arial" w:eastAsia="Arial" w:hAnsi="Arial" w:cs="Arial"/>
        </w:rPr>
        <w:t xml:space="preserve">97 %) bude využita měsíční suma výpadků </w:t>
      </w:r>
      <w:r w:rsidR="003F2E86">
        <w:rPr>
          <w:rFonts w:ascii="Arial" w:eastAsia="Arial" w:hAnsi="Arial" w:cs="Arial"/>
        </w:rPr>
        <w:t xml:space="preserve">IS </w:t>
      </w:r>
      <w:r>
        <w:rPr>
          <w:rFonts w:ascii="Arial" w:eastAsia="Arial" w:hAnsi="Arial" w:cs="Arial"/>
        </w:rPr>
        <w:t xml:space="preserve">v kategorii </w:t>
      </w:r>
      <w:del w:id="588" w:author="Autor">
        <w:r w:rsidDel="001F5B57">
          <w:rPr>
            <w:rFonts w:ascii="Arial" w:eastAsia="Arial" w:hAnsi="Arial" w:cs="Arial"/>
          </w:rPr>
          <w:delText>incid</w:delText>
        </w:r>
      </w:del>
      <w:ins w:id="589" w:author="Autor">
        <w:r w:rsidR="001F5B57">
          <w:rPr>
            <w:rFonts w:ascii="Arial" w:eastAsia="Arial" w:hAnsi="Arial" w:cs="Arial"/>
          </w:rPr>
          <w:t>Incid</w:t>
        </w:r>
      </w:ins>
      <w:r>
        <w:rPr>
          <w:rFonts w:ascii="Arial" w:eastAsia="Arial" w:hAnsi="Arial" w:cs="Arial"/>
        </w:rPr>
        <w:t>entu A na základě údajů monitoringu Objednatele.</w:t>
      </w:r>
    </w:p>
    <w:p w14:paraId="0000012C" w14:textId="1BC654FF" w:rsidR="00F5179C" w:rsidRDefault="00495F9D">
      <w:pPr>
        <w:spacing w:after="0" w:line="240" w:lineRule="auto"/>
        <w:rPr>
          <w:rFonts w:ascii="Arial" w:eastAsia="Arial" w:hAnsi="Arial" w:cs="Arial"/>
        </w:rPr>
      </w:pPr>
      <w:r>
        <w:rPr>
          <w:rFonts w:ascii="Arial" w:eastAsia="Arial" w:hAnsi="Arial" w:cs="Arial"/>
        </w:rPr>
        <w:t xml:space="preserve">Pro výpočet skutečně dosažené dostupnosti </w:t>
      </w:r>
      <w:r w:rsidR="003F2E86">
        <w:rPr>
          <w:rFonts w:ascii="Arial" w:eastAsia="Arial" w:hAnsi="Arial" w:cs="Arial"/>
        </w:rPr>
        <w:t xml:space="preserve">IS </w:t>
      </w:r>
      <w:r>
        <w:rPr>
          <w:rFonts w:ascii="Arial" w:eastAsia="Arial" w:hAnsi="Arial" w:cs="Arial"/>
        </w:rPr>
        <w:t>se pak použije následující vzorec:</w:t>
      </w:r>
    </w:p>
    <w:p w14:paraId="0000012D" w14:textId="77777777" w:rsidR="00F5179C" w:rsidRDefault="00495F9D">
      <w:pPr>
        <w:spacing w:after="0" w:line="240" w:lineRule="auto"/>
        <w:ind w:left="1416" w:firstLine="707"/>
        <w:rPr>
          <w:rFonts w:ascii="Arial" w:eastAsia="Arial" w:hAnsi="Arial" w:cs="Arial"/>
          <w:b/>
        </w:rPr>
      </w:pPr>
      <w:r>
        <w:rPr>
          <w:rFonts w:ascii="Arial" w:eastAsia="Arial" w:hAnsi="Arial" w:cs="Arial"/>
          <w:b/>
        </w:rPr>
        <w:t xml:space="preserve"> (T</w:t>
      </w:r>
      <w:r>
        <w:rPr>
          <w:rFonts w:ascii="Arial" w:eastAsia="Arial" w:hAnsi="Arial" w:cs="Arial"/>
          <w:b/>
          <w:vertAlign w:val="subscript"/>
        </w:rPr>
        <w:t>S</w:t>
      </w:r>
      <w:r>
        <w:rPr>
          <w:rFonts w:ascii="Arial" w:eastAsia="Arial" w:hAnsi="Arial" w:cs="Arial"/>
          <w:b/>
        </w:rPr>
        <w:t xml:space="preserve"> — T</w:t>
      </w:r>
      <w:r>
        <w:rPr>
          <w:rFonts w:ascii="Arial" w:eastAsia="Arial" w:hAnsi="Arial" w:cs="Arial"/>
          <w:b/>
          <w:vertAlign w:val="subscript"/>
        </w:rPr>
        <w:t>N</w:t>
      </w:r>
      <w:r>
        <w:rPr>
          <w:rFonts w:ascii="Arial" w:eastAsia="Arial" w:hAnsi="Arial" w:cs="Arial"/>
          <w:b/>
        </w:rPr>
        <w:t>)</w:t>
      </w:r>
    </w:p>
    <w:p w14:paraId="0000012E" w14:textId="003461A8" w:rsidR="00F5179C" w:rsidRDefault="00495F9D">
      <w:pPr>
        <w:spacing w:after="0" w:line="240" w:lineRule="auto"/>
        <w:rPr>
          <w:rFonts w:ascii="Arial" w:eastAsia="Arial" w:hAnsi="Arial" w:cs="Arial"/>
          <w:b/>
        </w:rPr>
      </w:pPr>
      <w:r>
        <w:rPr>
          <w:rFonts w:ascii="Arial" w:eastAsia="Arial" w:hAnsi="Arial" w:cs="Arial"/>
          <w:b/>
        </w:rPr>
        <w:t xml:space="preserve">dostupnost </w:t>
      </w:r>
      <w:r w:rsidR="003F2E86">
        <w:rPr>
          <w:rFonts w:ascii="Arial" w:eastAsia="Arial" w:hAnsi="Arial" w:cs="Arial"/>
          <w:b/>
        </w:rPr>
        <w:t xml:space="preserve">IS   </w:t>
      </w:r>
      <w:r>
        <w:rPr>
          <w:rFonts w:ascii="Arial" w:eastAsia="Arial" w:hAnsi="Arial" w:cs="Arial"/>
          <w:b/>
        </w:rPr>
        <w:t>=   ————</w:t>
      </w:r>
      <w:proofErr w:type="gramStart"/>
      <w:r>
        <w:rPr>
          <w:rFonts w:ascii="Arial" w:eastAsia="Arial" w:hAnsi="Arial" w:cs="Arial"/>
          <w:b/>
        </w:rPr>
        <w:t>——  x</w:t>
      </w:r>
      <w:proofErr w:type="gramEnd"/>
      <w:r>
        <w:rPr>
          <w:rFonts w:ascii="Arial" w:eastAsia="Arial" w:hAnsi="Arial" w:cs="Arial"/>
          <w:b/>
        </w:rPr>
        <w:t xml:space="preserve"> 100 %</w:t>
      </w:r>
    </w:p>
    <w:p w14:paraId="0000012F" w14:textId="77777777" w:rsidR="00F5179C" w:rsidRDefault="00495F9D">
      <w:pPr>
        <w:spacing w:after="0" w:line="240" w:lineRule="auto"/>
        <w:ind w:left="2124" w:firstLine="707"/>
        <w:rPr>
          <w:rFonts w:ascii="Arial" w:eastAsia="Arial" w:hAnsi="Arial" w:cs="Arial"/>
          <w:b/>
          <w:vertAlign w:val="subscript"/>
        </w:rPr>
      </w:pPr>
      <w:r>
        <w:rPr>
          <w:rFonts w:ascii="Arial" w:eastAsia="Arial" w:hAnsi="Arial" w:cs="Arial"/>
          <w:b/>
        </w:rPr>
        <w:t>T</w:t>
      </w:r>
      <w:r>
        <w:rPr>
          <w:rFonts w:ascii="Arial" w:eastAsia="Arial" w:hAnsi="Arial" w:cs="Arial"/>
          <w:b/>
          <w:vertAlign w:val="subscript"/>
        </w:rPr>
        <w:t>S</w:t>
      </w:r>
    </w:p>
    <w:p w14:paraId="00000130" w14:textId="77777777"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S</w:t>
      </w:r>
      <w:r>
        <w:rPr>
          <w:rFonts w:ascii="Arial" w:eastAsia="Arial" w:hAnsi="Arial" w:cs="Arial"/>
        </w:rPr>
        <w:t xml:space="preserve"> značí celkový počet hodin, po které má být v daném kalendářním měsíci IS provozováno, s výjimkou doby oprávněného omezení provozu IS.</w:t>
      </w:r>
    </w:p>
    <w:p w14:paraId="00000131" w14:textId="77777777" w:rsidR="00F5179C" w:rsidRDefault="00F5179C">
      <w:pPr>
        <w:spacing w:after="0" w:line="240" w:lineRule="auto"/>
        <w:rPr>
          <w:rFonts w:ascii="Arial" w:eastAsia="Arial" w:hAnsi="Arial" w:cs="Arial"/>
        </w:rPr>
      </w:pPr>
    </w:p>
    <w:p w14:paraId="00000132" w14:textId="6189E8D7"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N</w:t>
      </w:r>
      <w:r>
        <w:rPr>
          <w:rFonts w:ascii="Arial" w:eastAsia="Arial" w:hAnsi="Arial" w:cs="Arial"/>
        </w:rPr>
        <w:t xml:space="preserve"> značí celkový počet hodin, po které byl </w:t>
      </w:r>
      <w:r w:rsidR="003F2E86">
        <w:rPr>
          <w:rFonts w:ascii="Arial" w:eastAsia="Arial" w:hAnsi="Arial" w:cs="Arial"/>
        </w:rPr>
        <w:t xml:space="preserve">IS </w:t>
      </w:r>
      <w:r>
        <w:rPr>
          <w:rFonts w:ascii="Arial" w:eastAsia="Arial" w:hAnsi="Arial" w:cs="Arial"/>
        </w:rPr>
        <w:t xml:space="preserve">nedostupné nebo neplnilo svoji funkci (viz. kategorie A </w:t>
      </w:r>
      <w:del w:id="590" w:author="Autor">
        <w:r w:rsidDel="001F5B57">
          <w:rPr>
            <w:rFonts w:ascii="Arial" w:eastAsia="Arial" w:hAnsi="Arial" w:cs="Arial"/>
          </w:rPr>
          <w:delText>incid</w:delText>
        </w:r>
      </w:del>
      <w:ins w:id="591" w:author="Autor">
        <w:r w:rsidR="001F5B57">
          <w:rPr>
            <w:rFonts w:ascii="Arial" w:eastAsia="Arial" w:hAnsi="Arial" w:cs="Arial"/>
          </w:rPr>
          <w:t>Incid</w:t>
        </w:r>
      </w:ins>
      <w:r>
        <w:rPr>
          <w:rFonts w:ascii="Arial" w:eastAsia="Arial" w:hAnsi="Arial" w:cs="Arial"/>
        </w:rPr>
        <w:t>entu</w:t>
      </w:r>
      <w:proofErr w:type="gramStart"/>
      <w:r>
        <w:rPr>
          <w:rFonts w:ascii="Arial" w:eastAsia="Arial" w:hAnsi="Arial" w:cs="Arial"/>
        </w:rPr>
        <w:t>) ,</w:t>
      </w:r>
      <w:proofErr w:type="gramEnd"/>
      <w:r>
        <w:rPr>
          <w:rFonts w:ascii="Arial" w:eastAsia="Arial" w:hAnsi="Arial" w:cs="Arial"/>
        </w:rPr>
        <w:t xml:space="preserve"> s výjimkou doby oprávněného omezení provozu IS.</w:t>
      </w:r>
    </w:p>
    <w:p w14:paraId="00000133" w14:textId="77777777" w:rsidR="00F5179C" w:rsidRDefault="00F5179C">
      <w:pPr>
        <w:spacing w:after="0" w:line="240" w:lineRule="auto"/>
        <w:rPr>
          <w:rFonts w:ascii="Arial" w:eastAsia="Arial" w:hAnsi="Arial" w:cs="Arial"/>
        </w:rPr>
      </w:pPr>
    </w:p>
    <w:p w14:paraId="00000134" w14:textId="77777777" w:rsidR="00F5179C" w:rsidRDefault="00495F9D">
      <w:pPr>
        <w:spacing w:after="0" w:line="240" w:lineRule="auto"/>
        <w:rPr>
          <w:rFonts w:ascii="Arial" w:eastAsia="Arial" w:hAnsi="Arial" w:cs="Arial"/>
        </w:rPr>
      </w:pPr>
      <w:r>
        <w:rPr>
          <w:rFonts w:ascii="Arial" w:eastAsia="Arial" w:hAnsi="Arial" w:cs="Arial"/>
        </w:rPr>
        <w:t>Do měsíční nedostupnosti IS nebudou započítány výpadky ani přerušení nebo vady IS vyplývající zejména z níže uvedených příčin:</w:t>
      </w:r>
    </w:p>
    <w:p w14:paraId="00000135"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Objednatel požaduje od Poskytovatele otestování funkcí IS, ačkoliv nebyla ohlášena ani detekována žádná porucha.</w:t>
      </w:r>
    </w:p>
    <w:p w14:paraId="00000136"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IS je změněn nebo upraven na pokyn Objednatele a s jeho vědomím takovým způsobem, že parametry definované dostupnosti nemohou být splněny.</w:t>
      </w:r>
    </w:p>
    <w:p w14:paraId="00000137"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V případě zásahu vyšší moci.</w:t>
      </w:r>
    </w:p>
    <w:p w14:paraId="00000138" w14:textId="2AF06B83" w:rsidR="00F5179C" w:rsidRDefault="00495F9D">
      <w:pPr>
        <w:numPr>
          <w:ilvl w:val="0"/>
          <w:numId w:val="12"/>
        </w:numPr>
        <w:spacing w:after="0" w:line="240" w:lineRule="auto"/>
        <w:jc w:val="both"/>
        <w:rPr>
          <w:rFonts w:ascii="Arial" w:eastAsia="Arial" w:hAnsi="Arial" w:cs="Arial"/>
        </w:rPr>
      </w:pPr>
      <w:r>
        <w:rPr>
          <w:rFonts w:ascii="Arial" w:eastAsia="Arial" w:hAnsi="Arial" w:cs="Arial"/>
        </w:rPr>
        <w:t xml:space="preserve">Jakékoliv přerušení přímo vyplývající z poruch nebo nedostatků </w:t>
      </w:r>
      <w:r w:rsidR="003F2E86">
        <w:rPr>
          <w:rFonts w:ascii="Arial" w:eastAsia="Arial" w:hAnsi="Arial" w:cs="Arial"/>
        </w:rPr>
        <w:t xml:space="preserve">IS </w:t>
      </w:r>
      <w:r>
        <w:rPr>
          <w:rFonts w:ascii="Arial" w:eastAsia="Arial" w:hAnsi="Arial" w:cs="Arial"/>
        </w:rPr>
        <w:t>nebo zařízení způsobených Objednatelem např. výpadek napájení.</w:t>
      </w:r>
    </w:p>
    <w:p w14:paraId="00000139"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Poruchy způsobené výpadky vybavení nebo systémů zajištěných Objednatelem nebo jakoukoliv třetí stranou, která není řízena nebo kontrolována Poskytovatelem.</w:t>
      </w:r>
    </w:p>
    <w:p w14:paraId="0000013C" w14:textId="014F6E72" w:rsidR="00F5179C" w:rsidRPr="00666C4A" w:rsidRDefault="00495F9D" w:rsidP="004218BD">
      <w:pPr>
        <w:numPr>
          <w:ilvl w:val="0"/>
          <w:numId w:val="12"/>
        </w:numPr>
        <w:spacing w:after="0" w:line="240" w:lineRule="auto"/>
        <w:jc w:val="both"/>
        <w:rPr>
          <w:rFonts w:ascii="Arial" w:eastAsia="Arial" w:hAnsi="Arial" w:cs="Arial"/>
        </w:rPr>
      </w:pPr>
      <w:r w:rsidRPr="00666C4A">
        <w:rPr>
          <w:rFonts w:ascii="Arial" w:eastAsia="Arial" w:hAnsi="Arial" w:cs="Arial"/>
        </w:rPr>
        <w:t xml:space="preserve">Doba vzniklá čekáním na prověření funkčnosti </w:t>
      </w:r>
      <w:r w:rsidR="003F2E86" w:rsidRPr="00666C4A">
        <w:rPr>
          <w:rFonts w:ascii="Arial" w:eastAsia="Arial" w:hAnsi="Arial" w:cs="Arial"/>
        </w:rPr>
        <w:t xml:space="preserve">IS </w:t>
      </w:r>
      <w:r w:rsidRPr="00666C4A">
        <w:rPr>
          <w:rFonts w:ascii="Arial" w:eastAsia="Arial" w:hAnsi="Arial" w:cs="Arial"/>
        </w:rPr>
        <w:t>Objednatelem delší než 30 minut.</w:t>
      </w:r>
      <w:r>
        <w:br w:type="page"/>
      </w:r>
    </w:p>
    <w:bookmarkStart w:id="592" w:name="bookmark=id.3dy6vkm" w:colFirst="0" w:colLast="0"/>
    <w:bookmarkEnd w:id="592"/>
    <w:p w14:paraId="0000013D" w14:textId="0263937D" w:rsidR="00F5179C" w:rsidRDefault="00C52B90">
      <w:pPr>
        <w:pageBreakBefore/>
        <w:pBdr>
          <w:top w:val="nil"/>
          <w:left w:val="nil"/>
          <w:bottom w:val="nil"/>
          <w:right w:val="nil"/>
          <w:between w:val="nil"/>
        </w:pBdr>
        <w:spacing w:after="0" w:line="240" w:lineRule="auto"/>
        <w:jc w:val="both"/>
        <w:rPr>
          <w:rFonts w:ascii="Arial" w:eastAsia="Arial" w:hAnsi="Arial" w:cs="Arial"/>
          <w:color w:val="000000"/>
        </w:rPr>
      </w:pPr>
      <w:sdt>
        <w:sdtPr>
          <w:tag w:val="goog_rdk_44"/>
          <w:id w:val="1392464455"/>
        </w:sdtPr>
        <w:sdtEndPr/>
        <w:sdtContent/>
      </w:sdt>
      <w:r w:rsidR="00F43500">
        <w:rPr>
          <w:rFonts w:ascii="Arial" w:eastAsia="Arial" w:hAnsi="Arial" w:cs="Arial"/>
          <w:b/>
          <w:color w:val="000000"/>
        </w:rPr>
        <w:t xml:space="preserve">Příloha č. 2 </w:t>
      </w:r>
      <w:r w:rsidR="00495F9D" w:rsidRPr="00F43500">
        <w:rPr>
          <w:rFonts w:ascii="Arial" w:eastAsia="Arial" w:hAnsi="Arial" w:cs="Arial"/>
          <w:color w:val="000000"/>
        </w:rPr>
        <w:t>Požadavky a opatření pro zajištění bezpečnosti</w:t>
      </w:r>
      <w:r w:rsidR="00AB04BF" w:rsidRPr="00F43500">
        <w:rPr>
          <w:rFonts w:ascii="Arial" w:eastAsia="Arial" w:hAnsi="Arial" w:cs="Arial"/>
          <w:color w:val="000000"/>
        </w:rPr>
        <w:t xml:space="preserve"> informací a informačních aktiv Objednatele</w:t>
      </w:r>
    </w:p>
    <w:p w14:paraId="0A724831" w14:textId="454BE872" w:rsidR="00AB04BF" w:rsidRPr="00AB04BF" w:rsidRDefault="00AB04BF" w:rsidP="00AB04BF">
      <w:pPr>
        <w:pBdr>
          <w:top w:val="nil"/>
          <w:left w:val="nil"/>
          <w:bottom w:val="nil"/>
          <w:right w:val="nil"/>
          <w:between w:val="nil"/>
        </w:pBdr>
        <w:spacing w:after="0" w:line="240" w:lineRule="auto"/>
        <w:jc w:val="both"/>
        <w:rPr>
          <w:rFonts w:ascii="Arial" w:eastAsia="Arial" w:hAnsi="Arial" w:cs="Arial"/>
          <w:color w:val="000000"/>
        </w:rPr>
      </w:pPr>
      <w:r w:rsidRPr="00AB04BF">
        <w:rPr>
          <w:rFonts w:ascii="Arial" w:eastAsia="Arial" w:hAnsi="Arial" w:cs="Arial"/>
          <w:color w:val="000000"/>
        </w:rPr>
        <w:t xml:space="preserve">V případě, že má </w:t>
      </w:r>
      <w:r w:rsidR="00463F96">
        <w:rPr>
          <w:rFonts w:ascii="Arial" w:eastAsia="Arial" w:hAnsi="Arial" w:cs="Arial"/>
          <w:color w:val="000000"/>
        </w:rPr>
        <w:t>Objednatel</w:t>
      </w:r>
      <w:r w:rsidR="00463F96" w:rsidRPr="00AB04BF">
        <w:rPr>
          <w:rFonts w:ascii="Arial" w:eastAsia="Arial" w:hAnsi="Arial" w:cs="Arial"/>
          <w:color w:val="000000"/>
        </w:rPr>
        <w:t xml:space="preserve"> </w:t>
      </w:r>
      <w:r w:rsidRPr="00AB04BF">
        <w:rPr>
          <w:rFonts w:ascii="Arial" w:eastAsia="Arial" w:hAnsi="Arial" w:cs="Arial"/>
          <w:color w:val="000000"/>
        </w:rPr>
        <w:t xml:space="preserve">vlastní externí bezpečnostní politiku, je </w:t>
      </w:r>
      <w:r w:rsidR="00463F96">
        <w:rPr>
          <w:rFonts w:ascii="Arial" w:eastAsia="Arial" w:hAnsi="Arial" w:cs="Arial"/>
          <w:color w:val="000000"/>
        </w:rPr>
        <w:t>Poskytovatel</w:t>
      </w:r>
      <w:r w:rsidR="00463F96" w:rsidRPr="00AB04BF">
        <w:rPr>
          <w:rFonts w:ascii="Arial" w:eastAsia="Arial" w:hAnsi="Arial" w:cs="Arial"/>
          <w:color w:val="000000"/>
        </w:rPr>
        <w:t xml:space="preserve"> </w:t>
      </w:r>
      <w:r w:rsidRPr="00AB04BF">
        <w:rPr>
          <w:rFonts w:ascii="Arial" w:eastAsia="Arial" w:hAnsi="Arial" w:cs="Arial"/>
          <w:color w:val="000000"/>
        </w:rPr>
        <w:t>povinen se řídit touto politikou. Jinak platí následující pravidla:</w:t>
      </w:r>
    </w:p>
    <w:p w14:paraId="504112A0" w14:textId="77777777" w:rsidR="00AB04BF" w:rsidRDefault="00AB04BF" w:rsidP="00AB04BF">
      <w:pPr>
        <w:pBdr>
          <w:top w:val="nil"/>
          <w:left w:val="nil"/>
          <w:bottom w:val="nil"/>
          <w:right w:val="nil"/>
          <w:between w:val="nil"/>
        </w:pBdr>
        <w:spacing w:after="0" w:line="240" w:lineRule="auto"/>
        <w:jc w:val="both"/>
        <w:rPr>
          <w:rFonts w:ascii="Arial" w:eastAsia="Arial" w:hAnsi="Arial" w:cs="Arial"/>
          <w:color w:val="000000"/>
        </w:rPr>
      </w:pPr>
    </w:p>
    <w:p w14:paraId="0000013E" w14:textId="2CE109C8" w:rsidR="00F5179C" w:rsidRDefault="00495F9D">
      <w:pPr>
        <w:numPr>
          <w:ilvl w:val="0"/>
          <w:numId w:val="13"/>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 xml:space="preserve">Bezpečnost přístupových oprávnění </w:t>
      </w:r>
    </w:p>
    <w:p w14:paraId="0000013F" w14:textId="0C212C2B"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chránit veškeré přístupové údaje k informačním aktivům </w:t>
      </w:r>
      <w:r w:rsidR="00E21DD2">
        <w:rPr>
          <w:rFonts w:ascii="Arial" w:eastAsia="Arial" w:hAnsi="Arial" w:cs="Arial"/>
        </w:rPr>
        <w:t xml:space="preserve">Objednatele </w:t>
      </w:r>
      <w:r w:rsidR="00495F9D">
        <w:rPr>
          <w:rFonts w:ascii="Arial" w:eastAsia="Arial" w:hAnsi="Arial" w:cs="Arial"/>
        </w:rPr>
        <w:t xml:space="preserve">včetně přístupů k informačním aktivům zhotovitele, které umožňují přístup k informačním aktivům </w:t>
      </w:r>
      <w:r w:rsidR="00AB04BF">
        <w:rPr>
          <w:rFonts w:ascii="Arial" w:eastAsia="Arial" w:hAnsi="Arial" w:cs="Arial"/>
        </w:rPr>
        <w:t>Objednatele</w:t>
      </w:r>
      <w:r w:rsidR="00495F9D">
        <w:rPr>
          <w:rFonts w:ascii="Arial" w:eastAsia="Arial" w:hAnsi="Arial" w:cs="Arial"/>
        </w:rPr>
        <w:t xml:space="preserve"> či umožnují jejich správu. </w:t>
      </w:r>
    </w:p>
    <w:p w14:paraId="00000140" w14:textId="6FA81D6C"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dodržovat tuto bezpečnostní politiku hesel pro výše uvedené přístupové údaje: </w:t>
      </w:r>
    </w:p>
    <w:p w14:paraId="00000141" w14:textId="17FBDC8D" w:rsidR="00F5179C" w:rsidRDefault="00495F9D">
      <w:pPr>
        <w:numPr>
          <w:ilvl w:val="2"/>
          <w:numId w:val="10"/>
        </w:numPr>
        <w:spacing w:after="0" w:line="240" w:lineRule="auto"/>
        <w:jc w:val="both"/>
        <w:rPr>
          <w:rFonts w:ascii="Arial" w:eastAsia="Arial" w:hAnsi="Arial" w:cs="Arial"/>
        </w:rPr>
      </w:pPr>
      <w:r>
        <w:rPr>
          <w:rFonts w:ascii="Arial" w:eastAsia="Arial" w:hAnsi="Arial" w:cs="Arial"/>
        </w:rPr>
        <w:t>min. délka hesla 1</w:t>
      </w:r>
      <w:r w:rsidR="00FE69D3">
        <w:rPr>
          <w:rFonts w:ascii="Arial" w:eastAsia="Arial" w:hAnsi="Arial" w:cs="Arial"/>
        </w:rPr>
        <w:t>2</w:t>
      </w:r>
      <w:r>
        <w:rPr>
          <w:rFonts w:ascii="Arial" w:eastAsia="Arial" w:hAnsi="Arial" w:cs="Arial"/>
        </w:rPr>
        <w:t xml:space="preserve"> znaků</w:t>
      </w:r>
    </w:p>
    <w:p w14:paraId="00000142"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 xml:space="preserve">složitost hesla musí splňovat minimálně 3 ze 4 kategorií </w:t>
      </w:r>
    </w:p>
    <w:p w14:paraId="00000143"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malá písmena </w:t>
      </w:r>
    </w:p>
    <w:p w14:paraId="00000144"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velká písmena </w:t>
      </w:r>
    </w:p>
    <w:p w14:paraId="00000145"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číslice </w:t>
      </w:r>
    </w:p>
    <w:p w14:paraId="00000146"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speciální znaky </w:t>
      </w:r>
    </w:p>
    <w:p w14:paraId="00000147"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 xml:space="preserve">hesla musí být uchovávána v tajnosti, nesmí být ukládána v nezašifrované podobě (dle bodu kryptografie) </w:t>
      </w:r>
    </w:p>
    <w:p w14:paraId="00000148" w14:textId="77777777" w:rsidR="00F5179C" w:rsidRPr="003132A2" w:rsidRDefault="00495F9D">
      <w:pPr>
        <w:numPr>
          <w:ilvl w:val="2"/>
          <w:numId w:val="10"/>
        </w:numPr>
        <w:spacing w:after="0" w:line="240" w:lineRule="auto"/>
        <w:jc w:val="both"/>
        <w:rPr>
          <w:rFonts w:ascii="Arial" w:eastAsia="Arial" w:hAnsi="Arial" w:cs="Arial"/>
        </w:rPr>
      </w:pPr>
      <w:r>
        <w:rPr>
          <w:rFonts w:ascii="Arial" w:eastAsia="Arial" w:hAnsi="Arial" w:cs="Arial"/>
        </w:rPr>
        <w:t xml:space="preserve">hesla nesmí obsahovat žádné informace z přihlašovacího jména </w:t>
      </w:r>
      <w:r w:rsidRPr="003132A2">
        <w:rPr>
          <w:rFonts w:ascii="Arial" w:eastAsia="Arial" w:hAnsi="Arial" w:cs="Arial"/>
        </w:rPr>
        <w:t>(login)</w:t>
      </w:r>
    </w:p>
    <w:p w14:paraId="00000149" w14:textId="77777777" w:rsidR="00F5179C" w:rsidRPr="003132A2" w:rsidRDefault="00495F9D">
      <w:pPr>
        <w:numPr>
          <w:ilvl w:val="2"/>
          <w:numId w:val="10"/>
        </w:numPr>
        <w:spacing w:after="0" w:line="240" w:lineRule="auto"/>
        <w:jc w:val="both"/>
        <w:rPr>
          <w:rFonts w:ascii="Arial" w:eastAsia="Arial" w:hAnsi="Arial" w:cs="Arial"/>
        </w:rPr>
      </w:pPr>
      <w:r w:rsidRPr="003132A2">
        <w:rPr>
          <w:rFonts w:ascii="Arial" w:eastAsia="Arial" w:hAnsi="Arial" w:cs="Arial"/>
        </w:rPr>
        <w:t>platnost hesla musí být maximálně 1 rok.</w:t>
      </w:r>
    </w:p>
    <w:p w14:paraId="0000014A" w14:textId="1F7DB418" w:rsidR="00F5179C" w:rsidRDefault="003C54DB">
      <w:pPr>
        <w:numPr>
          <w:ilvl w:val="1"/>
          <w:numId w:val="10"/>
        </w:numPr>
        <w:spacing w:after="0" w:line="240" w:lineRule="auto"/>
        <w:jc w:val="both"/>
        <w:rPr>
          <w:rFonts w:ascii="Arial" w:eastAsia="Arial" w:hAnsi="Arial" w:cs="Arial"/>
        </w:rPr>
      </w:pPr>
      <w:r w:rsidRPr="003132A2">
        <w:rPr>
          <w:rFonts w:ascii="Arial" w:eastAsia="Arial" w:hAnsi="Arial" w:cs="Arial"/>
        </w:rPr>
        <w:t xml:space="preserve">Poskytovatel </w:t>
      </w:r>
      <w:r w:rsidR="00495F9D" w:rsidRPr="003132A2">
        <w:rPr>
          <w:rFonts w:ascii="Arial" w:eastAsia="Arial" w:hAnsi="Arial" w:cs="Arial"/>
        </w:rPr>
        <w:t>je povinen používat personifikované účty, které jsou nepřenosné na jiné osoby, než kterým byly údaje přidě</w:t>
      </w:r>
      <w:r w:rsidR="00495F9D">
        <w:rPr>
          <w:rFonts w:ascii="Arial" w:eastAsia="Arial" w:hAnsi="Arial" w:cs="Arial"/>
        </w:rPr>
        <w:t xml:space="preserve">leny. </w:t>
      </w:r>
    </w:p>
    <w:p w14:paraId="0000014B" w14:textId="77777777" w:rsidR="00F5179C" w:rsidRDefault="00495F9D">
      <w:pPr>
        <w:numPr>
          <w:ilvl w:val="1"/>
          <w:numId w:val="10"/>
        </w:numPr>
        <w:spacing w:after="0" w:line="240" w:lineRule="auto"/>
        <w:jc w:val="both"/>
        <w:rPr>
          <w:rFonts w:ascii="Arial" w:eastAsia="Arial" w:hAnsi="Arial" w:cs="Arial"/>
        </w:rPr>
      </w:pPr>
      <w:r>
        <w:rPr>
          <w:rFonts w:ascii="Arial" w:eastAsia="Arial" w:hAnsi="Arial" w:cs="Arial"/>
        </w:rPr>
        <w:t xml:space="preserve">Přístupová oprávnění lze využívat pouze pro ten účel, pro který byla zřízena. </w:t>
      </w:r>
    </w:p>
    <w:p w14:paraId="0000014C" w14:textId="3472B9F0" w:rsidR="00F5179C" w:rsidRDefault="00495F9D">
      <w:pPr>
        <w:numPr>
          <w:ilvl w:val="1"/>
          <w:numId w:val="10"/>
        </w:numPr>
        <w:spacing w:after="0" w:line="240" w:lineRule="auto"/>
        <w:jc w:val="both"/>
        <w:rPr>
          <w:rFonts w:ascii="Arial" w:eastAsia="Arial" w:hAnsi="Arial" w:cs="Arial"/>
        </w:rPr>
      </w:pPr>
      <w:r>
        <w:rPr>
          <w:rFonts w:ascii="Arial" w:eastAsia="Arial" w:hAnsi="Arial" w:cs="Arial"/>
        </w:rPr>
        <w:t xml:space="preserve">Pokud by </w:t>
      </w:r>
      <w:r w:rsidR="003C54DB">
        <w:rPr>
          <w:rFonts w:ascii="Arial" w:eastAsia="Arial" w:hAnsi="Arial" w:cs="Arial"/>
        </w:rPr>
        <w:t xml:space="preserve">Poskytovatel </w:t>
      </w:r>
      <w:r>
        <w:rPr>
          <w:rFonts w:ascii="Arial" w:eastAsia="Arial" w:hAnsi="Arial" w:cs="Arial"/>
        </w:rPr>
        <w:t xml:space="preserve">zřizoval přístupová oprávnění třetí straně, je zhotovitel povinen o této skutečnosti informovat </w:t>
      </w:r>
      <w:r w:rsidR="00AB04BF">
        <w:rPr>
          <w:rFonts w:ascii="Arial" w:eastAsia="Arial" w:hAnsi="Arial" w:cs="Arial"/>
        </w:rPr>
        <w:t>Objednatele</w:t>
      </w:r>
      <w:r>
        <w:rPr>
          <w:rFonts w:ascii="Arial" w:eastAsia="Arial" w:hAnsi="Arial" w:cs="Arial"/>
        </w:rPr>
        <w:t xml:space="preserve">. </w:t>
      </w:r>
      <w:r w:rsidR="00AB04BF">
        <w:rPr>
          <w:rFonts w:ascii="Arial" w:eastAsia="Arial" w:hAnsi="Arial" w:cs="Arial"/>
        </w:rPr>
        <w:t xml:space="preserve">Objednatel </w:t>
      </w:r>
      <w:r>
        <w:rPr>
          <w:rFonts w:ascii="Arial" w:eastAsia="Arial" w:hAnsi="Arial" w:cs="Arial"/>
        </w:rPr>
        <w:t xml:space="preserve">má v tomto případě právo zřízení přístupu zamítnout. </w:t>
      </w:r>
    </w:p>
    <w:p w14:paraId="0000014D" w14:textId="2555CECF" w:rsidR="00F5179C" w:rsidRDefault="00495F9D">
      <w:pPr>
        <w:numPr>
          <w:ilvl w:val="0"/>
          <w:numId w:val="10"/>
        </w:numPr>
        <w:spacing w:after="0" w:line="240" w:lineRule="auto"/>
        <w:jc w:val="both"/>
        <w:rPr>
          <w:rFonts w:ascii="Arial" w:eastAsia="Arial" w:hAnsi="Arial" w:cs="Arial"/>
        </w:rPr>
      </w:pPr>
      <w:r>
        <w:rPr>
          <w:rFonts w:ascii="Arial" w:eastAsia="Arial" w:hAnsi="Arial" w:cs="Arial"/>
        </w:rPr>
        <w:t xml:space="preserve">Řízení kybernetických bezpečnostních </w:t>
      </w:r>
      <w:del w:id="593" w:author="Autor">
        <w:r w:rsidDel="001F5B57">
          <w:rPr>
            <w:rFonts w:ascii="Arial" w:eastAsia="Arial" w:hAnsi="Arial" w:cs="Arial"/>
          </w:rPr>
          <w:delText>incid</w:delText>
        </w:r>
      </w:del>
      <w:ins w:id="594" w:author="Autor">
        <w:r w:rsidR="001F5B57">
          <w:rPr>
            <w:rFonts w:ascii="Arial" w:eastAsia="Arial" w:hAnsi="Arial" w:cs="Arial"/>
          </w:rPr>
          <w:t>Incid</w:t>
        </w:r>
      </w:ins>
      <w:r>
        <w:rPr>
          <w:rFonts w:ascii="Arial" w:eastAsia="Arial" w:hAnsi="Arial" w:cs="Arial"/>
        </w:rPr>
        <w:t>entů:</w:t>
      </w:r>
    </w:p>
    <w:p w14:paraId="0000014E" w14:textId="53A20AF3"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w:t>
      </w:r>
      <w:r w:rsidR="00AB04BF">
        <w:rPr>
          <w:rFonts w:ascii="Arial" w:eastAsia="Arial" w:hAnsi="Arial" w:cs="Arial"/>
        </w:rPr>
        <w:t xml:space="preserve">Objednateli </w:t>
      </w:r>
      <w:r w:rsidR="00495F9D">
        <w:rPr>
          <w:rFonts w:ascii="Arial" w:eastAsia="Arial" w:hAnsi="Arial" w:cs="Arial"/>
        </w:rPr>
        <w:t xml:space="preserve">hlásit veškeré kybernetické bezpečnostní </w:t>
      </w:r>
      <w:del w:id="595" w:author="Autor">
        <w:r w:rsidR="00495F9D" w:rsidDel="001F5B57">
          <w:rPr>
            <w:rFonts w:ascii="Arial" w:eastAsia="Arial" w:hAnsi="Arial" w:cs="Arial"/>
          </w:rPr>
          <w:delText>incid</w:delText>
        </w:r>
      </w:del>
      <w:ins w:id="596" w:author="Autor">
        <w:r w:rsidR="001F5B57">
          <w:rPr>
            <w:rFonts w:ascii="Arial" w:eastAsia="Arial" w:hAnsi="Arial" w:cs="Arial"/>
          </w:rPr>
          <w:t>Incid</w:t>
        </w:r>
      </w:ins>
      <w:r w:rsidR="00495F9D">
        <w:rPr>
          <w:rFonts w:ascii="Arial" w:eastAsia="Arial" w:hAnsi="Arial" w:cs="Arial"/>
        </w:rPr>
        <w:t xml:space="preserve">enty, které se týkají informačních aktiv </w:t>
      </w:r>
      <w:r w:rsidR="00AB04BF">
        <w:rPr>
          <w:rFonts w:ascii="Arial" w:eastAsia="Arial" w:hAnsi="Arial" w:cs="Arial"/>
        </w:rPr>
        <w:t xml:space="preserve">Objednatele </w:t>
      </w:r>
      <w:r w:rsidR="00495F9D">
        <w:rPr>
          <w:rFonts w:ascii="Arial" w:eastAsia="Arial" w:hAnsi="Arial" w:cs="Arial"/>
        </w:rPr>
        <w:t xml:space="preserve">nebo informačních aktiv </w:t>
      </w:r>
      <w:r>
        <w:rPr>
          <w:rFonts w:ascii="Arial" w:eastAsia="Arial" w:hAnsi="Arial" w:cs="Arial"/>
        </w:rPr>
        <w:t>Poskytovatele</w:t>
      </w:r>
      <w:r w:rsidR="00495F9D">
        <w:rPr>
          <w:rFonts w:ascii="Arial" w:eastAsia="Arial" w:hAnsi="Arial" w:cs="Arial"/>
        </w:rPr>
        <w:t xml:space="preserve">, pokud se kybernetický bezpečnostní </w:t>
      </w:r>
      <w:del w:id="597" w:author="Autor">
        <w:r w:rsidR="00495F9D" w:rsidDel="001F5B57">
          <w:rPr>
            <w:rFonts w:ascii="Arial" w:eastAsia="Arial" w:hAnsi="Arial" w:cs="Arial"/>
          </w:rPr>
          <w:delText>incid</w:delText>
        </w:r>
      </w:del>
      <w:ins w:id="598" w:author="Autor">
        <w:r w:rsidR="001F5B57">
          <w:rPr>
            <w:rFonts w:ascii="Arial" w:eastAsia="Arial" w:hAnsi="Arial" w:cs="Arial"/>
          </w:rPr>
          <w:t>Incid</w:t>
        </w:r>
      </w:ins>
      <w:r w:rsidR="00495F9D">
        <w:rPr>
          <w:rFonts w:ascii="Arial" w:eastAsia="Arial" w:hAnsi="Arial" w:cs="Arial"/>
        </w:rPr>
        <w:t xml:space="preserve">ent týká informací či informačních aktiv </w:t>
      </w:r>
      <w:r w:rsidR="00AB04BF">
        <w:rPr>
          <w:rFonts w:ascii="Arial" w:eastAsia="Arial" w:hAnsi="Arial" w:cs="Arial"/>
        </w:rPr>
        <w:t>Objednatele</w:t>
      </w:r>
      <w:r w:rsidR="00495F9D">
        <w:rPr>
          <w:rFonts w:ascii="Arial" w:eastAsia="Arial" w:hAnsi="Arial" w:cs="Arial"/>
        </w:rPr>
        <w:t xml:space="preserve">. </w:t>
      </w:r>
    </w:p>
    <w:p w14:paraId="0000014F" w14:textId="0DE45BFD"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dále povinen poskytnout </w:t>
      </w:r>
      <w:ins w:id="599" w:author="Autor">
        <w:r w:rsidR="00837BCB">
          <w:rPr>
            <w:rFonts w:ascii="Arial" w:eastAsia="Arial" w:hAnsi="Arial" w:cs="Arial"/>
          </w:rPr>
          <w:t xml:space="preserve">formou služeb v kategorii Technická podpora a vývoj </w:t>
        </w:r>
      </w:ins>
      <w:r w:rsidR="00495F9D">
        <w:rPr>
          <w:rFonts w:ascii="Arial" w:eastAsia="Arial" w:hAnsi="Arial" w:cs="Arial"/>
        </w:rPr>
        <w:t xml:space="preserve">adekvátní součinnost při řešení kybernetických bezpečnostních </w:t>
      </w:r>
      <w:del w:id="600" w:author="Autor">
        <w:r w:rsidR="00495F9D" w:rsidDel="001F5B57">
          <w:rPr>
            <w:rFonts w:ascii="Arial" w:eastAsia="Arial" w:hAnsi="Arial" w:cs="Arial"/>
          </w:rPr>
          <w:delText>incid</w:delText>
        </w:r>
      </w:del>
      <w:ins w:id="601" w:author="Autor">
        <w:r w:rsidR="001F5B57">
          <w:rPr>
            <w:rFonts w:ascii="Arial" w:eastAsia="Arial" w:hAnsi="Arial" w:cs="Arial"/>
          </w:rPr>
          <w:t>Incid</w:t>
        </w:r>
      </w:ins>
      <w:r w:rsidR="00495F9D">
        <w:rPr>
          <w:rFonts w:ascii="Arial" w:eastAsia="Arial" w:hAnsi="Arial" w:cs="Arial"/>
        </w:rPr>
        <w:t xml:space="preserve">entů a při forenzní analýze </w:t>
      </w:r>
      <w:del w:id="602" w:author="Autor">
        <w:r w:rsidR="00495F9D" w:rsidDel="001F5B57">
          <w:rPr>
            <w:rFonts w:ascii="Arial" w:eastAsia="Arial" w:hAnsi="Arial" w:cs="Arial"/>
          </w:rPr>
          <w:delText>incid</w:delText>
        </w:r>
      </w:del>
      <w:ins w:id="603" w:author="Autor">
        <w:r w:rsidR="001F5B57">
          <w:rPr>
            <w:rFonts w:ascii="Arial" w:eastAsia="Arial" w:hAnsi="Arial" w:cs="Arial"/>
          </w:rPr>
          <w:t>Incid</w:t>
        </w:r>
      </w:ins>
      <w:r w:rsidR="00495F9D">
        <w:rPr>
          <w:rFonts w:ascii="Arial" w:eastAsia="Arial" w:hAnsi="Arial" w:cs="Arial"/>
        </w:rPr>
        <w:t xml:space="preserve">entů souvisejících s informačními aktivy </w:t>
      </w:r>
      <w:r w:rsidR="00AB04BF">
        <w:rPr>
          <w:rFonts w:ascii="Arial" w:eastAsia="Arial" w:hAnsi="Arial" w:cs="Arial"/>
        </w:rPr>
        <w:t>Objednatele</w:t>
      </w:r>
      <w:r w:rsidR="00495F9D">
        <w:rPr>
          <w:rFonts w:ascii="Arial" w:eastAsia="Arial" w:hAnsi="Arial" w:cs="Arial"/>
        </w:rPr>
        <w:t xml:space="preserve">. </w:t>
      </w:r>
    </w:p>
    <w:p w14:paraId="00000150" w14:textId="77777777" w:rsidR="00F5179C" w:rsidRDefault="00495F9D">
      <w:pPr>
        <w:numPr>
          <w:ilvl w:val="0"/>
          <w:numId w:val="10"/>
        </w:numPr>
        <w:spacing w:after="0" w:line="240" w:lineRule="auto"/>
        <w:jc w:val="both"/>
        <w:rPr>
          <w:rFonts w:ascii="Arial" w:eastAsia="Arial" w:hAnsi="Arial" w:cs="Arial"/>
        </w:rPr>
      </w:pPr>
      <w:r>
        <w:rPr>
          <w:rFonts w:ascii="Arial" w:eastAsia="Arial" w:hAnsi="Arial" w:cs="Arial"/>
        </w:rPr>
        <w:t xml:space="preserve">Bezpečnost kryptografických prostředků: </w:t>
      </w:r>
    </w:p>
    <w:p w14:paraId="00000151" w14:textId="43C7A37D" w:rsidR="00F5179C" w:rsidRDefault="00495F9D">
      <w:pPr>
        <w:numPr>
          <w:ilvl w:val="1"/>
          <w:numId w:val="10"/>
        </w:numPr>
        <w:spacing w:after="0" w:line="240" w:lineRule="auto"/>
        <w:jc w:val="both"/>
        <w:rPr>
          <w:rFonts w:ascii="Arial" w:eastAsia="Arial" w:hAnsi="Arial" w:cs="Arial"/>
        </w:rPr>
      </w:pPr>
      <w:r>
        <w:rPr>
          <w:rFonts w:ascii="Arial" w:eastAsia="Arial" w:hAnsi="Arial" w:cs="Arial"/>
        </w:rPr>
        <w:t xml:space="preserve">Pokud </w:t>
      </w:r>
      <w:r w:rsidR="003C54DB">
        <w:rPr>
          <w:rFonts w:ascii="Arial" w:eastAsia="Arial" w:hAnsi="Arial" w:cs="Arial"/>
        </w:rPr>
        <w:t xml:space="preserve">Poskytovatel </w:t>
      </w:r>
      <w:r>
        <w:rPr>
          <w:rFonts w:ascii="Arial" w:eastAsia="Arial" w:hAnsi="Arial" w:cs="Arial"/>
        </w:rPr>
        <w:t xml:space="preserve">používá kryptografické prostředky v souvislosti s informačními aktivy </w:t>
      </w:r>
      <w:r w:rsidR="00AB04BF">
        <w:rPr>
          <w:rFonts w:ascii="Arial" w:eastAsia="Arial" w:hAnsi="Arial" w:cs="Arial"/>
        </w:rPr>
        <w:t>Objednatele</w:t>
      </w:r>
      <w:r>
        <w:rPr>
          <w:rFonts w:ascii="Arial" w:eastAsia="Arial" w:hAnsi="Arial" w:cs="Arial"/>
        </w:rPr>
        <w:t xml:space="preserve">, je nezbytné, aby použité kryptografické algoritmy byly minimálně v souladu s aktuálním zněním vyhlášky č. 316/2014 Sb. </w:t>
      </w:r>
    </w:p>
    <w:p w14:paraId="00000152" w14:textId="47B15C6B" w:rsidR="00F5179C" w:rsidRDefault="00495F9D">
      <w:pPr>
        <w:spacing w:after="0" w:line="240" w:lineRule="auto"/>
      </w:pPr>
      <w:r>
        <w:br w:type="page"/>
      </w:r>
    </w:p>
    <w:p w14:paraId="00C76AAF" w14:textId="46D495E9" w:rsidR="00F43500" w:rsidRDefault="007E0E58" w:rsidP="00F43500">
      <w:pPr>
        <w:jc w:val="center"/>
        <w:rPr>
          <w:rFonts w:ascii="Arial" w:hAnsi="Arial" w:cs="Arial"/>
          <w:b/>
        </w:rPr>
      </w:pPr>
      <w:r w:rsidRPr="007F2FCD">
        <w:rPr>
          <w:rFonts w:ascii="Arial" w:hAnsi="Arial" w:cs="Arial"/>
          <w:b/>
        </w:rPr>
        <w:lastRenderedPageBreak/>
        <w:t>Příloha č. 3</w:t>
      </w:r>
    </w:p>
    <w:p w14:paraId="5AF413A5" w14:textId="559642EE" w:rsidR="007977FE" w:rsidRPr="00306971" w:rsidRDefault="00306971" w:rsidP="007977FE">
      <w:pPr>
        <w:jc w:val="both"/>
        <w:rPr>
          <w:ins w:id="604" w:author="Autor"/>
          <w:rFonts w:ascii="Arial" w:hAnsi="Arial" w:cs="Arial"/>
          <w:b/>
          <w:bCs/>
        </w:rPr>
      </w:pPr>
      <w:ins w:id="605" w:author="Autor">
        <w:r w:rsidRPr="00306971">
          <w:rPr>
            <w:rFonts w:ascii="Arial" w:eastAsia="Arial" w:hAnsi="Arial" w:cs="Arial"/>
            <w:b/>
            <w:bCs/>
            <w:color w:val="000000"/>
          </w:rPr>
          <w:t xml:space="preserve">Popis </w:t>
        </w:r>
        <w:r w:rsidR="001F5B57">
          <w:rPr>
            <w:rFonts w:ascii="Arial" w:eastAsia="Arial" w:hAnsi="Arial" w:cs="Arial"/>
            <w:b/>
            <w:bCs/>
            <w:color w:val="000000"/>
          </w:rPr>
          <w:t>Požadav</w:t>
        </w:r>
        <w:r w:rsidRPr="00306971">
          <w:rPr>
            <w:rFonts w:ascii="Arial" w:eastAsia="Arial" w:hAnsi="Arial" w:cs="Arial"/>
            <w:b/>
            <w:bCs/>
            <w:color w:val="000000"/>
          </w:rPr>
          <w:t xml:space="preserve">ků na </w:t>
        </w:r>
        <w:r w:rsidR="00187C49">
          <w:rPr>
            <w:rFonts w:ascii="Arial" w:eastAsia="Arial" w:hAnsi="Arial" w:cs="Arial"/>
            <w:b/>
            <w:bCs/>
            <w:color w:val="000000"/>
          </w:rPr>
          <w:t>Upgrade</w:t>
        </w:r>
      </w:ins>
    </w:p>
    <w:p w14:paraId="566C63E2" w14:textId="77777777" w:rsidR="007977FE" w:rsidRPr="00EE722A" w:rsidRDefault="007977FE" w:rsidP="007977FE">
      <w:pPr>
        <w:pStyle w:val="Odstavecseseznamem"/>
        <w:numPr>
          <w:ilvl w:val="0"/>
          <w:numId w:val="26"/>
        </w:numPr>
        <w:spacing w:after="0" w:line="240" w:lineRule="auto"/>
        <w:jc w:val="both"/>
        <w:rPr>
          <w:ins w:id="606" w:author="Autor"/>
          <w:rFonts w:ascii="Arial" w:hAnsi="Arial" w:cs="Arial"/>
          <w:b/>
        </w:rPr>
      </w:pPr>
      <w:ins w:id="607" w:author="Autor">
        <w:r>
          <w:rPr>
            <w:rFonts w:ascii="Arial" w:hAnsi="Arial" w:cs="Arial"/>
            <w:b/>
          </w:rPr>
          <w:t>Součástí instalačních prací bude:</w:t>
        </w:r>
      </w:ins>
    </w:p>
    <w:p w14:paraId="1740C93E" w14:textId="77777777" w:rsidR="007977FE" w:rsidRPr="00EE722A" w:rsidRDefault="007977FE" w:rsidP="007977FE">
      <w:pPr>
        <w:pStyle w:val="Odstavecseseznamem"/>
        <w:numPr>
          <w:ilvl w:val="0"/>
          <w:numId w:val="28"/>
        </w:numPr>
        <w:spacing w:after="0" w:line="240" w:lineRule="auto"/>
        <w:jc w:val="both"/>
        <w:rPr>
          <w:ins w:id="608" w:author="Autor"/>
          <w:rFonts w:ascii="Arial" w:hAnsi="Arial" w:cs="Arial"/>
        </w:rPr>
      </w:pPr>
      <w:ins w:id="609" w:author="Autor">
        <w:r w:rsidRPr="00EE722A">
          <w:rPr>
            <w:rFonts w:ascii="Arial" w:hAnsi="Arial" w:cs="Arial"/>
          </w:rPr>
          <w:t>Upgrade testovací a provozní DB na nejnovější verzi pro jádro systému.</w:t>
        </w:r>
      </w:ins>
    </w:p>
    <w:p w14:paraId="2B7517D5" w14:textId="77777777" w:rsidR="007977FE" w:rsidRPr="00EE722A" w:rsidRDefault="007977FE" w:rsidP="007977FE">
      <w:pPr>
        <w:pStyle w:val="Odstavecseseznamem"/>
        <w:numPr>
          <w:ilvl w:val="0"/>
          <w:numId w:val="28"/>
        </w:numPr>
        <w:spacing w:after="0" w:line="240" w:lineRule="auto"/>
        <w:jc w:val="both"/>
        <w:rPr>
          <w:ins w:id="610" w:author="Autor"/>
          <w:rFonts w:ascii="Arial" w:hAnsi="Arial" w:cs="Arial"/>
        </w:rPr>
      </w:pPr>
      <w:ins w:id="611" w:author="Autor">
        <w:r w:rsidRPr="00EE722A">
          <w:rPr>
            <w:rFonts w:ascii="Arial" w:hAnsi="Arial" w:cs="Arial"/>
          </w:rPr>
          <w:t xml:space="preserve">Upgrade aplikace </w:t>
        </w:r>
        <w:proofErr w:type="spellStart"/>
        <w:r w:rsidRPr="00EE722A">
          <w:rPr>
            <w:rFonts w:ascii="Arial" w:hAnsi="Arial" w:cs="Arial"/>
          </w:rPr>
          <w:t>Fama</w:t>
        </w:r>
        <w:proofErr w:type="spellEnd"/>
        <w:r w:rsidRPr="00EE722A">
          <w:rPr>
            <w:rFonts w:ascii="Arial" w:hAnsi="Arial" w:cs="Arial"/>
          </w:rPr>
          <w:t>+ na aktuální verze modulů a nejnovější verzi jádra.</w:t>
        </w:r>
      </w:ins>
    </w:p>
    <w:p w14:paraId="462004B8" w14:textId="77777777" w:rsidR="007977FE" w:rsidRPr="00EE722A" w:rsidRDefault="007977FE" w:rsidP="007977FE">
      <w:pPr>
        <w:pStyle w:val="Odstavecseseznamem"/>
        <w:numPr>
          <w:ilvl w:val="0"/>
          <w:numId w:val="28"/>
        </w:numPr>
        <w:spacing w:after="0" w:line="240" w:lineRule="auto"/>
        <w:jc w:val="both"/>
        <w:rPr>
          <w:ins w:id="612" w:author="Autor"/>
          <w:rFonts w:ascii="Arial" w:hAnsi="Arial" w:cs="Arial"/>
        </w:rPr>
      </w:pPr>
      <w:ins w:id="613" w:author="Autor">
        <w:r w:rsidRPr="00EE722A">
          <w:rPr>
            <w:rFonts w:ascii="Arial" w:hAnsi="Arial" w:cs="Arial"/>
          </w:rPr>
          <w:t>Instalace aplikace v testovacím a provozním prostředí Objednatele</w:t>
        </w:r>
      </w:ins>
    </w:p>
    <w:p w14:paraId="5561E57A" w14:textId="77777777" w:rsidR="007977FE" w:rsidRPr="00EE722A" w:rsidRDefault="007977FE" w:rsidP="007977FE">
      <w:pPr>
        <w:pStyle w:val="Odstavecseseznamem"/>
        <w:numPr>
          <w:ilvl w:val="0"/>
          <w:numId w:val="28"/>
        </w:numPr>
        <w:spacing w:after="0" w:line="240" w:lineRule="auto"/>
        <w:jc w:val="both"/>
        <w:rPr>
          <w:ins w:id="614" w:author="Autor"/>
          <w:rFonts w:ascii="Arial" w:hAnsi="Arial" w:cs="Arial"/>
        </w:rPr>
      </w:pPr>
      <w:ins w:id="615" w:author="Autor">
        <w:r w:rsidRPr="00EE722A">
          <w:rPr>
            <w:rFonts w:ascii="Arial" w:hAnsi="Arial" w:cs="Arial"/>
          </w:rPr>
          <w:t>Instalace integračního serveru</w:t>
        </w:r>
      </w:ins>
    </w:p>
    <w:p w14:paraId="27AD62F9" w14:textId="3CCAC41C" w:rsidR="007977FE" w:rsidRPr="00306971" w:rsidRDefault="007977FE" w:rsidP="007977FE">
      <w:pPr>
        <w:jc w:val="both"/>
        <w:rPr>
          <w:ins w:id="616" w:author="Autor"/>
          <w:rFonts w:ascii="Arial" w:hAnsi="Arial" w:cs="Arial"/>
        </w:rPr>
      </w:pPr>
      <w:ins w:id="617" w:author="Autor">
        <w:r w:rsidRPr="00306971">
          <w:rPr>
            <w:rFonts w:ascii="Arial" w:hAnsi="Arial" w:cs="Arial"/>
          </w:rPr>
          <w:t xml:space="preserve">Instalace generačního </w:t>
        </w:r>
        <w:r w:rsidR="00187C49">
          <w:rPr>
            <w:rFonts w:ascii="Arial" w:hAnsi="Arial" w:cs="Arial"/>
          </w:rPr>
          <w:t>Upgrade</w:t>
        </w:r>
        <w:r w:rsidRPr="00306971">
          <w:rPr>
            <w:rFonts w:ascii="Arial" w:hAnsi="Arial" w:cs="Arial"/>
          </w:rPr>
          <w:t xml:space="preserve"> proběhne po dobu odstávky testovacího a provozního prostředí IS </w:t>
        </w:r>
        <w:proofErr w:type="spellStart"/>
        <w:r w:rsidRPr="00306971">
          <w:rPr>
            <w:rFonts w:ascii="Arial" w:hAnsi="Arial" w:cs="Arial"/>
          </w:rPr>
          <w:t>Fama</w:t>
        </w:r>
        <w:proofErr w:type="spellEnd"/>
        <w:r w:rsidRPr="00306971">
          <w:rPr>
            <w:rFonts w:ascii="Arial" w:hAnsi="Arial" w:cs="Arial"/>
          </w:rPr>
          <w:t>+ v předem dohodnutém termínu; odstávka nepřesáhne dobu 2 pracovních dnů.</w:t>
        </w:r>
      </w:ins>
    </w:p>
    <w:p w14:paraId="41BAA247" w14:textId="4B043E0F" w:rsidR="007977FE" w:rsidRDefault="007977FE" w:rsidP="007977FE">
      <w:pPr>
        <w:jc w:val="both"/>
        <w:rPr>
          <w:ins w:id="618" w:author="Autor"/>
          <w:rFonts w:ascii="Arial" w:hAnsi="Arial" w:cs="Arial"/>
        </w:rPr>
      </w:pPr>
      <w:ins w:id="619" w:author="Autor">
        <w:r w:rsidRPr="00306971">
          <w:rPr>
            <w:rFonts w:ascii="Arial" w:hAnsi="Arial" w:cs="Arial"/>
          </w:rPr>
          <w:t xml:space="preserve">Součástí dodávky je předání licenčních certifikátů IS </w:t>
        </w:r>
        <w:proofErr w:type="spellStart"/>
        <w:r w:rsidRPr="00306971">
          <w:rPr>
            <w:rFonts w:ascii="Arial" w:hAnsi="Arial" w:cs="Arial"/>
          </w:rPr>
          <w:t>Fama</w:t>
        </w:r>
        <w:proofErr w:type="spellEnd"/>
        <w:r w:rsidRPr="00306971">
          <w:rPr>
            <w:rFonts w:ascii="Arial" w:hAnsi="Arial" w:cs="Arial"/>
          </w:rPr>
          <w:t>+ mezi autorem díla – Poskytovatelem a Objednatelem, odpovídající aktuálnímu stavu nasazení před z</w:t>
        </w:r>
        <w:r w:rsidR="00656D5F">
          <w:rPr>
            <w:rFonts w:ascii="Arial" w:hAnsi="Arial" w:cs="Arial"/>
          </w:rPr>
          <w:t>a</w:t>
        </w:r>
        <w:r w:rsidRPr="00306971">
          <w:rPr>
            <w:rFonts w:ascii="Arial" w:hAnsi="Arial" w:cs="Arial"/>
          </w:rPr>
          <w:t>hájením Upgrade na verzi HTML5 MULTIWEB (dále též MW) a která vychází z integračních vazeb popsaných příloze tohoto dokumentu.</w:t>
        </w:r>
      </w:ins>
    </w:p>
    <w:p w14:paraId="2FF063FF" w14:textId="77777777" w:rsidR="007977FE" w:rsidRPr="00EE722A" w:rsidRDefault="007977FE" w:rsidP="007977FE">
      <w:pPr>
        <w:pStyle w:val="Odstavecseseznamem"/>
        <w:numPr>
          <w:ilvl w:val="0"/>
          <w:numId w:val="26"/>
        </w:numPr>
        <w:spacing w:after="0" w:line="240" w:lineRule="auto"/>
        <w:jc w:val="both"/>
        <w:rPr>
          <w:ins w:id="620" w:author="Autor"/>
          <w:rFonts w:ascii="Arial" w:hAnsi="Arial" w:cs="Arial"/>
          <w:b/>
        </w:rPr>
      </w:pPr>
      <w:ins w:id="621" w:author="Autor">
        <w:r w:rsidRPr="00EE722A">
          <w:rPr>
            <w:rFonts w:ascii="Arial" w:hAnsi="Arial" w:cs="Arial"/>
            <w:b/>
          </w:rPr>
          <w:t>Implementační služby obsahují následující činnosti:</w:t>
        </w:r>
      </w:ins>
    </w:p>
    <w:p w14:paraId="3438FE30" w14:textId="77777777" w:rsidR="007977FE" w:rsidRPr="00CE1A9D" w:rsidRDefault="007977FE" w:rsidP="007977FE">
      <w:pPr>
        <w:pStyle w:val="Odstavecseseznamem"/>
        <w:numPr>
          <w:ilvl w:val="0"/>
          <w:numId w:val="27"/>
        </w:numPr>
        <w:spacing w:after="0" w:line="240" w:lineRule="auto"/>
        <w:jc w:val="both"/>
        <w:rPr>
          <w:ins w:id="622" w:author="Autor"/>
          <w:rFonts w:ascii="Arial" w:hAnsi="Arial" w:cs="Arial"/>
        </w:rPr>
      </w:pPr>
      <w:ins w:id="623" w:author="Autor">
        <w:r w:rsidRPr="00CE1A9D">
          <w:rPr>
            <w:rFonts w:ascii="Arial" w:hAnsi="Arial" w:cs="Arial"/>
          </w:rPr>
          <w:t xml:space="preserve">Vytvoření vývojové aplikace na bázi </w:t>
        </w:r>
        <w:r>
          <w:rPr>
            <w:rFonts w:ascii="Arial" w:hAnsi="Arial" w:cs="Arial"/>
          </w:rPr>
          <w:t xml:space="preserve">aktuálně podporované verze </w:t>
        </w:r>
        <w:r w:rsidRPr="00CE1A9D">
          <w:rPr>
            <w:rFonts w:ascii="Arial" w:hAnsi="Arial" w:cs="Arial"/>
          </w:rPr>
          <w:t>jádra ve vývojovém prostředí Poskytovatele.</w:t>
        </w:r>
      </w:ins>
    </w:p>
    <w:p w14:paraId="097C3508" w14:textId="77777777" w:rsidR="007977FE" w:rsidRPr="00CE1A9D" w:rsidRDefault="007977FE" w:rsidP="007977FE">
      <w:pPr>
        <w:pStyle w:val="Odstavecseseznamem"/>
        <w:numPr>
          <w:ilvl w:val="0"/>
          <w:numId w:val="27"/>
        </w:numPr>
        <w:spacing w:after="0" w:line="240" w:lineRule="auto"/>
        <w:jc w:val="both"/>
        <w:rPr>
          <w:ins w:id="624" w:author="Autor"/>
          <w:rFonts w:ascii="Arial" w:hAnsi="Arial" w:cs="Arial"/>
        </w:rPr>
      </w:pPr>
      <w:ins w:id="625" w:author="Autor">
        <w:r w:rsidRPr="00CE1A9D">
          <w:rPr>
            <w:rFonts w:ascii="Arial" w:hAnsi="Arial" w:cs="Arial"/>
          </w:rPr>
          <w:t>Vytvoření nového modelu přístupových práv tzv. práva verze 2, které zvyšují bezpečnost systému a minimalizují riziko nežádoucího úniku informací v případě penetrace do vnitřní sítě Objednatele tak, aby odpovídala vlastnostem původního systému.</w:t>
        </w:r>
      </w:ins>
    </w:p>
    <w:p w14:paraId="7D0B3338" w14:textId="77777777" w:rsidR="007977FE" w:rsidRPr="00CE1A9D" w:rsidRDefault="007977FE" w:rsidP="007977FE">
      <w:pPr>
        <w:pStyle w:val="Odstavecseseznamem"/>
        <w:numPr>
          <w:ilvl w:val="0"/>
          <w:numId w:val="27"/>
        </w:numPr>
        <w:spacing w:after="0" w:line="240" w:lineRule="auto"/>
        <w:jc w:val="both"/>
        <w:rPr>
          <w:ins w:id="626" w:author="Autor"/>
          <w:rFonts w:ascii="Arial" w:hAnsi="Arial" w:cs="Arial"/>
        </w:rPr>
      </w:pPr>
      <w:ins w:id="627" w:author="Autor">
        <w:r w:rsidRPr="00CE1A9D">
          <w:rPr>
            <w:rFonts w:ascii="Arial" w:hAnsi="Arial" w:cs="Arial"/>
          </w:rPr>
          <w:t>Implementace individuálních úprav.</w:t>
        </w:r>
      </w:ins>
    </w:p>
    <w:p w14:paraId="31B8D7D7" w14:textId="77777777" w:rsidR="007977FE" w:rsidRPr="00CE1A9D" w:rsidRDefault="007977FE" w:rsidP="007977FE">
      <w:pPr>
        <w:pStyle w:val="Odstavecseseznamem"/>
        <w:numPr>
          <w:ilvl w:val="0"/>
          <w:numId w:val="27"/>
        </w:numPr>
        <w:spacing w:after="0" w:line="240" w:lineRule="auto"/>
        <w:jc w:val="both"/>
        <w:rPr>
          <w:ins w:id="628" w:author="Autor"/>
          <w:rFonts w:ascii="Arial" w:hAnsi="Arial" w:cs="Arial"/>
        </w:rPr>
      </w:pPr>
      <w:ins w:id="629" w:author="Autor">
        <w:r w:rsidRPr="00CE1A9D">
          <w:rPr>
            <w:rFonts w:ascii="Arial" w:hAnsi="Arial" w:cs="Arial"/>
          </w:rPr>
          <w:t xml:space="preserve">Úpravy uživatelských rozhraní z prostředí </w:t>
        </w:r>
        <w:proofErr w:type="spellStart"/>
        <w:r w:rsidRPr="00CE1A9D">
          <w:rPr>
            <w:rFonts w:ascii="Arial" w:hAnsi="Arial" w:cs="Arial"/>
          </w:rPr>
          <w:t>Silverlight</w:t>
        </w:r>
        <w:proofErr w:type="spellEnd"/>
        <w:r w:rsidRPr="00CE1A9D">
          <w:rPr>
            <w:rFonts w:ascii="Arial" w:hAnsi="Arial" w:cs="Arial"/>
          </w:rPr>
          <w:t xml:space="preserve"> (dále též SL) do prostředí M</w:t>
        </w:r>
        <w:r>
          <w:rPr>
            <w:rFonts w:ascii="Arial" w:hAnsi="Arial" w:cs="Arial"/>
          </w:rPr>
          <w:t>W.</w:t>
        </w:r>
      </w:ins>
    </w:p>
    <w:p w14:paraId="1B3D2D8C" w14:textId="77777777" w:rsidR="007977FE" w:rsidRPr="00CE1A9D" w:rsidRDefault="007977FE" w:rsidP="007977FE">
      <w:pPr>
        <w:pStyle w:val="Odstavecseseznamem"/>
        <w:numPr>
          <w:ilvl w:val="0"/>
          <w:numId w:val="27"/>
        </w:numPr>
        <w:spacing w:after="0" w:line="240" w:lineRule="auto"/>
        <w:jc w:val="both"/>
        <w:rPr>
          <w:ins w:id="630" w:author="Autor"/>
          <w:rFonts w:ascii="Arial" w:hAnsi="Arial" w:cs="Arial"/>
        </w:rPr>
      </w:pPr>
      <w:ins w:id="631" w:author="Autor">
        <w:r w:rsidRPr="00CE1A9D">
          <w:rPr>
            <w:rFonts w:ascii="Arial" w:hAnsi="Arial" w:cs="Arial"/>
          </w:rPr>
          <w:t>Primární testování aplikace a uživatelských práv ve vývojovém prostředí Poskytovatele.</w:t>
        </w:r>
      </w:ins>
    </w:p>
    <w:p w14:paraId="1509108E" w14:textId="77777777" w:rsidR="007977FE" w:rsidRPr="00CE1A9D" w:rsidRDefault="007977FE" w:rsidP="007977FE">
      <w:pPr>
        <w:pStyle w:val="Odstavecseseznamem"/>
        <w:numPr>
          <w:ilvl w:val="0"/>
          <w:numId w:val="27"/>
        </w:numPr>
        <w:spacing w:after="0" w:line="240" w:lineRule="auto"/>
        <w:jc w:val="both"/>
        <w:rPr>
          <w:ins w:id="632" w:author="Autor"/>
          <w:rFonts w:ascii="Arial" w:hAnsi="Arial" w:cs="Arial"/>
        </w:rPr>
      </w:pPr>
      <w:ins w:id="633" w:author="Autor">
        <w:r w:rsidRPr="00CE1A9D">
          <w:rPr>
            <w:rFonts w:ascii="Arial" w:hAnsi="Arial" w:cs="Arial"/>
          </w:rPr>
          <w:t>Implementační nastavení po instalacích do testovacího a provozního prostředí Objednatele.</w:t>
        </w:r>
      </w:ins>
    </w:p>
    <w:p w14:paraId="17CCD002" w14:textId="77777777" w:rsidR="007977FE" w:rsidRPr="00CE1A9D" w:rsidRDefault="007977FE" w:rsidP="007977FE">
      <w:pPr>
        <w:pStyle w:val="Odstavecseseznamem"/>
        <w:numPr>
          <w:ilvl w:val="0"/>
          <w:numId w:val="27"/>
        </w:numPr>
        <w:spacing w:after="0" w:line="240" w:lineRule="auto"/>
        <w:jc w:val="both"/>
        <w:rPr>
          <w:ins w:id="634" w:author="Autor"/>
          <w:rFonts w:ascii="Arial" w:hAnsi="Arial" w:cs="Arial"/>
        </w:rPr>
      </w:pPr>
      <w:ins w:id="635" w:author="Autor">
        <w:r w:rsidRPr="00CE1A9D">
          <w:rPr>
            <w:rFonts w:ascii="Arial" w:hAnsi="Arial" w:cs="Arial"/>
          </w:rPr>
          <w:t xml:space="preserve">Verifikace klíčových vlastností aplikace </w:t>
        </w:r>
        <w:proofErr w:type="spellStart"/>
        <w:r w:rsidRPr="00CE1A9D">
          <w:rPr>
            <w:rFonts w:ascii="Arial" w:hAnsi="Arial" w:cs="Arial"/>
          </w:rPr>
          <w:t>Fama</w:t>
        </w:r>
        <w:proofErr w:type="spellEnd"/>
        <w:r w:rsidRPr="00CE1A9D">
          <w:rPr>
            <w:rFonts w:ascii="Arial" w:hAnsi="Arial" w:cs="Arial"/>
          </w:rPr>
          <w:t>+ MW v testovacím a provozním prostředí.</w:t>
        </w:r>
      </w:ins>
    </w:p>
    <w:p w14:paraId="2754ADF3" w14:textId="77777777" w:rsidR="007977FE" w:rsidRPr="00CE1A9D" w:rsidRDefault="007977FE" w:rsidP="007977FE">
      <w:pPr>
        <w:pStyle w:val="Odstavecseseznamem"/>
        <w:numPr>
          <w:ilvl w:val="0"/>
          <w:numId w:val="27"/>
        </w:numPr>
        <w:spacing w:after="0" w:line="240" w:lineRule="auto"/>
        <w:jc w:val="both"/>
        <w:rPr>
          <w:ins w:id="636" w:author="Autor"/>
          <w:rFonts w:ascii="Arial" w:hAnsi="Arial" w:cs="Arial"/>
        </w:rPr>
      </w:pPr>
      <w:ins w:id="637" w:author="Autor">
        <w:r w:rsidRPr="00CE1A9D">
          <w:rPr>
            <w:rFonts w:ascii="Arial" w:hAnsi="Arial" w:cs="Arial"/>
          </w:rPr>
          <w:t>Vytvoření uživatelských příruček.</w:t>
        </w:r>
      </w:ins>
    </w:p>
    <w:p w14:paraId="76A21938" w14:textId="77777777" w:rsidR="007977FE" w:rsidRPr="00CE1A9D" w:rsidRDefault="007977FE" w:rsidP="007977FE">
      <w:pPr>
        <w:pStyle w:val="Odstavecseseznamem"/>
        <w:numPr>
          <w:ilvl w:val="0"/>
          <w:numId w:val="27"/>
        </w:numPr>
        <w:spacing w:after="0" w:line="240" w:lineRule="auto"/>
        <w:jc w:val="both"/>
        <w:rPr>
          <w:ins w:id="638" w:author="Autor"/>
          <w:rFonts w:ascii="Arial" w:hAnsi="Arial" w:cs="Arial"/>
        </w:rPr>
      </w:pPr>
      <w:ins w:id="639" w:author="Autor">
        <w:r w:rsidRPr="00CE1A9D">
          <w:rPr>
            <w:rFonts w:ascii="Arial" w:hAnsi="Arial" w:cs="Arial"/>
          </w:rPr>
          <w:t xml:space="preserve">Zaškolení klíčových uživatelů Objednatele pro přechod na GUI </w:t>
        </w:r>
        <w:proofErr w:type="spellStart"/>
        <w:r w:rsidRPr="00CE1A9D">
          <w:rPr>
            <w:rFonts w:ascii="Arial" w:hAnsi="Arial" w:cs="Arial"/>
          </w:rPr>
          <w:t>Multiweb</w:t>
        </w:r>
        <w:proofErr w:type="spellEnd"/>
        <w:r w:rsidRPr="00CE1A9D">
          <w:rPr>
            <w:rFonts w:ascii="Arial" w:hAnsi="Arial" w:cs="Arial"/>
          </w:rPr>
          <w:t>.</w:t>
        </w:r>
      </w:ins>
    </w:p>
    <w:p w14:paraId="43AE604C" w14:textId="77777777" w:rsidR="007977FE" w:rsidRPr="00CE1A9D" w:rsidRDefault="007977FE" w:rsidP="007977FE">
      <w:pPr>
        <w:pStyle w:val="Odstavecseseznamem"/>
        <w:numPr>
          <w:ilvl w:val="0"/>
          <w:numId w:val="27"/>
        </w:numPr>
        <w:spacing w:after="0" w:line="240" w:lineRule="auto"/>
        <w:jc w:val="both"/>
        <w:rPr>
          <w:ins w:id="640" w:author="Autor"/>
          <w:rFonts w:ascii="Arial" w:hAnsi="Arial" w:cs="Arial"/>
        </w:rPr>
      </w:pPr>
      <w:ins w:id="641" w:author="Autor">
        <w:r w:rsidRPr="00CE1A9D">
          <w:rPr>
            <w:rFonts w:ascii="Arial" w:hAnsi="Arial" w:cs="Arial"/>
          </w:rPr>
          <w:t>Asistence při testování klíčovými uživateli Objednatele</w:t>
        </w:r>
      </w:ins>
    </w:p>
    <w:p w14:paraId="13B10D44" w14:textId="77777777" w:rsidR="007977FE" w:rsidRPr="00CE1A9D" w:rsidRDefault="007977FE" w:rsidP="007977FE">
      <w:pPr>
        <w:pStyle w:val="Odstavecseseznamem"/>
        <w:numPr>
          <w:ilvl w:val="0"/>
          <w:numId w:val="27"/>
        </w:numPr>
        <w:spacing w:after="0" w:line="240" w:lineRule="auto"/>
        <w:jc w:val="both"/>
        <w:rPr>
          <w:ins w:id="642" w:author="Autor"/>
          <w:rFonts w:ascii="Arial" w:hAnsi="Arial" w:cs="Arial"/>
        </w:rPr>
      </w:pPr>
      <w:ins w:id="643" w:author="Autor">
        <w:r w:rsidRPr="00CE1A9D">
          <w:rPr>
            <w:rFonts w:ascii="Arial" w:hAnsi="Arial" w:cs="Arial"/>
          </w:rPr>
          <w:t>Účast na akceptačním řízení.</w:t>
        </w:r>
      </w:ins>
    </w:p>
    <w:p w14:paraId="0A56B263" w14:textId="2084550F" w:rsidR="007977FE" w:rsidRPr="00EE722A" w:rsidRDefault="007977FE" w:rsidP="007977FE">
      <w:pPr>
        <w:pStyle w:val="Odstavecseseznamem"/>
        <w:numPr>
          <w:ilvl w:val="0"/>
          <w:numId w:val="27"/>
        </w:numPr>
        <w:spacing w:after="0" w:line="240" w:lineRule="auto"/>
        <w:jc w:val="both"/>
        <w:rPr>
          <w:ins w:id="644" w:author="Autor"/>
          <w:rFonts w:ascii="Arial" w:hAnsi="Arial" w:cs="Arial"/>
        </w:rPr>
      </w:pPr>
      <w:ins w:id="645" w:author="Autor">
        <w:r w:rsidRPr="00EE722A">
          <w:rPr>
            <w:rFonts w:ascii="Arial" w:hAnsi="Arial" w:cs="Arial"/>
          </w:rPr>
          <w:t xml:space="preserve">Realizace generačního </w:t>
        </w:r>
        <w:r w:rsidR="00187C49">
          <w:rPr>
            <w:rFonts w:ascii="Arial" w:hAnsi="Arial" w:cs="Arial"/>
          </w:rPr>
          <w:t>Upgrade</w:t>
        </w:r>
        <w:r w:rsidRPr="00EE722A">
          <w:rPr>
            <w:rFonts w:ascii="Arial" w:hAnsi="Arial" w:cs="Arial"/>
          </w:rPr>
          <w:t>:</w:t>
        </w:r>
      </w:ins>
    </w:p>
    <w:p w14:paraId="3B063AC9" w14:textId="77777777" w:rsidR="007977FE" w:rsidRPr="00EE722A" w:rsidRDefault="007977FE" w:rsidP="007977FE">
      <w:pPr>
        <w:pStyle w:val="Odstavecseseznamem"/>
        <w:numPr>
          <w:ilvl w:val="0"/>
          <w:numId w:val="27"/>
        </w:numPr>
        <w:spacing w:after="0" w:line="240" w:lineRule="auto"/>
        <w:jc w:val="both"/>
        <w:rPr>
          <w:ins w:id="646" w:author="Autor"/>
          <w:rFonts w:ascii="Arial" w:hAnsi="Arial" w:cs="Arial"/>
        </w:rPr>
      </w:pPr>
      <w:ins w:id="647" w:author="Autor">
        <w:r w:rsidRPr="00EE722A">
          <w:rPr>
            <w:rFonts w:ascii="Arial" w:hAnsi="Arial" w:cs="Arial"/>
          </w:rPr>
          <w:t>Vytvoření nového modelu přístupových práv – Práva v.2</w:t>
        </w:r>
      </w:ins>
    </w:p>
    <w:p w14:paraId="7909FB0C" w14:textId="77777777" w:rsidR="007977FE" w:rsidRPr="00EE722A" w:rsidRDefault="007977FE" w:rsidP="007977FE">
      <w:pPr>
        <w:pStyle w:val="Odstavecseseznamem"/>
        <w:numPr>
          <w:ilvl w:val="0"/>
          <w:numId w:val="27"/>
        </w:numPr>
        <w:spacing w:after="0" w:line="240" w:lineRule="auto"/>
        <w:jc w:val="both"/>
        <w:rPr>
          <w:ins w:id="648" w:author="Autor"/>
          <w:rFonts w:ascii="Arial" w:hAnsi="Arial" w:cs="Arial"/>
        </w:rPr>
      </w:pPr>
      <w:ins w:id="649" w:author="Autor">
        <w:r w:rsidRPr="00EE722A">
          <w:rPr>
            <w:rFonts w:ascii="Arial" w:hAnsi="Arial" w:cs="Arial"/>
          </w:rPr>
          <w:t xml:space="preserve">Upgrade IS </w:t>
        </w:r>
        <w:proofErr w:type="spellStart"/>
        <w:r w:rsidRPr="00EE722A">
          <w:rPr>
            <w:rFonts w:ascii="Arial" w:hAnsi="Arial" w:cs="Arial"/>
          </w:rPr>
          <w:t>Fama</w:t>
        </w:r>
        <w:proofErr w:type="spellEnd"/>
        <w:r w:rsidRPr="00EE722A">
          <w:rPr>
            <w:rFonts w:ascii="Arial" w:hAnsi="Arial" w:cs="Arial"/>
          </w:rPr>
          <w:t xml:space="preserve">+ </w:t>
        </w:r>
        <w:proofErr w:type="spellStart"/>
        <w:r w:rsidRPr="00EE722A">
          <w:rPr>
            <w:rFonts w:ascii="Arial" w:hAnsi="Arial" w:cs="Arial"/>
          </w:rPr>
          <w:t>Silverlight</w:t>
        </w:r>
        <w:proofErr w:type="spellEnd"/>
        <w:r w:rsidRPr="00EE722A">
          <w:rPr>
            <w:rFonts w:ascii="Arial" w:hAnsi="Arial" w:cs="Arial"/>
          </w:rPr>
          <w:t xml:space="preserve"> na verzi 21.01 nebo novější (aktuálně podporovanou)</w:t>
        </w:r>
      </w:ins>
    </w:p>
    <w:p w14:paraId="0EF0E6E3" w14:textId="77777777" w:rsidR="007977FE" w:rsidRPr="00EE722A" w:rsidRDefault="007977FE" w:rsidP="007977FE">
      <w:pPr>
        <w:pStyle w:val="Odstavecseseznamem"/>
        <w:numPr>
          <w:ilvl w:val="0"/>
          <w:numId w:val="27"/>
        </w:numPr>
        <w:spacing w:after="0" w:line="240" w:lineRule="auto"/>
        <w:jc w:val="both"/>
        <w:rPr>
          <w:ins w:id="650" w:author="Autor"/>
          <w:rFonts w:ascii="Arial" w:hAnsi="Arial" w:cs="Arial"/>
        </w:rPr>
      </w:pPr>
      <w:ins w:id="651" w:author="Autor">
        <w:r w:rsidRPr="00EE722A">
          <w:rPr>
            <w:rFonts w:ascii="Arial" w:hAnsi="Arial" w:cs="Arial"/>
          </w:rPr>
          <w:t xml:space="preserve">Vytvoření uživatelského rozhraní </w:t>
        </w:r>
        <w:proofErr w:type="spellStart"/>
        <w:r w:rsidRPr="00EE722A">
          <w:rPr>
            <w:rFonts w:ascii="Arial" w:hAnsi="Arial" w:cs="Arial"/>
          </w:rPr>
          <w:t>Multiweb</w:t>
        </w:r>
        <w:proofErr w:type="spellEnd"/>
        <w:r w:rsidRPr="00EE722A">
          <w:rPr>
            <w:rFonts w:ascii="Arial" w:hAnsi="Arial" w:cs="Arial"/>
          </w:rPr>
          <w:t xml:space="preserve"> na portálu </w:t>
        </w:r>
        <w:proofErr w:type="spellStart"/>
        <w:r w:rsidRPr="00EE722A">
          <w:rPr>
            <w:rFonts w:ascii="Arial" w:hAnsi="Arial" w:cs="Arial"/>
          </w:rPr>
          <w:t>MyDesk</w:t>
        </w:r>
        <w:proofErr w:type="spellEnd"/>
      </w:ins>
    </w:p>
    <w:p w14:paraId="4AD638C1" w14:textId="77777777" w:rsidR="007977FE" w:rsidRPr="00EE722A" w:rsidRDefault="007977FE" w:rsidP="007977FE">
      <w:pPr>
        <w:pStyle w:val="Odstavecseseznamem"/>
        <w:numPr>
          <w:ilvl w:val="0"/>
          <w:numId w:val="27"/>
        </w:numPr>
        <w:spacing w:after="0" w:line="240" w:lineRule="auto"/>
        <w:jc w:val="both"/>
        <w:rPr>
          <w:ins w:id="652" w:author="Autor"/>
          <w:rFonts w:ascii="Arial" w:hAnsi="Arial" w:cs="Arial"/>
        </w:rPr>
      </w:pPr>
      <w:ins w:id="653" w:author="Autor">
        <w:r w:rsidRPr="00EE722A">
          <w:rPr>
            <w:rFonts w:ascii="Arial" w:hAnsi="Arial" w:cs="Arial"/>
          </w:rPr>
          <w:t xml:space="preserve">Upgrade </w:t>
        </w:r>
        <w:proofErr w:type="spellStart"/>
        <w:r w:rsidRPr="00EE722A">
          <w:rPr>
            <w:rFonts w:ascii="Arial" w:hAnsi="Arial" w:cs="Arial"/>
          </w:rPr>
          <w:t>Žádankového</w:t>
        </w:r>
        <w:proofErr w:type="spellEnd"/>
        <w:r w:rsidRPr="00EE722A">
          <w:rPr>
            <w:rFonts w:ascii="Arial" w:hAnsi="Arial" w:cs="Arial"/>
          </w:rPr>
          <w:t xml:space="preserve"> systému na GUI </w:t>
        </w:r>
        <w:proofErr w:type="spellStart"/>
        <w:r w:rsidRPr="00EE722A">
          <w:rPr>
            <w:rFonts w:ascii="Arial" w:hAnsi="Arial" w:cs="Arial"/>
          </w:rPr>
          <w:t>Multiweb</w:t>
        </w:r>
        <w:proofErr w:type="spellEnd"/>
      </w:ins>
    </w:p>
    <w:p w14:paraId="174C16FD" w14:textId="77777777" w:rsidR="007977FE" w:rsidRPr="00EE722A" w:rsidRDefault="007977FE" w:rsidP="007977FE">
      <w:pPr>
        <w:pStyle w:val="Odstavecseseznamem"/>
        <w:numPr>
          <w:ilvl w:val="0"/>
          <w:numId w:val="27"/>
        </w:numPr>
        <w:spacing w:after="0" w:line="240" w:lineRule="auto"/>
        <w:jc w:val="both"/>
        <w:rPr>
          <w:ins w:id="654" w:author="Autor"/>
          <w:rFonts w:ascii="Arial" w:hAnsi="Arial" w:cs="Arial"/>
        </w:rPr>
      </w:pPr>
      <w:ins w:id="655" w:author="Autor">
        <w:r w:rsidRPr="00EE722A">
          <w:rPr>
            <w:rFonts w:ascii="Arial" w:hAnsi="Arial" w:cs="Arial"/>
          </w:rPr>
          <w:t xml:space="preserve">Vytvoření GUI </w:t>
        </w:r>
        <w:proofErr w:type="spellStart"/>
        <w:r w:rsidRPr="00EE722A">
          <w:rPr>
            <w:rFonts w:ascii="Arial" w:hAnsi="Arial" w:cs="Arial"/>
          </w:rPr>
          <w:t>Multiweb</w:t>
        </w:r>
        <w:proofErr w:type="spellEnd"/>
        <w:r w:rsidRPr="00EE722A">
          <w:rPr>
            <w:rFonts w:ascii="Arial" w:hAnsi="Arial" w:cs="Arial"/>
          </w:rPr>
          <w:t xml:space="preserve"> pro Agendové systémy </w:t>
        </w:r>
      </w:ins>
    </w:p>
    <w:p w14:paraId="5D1A9757" w14:textId="77777777" w:rsidR="007977FE" w:rsidRPr="00CE1A9D" w:rsidRDefault="007977FE" w:rsidP="007977FE">
      <w:pPr>
        <w:jc w:val="both"/>
        <w:rPr>
          <w:ins w:id="656" w:author="Autor"/>
          <w:rFonts w:ascii="Arial" w:hAnsi="Arial" w:cs="Arial"/>
        </w:rPr>
      </w:pPr>
    </w:p>
    <w:p w14:paraId="67CD1C1E" w14:textId="009286D9" w:rsidR="007E0E58" w:rsidRPr="00F43500" w:rsidRDefault="007977FE" w:rsidP="007977FE">
      <w:ins w:id="657" w:author="Autor">
        <w:r w:rsidRPr="001379CC">
          <w:rPr>
            <w:rFonts w:ascii="Arial" w:hAnsi="Arial" w:cs="Arial"/>
            <w:b/>
          </w:rPr>
          <w:t>harmonogram realizace</w:t>
        </w:r>
        <w:r w:rsidRPr="001379CC">
          <w:rPr>
            <w:rFonts w:ascii="Arial" w:hAnsi="Arial" w:cs="Arial"/>
          </w:rPr>
          <w:t xml:space="preserve"> dodávky řešení do </w:t>
        </w:r>
        <w:r w:rsidR="00306971" w:rsidRPr="00306971">
          <w:rPr>
            <w:rFonts w:ascii="Arial" w:hAnsi="Arial" w:cs="Arial"/>
            <w:b/>
            <w:bCs/>
          </w:rPr>
          <w:t>36</w:t>
        </w:r>
        <w:r w:rsidRPr="001379CC">
          <w:rPr>
            <w:rFonts w:ascii="Arial" w:hAnsi="Arial" w:cs="Arial"/>
          </w:rPr>
          <w:t xml:space="preserve"> týdnů ode dne účinnosti servisní </w:t>
        </w:r>
        <w:proofErr w:type="spellStart"/>
        <w:r w:rsidRPr="001379CC">
          <w:rPr>
            <w:rFonts w:ascii="Arial" w:hAnsi="Arial" w:cs="Arial"/>
          </w:rPr>
          <w:t>smlouvy</w:t>
        </w:r>
      </w:ins>
      <w:del w:id="658" w:author="Autor">
        <w:r w:rsidR="004218BD" w:rsidRPr="00F43500" w:rsidDel="007977FE">
          <w:rPr>
            <w:rFonts w:ascii="Arial" w:hAnsi="Arial" w:cs="Arial"/>
          </w:rPr>
          <w:delText>požadav</w:delText>
        </w:r>
      </w:del>
      <w:ins w:id="659" w:author="Autor">
        <w:r w:rsidR="001F5B57">
          <w:rPr>
            <w:rFonts w:ascii="Arial" w:hAnsi="Arial" w:cs="Arial"/>
          </w:rPr>
          <w:t>Požadav</w:t>
        </w:r>
      </w:ins>
      <w:del w:id="660" w:author="Autor">
        <w:r w:rsidR="004218BD" w:rsidRPr="00F43500" w:rsidDel="007977FE">
          <w:rPr>
            <w:rFonts w:ascii="Arial" w:hAnsi="Arial" w:cs="Arial"/>
          </w:rPr>
          <w:delText>ky na upgrade</w:delText>
        </w:r>
      </w:del>
      <w:ins w:id="661" w:author="Autor">
        <w:r w:rsidR="00187C49">
          <w:rPr>
            <w:rFonts w:ascii="Arial" w:hAnsi="Arial" w:cs="Arial"/>
          </w:rPr>
          <w:t>Upgrade</w:t>
        </w:r>
      </w:ins>
      <w:proofErr w:type="spellEnd"/>
      <w:del w:id="662" w:author="Autor">
        <w:r w:rsidR="004218BD" w:rsidRPr="00F43500" w:rsidDel="007977FE">
          <w:rPr>
            <w:rFonts w:ascii="Arial" w:hAnsi="Arial" w:cs="Arial"/>
          </w:rPr>
          <w:delText xml:space="preserve"> (z přílohy č. 2 zadávací dokumentace)</w:delText>
        </w:r>
      </w:del>
    </w:p>
    <w:p w14:paraId="00317212" w14:textId="3114033E" w:rsidR="007E0E58" w:rsidRDefault="007E0E58">
      <w:r>
        <w:br w:type="page"/>
      </w:r>
    </w:p>
    <w:p w14:paraId="520A29E8" w14:textId="77777777" w:rsidR="007E0E58" w:rsidRDefault="007E0E58">
      <w:pPr>
        <w:spacing w:after="0" w:line="240" w:lineRule="auto"/>
        <w:rPr>
          <w:rFonts w:ascii="Arial" w:eastAsia="Arial" w:hAnsi="Arial" w:cs="Arial"/>
        </w:rPr>
      </w:pPr>
    </w:p>
    <w:p w14:paraId="00000153" w14:textId="5CD7C521" w:rsidR="00F5179C" w:rsidRDefault="00495F9D">
      <w:pPr>
        <w:spacing w:after="0" w:line="240" w:lineRule="auto"/>
        <w:jc w:val="center"/>
        <w:rPr>
          <w:rFonts w:ascii="Arial" w:eastAsia="Arial" w:hAnsi="Arial" w:cs="Arial"/>
          <w:b/>
        </w:rPr>
      </w:pPr>
      <w:r>
        <w:rPr>
          <w:rFonts w:ascii="Arial" w:eastAsia="Arial" w:hAnsi="Arial" w:cs="Arial"/>
          <w:b/>
        </w:rPr>
        <w:t xml:space="preserve">Příloha č. </w:t>
      </w:r>
      <w:r w:rsidR="007E0E58">
        <w:rPr>
          <w:rFonts w:ascii="Arial" w:eastAsia="Arial" w:hAnsi="Arial" w:cs="Arial"/>
          <w:b/>
        </w:rPr>
        <w:t>4</w:t>
      </w:r>
    </w:p>
    <w:p w14:paraId="00000154" w14:textId="77777777" w:rsidR="00F5179C" w:rsidRDefault="00F5179C">
      <w:pPr>
        <w:spacing w:after="0" w:line="240" w:lineRule="auto"/>
        <w:jc w:val="center"/>
        <w:rPr>
          <w:rFonts w:ascii="Arial" w:eastAsia="Arial" w:hAnsi="Arial" w:cs="Arial"/>
          <w:b/>
        </w:rPr>
      </w:pPr>
    </w:p>
    <w:p w14:paraId="00000155" w14:textId="77777777" w:rsidR="00F5179C" w:rsidRDefault="00495F9D">
      <w:pPr>
        <w:spacing w:after="0" w:line="240" w:lineRule="auto"/>
        <w:jc w:val="both"/>
        <w:rPr>
          <w:rFonts w:ascii="Arial" w:eastAsia="Arial" w:hAnsi="Arial" w:cs="Arial"/>
        </w:rPr>
      </w:pPr>
      <w:r>
        <w:rPr>
          <w:rFonts w:ascii="Arial" w:eastAsia="Arial" w:hAnsi="Arial" w:cs="Arial"/>
        </w:rPr>
        <w:t xml:space="preserve">Seznam poddodavatelů (je-li </w:t>
      </w:r>
      <w:proofErr w:type="gramStart"/>
      <w:r>
        <w:rPr>
          <w:rFonts w:ascii="Arial" w:eastAsia="Arial" w:hAnsi="Arial" w:cs="Arial"/>
        </w:rPr>
        <w:t>relevantní)–</w:t>
      </w:r>
      <w:proofErr w:type="gramEnd"/>
      <w:r>
        <w:rPr>
          <w:rFonts w:ascii="Arial" w:eastAsia="Arial" w:hAnsi="Arial" w:cs="Arial"/>
        </w:rPr>
        <w:t xml:space="preserve"> bude doplněno z nabídky Poskytovatele</w:t>
      </w:r>
    </w:p>
    <w:sectPr w:rsidR="00F5179C" w:rsidSect="0081600A">
      <w:footerReference w:type="default" r:id="rId12"/>
      <w:headerReference w:type="first" r:id="rId13"/>
      <w:footerReference w:type="first" r:id="rId14"/>
      <w:pgSz w:w="11906" w:h="16838"/>
      <w:pgMar w:top="851" w:right="1417" w:bottom="1417" w:left="1701" w:header="708" w:footer="708" w:gutter="0"/>
      <w:pgNumType w:start="1"/>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Autor" w:initials="A">
    <w:p w14:paraId="709BA1D9" w14:textId="2CB75A52" w:rsidR="00C10450" w:rsidRPr="00C10450" w:rsidRDefault="00C10450">
      <w:pPr>
        <w:pStyle w:val="Textkomente"/>
        <w:rPr>
          <w:lang w:val="cs-CZ"/>
        </w:rPr>
      </w:pPr>
      <w:r>
        <w:rPr>
          <w:rStyle w:val="Odkaznakoment"/>
        </w:rPr>
        <w:annotationRef/>
      </w:r>
      <w:r>
        <w:rPr>
          <w:lang w:val="cs-CZ"/>
        </w:rPr>
        <w:t>Předmět plnění smlouvy není dodávkou díla.</w:t>
      </w:r>
    </w:p>
  </w:comment>
  <w:comment w:id="240" w:author="Autor" w:initials="A">
    <w:p w14:paraId="02529842" w14:textId="6AC2A4DC" w:rsidR="00194BDC" w:rsidRPr="00194BDC" w:rsidRDefault="00194BDC">
      <w:pPr>
        <w:pStyle w:val="Textkomente"/>
        <w:rPr>
          <w:lang w:val="cs-CZ"/>
        </w:rPr>
      </w:pPr>
      <w:r>
        <w:rPr>
          <w:rStyle w:val="Odkaznakoment"/>
        </w:rPr>
        <w:annotationRef/>
      </w:r>
      <w:r w:rsidR="00B16126">
        <w:rPr>
          <w:lang w:val="cs-CZ"/>
        </w:rPr>
        <w:t xml:space="preserve">Požadujeme odebrat, tato problematika není </w:t>
      </w:r>
      <w:r>
        <w:rPr>
          <w:lang w:val="cs-CZ"/>
        </w:rPr>
        <w:t>předmětem smlouvy</w:t>
      </w:r>
      <w:r w:rsidR="00B16126">
        <w:rPr>
          <w:lang w:val="cs-CZ"/>
        </w:rPr>
        <w:t>.</w:t>
      </w:r>
    </w:p>
  </w:comment>
  <w:comment w:id="243" w:author="Autor" w:initials="A">
    <w:p w14:paraId="7DFD2064" w14:textId="7655E2D3" w:rsidR="00194BDC" w:rsidRPr="00194BDC" w:rsidRDefault="00194BDC">
      <w:pPr>
        <w:pStyle w:val="Textkomente"/>
        <w:rPr>
          <w:lang w:val="cs-CZ"/>
        </w:rPr>
      </w:pPr>
      <w:r>
        <w:rPr>
          <w:rStyle w:val="Odkaznakoment"/>
        </w:rPr>
        <w:annotationRef/>
      </w:r>
      <w:r w:rsidR="00B16126">
        <w:rPr>
          <w:lang w:val="cs-CZ"/>
        </w:rPr>
        <w:t>Požadujeme odebrat, tato problematika není předmětem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9BA1D9" w15:done="0"/>
  <w15:commentEx w15:paraId="02529842" w15:done="0"/>
  <w15:commentEx w15:paraId="7DFD206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9BA1D9" w16cid:durableId="2926D6F9"/>
  <w16cid:commentId w16cid:paraId="02529842" w16cid:durableId="2921B5D5"/>
  <w16cid:commentId w16cid:paraId="7DFD2064" w16cid:durableId="2921B61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01B79" w14:textId="77777777" w:rsidR="003138B1" w:rsidRDefault="003138B1">
      <w:pPr>
        <w:spacing w:after="0" w:line="240" w:lineRule="auto"/>
      </w:pPr>
      <w:r>
        <w:separator/>
      </w:r>
    </w:p>
  </w:endnote>
  <w:endnote w:type="continuationSeparator" w:id="0">
    <w:p w14:paraId="25416574" w14:textId="77777777" w:rsidR="003138B1" w:rsidRDefault="00313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C" w14:textId="5B447449" w:rsidR="004218BD" w:rsidRDefault="004218BD">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286C4F">
      <w:rPr>
        <w:b/>
        <w:noProof/>
        <w:color w:val="000000"/>
        <w:sz w:val="20"/>
        <w:szCs w:val="20"/>
      </w:rPr>
      <w:t>15</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286C4F">
      <w:rPr>
        <w:b/>
        <w:noProof/>
        <w:color w:val="000000"/>
        <w:sz w:val="20"/>
        <w:szCs w:val="20"/>
      </w:rPr>
      <w:t>15</w:t>
    </w:r>
    <w:r>
      <w:rPr>
        <w:b/>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D" w14:textId="74E97A4E" w:rsidR="004218BD" w:rsidRDefault="004218BD">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286C4F">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286C4F">
      <w:rPr>
        <w:b/>
        <w:noProof/>
        <w:color w:val="000000"/>
        <w:sz w:val="20"/>
        <w:szCs w:val="20"/>
      </w:rPr>
      <w:t>15</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79BEB" w14:textId="77777777" w:rsidR="003138B1" w:rsidRDefault="003138B1">
      <w:pPr>
        <w:spacing w:after="0" w:line="240" w:lineRule="auto"/>
      </w:pPr>
      <w:r>
        <w:separator/>
      </w:r>
    </w:p>
  </w:footnote>
  <w:footnote w:type="continuationSeparator" w:id="0">
    <w:p w14:paraId="34D43E5F" w14:textId="77777777" w:rsidR="003138B1" w:rsidRDefault="003138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6" w14:textId="77777777" w:rsidR="004218BD" w:rsidRDefault="004218BD">
    <w:pPr>
      <w:pBdr>
        <w:top w:val="nil"/>
        <w:left w:val="nil"/>
        <w:bottom w:val="nil"/>
        <w:right w:val="nil"/>
        <w:between w:val="nil"/>
      </w:pBdr>
      <w:tabs>
        <w:tab w:val="center" w:pos="4536"/>
        <w:tab w:val="right" w:pos="9072"/>
      </w:tabs>
      <w:spacing w:after="0"/>
      <w:rPr>
        <w:color w:val="000000"/>
      </w:rPr>
    </w:pPr>
  </w:p>
  <w:p w14:paraId="423E8C31" w14:textId="77777777" w:rsidR="00DD0932" w:rsidRPr="00DD0932" w:rsidRDefault="00DD0932" w:rsidP="00DD0932">
    <w:pPr>
      <w:pBdr>
        <w:top w:val="nil"/>
        <w:left w:val="nil"/>
        <w:bottom w:val="nil"/>
        <w:right w:val="nil"/>
        <w:between w:val="nil"/>
      </w:pBdr>
      <w:tabs>
        <w:tab w:val="center" w:pos="4536"/>
        <w:tab w:val="right" w:pos="9072"/>
      </w:tabs>
      <w:spacing w:after="0"/>
      <w:rPr>
        <w:rFonts w:ascii="Arial" w:eastAsia="Arial" w:hAnsi="Arial" w:cs="Arial"/>
        <w:b/>
        <w:sz w:val="20"/>
        <w:szCs w:val="20"/>
      </w:rPr>
    </w:pPr>
    <w:r w:rsidRPr="00DD0932">
      <w:rPr>
        <w:rFonts w:ascii="Arial" w:eastAsia="Arial" w:hAnsi="Arial" w:cs="Arial"/>
        <w:sz w:val="20"/>
        <w:szCs w:val="20"/>
      </w:rPr>
      <w:t xml:space="preserve">Veřejná zakázka </w:t>
    </w:r>
  </w:p>
  <w:p w14:paraId="749510C9" w14:textId="77777777" w:rsidR="00DD0932" w:rsidRPr="00DD0932" w:rsidRDefault="00DD0932" w:rsidP="00DD0932">
    <w:pPr>
      <w:pBdr>
        <w:top w:val="nil"/>
        <w:left w:val="nil"/>
        <w:bottom w:val="nil"/>
        <w:right w:val="nil"/>
        <w:between w:val="nil"/>
      </w:pBdr>
      <w:tabs>
        <w:tab w:val="center" w:pos="4536"/>
        <w:tab w:val="right" w:pos="9072"/>
      </w:tabs>
      <w:spacing w:after="0"/>
      <w:rPr>
        <w:rFonts w:ascii="Arial" w:eastAsia="Arial" w:hAnsi="Arial" w:cs="Arial"/>
        <w:b/>
        <w:sz w:val="20"/>
        <w:szCs w:val="20"/>
      </w:rPr>
    </w:pPr>
    <w:r w:rsidRPr="00DD0932">
      <w:rPr>
        <w:rFonts w:ascii="Arial" w:eastAsia="Arial" w:hAnsi="Arial" w:cs="Arial"/>
        <w:b/>
        <w:sz w:val="20"/>
        <w:szCs w:val="20"/>
      </w:rPr>
      <w:t xml:space="preserve">Upgrade, servis a podpora informačního systému </w:t>
    </w:r>
    <w:proofErr w:type="spellStart"/>
    <w:r w:rsidRPr="00DD0932">
      <w:rPr>
        <w:rFonts w:ascii="Arial" w:eastAsia="Arial" w:hAnsi="Arial" w:cs="Arial"/>
        <w:b/>
        <w:sz w:val="20"/>
        <w:szCs w:val="20"/>
      </w:rPr>
      <w:t>FaMa</w:t>
    </w:r>
    <w:proofErr w:type="spellEnd"/>
    <w:r w:rsidRPr="00DD0932">
      <w:rPr>
        <w:rFonts w:ascii="Arial" w:eastAsia="Arial" w:hAnsi="Arial" w:cs="Arial"/>
        <w:b/>
        <w:sz w:val="20"/>
        <w:szCs w:val="20"/>
      </w:rPr>
      <w:t>+</w:t>
    </w:r>
  </w:p>
  <w:p w14:paraId="15B1D8D2" w14:textId="77777777" w:rsidR="00DD0932" w:rsidRPr="00DD0932" w:rsidRDefault="00DD0932" w:rsidP="00DD0932">
    <w:pPr>
      <w:pBdr>
        <w:top w:val="nil"/>
        <w:left w:val="nil"/>
        <w:bottom w:val="nil"/>
        <w:right w:val="nil"/>
        <w:between w:val="nil"/>
      </w:pBdr>
      <w:tabs>
        <w:tab w:val="center" w:pos="4536"/>
        <w:tab w:val="right" w:pos="9072"/>
      </w:tabs>
      <w:spacing w:after="0"/>
      <w:rPr>
        <w:rFonts w:ascii="Arial" w:eastAsia="Arial" w:hAnsi="Arial" w:cs="Arial"/>
        <w:sz w:val="20"/>
        <w:szCs w:val="20"/>
      </w:rPr>
    </w:pPr>
    <w:r w:rsidRPr="00DD0932">
      <w:rPr>
        <w:rFonts w:ascii="Arial" w:eastAsia="Arial" w:hAnsi="Arial" w:cs="Arial"/>
        <w:sz w:val="20"/>
        <w:szCs w:val="20"/>
      </w:rPr>
      <w:t>Zadávací dokumentace</w:t>
    </w:r>
  </w:p>
  <w:p w14:paraId="0000015B" w14:textId="637ED138" w:rsidR="004218BD" w:rsidRDefault="00DD0932" w:rsidP="00DD0932">
    <w:pPr>
      <w:pBdr>
        <w:top w:val="nil"/>
        <w:left w:val="nil"/>
        <w:bottom w:val="nil"/>
        <w:right w:val="nil"/>
        <w:between w:val="nil"/>
      </w:pBdr>
      <w:tabs>
        <w:tab w:val="center" w:pos="4536"/>
        <w:tab w:val="right" w:pos="9072"/>
      </w:tabs>
      <w:spacing w:after="0"/>
      <w:rPr>
        <w:rFonts w:ascii="Arial" w:eastAsia="Arial" w:hAnsi="Arial" w:cs="Arial"/>
        <w:sz w:val="20"/>
        <w:szCs w:val="20"/>
      </w:rPr>
    </w:pPr>
    <w:r w:rsidRPr="00DD0932">
      <w:rPr>
        <w:rFonts w:ascii="Arial" w:eastAsia="Arial" w:hAnsi="Arial" w:cs="Arial"/>
        <w:sz w:val="20"/>
        <w:szCs w:val="20"/>
      </w:rPr>
      <w:t xml:space="preserve">Příloha č. </w:t>
    </w:r>
    <w:r w:rsidR="00EE38D9">
      <w:rPr>
        <w:rFonts w:ascii="Arial" w:eastAsia="Arial" w:hAnsi="Arial" w:cs="Arial"/>
        <w:sz w:val="20"/>
        <w:szCs w:val="20"/>
      </w:rPr>
      <w:t>6</w:t>
    </w:r>
    <w:r w:rsidRPr="00DD0932">
      <w:rPr>
        <w:rFonts w:ascii="Arial" w:eastAsia="Arial" w:hAnsi="Arial" w:cs="Arial"/>
        <w:sz w:val="20"/>
        <w:szCs w:val="20"/>
      </w:rPr>
      <w:t xml:space="preserve"> zadávací dokumentace: Závazný text servisní smlouvy</w:t>
    </w:r>
  </w:p>
  <w:p w14:paraId="6004756D" w14:textId="77777777" w:rsidR="00FE6F1E" w:rsidRPr="00DD0932" w:rsidRDefault="00FE6F1E" w:rsidP="00DD0932">
    <w:pPr>
      <w:pBdr>
        <w:top w:val="nil"/>
        <w:left w:val="nil"/>
        <w:bottom w:val="nil"/>
        <w:right w:val="nil"/>
        <w:between w:val="nil"/>
      </w:pBdr>
      <w:tabs>
        <w:tab w:val="center" w:pos="4536"/>
        <w:tab w:val="right" w:pos="9072"/>
      </w:tabs>
      <w:spacing w:after="0"/>
      <w:rPr>
        <w:rFonts w:ascii="Arial" w:eastAsia="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2115"/>
    <w:multiLevelType w:val="hybridMultilevel"/>
    <w:tmpl w:val="8B5A71B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6470CB8"/>
    <w:multiLevelType w:val="multilevel"/>
    <w:tmpl w:val="30F45A0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12C9688F"/>
    <w:multiLevelType w:val="multilevel"/>
    <w:tmpl w:val="03AE881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13776C0A"/>
    <w:multiLevelType w:val="multilevel"/>
    <w:tmpl w:val="EE945CC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14FB1997"/>
    <w:multiLevelType w:val="hybridMultilevel"/>
    <w:tmpl w:val="C6AE8B96"/>
    <w:lvl w:ilvl="0" w:tplc="04050017">
      <w:start w:val="1"/>
      <w:numFmt w:val="lowerLetter"/>
      <w:lvlText w:val="%1)"/>
      <w:lvlJc w:val="left"/>
      <w:pPr>
        <w:ind w:left="1088" w:hanging="360"/>
      </w:pPr>
    </w:lvl>
    <w:lvl w:ilvl="1" w:tplc="04050019" w:tentative="1">
      <w:start w:val="1"/>
      <w:numFmt w:val="lowerLetter"/>
      <w:lvlText w:val="%2."/>
      <w:lvlJc w:val="left"/>
      <w:pPr>
        <w:ind w:left="1808" w:hanging="360"/>
      </w:pPr>
    </w:lvl>
    <w:lvl w:ilvl="2" w:tplc="0405001B" w:tentative="1">
      <w:start w:val="1"/>
      <w:numFmt w:val="lowerRoman"/>
      <w:lvlText w:val="%3."/>
      <w:lvlJc w:val="right"/>
      <w:pPr>
        <w:ind w:left="2528" w:hanging="180"/>
      </w:pPr>
    </w:lvl>
    <w:lvl w:ilvl="3" w:tplc="0405000F" w:tentative="1">
      <w:start w:val="1"/>
      <w:numFmt w:val="decimal"/>
      <w:lvlText w:val="%4."/>
      <w:lvlJc w:val="left"/>
      <w:pPr>
        <w:ind w:left="3248" w:hanging="360"/>
      </w:pPr>
    </w:lvl>
    <w:lvl w:ilvl="4" w:tplc="04050019" w:tentative="1">
      <w:start w:val="1"/>
      <w:numFmt w:val="lowerLetter"/>
      <w:lvlText w:val="%5."/>
      <w:lvlJc w:val="left"/>
      <w:pPr>
        <w:ind w:left="3968" w:hanging="360"/>
      </w:pPr>
    </w:lvl>
    <w:lvl w:ilvl="5" w:tplc="0405001B" w:tentative="1">
      <w:start w:val="1"/>
      <w:numFmt w:val="lowerRoman"/>
      <w:lvlText w:val="%6."/>
      <w:lvlJc w:val="right"/>
      <w:pPr>
        <w:ind w:left="4688" w:hanging="180"/>
      </w:pPr>
    </w:lvl>
    <w:lvl w:ilvl="6" w:tplc="0405000F" w:tentative="1">
      <w:start w:val="1"/>
      <w:numFmt w:val="decimal"/>
      <w:lvlText w:val="%7."/>
      <w:lvlJc w:val="left"/>
      <w:pPr>
        <w:ind w:left="5408" w:hanging="360"/>
      </w:pPr>
    </w:lvl>
    <w:lvl w:ilvl="7" w:tplc="04050019" w:tentative="1">
      <w:start w:val="1"/>
      <w:numFmt w:val="lowerLetter"/>
      <w:lvlText w:val="%8."/>
      <w:lvlJc w:val="left"/>
      <w:pPr>
        <w:ind w:left="6128" w:hanging="360"/>
      </w:pPr>
    </w:lvl>
    <w:lvl w:ilvl="8" w:tplc="0405001B" w:tentative="1">
      <w:start w:val="1"/>
      <w:numFmt w:val="lowerRoman"/>
      <w:lvlText w:val="%9."/>
      <w:lvlJc w:val="right"/>
      <w:pPr>
        <w:ind w:left="6848" w:hanging="180"/>
      </w:pPr>
    </w:lvl>
  </w:abstractNum>
  <w:abstractNum w:abstractNumId="5" w15:restartNumberingAfterBreak="0">
    <w:nsid w:val="1C8003C5"/>
    <w:multiLevelType w:val="multilevel"/>
    <w:tmpl w:val="A3BE1A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DF03ED1"/>
    <w:multiLevelType w:val="multilevel"/>
    <w:tmpl w:val="45D46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B55E7B"/>
    <w:multiLevelType w:val="multilevel"/>
    <w:tmpl w:val="D2DE3EBA"/>
    <w:lvl w:ilvl="0">
      <w:start w:val="1"/>
      <w:numFmt w:val="decimal"/>
      <w:lvlText w:val="%1."/>
      <w:lvlJc w:val="left"/>
      <w:pPr>
        <w:ind w:left="720" w:hanging="360"/>
      </w:pPr>
    </w:lvl>
    <w:lvl w:ilvl="1">
      <w:start w:val="1"/>
      <w:numFmt w:val="decimal"/>
      <w:lvlText w:val="%2."/>
      <w:lvlJc w:val="left"/>
      <w:pPr>
        <w:ind w:left="1440" w:hanging="360"/>
      </w:pPr>
    </w:lvl>
    <w:lvl w:ilvl="2">
      <w:start w:val="120"/>
      <w:numFmt w:val="bullet"/>
      <w:lvlText w:val="-"/>
      <w:lvlJc w:val="left"/>
      <w:pPr>
        <w:ind w:left="2160" w:hanging="360"/>
      </w:pPr>
      <w:rPr>
        <w:rFonts w:ascii="Arial" w:eastAsia="Arial" w:hAnsi="Arial" w:cs="Arial"/>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2A412FEF"/>
    <w:multiLevelType w:val="multilevel"/>
    <w:tmpl w:val="4DEE30FE"/>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9" w15:restartNumberingAfterBreak="0">
    <w:nsid w:val="2E082E55"/>
    <w:multiLevelType w:val="multilevel"/>
    <w:tmpl w:val="3A6C9A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ED01183"/>
    <w:multiLevelType w:val="multilevel"/>
    <w:tmpl w:val="F1FC0AC4"/>
    <w:lvl w:ilvl="0">
      <w:start w:val="5"/>
      <w:numFmt w:val="decimal"/>
      <w:lvlText w:val="%1"/>
      <w:lvlJc w:val="left"/>
      <w:pPr>
        <w:ind w:left="360" w:hanging="360"/>
      </w:pPr>
      <w:rPr>
        <w:b/>
        <w:i/>
      </w:rPr>
    </w:lvl>
    <w:lvl w:ilvl="1">
      <w:start w:val="1"/>
      <w:numFmt w:val="bullet"/>
      <w:lvlText w:val="●"/>
      <w:lvlJc w:val="left"/>
      <w:pPr>
        <w:ind w:left="1080" w:hanging="360"/>
      </w:pPr>
      <w:rPr>
        <w:rFonts w:ascii="Noto Sans Symbols" w:eastAsia="Noto Sans Symbols" w:hAnsi="Noto Sans Symbols" w:cs="Noto Sans Symbols"/>
        <w:b w:val="0"/>
        <w:i w:val="0"/>
      </w:rPr>
    </w:lvl>
    <w:lvl w:ilvl="2">
      <w:start w:val="1"/>
      <w:numFmt w:val="decimal"/>
      <w:lvlText w:val="%1.●.%3"/>
      <w:lvlJc w:val="left"/>
      <w:pPr>
        <w:ind w:left="2160" w:hanging="720"/>
      </w:pPr>
      <w:rPr>
        <w:b w:val="0"/>
        <w:i w:val="0"/>
      </w:rPr>
    </w:lvl>
    <w:lvl w:ilvl="3">
      <w:start w:val="1"/>
      <w:numFmt w:val="decimal"/>
      <w:lvlText w:val="%1.●.%3.%4"/>
      <w:lvlJc w:val="left"/>
      <w:pPr>
        <w:ind w:left="2880" w:hanging="720"/>
      </w:pPr>
      <w:rPr>
        <w:b w:val="0"/>
        <w:i w:val="0"/>
      </w:rPr>
    </w:lvl>
    <w:lvl w:ilvl="4">
      <w:start w:val="1"/>
      <w:numFmt w:val="decimal"/>
      <w:lvlText w:val="%1.●.%3.%4.%5"/>
      <w:lvlJc w:val="left"/>
      <w:pPr>
        <w:ind w:left="3960" w:hanging="1080"/>
      </w:pPr>
      <w:rPr>
        <w:b w:val="0"/>
        <w:i w:val="0"/>
      </w:rPr>
    </w:lvl>
    <w:lvl w:ilvl="5">
      <w:start w:val="1"/>
      <w:numFmt w:val="decimal"/>
      <w:lvlText w:val="%1.●.%3.%4.%5.%6"/>
      <w:lvlJc w:val="left"/>
      <w:pPr>
        <w:ind w:left="4680" w:hanging="1080"/>
      </w:pPr>
      <w:rPr>
        <w:b w:val="0"/>
        <w:i w:val="0"/>
      </w:rPr>
    </w:lvl>
    <w:lvl w:ilvl="6">
      <w:start w:val="1"/>
      <w:numFmt w:val="decimal"/>
      <w:lvlText w:val="%1.●.%3.%4.%5.%6.%7"/>
      <w:lvlJc w:val="left"/>
      <w:pPr>
        <w:ind w:left="5760" w:hanging="1440"/>
      </w:pPr>
      <w:rPr>
        <w:b w:val="0"/>
        <w:i w:val="0"/>
      </w:rPr>
    </w:lvl>
    <w:lvl w:ilvl="7">
      <w:start w:val="1"/>
      <w:numFmt w:val="decimal"/>
      <w:lvlText w:val="%1.●.%3.%4.%5.%6.%7.%8"/>
      <w:lvlJc w:val="left"/>
      <w:pPr>
        <w:ind w:left="6480" w:hanging="1440"/>
      </w:pPr>
      <w:rPr>
        <w:b w:val="0"/>
        <w:i w:val="0"/>
      </w:rPr>
    </w:lvl>
    <w:lvl w:ilvl="8">
      <w:start w:val="1"/>
      <w:numFmt w:val="decimal"/>
      <w:lvlText w:val="%1.●.%3.%4.%5.%6.%7.%8.%9"/>
      <w:lvlJc w:val="left"/>
      <w:pPr>
        <w:ind w:left="7560" w:hanging="1800"/>
      </w:pPr>
      <w:rPr>
        <w:b w:val="0"/>
        <w:i w:val="0"/>
      </w:rPr>
    </w:lvl>
  </w:abstractNum>
  <w:abstractNum w:abstractNumId="11" w15:restartNumberingAfterBreak="0">
    <w:nsid w:val="30C942C2"/>
    <w:multiLevelType w:val="multilevel"/>
    <w:tmpl w:val="B31A7E5C"/>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12" w15:restartNumberingAfterBreak="0">
    <w:nsid w:val="31983EC6"/>
    <w:multiLevelType w:val="hybridMultilevel"/>
    <w:tmpl w:val="6EDC7AC8"/>
    <w:lvl w:ilvl="0" w:tplc="EC68F6D8">
      <w:numFmt w:val="bullet"/>
      <w:lvlText w:val=""/>
      <w:lvlJc w:val="left"/>
      <w:pPr>
        <w:ind w:left="720" w:hanging="360"/>
      </w:pPr>
      <w:rPr>
        <w:rFonts w:ascii="Symbol" w:eastAsiaTheme="minorHAnsi"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2BD3758"/>
    <w:multiLevelType w:val="multilevel"/>
    <w:tmpl w:val="DBF4C55C"/>
    <w:lvl w:ilvl="0">
      <w:start w:val="3"/>
      <w:numFmt w:val="decimal"/>
      <w:lvlText w:val="%1"/>
      <w:lvlJc w:val="left"/>
      <w:pPr>
        <w:ind w:left="360" w:hanging="360"/>
      </w:pPr>
      <w:rPr>
        <w:b w:val="0"/>
        <w:i w:val="0"/>
      </w:rPr>
    </w:lvl>
    <w:lvl w:ilvl="1">
      <w:start w:val="1"/>
      <w:numFmt w:val="decimal"/>
      <w:lvlText w:val="%1.%2"/>
      <w:lvlJc w:val="left"/>
      <w:pPr>
        <w:ind w:left="360" w:hanging="360"/>
      </w:pPr>
      <w:rPr>
        <w:b w:val="0"/>
        <w:i w:val="0"/>
      </w:rPr>
    </w:lvl>
    <w:lvl w:ilvl="2">
      <w:start w:val="1"/>
      <w:numFmt w:val="decimal"/>
      <w:lvlText w:val="3.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14" w15:restartNumberingAfterBreak="0">
    <w:nsid w:val="35B51A50"/>
    <w:multiLevelType w:val="multilevel"/>
    <w:tmpl w:val="54FCC15A"/>
    <w:lvl w:ilvl="0">
      <w:start w:val="7"/>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3D040732"/>
    <w:multiLevelType w:val="multilevel"/>
    <w:tmpl w:val="9670EAD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47BA799C"/>
    <w:multiLevelType w:val="multilevel"/>
    <w:tmpl w:val="55ACF8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8EF3ACB"/>
    <w:multiLevelType w:val="multilevel"/>
    <w:tmpl w:val="9AE0F52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8" w15:restartNumberingAfterBreak="0">
    <w:nsid w:val="565C5C84"/>
    <w:multiLevelType w:val="hybridMultilevel"/>
    <w:tmpl w:val="D882A0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E70364A"/>
    <w:multiLevelType w:val="multilevel"/>
    <w:tmpl w:val="DA70B2B6"/>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0" w15:restartNumberingAfterBreak="0">
    <w:nsid w:val="5EA82D2A"/>
    <w:multiLevelType w:val="hybridMultilevel"/>
    <w:tmpl w:val="CBDA0244"/>
    <w:lvl w:ilvl="0" w:tplc="04050017">
      <w:start w:val="1"/>
      <w:numFmt w:val="lowerLetter"/>
      <w:lvlText w:val="%1)"/>
      <w:lvlJc w:val="left"/>
      <w:pPr>
        <w:ind w:left="1088" w:hanging="360"/>
      </w:pPr>
    </w:lvl>
    <w:lvl w:ilvl="1" w:tplc="04050019" w:tentative="1">
      <w:start w:val="1"/>
      <w:numFmt w:val="lowerLetter"/>
      <w:lvlText w:val="%2."/>
      <w:lvlJc w:val="left"/>
      <w:pPr>
        <w:ind w:left="1808" w:hanging="360"/>
      </w:pPr>
    </w:lvl>
    <w:lvl w:ilvl="2" w:tplc="0405001B" w:tentative="1">
      <w:start w:val="1"/>
      <w:numFmt w:val="lowerRoman"/>
      <w:lvlText w:val="%3."/>
      <w:lvlJc w:val="right"/>
      <w:pPr>
        <w:ind w:left="2528" w:hanging="180"/>
      </w:pPr>
    </w:lvl>
    <w:lvl w:ilvl="3" w:tplc="0405000F" w:tentative="1">
      <w:start w:val="1"/>
      <w:numFmt w:val="decimal"/>
      <w:lvlText w:val="%4."/>
      <w:lvlJc w:val="left"/>
      <w:pPr>
        <w:ind w:left="3248" w:hanging="360"/>
      </w:pPr>
    </w:lvl>
    <w:lvl w:ilvl="4" w:tplc="04050019" w:tentative="1">
      <w:start w:val="1"/>
      <w:numFmt w:val="lowerLetter"/>
      <w:lvlText w:val="%5."/>
      <w:lvlJc w:val="left"/>
      <w:pPr>
        <w:ind w:left="3968" w:hanging="360"/>
      </w:pPr>
    </w:lvl>
    <w:lvl w:ilvl="5" w:tplc="0405001B" w:tentative="1">
      <w:start w:val="1"/>
      <w:numFmt w:val="lowerRoman"/>
      <w:lvlText w:val="%6."/>
      <w:lvlJc w:val="right"/>
      <w:pPr>
        <w:ind w:left="4688" w:hanging="180"/>
      </w:pPr>
    </w:lvl>
    <w:lvl w:ilvl="6" w:tplc="0405000F" w:tentative="1">
      <w:start w:val="1"/>
      <w:numFmt w:val="decimal"/>
      <w:lvlText w:val="%7."/>
      <w:lvlJc w:val="left"/>
      <w:pPr>
        <w:ind w:left="5408" w:hanging="360"/>
      </w:pPr>
    </w:lvl>
    <w:lvl w:ilvl="7" w:tplc="04050019" w:tentative="1">
      <w:start w:val="1"/>
      <w:numFmt w:val="lowerLetter"/>
      <w:lvlText w:val="%8."/>
      <w:lvlJc w:val="left"/>
      <w:pPr>
        <w:ind w:left="6128" w:hanging="360"/>
      </w:pPr>
    </w:lvl>
    <w:lvl w:ilvl="8" w:tplc="0405001B" w:tentative="1">
      <w:start w:val="1"/>
      <w:numFmt w:val="lowerRoman"/>
      <w:lvlText w:val="%9."/>
      <w:lvlJc w:val="right"/>
      <w:pPr>
        <w:ind w:left="6848" w:hanging="180"/>
      </w:pPr>
    </w:lvl>
  </w:abstractNum>
  <w:abstractNum w:abstractNumId="21" w15:restartNumberingAfterBreak="0">
    <w:nsid w:val="6502594F"/>
    <w:multiLevelType w:val="multilevel"/>
    <w:tmpl w:val="CB6CA314"/>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bullet"/>
      <w:lvlText w:val="●"/>
      <w:lvlJc w:val="left"/>
      <w:pPr>
        <w:ind w:left="2880" w:hanging="720"/>
      </w:pPr>
      <w:rPr>
        <w:rFonts w:ascii="Noto Sans Symbols" w:eastAsia="Noto Sans Symbols" w:hAnsi="Noto Sans Symbols" w:cs="Noto Sans Symbols"/>
        <w:b w:val="0"/>
        <w:i w:val="0"/>
      </w:rPr>
    </w:lvl>
    <w:lvl w:ilvl="4">
      <w:start w:val="1"/>
      <w:numFmt w:val="decimal"/>
      <w:lvlText w:val="%1.%2.%3.●.%5"/>
      <w:lvlJc w:val="left"/>
      <w:pPr>
        <w:ind w:left="3960" w:hanging="1080"/>
      </w:pPr>
      <w:rPr>
        <w:b w:val="0"/>
        <w:i w:val="0"/>
      </w:rPr>
    </w:lvl>
    <w:lvl w:ilvl="5">
      <w:start w:val="1"/>
      <w:numFmt w:val="decimal"/>
      <w:lvlText w:val="%1.%2.%3.●.%5.%6"/>
      <w:lvlJc w:val="left"/>
      <w:pPr>
        <w:ind w:left="4680" w:hanging="1080"/>
      </w:pPr>
      <w:rPr>
        <w:b w:val="0"/>
        <w:i w:val="0"/>
      </w:rPr>
    </w:lvl>
    <w:lvl w:ilvl="6">
      <w:start w:val="1"/>
      <w:numFmt w:val="decimal"/>
      <w:lvlText w:val="%1.%2.%3.●.%5.%6.%7"/>
      <w:lvlJc w:val="left"/>
      <w:pPr>
        <w:ind w:left="5760" w:hanging="1440"/>
      </w:pPr>
      <w:rPr>
        <w:b w:val="0"/>
        <w:i w:val="0"/>
      </w:rPr>
    </w:lvl>
    <w:lvl w:ilvl="7">
      <w:start w:val="1"/>
      <w:numFmt w:val="decimal"/>
      <w:lvlText w:val="%1.%2.%3.●.%5.%6.%7.%8"/>
      <w:lvlJc w:val="left"/>
      <w:pPr>
        <w:ind w:left="6480" w:hanging="1440"/>
      </w:pPr>
      <w:rPr>
        <w:b w:val="0"/>
        <w:i w:val="0"/>
      </w:rPr>
    </w:lvl>
    <w:lvl w:ilvl="8">
      <w:start w:val="1"/>
      <w:numFmt w:val="decimal"/>
      <w:lvlText w:val="%1.%2.%3.●.%5.%6.%7.%8.%9"/>
      <w:lvlJc w:val="left"/>
      <w:pPr>
        <w:ind w:left="7560" w:hanging="1800"/>
      </w:pPr>
      <w:rPr>
        <w:b w:val="0"/>
        <w:i w:val="0"/>
      </w:rPr>
    </w:lvl>
  </w:abstractNum>
  <w:abstractNum w:abstractNumId="22" w15:restartNumberingAfterBreak="0">
    <w:nsid w:val="69180D6D"/>
    <w:multiLevelType w:val="multilevel"/>
    <w:tmpl w:val="925408B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6BA308C7"/>
    <w:multiLevelType w:val="multilevel"/>
    <w:tmpl w:val="B82E5BF2"/>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7097307D"/>
    <w:multiLevelType w:val="multilevel"/>
    <w:tmpl w:val="E89C5B7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71226414"/>
    <w:multiLevelType w:val="multilevel"/>
    <w:tmpl w:val="49F009AC"/>
    <w:lvl w:ilvl="0">
      <w:start w:val="7"/>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6C3772F"/>
    <w:multiLevelType w:val="multilevel"/>
    <w:tmpl w:val="5180080C"/>
    <w:lvl w:ilvl="0">
      <w:start w:val="1"/>
      <w:numFmt w:val="upperLetter"/>
      <w:lvlText w:val="(%1)"/>
      <w:lvlJc w:val="left"/>
      <w:pPr>
        <w:ind w:left="332" w:hanging="360"/>
      </w:pPr>
    </w:lvl>
    <w:lvl w:ilvl="1">
      <w:start w:val="1"/>
      <w:numFmt w:val="lowerLetter"/>
      <w:lvlText w:val="%2."/>
      <w:lvlJc w:val="left"/>
      <w:pPr>
        <w:ind w:left="1052" w:hanging="360"/>
      </w:p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abstractNum w:abstractNumId="27" w15:restartNumberingAfterBreak="0">
    <w:nsid w:val="790174BE"/>
    <w:multiLevelType w:val="multilevel"/>
    <w:tmpl w:val="FD3A234C"/>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28" w15:restartNumberingAfterBreak="0">
    <w:nsid w:val="7AFD1B57"/>
    <w:multiLevelType w:val="multilevel"/>
    <w:tmpl w:val="367C7E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C691F34"/>
    <w:multiLevelType w:val="hybridMultilevel"/>
    <w:tmpl w:val="C6F092A4"/>
    <w:lvl w:ilvl="0" w:tplc="B6B4C6D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DAA32C2"/>
    <w:multiLevelType w:val="multilevel"/>
    <w:tmpl w:val="12DA750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3"/>
  </w:num>
  <w:num w:numId="2">
    <w:abstractNumId w:val="27"/>
  </w:num>
  <w:num w:numId="3">
    <w:abstractNumId w:val="11"/>
  </w:num>
  <w:num w:numId="4">
    <w:abstractNumId w:val="30"/>
  </w:num>
  <w:num w:numId="5">
    <w:abstractNumId w:val="5"/>
  </w:num>
  <w:num w:numId="6">
    <w:abstractNumId w:val="23"/>
  </w:num>
  <w:num w:numId="7">
    <w:abstractNumId w:val="22"/>
  </w:num>
  <w:num w:numId="8">
    <w:abstractNumId w:val="19"/>
  </w:num>
  <w:num w:numId="9">
    <w:abstractNumId w:val="17"/>
  </w:num>
  <w:num w:numId="10">
    <w:abstractNumId w:val="28"/>
  </w:num>
  <w:num w:numId="11">
    <w:abstractNumId w:val="10"/>
  </w:num>
  <w:num w:numId="12">
    <w:abstractNumId w:val="9"/>
  </w:num>
  <w:num w:numId="13">
    <w:abstractNumId w:val="1"/>
  </w:num>
  <w:num w:numId="14">
    <w:abstractNumId w:val="6"/>
  </w:num>
  <w:num w:numId="15">
    <w:abstractNumId w:val="2"/>
  </w:num>
  <w:num w:numId="16">
    <w:abstractNumId w:val="14"/>
  </w:num>
  <w:num w:numId="17">
    <w:abstractNumId w:val="7"/>
  </w:num>
  <w:num w:numId="18">
    <w:abstractNumId w:val="26"/>
  </w:num>
  <w:num w:numId="19">
    <w:abstractNumId w:val="3"/>
  </w:num>
  <w:num w:numId="20">
    <w:abstractNumId w:val="15"/>
  </w:num>
  <w:num w:numId="21">
    <w:abstractNumId w:val="25"/>
  </w:num>
  <w:num w:numId="22">
    <w:abstractNumId w:val="8"/>
  </w:num>
  <w:num w:numId="23">
    <w:abstractNumId w:val="21"/>
  </w:num>
  <w:num w:numId="24">
    <w:abstractNumId w:val="24"/>
  </w:num>
  <w:num w:numId="25">
    <w:abstractNumId w:val="16"/>
  </w:num>
  <w:num w:numId="26">
    <w:abstractNumId w:val="0"/>
  </w:num>
  <w:num w:numId="27">
    <w:abstractNumId w:val="12"/>
  </w:num>
  <w:num w:numId="28">
    <w:abstractNumId w:val="29"/>
  </w:num>
  <w:num w:numId="29">
    <w:abstractNumId w:val="20"/>
  </w:num>
  <w:num w:numId="30">
    <w:abstractNumId w:val="4"/>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79C"/>
    <w:rsid w:val="00002352"/>
    <w:rsid w:val="00002EB5"/>
    <w:rsid w:val="00016259"/>
    <w:rsid w:val="0002789A"/>
    <w:rsid w:val="00095FA2"/>
    <w:rsid w:val="000D144E"/>
    <w:rsid w:val="00102DB5"/>
    <w:rsid w:val="001070D4"/>
    <w:rsid w:val="00124FE3"/>
    <w:rsid w:val="001625A6"/>
    <w:rsid w:val="00167B67"/>
    <w:rsid w:val="00173E2F"/>
    <w:rsid w:val="001755AB"/>
    <w:rsid w:val="00186B74"/>
    <w:rsid w:val="00187C49"/>
    <w:rsid w:val="00194BDC"/>
    <w:rsid w:val="001C4DBB"/>
    <w:rsid w:val="001D5E5E"/>
    <w:rsid w:val="001E0180"/>
    <w:rsid w:val="001E6729"/>
    <w:rsid w:val="001F5B57"/>
    <w:rsid w:val="001F6875"/>
    <w:rsid w:val="00212C48"/>
    <w:rsid w:val="002408C6"/>
    <w:rsid w:val="00260316"/>
    <w:rsid w:val="00286C4F"/>
    <w:rsid w:val="002A3EE2"/>
    <w:rsid w:val="002C031E"/>
    <w:rsid w:val="002D3598"/>
    <w:rsid w:val="00306971"/>
    <w:rsid w:val="00310E39"/>
    <w:rsid w:val="003132A2"/>
    <w:rsid w:val="003138B1"/>
    <w:rsid w:val="00325854"/>
    <w:rsid w:val="00330A48"/>
    <w:rsid w:val="00332B12"/>
    <w:rsid w:val="00352141"/>
    <w:rsid w:val="00353619"/>
    <w:rsid w:val="00381476"/>
    <w:rsid w:val="003849E5"/>
    <w:rsid w:val="00397124"/>
    <w:rsid w:val="003A3C83"/>
    <w:rsid w:val="003B24EB"/>
    <w:rsid w:val="003C54DB"/>
    <w:rsid w:val="003D5C84"/>
    <w:rsid w:val="003D6EB1"/>
    <w:rsid w:val="003F2E86"/>
    <w:rsid w:val="003F3134"/>
    <w:rsid w:val="003F3273"/>
    <w:rsid w:val="003F5B80"/>
    <w:rsid w:val="003F72F4"/>
    <w:rsid w:val="00402CFC"/>
    <w:rsid w:val="004218BD"/>
    <w:rsid w:val="00422E1A"/>
    <w:rsid w:val="00431138"/>
    <w:rsid w:val="0043416E"/>
    <w:rsid w:val="00443014"/>
    <w:rsid w:val="00463F96"/>
    <w:rsid w:val="00495F9D"/>
    <w:rsid w:val="0052238A"/>
    <w:rsid w:val="005259DC"/>
    <w:rsid w:val="005267F3"/>
    <w:rsid w:val="005445D6"/>
    <w:rsid w:val="0056076A"/>
    <w:rsid w:val="00562429"/>
    <w:rsid w:val="00571309"/>
    <w:rsid w:val="00577566"/>
    <w:rsid w:val="005811BA"/>
    <w:rsid w:val="005B322B"/>
    <w:rsid w:val="005B467A"/>
    <w:rsid w:val="005D7A0C"/>
    <w:rsid w:val="005E6859"/>
    <w:rsid w:val="00606E2E"/>
    <w:rsid w:val="00631952"/>
    <w:rsid w:val="00656D5F"/>
    <w:rsid w:val="00666C4A"/>
    <w:rsid w:val="0067657B"/>
    <w:rsid w:val="006866A3"/>
    <w:rsid w:val="006C5122"/>
    <w:rsid w:val="006D3656"/>
    <w:rsid w:val="006D5877"/>
    <w:rsid w:val="006F4D3A"/>
    <w:rsid w:val="007008CE"/>
    <w:rsid w:val="007463CB"/>
    <w:rsid w:val="00775F86"/>
    <w:rsid w:val="007917A6"/>
    <w:rsid w:val="007946C0"/>
    <w:rsid w:val="007977FE"/>
    <w:rsid w:val="007A59BC"/>
    <w:rsid w:val="007B4280"/>
    <w:rsid w:val="007C01AE"/>
    <w:rsid w:val="007D486F"/>
    <w:rsid w:val="007E0E58"/>
    <w:rsid w:val="007E2989"/>
    <w:rsid w:val="007F2FCD"/>
    <w:rsid w:val="007F73BA"/>
    <w:rsid w:val="0080163B"/>
    <w:rsid w:val="00806FED"/>
    <w:rsid w:val="0081600A"/>
    <w:rsid w:val="008225C3"/>
    <w:rsid w:val="00837BCB"/>
    <w:rsid w:val="00841B38"/>
    <w:rsid w:val="00845D79"/>
    <w:rsid w:val="00855689"/>
    <w:rsid w:val="008A16BF"/>
    <w:rsid w:val="008A72A2"/>
    <w:rsid w:val="008E036B"/>
    <w:rsid w:val="008E3D61"/>
    <w:rsid w:val="00910D2E"/>
    <w:rsid w:val="00923167"/>
    <w:rsid w:val="009353DD"/>
    <w:rsid w:val="009363E1"/>
    <w:rsid w:val="00946954"/>
    <w:rsid w:val="009512BD"/>
    <w:rsid w:val="00951644"/>
    <w:rsid w:val="0096329B"/>
    <w:rsid w:val="009644CF"/>
    <w:rsid w:val="00983B95"/>
    <w:rsid w:val="009862D0"/>
    <w:rsid w:val="009D3943"/>
    <w:rsid w:val="009E02EC"/>
    <w:rsid w:val="009F7463"/>
    <w:rsid w:val="00A07E60"/>
    <w:rsid w:val="00A26FA9"/>
    <w:rsid w:val="00A41EDB"/>
    <w:rsid w:val="00A45854"/>
    <w:rsid w:val="00A60574"/>
    <w:rsid w:val="00A64515"/>
    <w:rsid w:val="00A64BCD"/>
    <w:rsid w:val="00A74AA0"/>
    <w:rsid w:val="00AA2DDE"/>
    <w:rsid w:val="00AB04BF"/>
    <w:rsid w:val="00AB152A"/>
    <w:rsid w:val="00AD1B2A"/>
    <w:rsid w:val="00AE4C66"/>
    <w:rsid w:val="00AF1022"/>
    <w:rsid w:val="00B006EC"/>
    <w:rsid w:val="00B01650"/>
    <w:rsid w:val="00B16126"/>
    <w:rsid w:val="00B206D9"/>
    <w:rsid w:val="00B33F25"/>
    <w:rsid w:val="00B745B0"/>
    <w:rsid w:val="00B84643"/>
    <w:rsid w:val="00B94F8C"/>
    <w:rsid w:val="00BB655D"/>
    <w:rsid w:val="00BD0080"/>
    <w:rsid w:val="00BD50A0"/>
    <w:rsid w:val="00BD5431"/>
    <w:rsid w:val="00C10450"/>
    <w:rsid w:val="00C202E8"/>
    <w:rsid w:val="00C41C90"/>
    <w:rsid w:val="00C52B90"/>
    <w:rsid w:val="00C52D6E"/>
    <w:rsid w:val="00C7145F"/>
    <w:rsid w:val="00C71CC4"/>
    <w:rsid w:val="00C742FB"/>
    <w:rsid w:val="00C82A90"/>
    <w:rsid w:val="00C8614C"/>
    <w:rsid w:val="00C86E2C"/>
    <w:rsid w:val="00C91283"/>
    <w:rsid w:val="00C9292D"/>
    <w:rsid w:val="00CB01C6"/>
    <w:rsid w:val="00D01FD6"/>
    <w:rsid w:val="00D17FAA"/>
    <w:rsid w:val="00D21FF4"/>
    <w:rsid w:val="00D74FDA"/>
    <w:rsid w:val="00D7649F"/>
    <w:rsid w:val="00D8573C"/>
    <w:rsid w:val="00DD0932"/>
    <w:rsid w:val="00DD22C9"/>
    <w:rsid w:val="00DD751B"/>
    <w:rsid w:val="00DF31AD"/>
    <w:rsid w:val="00DF7035"/>
    <w:rsid w:val="00E033C8"/>
    <w:rsid w:val="00E21DD2"/>
    <w:rsid w:val="00E22621"/>
    <w:rsid w:val="00E27290"/>
    <w:rsid w:val="00E41CB7"/>
    <w:rsid w:val="00E47D04"/>
    <w:rsid w:val="00E714BD"/>
    <w:rsid w:val="00E83FBD"/>
    <w:rsid w:val="00E95D58"/>
    <w:rsid w:val="00EA0730"/>
    <w:rsid w:val="00EA3B58"/>
    <w:rsid w:val="00EB5FE8"/>
    <w:rsid w:val="00EB62CD"/>
    <w:rsid w:val="00ED3282"/>
    <w:rsid w:val="00EE157C"/>
    <w:rsid w:val="00EE38D9"/>
    <w:rsid w:val="00EF0544"/>
    <w:rsid w:val="00F01561"/>
    <w:rsid w:val="00F12B56"/>
    <w:rsid w:val="00F15C58"/>
    <w:rsid w:val="00F41942"/>
    <w:rsid w:val="00F43500"/>
    <w:rsid w:val="00F5179C"/>
    <w:rsid w:val="00F877B1"/>
    <w:rsid w:val="00F91ACC"/>
    <w:rsid w:val="00F923A8"/>
    <w:rsid w:val="00FB4694"/>
    <w:rsid w:val="00FC18FC"/>
    <w:rsid w:val="00FC3A4A"/>
    <w:rsid w:val="00FD4AFB"/>
    <w:rsid w:val="00FD7C42"/>
    <w:rsid w:val="00FE69D3"/>
    <w:rsid w:val="00FE6F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895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1B28"/>
    <w:rPr>
      <w:lang w:eastAsia="en-US"/>
    </w:rPr>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basedOn w:val="Normln"/>
    <w:uiPriority w:val="99"/>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lang w:eastAsia="en-US"/>
    </w:rPr>
  </w:style>
  <w:style w:type="numbering" w:customStyle="1" w:styleId="WW8Num34">
    <w:name w:val="WW8Num34"/>
    <w:basedOn w:val="Bezseznamu"/>
    <w:rsid w:val="007B145F"/>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style>
  <w:style w:type="numbering" w:customStyle="1" w:styleId="Styl2">
    <w:name w:val="Styl2"/>
    <w:uiPriority w:val="99"/>
    <w:rsid w:val="00D47679"/>
  </w:style>
  <w:style w:type="numbering" w:customStyle="1" w:styleId="Styl3">
    <w:name w:val="Styl3"/>
    <w:uiPriority w:val="99"/>
    <w:rsid w:val="00DD3671"/>
  </w:style>
  <w:style w:type="numbering" w:customStyle="1" w:styleId="Styl4">
    <w:name w:val="Styl4"/>
    <w:uiPriority w:val="99"/>
    <w:rsid w:val="00936E2B"/>
  </w:style>
  <w:style w:type="numbering" w:customStyle="1" w:styleId="Styl5">
    <w:name w:val="Styl5"/>
    <w:uiPriority w:val="99"/>
    <w:rsid w:val="00936E2B"/>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2004">
      <w:bodyDiv w:val="1"/>
      <w:marLeft w:val="0"/>
      <w:marRight w:val="0"/>
      <w:marTop w:val="0"/>
      <w:marBottom w:val="0"/>
      <w:divBdr>
        <w:top w:val="none" w:sz="0" w:space="0" w:color="auto"/>
        <w:left w:val="none" w:sz="0" w:space="0" w:color="auto"/>
        <w:bottom w:val="none" w:sz="0" w:space="0" w:color="auto"/>
        <w:right w:val="none" w:sz="0" w:space="0" w:color="auto"/>
      </w:divBdr>
    </w:div>
    <w:div w:id="598291598">
      <w:bodyDiv w:val="1"/>
      <w:marLeft w:val="0"/>
      <w:marRight w:val="0"/>
      <w:marTop w:val="0"/>
      <w:marBottom w:val="0"/>
      <w:divBdr>
        <w:top w:val="none" w:sz="0" w:space="0" w:color="auto"/>
        <w:left w:val="none" w:sz="0" w:space="0" w:color="auto"/>
        <w:bottom w:val="none" w:sz="0" w:space="0" w:color="auto"/>
        <w:right w:val="none" w:sz="0" w:space="0" w:color="auto"/>
      </w:divBdr>
    </w:div>
    <w:div w:id="15956246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655kesg0a7SPgs+JXmnO1gGJ0w==">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</go:docsCustomData>
</go:gDocsCustomXmlDataStorage>
</file>

<file path=customXml/itemProps1.xml><?xml version="1.0" encoding="utf-8"?>
<ds:datastoreItem xmlns:ds="http://schemas.openxmlformats.org/officeDocument/2006/customXml" ds:itemID="{9ECDBA49-18D0-48E9-9AAC-B6E58021EF4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6657</Words>
  <Characters>39279</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2023-12-18T09:31:00Z</dcterms:created>
  <dcterms:modified xsi:type="dcterms:W3CDTF">2023-12-18T09:32:00Z</dcterms:modified>
</cp:coreProperties>
</file>