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text" w:horzAnchor="margin" w:tblpX="108" w:tblpY="2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ook w:val="04A0" w:firstRow="1" w:lastRow="0" w:firstColumn="1" w:lastColumn="0" w:noHBand="0" w:noVBand="1"/>
        <w:tblPrChange w:id="0" w:author="Budař Rostislav" w:date="2024-01-28T20:55:00Z">
          <w:tblPr>
            <w:tblpPr w:leftFromText="141" w:rightFromText="141" w:vertAnchor="text" w:horzAnchor="margin" w:tblpX="108" w:tblpY="2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ook w:val="04A0" w:firstRow="1" w:lastRow="0" w:firstColumn="1" w:lastColumn="0" w:noHBand="0" w:noVBand="1"/>
          </w:tblPr>
        </w:tblPrChange>
      </w:tblPr>
      <w:tblGrid>
        <w:gridCol w:w="9346"/>
        <w:tblGridChange w:id="1">
          <w:tblGrid>
            <w:gridCol w:w="9464"/>
          </w:tblGrid>
        </w:tblGridChange>
      </w:tblGrid>
      <w:tr w:rsidR="00627D75" w:rsidRPr="00C52667" w14:paraId="375028A5" w14:textId="77777777" w:rsidTr="0085017D">
        <w:trPr>
          <w:trHeight w:val="465"/>
          <w:trPrChange w:id="2" w:author="Budař Rostislav" w:date="2024-01-28T20:55:00Z">
            <w:trPr>
              <w:trHeight w:val="465"/>
            </w:trPr>
          </w:trPrChange>
        </w:trPr>
        <w:tc>
          <w:tcPr>
            <w:tcW w:w="9464" w:type="dxa"/>
            <w:shd w:val="clear" w:color="auto" w:fill="FDE9D9"/>
            <w:tcPrChange w:id="3" w:author="Budař Rostislav" w:date="2024-01-28T20:55:00Z">
              <w:tcPr>
                <w:tcW w:w="9464" w:type="dxa"/>
                <w:shd w:val="clear" w:color="auto" w:fill="FDE9D9"/>
              </w:tcPr>
            </w:tcPrChange>
          </w:tcPr>
          <w:p w14:paraId="20FA2452" w14:textId="77777777" w:rsidR="00627D75" w:rsidRPr="00B545BC" w:rsidRDefault="00E02F34" w:rsidP="0085017D">
            <w:pPr>
              <w:pStyle w:val="Nzev"/>
              <w:spacing w:before="120" w:after="120" w:line="240" w:lineRule="auto"/>
              <w:rPr>
                <w:rFonts w:ascii="Arial" w:hAnsi="Arial" w:cs="Arial"/>
                <w:sz w:val="20"/>
                <w:szCs w:val="20"/>
              </w:rPr>
            </w:pPr>
            <w:bookmarkStart w:id="4" w:name="_GoBack"/>
            <w:bookmarkEnd w:id="4"/>
            <w:r w:rsidRPr="00B545BC">
              <w:rPr>
                <w:rFonts w:ascii="Arial" w:hAnsi="Arial" w:cs="Arial"/>
                <w:sz w:val="20"/>
                <w:szCs w:val="20"/>
                <w:lang w:val="cs-CZ"/>
              </w:rPr>
              <w:t xml:space="preserve">Další </w:t>
            </w:r>
            <w:r w:rsidRPr="00B545BC">
              <w:rPr>
                <w:rFonts w:ascii="Arial" w:hAnsi="Arial" w:cs="Arial"/>
                <w:sz w:val="20"/>
                <w:szCs w:val="20"/>
              </w:rPr>
              <w:t>technické</w:t>
            </w:r>
            <w:r w:rsidR="00627D75" w:rsidRPr="00B545BC">
              <w:rPr>
                <w:rFonts w:ascii="Arial" w:hAnsi="Arial" w:cs="Arial"/>
                <w:sz w:val="20"/>
                <w:szCs w:val="20"/>
              </w:rPr>
              <w:t xml:space="preserve"> podmínky </w:t>
            </w:r>
          </w:p>
        </w:tc>
      </w:tr>
    </w:tbl>
    <w:p w14:paraId="19340707" w14:textId="77777777" w:rsidR="00CE4F6E" w:rsidRDefault="00CE4F6E" w:rsidP="00CE4F6E">
      <w:pPr>
        <w:tabs>
          <w:tab w:val="left" w:pos="1134"/>
        </w:tabs>
        <w:spacing w:before="120" w:after="0" w:line="240" w:lineRule="auto"/>
        <w:jc w:val="both"/>
        <w:rPr>
          <w:rFonts w:ascii="Arial" w:eastAsia="Times New Roman" w:hAnsi="Arial" w:cs="Arial"/>
          <w:b/>
          <w:sz w:val="20"/>
          <w:szCs w:val="20"/>
          <w:u w:val="single"/>
          <w:lang w:eastAsia="cs-CZ"/>
        </w:rPr>
      </w:pPr>
    </w:p>
    <w:p w14:paraId="7BFE5D26" w14:textId="77777777" w:rsidR="00CE4F6E" w:rsidRDefault="00CE4F6E" w:rsidP="00CE4F6E">
      <w:pPr>
        <w:tabs>
          <w:tab w:val="left" w:pos="1134"/>
        </w:tabs>
        <w:spacing w:before="120" w:after="0" w:line="240" w:lineRule="auto"/>
        <w:jc w:val="both"/>
        <w:rPr>
          <w:rFonts w:ascii="Arial" w:eastAsia="Times New Roman" w:hAnsi="Arial" w:cs="Arial"/>
          <w:b/>
          <w:sz w:val="20"/>
          <w:szCs w:val="20"/>
          <w:u w:val="single"/>
          <w:lang w:eastAsia="cs-CZ"/>
        </w:rPr>
      </w:pPr>
      <w:r w:rsidRPr="00F4134D">
        <w:rPr>
          <w:rFonts w:ascii="Arial" w:eastAsia="Times New Roman" w:hAnsi="Arial" w:cs="Arial"/>
          <w:b/>
          <w:sz w:val="20"/>
          <w:szCs w:val="20"/>
          <w:u w:val="single"/>
          <w:lang w:eastAsia="cs-CZ"/>
        </w:rPr>
        <w:t>Stavba: „III/40614 Mrákotín průtah“</w:t>
      </w:r>
    </w:p>
    <w:p w14:paraId="68487130" w14:textId="77777777" w:rsidR="003E069A" w:rsidRPr="00F4134D" w:rsidRDefault="003E069A" w:rsidP="00CE4F6E">
      <w:pPr>
        <w:tabs>
          <w:tab w:val="left" w:pos="1134"/>
        </w:tabs>
        <w:spacing w:before="120" w:after="0" w:line="240" w:lineRule="auto"/>
        <w:jc w:val="both"/>
        <w:rPr>
          <w:ins w:id="5" w:author="Budař Rostislav" w:date="2024-01-28T20:55:00Z"/>
          <w:rFonts w:ascii="Arial" w:eastAsia="Times New Roman" w:hAnsi="Arial" w:cs="Arial"/>
          <w:b/>
          <w:sz w:val="20"/>
          <w:szCs w:val="20"/>
          <w:u w:val="single"/>
          <w:lang w:eastAsia="cs-CZ"/>
        </w:rPr>
      </w:pPr>
    </w:p>
    <w:p w14:paraId="3E2B3E57" w14:textId="77777777" w:rsidR="00CE4F6E" w:rsidRPr="00F4134D" w:rsidRDefault="00CE4F6E" w:rsidP="00CE4F6E">
      <w:pPr>
        <w:autoSpaceDE w:val="0"/>
        <w:autoSpaceDN w:val="0"/>
        <w:adjustRightInd w:val="0"/>
        <w:spacing w:after="0" w:line="240" w:lineRule="auto"/>
        <w:jc w:val="both"/>
        <w:rPr>
          <w:rFonts w:ascii="Arial" w:hAnsi="Arial" w:cs="Arial"/>
          <w:sz w:val="20"/>
          <w:szCs w:val="20"/>
        </w:rPr>
      </w:pPr>
      <w:r w:rsidRPr="00F4134D">
        <w:rPr>
          <w:rFonts w:ascii="Arial" w:hAnsi="Arial" w:cs="Arial"/>
          <w:sz w:val="20"/>
          <w:szCs w:val="20"/>
        </w:rPr>
        <w:t xml:space="preserve">Stavba se nachází v extravilánu za obcí Mrákotín směr Olší, okres Jihlava. Intravilánová část obce byla zrealizována v roce 2022. </w:t>
      </w:r>
    </w:p>
    <w:p w14:paraId="1C036BC5" w14:textId="25647BB6" w:rsidR="00CE4F6E" w:rsidRPr="00F4134D" w:rsidRDefault="00CE4F6E" w:rsidP="00CE4F6E">
      <w:pPr>
        <w:autoSpaceDE w:val="0"/>
        <w:autoSpaceDN w:val="0"/>
        <w:adjustRightInd w:val="0"/>
        <w:spacing w:after="0" w:line="240" w:lineRule="auto"/>
        <w:jc w:val="both"/>
        <w:rPr>
          <w:rFonts w:ascii="Arial" w:hAnsi="Arial" w:cs="Arial"/>
          <w:sz w:val="20"/>
          <w:szCs w:val="20"/>
        </w:rPr>
      </w:pPr>
      <w:r w:rsidRPr="00F4134D">
        <w:rPr>
          <w:rFonts w:ascii="Arial" w:hAnsi="Arial" w:cs="Arial"/>
          <w:sz w:val="20"/>
          <w:szCs w:val="20"/>
        </w:rPr>
        <w:t xml:space="preserve">Začátek úseku je na konci </w:t>
      </w:r>
      <w:del w:id="6" w:author="Budař Rostislav" w:date="2024-01-28T20:55:00Z">
        <w:r w:rsidRPr="00F4134D">
          <w:rPr>
            <w:rFonts w:ascii="Arial" w:hAnsi="Arial" w:cs="Arial"/>
            <w:sz w:val="20"/>
            <w:szCs w:val="20"/>
          </w:rPr>
          <w:delText>obce Mrákotín</w:delText>
        </w:r>
      </w:del>
      <w:ins w:id="7" w:author="Budař Rostislav" w:date="2024-01-28T20:55:00Z">
        <w:r w:rsidR="002D4EA4">
          <w:rPr>
            <w:rFonts w:ascii="Arial" w:hAnsi="Arial" w:cs="Arial"/>
            <w:sz w:val="20"/>
            <w:szCs w:val="20"/>
          </w:rPr>
          <w:t>hráze rybníka Řibřid</w:t>
        </w:r>
      </w:ins>
      <w:r w:rsidRPr="00F4134D">
        <w:rPr>
          <w:rFonts w:ascii="Arial" w:hAnsi="Arial" w:cs="Arial"/>
          <w:sz w:val="20"/>
          <w:szCs w:val="20"/>
        </w:rPr>
        <w:t xml:space="preserve"> ve staničení km 0,</w:t>
      </w:r>
      <w:del w:id="8" w:author="Budař Rostislav" w:date="2024-01-28T20:55:00Z">
        <w:r w:rsidRPr="00F4134D">
          <w:rPr>
            <w:rFonts w:ascii="Arial" w:hAnsi="Arial" w:cs="Arial"/>
            <w:sz w:val="20"/>
            <w:szCs w:val="20"/>
          </w:rPr>
          <w:delText>303</w:delText>
        </w:r>
      </w:del>
      <w:ins w:id="9" w:author="Budař Rostislav" w:date="2024-01-28T20:55:00Z">
        <w:r w:rsidR="002D4EA4">
          <w:rPr>
            <w:rFonts w:ascii="Arial" w:hAnsi="Arial" w:cs="Arial"/>
            <w:sz w:val="20"/>
            <w:szCs w:val="20"/>
          </w:rPr>
          <w:t>0,580</w:t>
        </w:r>
      </w:ins>
      <w:r w:rsidR="002D4EA4" w:rsidRPr="00F4134D">
        <w:rPr>
          <w:rFonts w:ascii="Arial" w:hAnsi="Arial" w:cs="Arial"/>
          <w:sz w:val="20"/>
          <w:szCs w:val="20"/>
        </w:rPr>
        <w:t xml:space="preserve"> </w:t>
      </w:r>
      <w:r w:rsidRPr="00F4134D">
        <w:rPr>
          <w:rFonts w:ascii="Arial" w:hAnsi="Arial" w:cs="Arial"/>
          <w:sz w:val="20"/>
          <w:szCs w:val="20"/>
        </w:rPr>
        <w:t>a prochází extravilánem. Konec úseku je na úrovni příčné spáry na vozovce oddělující již opravený úsek od neopraveného</w:t>
      </w:r>
      <w:ins w:id="10" w:author="Budař Rostislav" w:date="2024-01-28T20:55:00Z">
        <w:r w:rsidR="002D4EA4">
          <w:rPr>
            <w:rFonts w:ascii="Arial" w:hAnsi="Arial" w:cs="Arial"/>
            <w:sz w:val="20"/>
            <w:szCs w:val="20"/>
          </w:rPr>
          <w:t xml:space="preserve"> v km 1,770</w:t>
        </w:r>
      </w:ins>
      <w:r w:rsidRPr="00F4134D">
        <w:rPr>
          <w:rFonts w:ascii="Arial" w:hAnsi="Arial" w:cs="Arial"/>
          <w:sz w:val="20"/>
          <w:szCs w:val="20"/>
        </w:rPr>
        <w:t>. Délka úseku je 1,</w:t>
      </w:r>
      <w:del w:id="11" w:author="Budař Rostislav" w:date="2024-01-28T20:55:00Z">
        <w:r w:rsidRPr="00F4134D">
          <w:rPr>
            <w:rFonts w:ascii="Arial" w:hAnsi="Arial" w:cs="Arial"/>
            <w:sz w:val="20"/>
            <w:szCs w:val="20"/>
          </w:rPr>
          <w:delText>457</w:delText>
        </w:r>
      </w:del>
      <w:ins w:id="12" w:author="Budař Rostislav" w:date="2024-01-28T20:55:00Z">
        <w:r w:rsidR="002D4EA4">
          <w:rPr>
            <w:rFonts w:ascii="Arial" w:hAnsi="Arial" w:cs="Arial"/>
            <w:sz w:val="20"/>
            <w:szCs w:val="20"/>
          </w:rPr>
          <w:t>190</w:t>
        </w:r>
      </w:ins>
      <w:r w:rsidR="002D4EA4" w:rsidRPr="00F4134D">
        <w:rPr>
          <w:rFonts w:ascii="Arial" w:hAnsi="Arial" w:cs="Arial"/>
          <w:sz w:val="20"/>
          <w:szCs w:val="20"/>
        </w:rPr>
        <w:t xml:space="preserve"> </w:t>
      </w:r>
      <w:r w:rsidRPr="00F4134D">
        <w:rPr>
          <w:rFonts w:ascii="Arial" w:hAnsi="Arial" w:cs="Arial"/>
          <w:sz w:val="20"/>
          <w:szCs w:val="20"/>
        </w:rPr>
        <w:t xml:space="preserve">km. </w:t>
      </w:r>
    </w:p>
    <w:p w14:paraId="4A4A2814" w14:textId="77777777" w:rsidR="00CE4F6E" w:rsidRPr="00F4134D" w:rsidRDefault="00CE4F6E" w:rsidP="00CE4F6E">
      <w:pPr>
        <w:autoSpaceDE w:val="0"/>
        <w:autoSpaceDN w:val="0"/>
        <w:adjustRightInd w:val="0"/>
        <w:spacing w:after="0" w:line="240" w:lineRule="auto"/>
        <w:jc w:val="both"/>
        <w:rPr>
          <w:rFonts w:ascii="Arial" w:hAnsi="Arial" w:cs="Arial"/>
          <w:sz w:val="20"/>
          <w:szCs w:val="20"/>
        </w:rPr>
      </w:pPr>
    </w:p>
    <w:p w14:paraId="19F053FF" w14:textId="77777777" w:rsidR="00CE4F6E" w:rsidRPr="00F4134D" w:rsidRDefault="00CE4F6E" w:rsidP="00CE4F6E">
      <w:pPr>
        <w:autoSpaceDE w:val="0"/>
        <w:autoSpaceDN w:val="0"/>
        <w:adjustRightInd w:val="0"/>
        <w:spacing w:after="0" w:line="240" w:lineRule="auto"/>
        <w:rPr>
          <w:rFonts w:ascii="Arial" w:hAnsi="Arial" w:cs="Arial"/>
          <w:i/>
          <w:sz w:val="20"/>
          <w:szCs w:val="20"/>
        </w:rPr>
      </w:pPr>
      <w:r w:rsidRPr="00F4134D">
        <w:rPr>
          <w:rFonts w:ascii="Arial" w:hAnsi="Arial" w:cs="Arial"/>
          <w:i/>
          <w:sz w:val="20"/>
          <w:szCs w:val="20"/>
        </w:rPr>
        <w:t xml:space="preserve">Přehled stavebních objektů </w:t>
      </w:r>
    </w:p>
    <w:p w14:paraId="33D3111D" w14:textId="77777777" w:rsidR="00CE4F6E" w:rsidRPr="00F4134D" w:rsidRDefault="00CE4F6E" w:rsidP="00CE4F6E">
      <w:pPr>
        <w:autoSpaceDE w:val="0"/>
        <w:autoSpaceDN w:val="0"/>
        <w:adjustRightInd w:val="0"/>
        <w:spacing w:after="0" w:line="240" w:lineRule="auto"/>
        <w:rPr>
          <w:rFonts w:ascii="Arial" w:hAnsi="Arial" w:cs="Arial"/>
          <w:sz w:val="20"/>
          <w:szCs w:val="20"/>
        </w:rPr>
      </w:pPr>
      <w:r w:rsidRPr="00F4134D">
        <w:rPr>
          <w:rFonts w:ascii="Arial" w:hAnsi="Arial" w:cs="Arial"/>
          <w:sz w:val="20"/>
          <w:szCs w:val="20"/>
        </w:rPr>
        <w:t xml:space="preserve">100 Objekty pozemních komunikací: </w:t>
      </w:r>
    </w:p>
    <w:p w14:paraId="43445735" w14:textId="77777777" w:rsidR="00CE4F6E" w:rsidRPr="00F4134D" w:rsidRDefault="00CE4F6E" w:rsidP="00CE4F6E">
      <w:pPr>
        <w:autoSpaceDE w:val="0"/>
        <w:autoSpaceDN w:val="0"/>
        <w:adjustRightInd w:val="0"/>
        <w:spacing w:after="0" w:line="240" w:lineRule="auto"/>
        <w:ind w:left="3540"/>
        <w:rPr>
          <w:rFonts w:ascii="Arial" w:hAnsi="Arial" w:cs="Arial"/>
          <w:sz w:val="20"/>
          <w:szCs w:val="20"/>
        </w:rPr>
      </w:pPr>
      <w:r w:rsidRPr="00F4134D">
        <w:rPr>
          <w:rFonts w:ascii="Arial" w:hAnsi="Arial" w:cs="Arial"/>
          <w:sz w:val="20"/>
          <w:szCs w:val="20"/>
        </w:rPr>
        <w:t xml:space="preserve">SO 101.2 Silnice III/40614 – extravilánová část </w:t>
      </w:r>
    </w:p>
    <w:p w14:paraId="2FD265A5" w14:textId="77777777" w:rsidR="00CE4F6E" w:rsidRPr="00F4134D" w:rsidRDefault="00CE4F6E" w:rsidP="00CE4F6E">
      <w:pPr>
        <w:autoSpaceDE w:val="0"/>
        <w:autoSpaceDN w:val="0"/>
        <w:adjustRightInd w:val="0"/>
        <w:spacing w:after="0" w:line="240" w:lineRule="auto"/>
        <w:ind w:left="2832" w:firstLine="708"/>
        <w:rPr>
          <w:rFonts w:ascii="Arial" w:hAnsi="Arial" w:cs="Arial"/>
          <w:sz w:val="20"/>
          <w:szCs w:val="20"/>
        </w:rPr>
      </w:pPr>
      <w:r w:rsidRPr="00F4134D">
        <w:rPr>
          <w:rFonts w:ascii="Arial" w:hAnsi="Arial" w:cs="Arial"/>
          <w:sz w:val="20"/>
          <w:szCs w:val="20"/>
        </w:rPr>
        <w:t xml:space="preserve">SO 185 Dopravně inženýrská opatření (DIO) </w:t>
      </w:r>
    </w:p>
    <w:p w14:paraId="3592392B" w14:textId="77777777" w:rsidR="00CE4F6E" w:rsidRPr="00F4134D" w:rsidRDefault="00CE4F6E" w:rsidP="00CE4F6E">
      <w:pPr>
        <w:autoSpaceDE w:val="0"/>
        <w:autoSpaceDN w:val="0"/>
        <w:adjustRightInd w:val="0"/>
        <w:spacing w:before="120" w:after="0" w:line="240" w:lineRule="auto"/>
        <w:jc w:val="both"/>
        <w:rPr>
          <w:rFonts w:ascii="Arial" w:hAnsi="Arial" w:cs="Arial"/>
          <w:sz w:val="20"/>
          <w:szCs w:val="20"/>
        </w:rPr>
      </w:pPr>
    </w:p>
    <w:p w14:paraId="45A7F260" w14:textId="77777777" w:rsidR="00CE4F6E" w:rsidRPr="00F4134D" w:rsidRDefault="00CE4F6E" w:rsidP="00CE4F6E">
      <w:pPr>
        <w:autoSpaceDE w:val="0"/>
        <w:autoSpaceDN w:val="0"/>
        <w:adjustRightInd w:val="0"/>
        <w:spacing w:before="120" w:after="0" w:line="240" w:lineRule="auto"/>
        <w:jc w:val="both"/>
        <w:rPr>
          <w:rFonts w:ascii="Arial" w:eastAsia="Times New Roman" w:hAnsi="Arial" w:cs="Arial"/>
          <w:b/>
          <w:bCs/>
          <w:iCs/>
          <w:sz w:val="20"/>
          <w:szCs w:val="20"/>
          <w:lang w:eastAsia="cs-CZ"/>
        </w:rPr>
      </w:pPr>
      <w:r w:rsidRPr="00F4134D">
        <w:rPr>
          <w:rFonts w:ascii="Arial" w:eastAsia="Times New Roman" w:hAnsi="Arial" w:cs="Arial"/>
          <w:b/>
          <w:bCs/>
          <w:iCs/>
          <w:sz w:val="20"/>
          <w:szCs w:val="20"/>
          <w:lang w:eastAsia="cs-CZ"/>
        </w:rPr>
        <w:t>Technické podmínky:</w:t>
      </w:r>
    </w:p>
    <w:p w14:paraId="570A18DA" w14:textId="77777777" w:rsidR="00CE4F6E" w:rsidRPr="00F4134D" w:rsidRDefault="00CE4F6E" w:rsidP="00CE4F6E">
      <w:pPr>
        <w:autoSpaceDE w:val="0"/>
        <w:autoSpaceDN w:val="0"/>
        <w:adjustRightInd w:val="0"/>
        <w:spacing w:after="0" w:line="240" w:lineRule="auto"/>
        <w:rPr>
          <w:rFonts w:ascii="Arial" w:eastAsiaTheme="minorHAnsi" w:hAnsi="Arial" w:cs="Arial"/>
          <w:b/>
          <w:bCs/>
          <w:i/>
          <w:iCs/>
          <w:color w:val="000000"/>
          <w:sz w:val="20"/>
          <w:szCs w:val="20"/>
        </w:rPr>
      </w:pPr>
    </w:p>
    <w:p w14:paraId="39684414" w14:textId="77777777" w:rsidR="00CE4F6E" w:rsidRPr="00F4134D" w:rsidRDefault="00CE4F6E" w:rsidP="00CE4F6E">
      <w:pPr>
        <w:autoSpaceDE w:val="0"/>
        <w:autoSpaceDN w:val="0"/>
        <w:adjustRightInd w:val="0"/>
        <w:spacing w:after="0" w:line="240" w:lineRule="auto"/>
        <w:rPr>
          <w:rFonts w:ascii="Arial" w:eastAsiaTheme="minorHAnsi" w:hAnsi="Arial" w:cs="Arial"/>
          <w:color w:val="000000"/>
          <w:sz w:val="20"/>
          <w:szCs w:val="20"/>
        </w:rPr>
      </w:pPr>
      <w:r w:rsidRPr="00F4134D">
        <w:rPr>
          <w:rFonts w:ascii="Arial" w:eastAsiaTheme="minorHAnsi" w:hAnsi="Arial" w:cs="Arial"/>
          <w:b/>
          <w:bCs/>
          <w:i/>
          <w:iCs/>
          <w:color w:val="000000"/>
          <w:sz w:val="20"/>
          <w:szCs w:val="20"/>
        </w:rPr>
        <w:t xml:space="preserve">SO 101.2 Silnice III/40614 – extravilánová část </w:t>
      </w:r>
    </w:p>
    <w:p w14:paraId="700887C8" w14:textId="1AEAB329" w:rsidR="00CE4F6E" w:rsidRPr="00F4134D" w:rsidRDefault="00CE4F6E" w:rsidP="00CE4F6E">
      <w:pPr>
        <w:autoSpaceDE w:val="0"/>
        <w:autoSpaceDN w:val="0"/>
        <w:adjustRightInd w:val="0"/>
        <w:spacing w:after="0" w:line="240" w:lineRule="auto"/>
        <w:jc w:val="both"/>
        <w:rPr>
          <w:rFonts w:ascii="Arial" w:hAnsi="Arial" w:cs="Arial"/>
          <w:sz w:val="20"/>
          <w:szCs w:val="20"/>
        </w:rPr>
      </w:pPr>
      <w:r w:rsidRPr="00F4134D">
        <w:rPr>
          <w:rFonts w:ascii="Arial" w:hAnsi="Arial" w:cs="Arial"/>
          <w:sz w:val="20"/>
          <w:szCs w:val="20"/>
        </w:rPr>
        <w:t>Objekt řeší opravu stávající konstrukce vozovky při zachování stávajícího šířkového uspořádání. Stávající šířka zpevnění je držena v maximální míře</w:t>
      </w:r>
      <w:del w:id="13" w:author="Budař Rostislav" w:date="2024-01-28T20:55:00Z">
        <w:r w:rsidRPr="00F4134D">
          <w:rPr>
            <w:rFonts w:ascii="Arial" w:hAnsi="Arial" w:cs="Arial"/>
            <w:sz w:val="20"/>
            <w:szCs w:val="20"/>
          </w:rPr>
          <w:delText>, především pak na hrázi rybníka.</w:delText>
        </w:r>
      </w:del>
      <w:ins w:id="14" w:author="Budař Rostislav" w:date="2024-01-28T20:55:00Z">
        <w:r w:rsidRPr="00F4134D">
          <w:rPr>
            <w:rFonts w:ascii="Arial" w:hAnsi="Arial" w:cs="Arial"/>
            <w:sz w:val="20"/>
            <w:szCs w:val="20"/>
          </w:rPr>
          <w:t>.</w:t>
        </w:r>
      </w:ins>
      <w:r w:rsidRPr="00F4134D">
        <w:rPr>
          <w:rFonts w:ascii="Arial" w:hAnsi="Arial" w:cs="Arial"/>
          <w:sz w:val="20"/>
          <w:szCs w:val="20"/>
        </w:rPr>
        <w:t xml:space="preserve"> Niveleta silnice v maximální míře zachovává stávající stav.</w:t>
      </w:r>
    </w:p>
    <w:p w14:paraId="124DFFAA" w14:textId="77777777" w:rsidR="00CE4F6E" w:rsidRPr="00F4134D" w:rsidRDefault="00CE4F6E" w:rsidP="00CE4F6E">
      <w:pPr>
        <w:autoSpaceDE w:val="0"/>
        <w:autoSpaceDN w:val="0"/>
        <w:adjustRightInd w:val="0"/>
        <w:spacing w:after="0" w:line="240" w:lineRule="auto"/>
        <w:rPr>
          <w:rFonts w:ascii="Arial" w:hAnsi="Arial" w:cs="Arial"/>
          <w:sz w:val="20"/>
          <w:szCs w:val="20"/>
        </w:rPr>
      </w:pPr>
      <w:r w:rsidRPr="00F4134D">
        <w:rPr>
          <w:rFonts w:ascii="Arial" w:hAnsi="Arial" w:cs="Arial"/>
          <w:sz w:val="20"/>
          <w:szCs w:val="20"/>
        </w:rPr>
        <w:t xml:space="preserve"> </w:t>
      </w:r>
    </w:p>
    <w:p w14:paraId="5555E7E9" w14:textId="77777777" w:rsidR="00CE4F6E" w:rsidRPr="00F4134D" w:rsidRDefault="00CE4F6E" w:rsidP="00CE4F6E">
      <w:pPr>
        <w:autoSpaceDE w:val="0"/>
        <w:autoSpaceDN w:val="0"/>
        <w:adjustRightInd w:val="0"/>
        <w:spacing w:after="0" w:line="240" w:lineRule="auto"/>
        <w:rPr>
          <w:rFonts w:ascii="Arial" w:hAnsi="Arial" w:cs="Arial"/>
          <w:sz w:val="20"/>
          <w:szCs w:val="20"/>
        </w:rPr>
      </w:pPr>
      <w:r w:rsidRPr="00F4134D">
        <w:rPr>
          <w:rFonts w:ascii="Arial" w:hAnsi="Arial" w:cs="Arial"/>
          <w:sz w:val="20"/>
          <w:szCs w:val="20"/>
        </w:rPr>
        <w:t xml:space="preserve">šířka jízdního pruhu </w:t>
      </w:r>
      <w:r w:rsidRPr="00F4134D">
        <w:rPr>
          <w:rFonts w:ascii="Arial" w:hAnsi="Arial" w:cs="Arial"/>
          <w:sz w:val="20"/>
          <w:szCs w:val="20"/>
        </w:rPr>
        <w:tab/>
      </w:r>
      <w:r w:rsidRPr="00F4134D">
        <w:rPr>
          <w:rFonts w:ascii="Arial" w:hAnsi="Arial" w:cs="Arial"/>
          <w:sz w:val="20"/>
          <w:szCs w:val="20"/>
        </w:rPr>
        <w:tab/>
      </w:r>
      <w:r w:rsidRPr="00F4134D">
        <w:rPr>
          <w:rFonts w:ascii="Arial" w:hAnsi="Arial" w:cs="Arial"/>
          <w:sz w:val="20"/>
          <w:szCs w:val="20"/>
        </w:rPr>
        <w:tab/>
      </w:r>
      <w:r w:rsidRPr="00F4134D">
        <w:rPr>
          <w:rFonts w:ascii="Arial" w:hAnsi="Arial" w:cs="Arial"/>
          <w:sz w:val="20"/>
          <w:szCs w:val="20"/>
        </w:rPr>
        <w:tab/>
        <w:t xml:space="preserve">1,9 – 2,5 m </w:t>
      </w:r>
    </w:p>
    <w:p w14:paraId="5BAEB69A" w14:textId="38E7EEA8" w:rsidR="00CE4F6E" w:rsidRPr="00F4134D" w:rsidRDefault="00CE4F6E" w:rsidP="00CE4F6E">
      <w:pPr>
        <w:autoSpaceDE w:val="0"/>
        <w:autoSpaceDN w:val="0"/>
        <w:adjustRightInd w:val="0"/>
        <w:spacing w:after="0" w:line="240" w:lineRule="auto"/>
        <w:rPr>
          <w:rFonts w:ascii="Arial" w:hAnsi="Arial" w:cs="Arial"/>
          <w:sz w:val="20"/>
          <w:szCs w:val="20"/>
        </w:rPr>
      </w:pPr>
      <w:r w:rsidRPr="00F4134D">
        <w:rPr>
          <w:rFonts w:ascii="Arial" w:hAnsi="Arial" w:cs="Arial"/>
          <w:sz w:val="20"/>
          <w:szCs w:val="20"/>
        </w:rPr>
        <w:t xml:space="preserve">šířka nezpevněné krajnice </w:t>
      </w:r>
      <w:r w:rsidRPr="00F4134D">
        <w:rPr>
          <w:rFonts w:ascii="Arial" w:hAnsi="Arial" w:cs="Arial"/>
          <w:sz w:val="20"/>
          <w:szCs w:val="20"/>
        </w:rPr>
        <w:tab/>
      </w:r>
      <w:r w:rsidRPr="00F4134D">
        <w:rPr>
          <w:rFonts w:ascii="Arial" w:hAnsi="Arial" w:cs="Arial"/>
          <w:sz w:val="20"/>
          <w:szCs w:val="20"/>
        </w:rPr>
        <w:tab/>
      </w:r>
      <w:r w:rsidRPr="00F4134D">
        <w:rPr>
          <w:rFonts w:ascii="Arial" w:hAnsi="Arial" w:cs="Arial"/>
          <w:sz w:val="20"/>
          <w:szCs w:val="20"/>
        </w:rPr>
        <w:tab/>
        <w:t>0,</w:t>
      </w:r>
      <w:del w:id="15" w:author="Budař Rostislav" w:date="2024-01-28T20:55:00Z">
        <w:r w:rsidRPr="00F4134D">
          <w:rPr>
            <w:rFonts w:ascii="Arial" w:hAnsi="Arial" w:cs="Arial"/>
            <w:sz w:val="20"/>
            <w:szCs w:val="20"/>
          </w:rPr>
          <w:delText>75 – 1</w:delText>
        </w:r>
      </w:del>
      <w:ins w:id="16" w:author="Budař Rostislav" w:date="2024-01-28T20:55:00Z">
        <w:r w:rsidR="002D4EA4">
          <w:rPr>
            <w:rFonts w:ascii="Arial" w:hAnsi="Arial" w:cs="Arial"/>
            <w:sz w:val="20"/>
            <w:szCs w:val="20"/>
          </w:rPr>
          <w:t>3</w:t>
        </w:r>
        <w:r w:rsidRPr="00F4134D">
          <w:rPr>
            <w:rFonts w:ascii="Arial" w:hAnsi="Arial" w:cs="Arial"/>
            <w:sz w:val="20"/>
            <w:szCs w:val="20"/>
          </w:rPr>
          <w:t xml:space="preserve">5 – </w:t>
        </w:r>
        <w:r w:rsidR="002D4EA4">
          <w:rPr>
            <w:rFonts w:ascii="Arial" w:hAnsi="Arial" w:cs="Arial"/>
            <w:sz w:val="20"/>
            <w:szCs w:val="20"/>
          </w:rPr>
          <w:t>0</w:t>
        </w:r>
      </w:ins>
      <w:r w:rsidRPr="00F4134D">
        <w:rPr>
          <w:rFonts w:ascii="Arial" w:hAnsi="Arial" w:cs="Arial"/>
          <w:sz w:val="20"/>
          <w:szCs w:val="20"/>
        </w:rPr>
        <w:t xml:space="preserve">,50 m </w:t>
      </w:r>
    </w:p>
    <w:p w14:paraId="58A00D6E" w14:textId="34BB76CD" w:rsidR="00CE4F6E" w:rsidRPr="00F4134D" w:rsidRDefault="00CE4F6E" w:rsidP="00CE4F6E">
      <w:pPr>
        <w:autoSpaceDE w:val="0"/>
        <w:autoSpaceDN w:val="0"/>
        <w:adjustRightInd w:val="0"/>
        <w:spacing w:after="0" w:line="240" w:lineRule="auto"/>
        <w:rPr>
          <w:rFonts w:ascii="Arial" w:hAnsi="Arial" w:cs="Arial"/>
          <w:b/>
          <w:sz w:val="20"/>
          <w:szCs w:val="20"/>
        </w:rPr>
      </w:pPr>
      <w:r w:rsidRPr="00F4134D">
        <w:rPr>
          <w:rFonts w:ascii="Arial" w:hAnsi="Arial" w:cs="Arial"/>
          <w:b/>
          <w:sz w:val="20"/>
          <w:szCs w:val="20"/>
        </w:rPr>
        <w:t xml:space="preserve">celková délka opravovaného úseku </w:t>
      </w:r>
      <w:r w:rsidRPr="00F4134D">
        <w:rPr>
          <w:rFonts w:ascii="Arial" w:hAnsi="Arial" w:cs="Arial"/>
          <w:b/>
          <w:sz w:val="20"/>
          <w:szCs w:val="20"/>
        </w:rPr>
        <w:tab/>
        <w:t xml:space="preserve">1 </w:t>
      </w:r>
      <w:del w:id="17" w:author="Budař Rostislav" w:date="2024-01-28T20:55:00Z">
        <w:r w:rsidRPr="00F4134D">
          <w:rPr>
            <w:rFonts w:ascii="Arial" w:hAnsi="Arial" w:cs="Arial"/>
            <w:b/>
            <w:sz w:val="20"/>
            <w:szCs w:val="20"/>
          </w:rPr>
          <w:delText>457,25</w:delText>
        </w:r>
      </w:del>
      <w:ins w:id="18" w:author="Budař Rostislav" w:date="2024-01-28T20:55:00Z">
        <w:r w:rsidR="002D4EA4">
          <w:rPr>
            <w:rFonts w:ascii="Arial" w:hAnsi="Arial" w:cs="Arial"/>
            <w:b/>
            <w:sz w:val="20"/>
            <w:szCs w:val="20"/>
          </w:rPr>
          <w:t>190</w:t>
        </w:r>
      </w:ins>
      <w:r w:rsidRPr="00F4134D">
        <w:rPr>
          <w:rFonts w:ascii="Arial" w:hAnsi="Arial" w:cs="Arial"/>
          <w:b/>
          <w:sz w:val="20"/>
          <w:szCs w:val="20"/>
        </w:rPr>
        <w:t xml:space="preserve"> m </w:t>
      </w:r>
    </w:p>
    <w:p w14:paraId="16C97329" w14:textId="77777777" w:rsidR="00CE4F6E" w:rsidRPr="00F4134D" w:rsidRDefault="00CE4F6E" w:rsidP="00CE4F6E">
      <w:pPr>
        <w:autoSpaceDE w:val="0"/>
        <w:autoSpaceDN w:val="0"/>
        <w:adjustRightInd w:val="0"/>
        <w:spacing w:after="0" w:line="240" w:lineRule="auto"/>
        <w:rPr>
          <w:del w:id="19" w:author="Budař Rostislav" w:date="2024-01-28T20:55:00Z"/>
          <w:rFonts w:ascii="Arial" w:hAnsi="Arial" w:cs="Arial"/>
          <w:b/>
          <w:sz w:val="20"/>
          <w:szCs w:val="20"/>
        </w:rPr>
      </w:pPr>
    </w:p>
    <w:p w14:paraId="0F302CD9" w14:textId="4953B9D2" w:rsidR="00CE4F6E" w:rsidRPr="00F4134D" w:rsidRDefault="00CE4F6E" w:rsidP="00CE4F6E">
      <w:pPr>
        <w:autoSpaceDE w:val="0"/>
        <w:autoSpaceDN w:val="0"/>
        <w:adjustRightInd w:val="0"/>
        <w:spacing w:after="0" w:line="240" w:lineRule="auto"/>
        <w:rPr>
          <w:rFonts w:ascii="Arial" w:hAnsi="Arial"/>
          <w:b/>
          <w:sz w:val="20"/>
          <w:rPrChange w:id="20" w:author="Budař Rostislav" w:date="2024-01-28T20:55:00Z">
            <w:rPr>
              <w:rFonts w:ascii="Arial" w:hAnsi="Arial"/>
              <w:sz w:val="20"/>
            </w:rPr>
          </w:rPrChange>
        </w:rPr>
        <w:pPrChange w:id="21" w:author="Budař Rostislav" w:date="2024-01-28T20:55:00Z">
          <w:pPr>
            <w:autoSpaceDE w:val="0"/>
            <w:autoSpaceDN w:val="0"/>
            <w:adjustRightInd w:val="0"/>
            <w:spacing w:after="0" w:line="240" w:lineRule="auto"/>
            <w:jc w:val="both"/>
          </w:pPr>
        </w:pPrChange>
      </w:pPr>
      <w:del w:id="22" w:author="Budař Rostislav" w:date="2024-01-28T20:55:00Z">
        <w:r w:rsidRPr="00F4134D">
          <w:rPr>
            <w:rFonts w:ascii="Arial" w:hAnsi="Arial" w:cs="Arial"/>
            <w:sz w:val="20"/>
            <w:szCs w:val="20"/>
          </w:rPr>
          <w:delText xml:space="preserve">Km 0,303 – 0,590 je proměnná šířka. V místě říms propustku č. 1 v km cca 0,31 se šířka přizpůsobuje stávající šířce mezi římsami a na hrázi rybníka Řibřid zůstává zachována stávající šířka zpevnění. Ta se pohybuje od 3,8 m do 4,3 m </w:delText>
        </w:r>
      </w:del>
    </w:p>
    <w:p w14:paraId="46354C49" w14:textId="77777777" w:rsidR="00CE4F6E" w:rsidRPr="00F4134D" w:rsidRDefault="00CE4F6E" w:rsidP="00CE4F6E">
      <w:pPr>
        <w:autoSpaceDE w:val="0"/>
        <w:autoSpaceDN w:val="0"/>
        <w:adjustRightInd w:val="0"/>
        <w:spacing w:after="0" w:line="240" w:lineRule="auto"/>
        <w:rPr>
          <w:rFonts w:ascii="Arial" w:hAnsi="Arial" w:cs="Arial"/>
          <w:sz w:val="20"/>
          <w:szCs w:val="20"/>
        </w:rPr>
      </w:pPr>
    </w:p>
    <w:p w14:paraId="05BC62FE" w14:textId="77777777" w:rsidR="00CE4F6E" w:rsidRPr="00F4134D" w:rsidRDefault="00CE4F6E" w:rsidP="00CE4F6E">
      <w:pPr>
        <w:autoSpaceDE w:val="0"/>
        <w:autoSpaceDN w:val="0"/>
        <w:adjustRightInd w:val="0"/>
        <w:spacing w:after="0" w:line="240" w:lineRule="auto"/>
        <w:jc w:val="both"/>
        <w:rPr>
          <w:rFonts w:ascii="Arial" w:hAnsi="Arial" w:cs="Arial"/>
          <w:sz w:val="20"/>
          <w:szCs w:val="20"/>
        </w:rPr>
      </w:pPr>
      <w:r w:rsidRPr="00F4134D">
        <w:rPr>
          <w:rFonts w:ascii="Arial" w:hAnsi="Arial" w:cs="Arial"/>
          <w:sz w:val="20"/>
          <w:szCs w:val="20"/>
        </w:rPr>
        <w:t xml:space="preserve">Km 0,590 – 1,760 šířka 5,0 m (v místě říms propustku č. 3 v km cca 1,6 se šířka přizpůsobuje stávající šířce mezi římsami) </w:t>
      </w:r>
    </w:p>
    <w:p w14:paraId="272E4EEA" w14:textId="77777777" w:rsidR="00CE4F6E" w:rsidRPr="00F4134D" w:rsidRDefault="00CE4F6E" w:rsidP="00CE4F6E">
      <w:pPr>
        <w:autoSpaceDE w:val="0"/>
        <w:autoSpaceDN w:val="0"/>
        <w:adjustRightInd w:val="0"/>
        <w:spacing w:after="0" w:line="240" w:lineRule="auto"/>
        <w:jc w:val="both"/>
        <w:rPr>
          <w:rFonts w:ascii="Arial" w:hAnsi="Arial" w:cs="Arial"/>
          <w:sz w:val="20"/>
          <w:szCs w:val="20"/>
        </w:rPr>
      </w:pPr>
    </w:p>
    <w:p w14:paraId="2C0C8388" w14:textId="77777777" w:rsidR="00CE4F6E" w:rsidRPr="00F4134D" w:rsidRDefault="00CE4F6E" w:rsidP="00CE4F6E">
      <w:pPr>
        <w:autoSpaceDE w:val="0"/>
        <w:autoSpaceDN w:val="0"/>
        <w:adjustRightInd w:val="0"/>
        <w:spacing w:after="0" w:line="240" w:lineRule="auto"/>
        <w:rPr>
          <w:del w:id="23" w:author="Budař Rostislav" w:date="2024-01-28T20:55:00Z"/>
          <w:rFonts w:ascii="Arial" w:hAnsi="Arial" w:cs="Arial"/>
          <w:b/>
          <w:sz w:val="20"/>
          <w:szCs w:val="20"/>
        </w:rPr>
      </w:pPr>
      <w:del w:id="24" w:author="Budař Rostislav" w:date="2024-01-28T20:55:00Z">
        <w:r w:rsidRPr="00F4134D">
          <w:rPr>
            <w:rFonts w:ascii="Arial" w:hAnsi="Arial" w:cs="Arial"/>
            <w:b/>
            <w:sz w:val="20"/>
            <w:szCs w:val="20"/>
          </w:rPr>
          <w:delText xml:space="preserve">Mostní objekt </w:delText>
        </w:r>
      </w:del>
    </w:p>
    <w:p w14:paraId="771ED4DD" w14:textId="77777777" w:rsidR="00CE4F6E" w:rsidRPr="00F4134D" w:rsidRDefault="00CE4F6E" w:rsidP="00CE4F6E">
      <w:pPr>
        <w:autoSpaceDE w:val="0"/>
        <w:autoSpaceDN w:val="0"/>
        <w:adjustRightInd w:val="0"/>
        <w:spacing w:after="0" w:line="240" w:lineRule="auto"/>
        <w:rPr>
          <w:del w:id="25" w:author="Budař Rostislav" w:date="2024-01-28T20:55:00Z"/>
          <w:rFonts w:ascii="Arial" w:hAnsi="Arial" w:cs="Arial"/>
          <w:sz w:val="20"/>
          <w:szCs w:val="20"/>
        </w:rPr>
      </w:pPr>
      <w:del w:id="26" w:author="Budař Rostislav" w:date="2024-01-28T20:55:00Z">
        <w:r w:rsidRPr="00F4134D">
          <w:rPr>
            <w:rFonts w:ascii="Arial" w:hAnsi="Arial" w:cs="Arial"/>
            <w:sz w:val="20"/>
            <w:szCs w:val="20"/>
          </w:rPr>
          <w:delText xml:space="preserve">Na trase je jeden mostní objekt. Most ev. č. 40614-2 přes Světelský potok za obcí Mrákotín. </w:delText>
        </w:r>
      </w:del>
    </w:p>
    <w:p w14:paraId="74D92807" w14:textId="77777777" w:rsidR="00CE4F6E" w:rsidRPr="00F4134D" w:rsidRDefault="00CE4F6E" w:rsidP="00CE4F6E">
      <w:pPr>
        <w:autoSpaceDE w:val="0"/>
        <w:autoSpaceDN w:val="0"/>
        <w:adjustRightInd w:val="0"/>
        <w:spacing w:after="0" w:line="240" w:lineRule="auto"/>
        <w:ind w:firstLine="708"/>
        <w:rPr>
          <w:del w:id="27" w:author="Budař Rostislav" w:date="2024-01-28T20:55:00Z"/>
          <w:rFonts w:ascii="Arial" w:hAnsi="Arial" w:cs="Arial"/>
          <w:b/>
          <w:sz w:val="20"/>
          <w:szCs w:val="20"/>
        </w:rPr>
      </w:pPr>
    </w:p>
    <w:p w14:paraId="49E19D96" w14:textId="77777777" w:rsidR="00CE4F6E" w:rsidRPr="00F4134D" w:rsidRDefault="00CE4F6E" w:rsidP="00CE4F6E">
      <w:pPr>
        <w:autoSpaceDE w:val="0"/>
        <w:autoSpaceDN w:val="0"/>
        <w:adjustRightInd w:val="0"/>
        <w:spacing w:after="0" w:line="240" w:lineRule="auto"/>
        <w:ind w:firstLine="426"/>
        <w:rPr>
          <w:del w:id="28" w:author="Budař Rostislav" w:date="2024-01-28T20:55:00Z"/>
          <w:rFonts w:ascii="Arial" w:hAnsi="Arial" w:cs="Arial"/>
          <w:b/>
          <w:sz w:val="20"/>
          <w:szCs w:val="20"/>
        </w:rPr>
      </w:pPr>
      <w:del w:id="29" w:author="Budař Rostislav" w:date="2024-01-28T20:55:00Z">
        <w:r w:rsidRPr="00F4134D">
          <w:rPr>
            <w:rFonts w:ascii="Arial" w:hAnsi="Arial" w:cs="Arial"/>
            <w:b/>
            <w:sz w:val="20"/>
            <w:szCs w:val="20"/>
          </w:rPr>
          <w:delText xml:space="preserve">Základní údaje: </w:delText>
        </w:r>
      </w:del>
    </w:p>
    <w:p w14:paraId="6F6765DF" w14:textId="77777777" w:rsidR="00CE4F6E" w:rsidRPr="00F4134D" w:rsidRDefault="00CE4F6E" w:rsidP="00CE4F6E">
      <w:pPr>
        <w:autoSpaceDE w:val="0"/>
        <w:autoSpaceDN w:val="0"/>
        <w:adjustRightInd w:val="0"/>
        <w:spacing w:after="0" w:line="240" w:lineRule="auto"/>
        <w:ind w:left="708" w:firstLine="708"/>
        <w:rPr>
          <w:del w:id="30" w:author="Budař Rostislav" w:date="2024-01-28T20:55:00Z"/>
          <w:rFonts w:ascii="Arial" w:hAnsi="Arial" w:cs="Arial"/>
          <w:sz w:val="20"/>
          <w:szCs w:val="20"/>
        </w:rPr>
      </w:pPr>
      <w:del w:id="31" w:author="Budař Rostislav" w:date="2024-01-28T20:55:00Z">
        <w:r w:rsidRPr="00F4134D">
          <w:rPr>
            <w:rFonts w:ascii="Arial" w:hAnsi="Arial" w:cs="Arial"/>
            <w:sz w:val="20"/>
            <w:szCs w:val="20"/>
          </w:rPr>
          <w:delText xml:space="preserve">číslo komunikace: 40614 </w:delText>
        </w:r>
      </w:del>
    </w:p>
    <w:p w14:paraId="6CBC08CE" w14:textId="77777777" w:rsidR="00CE4F6E" w:rsidRPr="00F4134D" w:rsidRDefault="00CE4F6E" w:rsidP="00CE4F6E">
      <w:pPr>
        <w:autoSpaceDE w:val="0"/>
        <w:autoSpaceDN w:val="0"/>
        <w:adjustRightInd w:val="0"/>
        <w:spacing w:after="0" w:line="240" w:lineRule="auto"/>
        <w:ind w:left="708" w:firstLine="708"/>
        <w:rPr>
          <w:del w:id="32" w:author="Budař Rostislav" w:date="2024-01-28T20:55:00Z"/>
          <w:rFonts w:ascii="Arial" w:hAnsi="Arial" w:cs="Arial"/>
          <w:sz w:val="20"/>
          <w:szCs w:val="20"/>
        </w:rPr>
      </w:pPr>
      <w:del w:id="33" w:author="Budař Rostislav" w:date="2024-01-28T20:55:00Z">
        <w:r w:rsidRPr="00F4134D">
          <w:rPr>
            <w:rFonts w:ascii="Arial" w:hAnsi="Arial" w:cs="Arial"/>
            <w:sz w:val="20"/>
            <w:szCs w:val="20"/>
          </w:rPr>
          <w:delText xml:space="preserve">staničení km: 0,562 km </w:delText>
        </w:r>
      </w:del>
    </w:p>
    <w:p w14:paraId="04AABD27" w14:textId="77777777" w:rsidR="00CE4F6E" w:rsidRPr="00F4134D" w:rsidRDefault="00CE4F6E" w:rsidP="00CE4F6E">
      <w:pPr>
        <w:autoSpaceDE w:val="0"/>
        <w:autoSpaceDN w:val="0"/>
        <w:adjustRightInd w:val="0"/>
        <w:spacing w:after="0" w:line="240" w:lineRule="auto"/>
        <w:ind w:left="708" w:firstLine="708"/>
        <w:rPr>
          <w:del w:id="34" w:author="Budař Rostislav" w:date="2024-01-28T20:55:00Z"/>
          <w:rFonts w:ascii="Arial" w:hAnsi="Arial" w:cs="Arial"/>
          <w:sz w:val="20"/>
          <w:szCs w:val="20"/>
        </w:rPr>
      </w:pPr>
      <w:del w:id="35" w:author="Budař Rostislav" w:date="2024-01-28T20:55:00Z">
        <w:r w:rsidRPr="00F4134D">
          <w:rPr>
            <w:rFonts w:ascii="Arial" w:hAnsi="Arial" w:cs="Arial"/>
            <w:sz w:val="20"/>
            <w:szCs w:val="20"/>
          </w:rPr>
          <w:delText>Vn = 44 t; Vr = 53 t; Ve = 88 t; Max. nápr. tlak = 24 t</w:delText>
        </w:r>
      </w:del>
    </w:p>
    <w:p w14:paraId="25272D74" w14:textId="77777777" w:rsidR="00CE4F6E" w:rsidRPr="00F4134D" w:rsidRDefault="00CE4F6E" w:rsidP="00CE4F6E">
      <w:pPr>
        <w:autoSpaceDE w:val="0"/>
        <w:autoSpaceDN w:val="0"/>
        <w:adjustRightInd w:val="0"/>
        <w:spacing w:after="0" w:line="240" w:lineRule="auto"/>
        <w:rPr>
          <w:del w:id="36" w:author="Budař Rostislav" w:date="2024-01-28T20:55:00Z"/>
          <w:rFonts w:ascii="Arial" w:hAnsi="Arial" w:cs="Arial"/>
          <w:sz w:val="20"/>
          <w:szCs w:val="20"/>
        </w:rPr>
      </w:pPr>
    </w:p>
    <w:p w14:paraId="6B077C07" w14:textId="77777777" w:rsidR="00CE4F6E" w:rsidRPr="00F4134D" w:rsidRDefault="00CE4F6E" w:rsidP="00CE4F6E">
      <w:pPr>
        <w:autoSpaceDE w:val="0"/>
        <w:autoSpaceDN w:val="0"/>
        <w:adjustRightInd w:val="0"/>
        <w:spacing w:after="0" w:line="240" w:lineRule="auto"/>
        <w:ind w:firstLine="426"/>
        <w:rPr>
          <w:del w:id="37" w:author="Budař Rostislav" w:date="2024-01-28T20:55:00Z"/>
          <w:rFonts w:ascii="Arial" w:hAnsi="Arial" w:cs="Arial"/>
          <w:b/>
          <w:sz w:val="20"/>
          <w:szCs w:val="20"/>
        </w:rPr>
      </w:pPr>
      <w:del w:id="38" w:author="Budař Rostislav" w:date="2024-01-28T20:55:00Z">
        <w:r w:rsidRPr="00F4134D">
          <w:rPr>
            <w:rFonts w:ascii="Arial" w:hAnsi="Arial" w:cs="Arial"/>
            <w:b/>
            <w:sz w:val="20"/>
            <w:szCs w:val="20"/>
          </w:rPr>
          <w:delText xml:space="preserve">Návrh opravy </w:delText>
        </w:r>
      </w:del>
    </w:p>
    <w:p w14:paraId="192DFDEC" w14:textId="77777777" w:rsidR="00CE4F6E" w:rsidRPr="00F4134D" w:rsidRDefault="00CE4F6E" w:rsidP="00CE4F6E">
      <w:pPr>
        <w:autoSpaceDE w:val="0"/>
        <w:autoSpaceDN w:val="0"/>
        <w:adjustRightInd w:val="0"/>
        <w:spacing w:after="0" w:line="240" w:lineRule="auto"/>
        <w:jc w:val="both"/>
        <w:rPr>
          <w:del w:id="39" w:author="Budař Rostislav" w:date="2024-01-28T20:55:00Z"/>
          <w:rFonts w:ascii="Arial" w:hAnsi="Arial" w:cs="Arial"/>
          <w:sz w:val="20"/>
          <w:szCs w:val="20"/>
        </w:rPr>
      </w:pPr>
      <w:del w:id="40" w:author="Budař Rostislav" w:date="2024-01-28T20:55:00Z">
        <w:r w:rsidRPr="00F4134D">
          <w:rPr>
            <w:rFonts w:ascii="Arial" w:hAnsi="Arial" w:cs="Arial"/>
            <w:sz w:val="20"/>
            <w:szCs w:val="20"/>
          </w:rPr>
          <w:delText xml:space="preserve">Mostní opěry a křídla budou očištěny od mechů, a bude opraveno spárování zdiva. Spárování bude provedeno jako hloubkové s vysekáním spár na hloubky cca 100 mm, vyfoukání stlačeným vzduchem a zaspárováním cementovou maltou. Spárování bude zapuštěno cca 10 mm pod líc zdiva. </w:delText>
        </w:r>
      </w:del>
    </w:p>
    <w:p w14:paraId="1473176F" w14:textId="77777777" w:rsidR="00CE4F6E" w:rsidRPr="00F4134D" w:rsidRDefault="00CE4F6E" w:rsidP="00CE4F6E">
      <w:pPr>
        <w:autoSpaceDE w:val="0"/>
        <w:autoSpaceDN w:val="0"/>
        <w:adjustRightInd w:val="0"/>
        <w:spacing w:after="0" w:line="240" w:lineRule="auto"/>
        <w:jc w:val="both"/>
        <w:rPr>
          <w:del w:id="41" w:author="Budař Rostislav" w:date="2024-01-28T20:55:00Z"/>
          <w:rFonts w:ascii="Arial" w:hAnsi="Arial" w:cs="Arial"/>
          <w:sz w:val="20"/>
          <w:szCs w:val="20"/>
        </w:rPr>
      </w:pPr>
      <w:del w:id="42" w:author="Budař Rostislav" w:date="2024-01-28T20:55:00Z">
        <w:r w:rsidRPr="00F4134D">
          <w:rPr>
            <w:rFonts w:ascii="Arial" w:hAnsi="Arial" w:cs="Arial"/>
            <w:sz w:val="20"/>
            <w:szCs w:val="20"/>
          </w:rPr>
          <w:delText xml:space="preserve">Stávající římsy budou ubourány a provedeny nové dle VL s odraznou hranou 150 mm. Úprava odrazné hrany bude dle TP výrobce svodidla. Svodidla budou použita zábradelní, schváleného typu se stupněm zadržení H2. </w:delText>
        </w:r>
      </w:del>
    </w:p>
    <w:p w14:paraId="1E56C8DB" w14:textId="77777777" w:rsidR="00CE4F6E" w:rsidRPr="00F4134D" w:rsidRDefault="00CE4F6E" w:rsidP="00CE4F6E">
      <w:pPr>
        <w:autoSpaceDE w:val="0"/>
        <w:autoSpaceDN w:val="0"/>
        <w:adjustRightInd w:val="0"/>
        <w:spacing w:after="0" w:line="240" w:lineRule="auto"/>
        <w:jc w:val="both"/>
        <w:rPr>
          <w:del w:id="43" w:author="Budař Rostislav" w:date="2024-01-28T20:55:00Z"/>
          <w:rFonts w:ascii="Arial" w:hAnsi="Arial" w:cs="Arial"/>
          <w:sz w:val="20"/>
          <w:szCs w:val="20"/>
        </w:rPr>
      </w:pPr>
      <w:del w:id="44" w:author="Budař Rostislav" w:date="2024-01-28T20:55:00Z">
        <w:r w:rsidRPr="00F4134D">
          <w:rPr>
            <w:rFonts w:ascii="Arial" w:hAnsi="Arial" w:cs="Arial"/>
            <w:sz w:val="20"/>
            <w:szCs w:val="20"/>
          </w:rPr>
          <w:delText xml:space="preserve">Odrazná hrana říms bude v souladu s VL opatřena ochranným nátěrem S4 dle TKP 31. </w:delText>
        </w:r>
      </w:del>
    </w:p>
    <w:p w14:paraId="026430A3" w14:textId="77777777" w:rsidR="00CE4F6E" w:rsidRPr="00F4134D" w:rsidRDefault="00CE4F6E" w:rsidP="00CE4F6E">
      <w:pPr>
        <w:autoSpaceDE w:val="0"/>
        <w:autoSpaceDN w:val="0"/>
        <w:adjustRightInd w:val="0"/>
        <w:spacing w:after="0" w:line="240" w:lineRule="auto"/>
        <w:jc w:val="both"/>
        <w:rPr>
          <w:del w:id="45" w:author="Budař Rostislav" w:date="2024-01-28T20:55:00Z"/>
          <w:rFonts w:ascii="Arial" w:hAnsi="Arial" w:cs="Arial"/>
          <w:sz w:val="20"/>
          <w:szCs w:val="20"/>
        </w:rPr>
      </w:pPr>
      <w:del w:id="46" w:author="Budař Rostislav" w:date="2024-01-28T20:55:00Z">
        <w:r w:rsidRPr="00F4134D">
          <w:rPr>
            <w:rFonts w:ascii="Arial" w:hAnsi="Arial" w:cs="Arial"/>
            <w:sz w:val="20"/>
            <w:szCs w:val="20"/>
          </w:rPr>
          <w:delText>Na očištěný, vyspravený a vyrovnaný (vystěrkovaný) povrch mostovky bude aplikována pečetící vrstva a schválený systém hydroizolace. Požadavky na přípravu povrchu pod izolaci dle ČSN 73 6242. Pod římsami bude provedena ochranná vrstva izolace z asfaltových pásů s hliníkovou vložkou. Kotvení říms přes izolaci bude provedeno dle vzorových listů „motýlky“.</w:delText>
        </w:r>
      </w:del>
    </w:p>
    <w:p w14:paraId="58AA7DBC" w14:textId="77777777" w:rsidR="00CE4F6E" w:rsidRPr="00F4134D" w:rsidRDefault="00CE4F6E" w:rsidP="00CE4F6E">
      <w:pPr>
        <w:autoSpaceDE w:val="0"/>
        <w:autoSpaceDN w:val="0"/>
        <w:adjustRightInd w:val="0"/>
        <w:spacing w:after="0" w:line="240" w:lineRule="auto"/>
        <w:rPr>
          <w:del w:id="47" w:author="Budař Rostislav" w:date="2024-01-28T20:55:00Z"/>
          <w:rFonts w:ascii="Arial" w:hAnsi="Arial" w:cs="Arial"/>
          <w:sz w:val="20"/>
          <w:szCs w:val="20"/>
        </w:rPr>
      </w:pPr>
    </w:p>
    <w:p w14:paraId="36963A07" w14:textId="77777777" w:rsidR="00CE4F6E" w:rsidRPr="00F4134D" w:rsidRDefault="00CE4F6E" w:rsidP="00CE4F6E">
      <w:pPr>
        <w:autoSpaceDE w:val="0"/>
        <w:autoSpaceDN w:val="0"/>
        <w:adjustRightInd w:val="0"/>
        <w:spacing w:after="0" w:line="240" w:lineRule="auto"/>
        <w:rPr>
          <w:rFonts w:ascii="Arial" w:hAnsi="Arial" w:cs="Arial"/>
          <w:b/>
          <w:sz w:val="20"/>
          <w:szCs w:val="20"/>
        </w:rPr>
      </w:pPr>
      <w:r w:rsidRPr="00F4134D">
        <w:rPr>
          <w:rFonts w:ascii="Arial" w:hAnsi="Arial" w:cs="Arial"/>
          <w:b/>
          <w:sz w:val="20"/>
          <w:szCs w:val="20"/>
        </w:rPr>
        <w:t xml:space="preserve">Propustky </w:t>
      </w:r>
    </w:p>
    <w:p w14:paraId="3C3D0246" w14:textId="1FA668B2" w:rsidR="00CE4F6E" w:rsidRPr="00F4134D" w:rsidRDefault="00CE4F6E" w:rsidP="00CE4F6E">
      <w:pPr>
        <w:autoSpaceDE w:val="0"/>
        <w:autoSpaceDN w:val="0"/>
        <w:adjustRightInd w:val="0"/>
        <w:spacing w:after="0" w:line="240" w:lineRule="auto"/>
        <w:jc w:val="both"/>
        <w:rPr>
          <w:rFonts w:ascii="Arial" w:hAnsi="Arial" w:cs="Arial"/>
          <w:sz w:val="20"/>
          <w:szCs w:val="20"/>
        </w:rPr>
      </w:pPr>
      <w:r w:rsidRPr="00F4134D">
        <w:rPr>
          <w:rFonts w:ascii="Arial" w:hAnsi="Arial" w:cs="Arial"/>
          <w:sz w:val="20"/>
          <w:szCs w:val="20"/>
        </w:rPr>
        <w:lastRenderedPageBreak/>
        <w:t xml:space="preserve">Celkem se na stavbě nachází </w:t>
      </w:r>
      <w:del w:id="48" w:author="Budař Rostislav" w:date="2024-01-28T20:55:00Z">
        <w:r w:rsidRPr="00F4134D">
          <w:rPr>
            <w:rFonts w:ascii="Arial" w:hAnsi="Arial" w:cs="Arial"/>
            <w:sz w:val="20"/>
            <w:szCs w:val="20"/>
          </w:rPr>
          <w:delText>4</w:delText>
        </w:r>
      </w:del>
      <w:ins w:id="49" w:author="Budař Rostislav" w:date="2024-01-28T20:55:00Z">
        <w:r w:rsidR="002D4EA4">
          <w:rPr>
            <w:rFonts w:ascii="Arial" w:hAnsi="Arial" w:cs="Arial"/>
            <w:sz w:val="20"/>
            <w:szCs w:val="20"/>
          </w:rPr>
          <w:t>2</w:t>
        </w:r>
      </w:ins>
      <w:r w:rsidR="002D4EA4" w:rsidRPr="00F4134D">
        <w:rPr>
          <w:rFonts w:ascii="Arial" w:hAnsi="Arial" w:cs="Arial"/>
          <w:sz w:val="20"/>
          <w:szCs w:val="20"/>
        </w:rPr>
        <w:t xml:space="preserve"> </w:t>
      </w:r>
      <w:r w:rsidRPr="00F4134D">
        <w:rPr>
          <w:rFonts w:ascii="Arial" w:hAnsi="Arial" w:cs="Arial"/>
          <w:sz w:val="20"/>
          <w:szCs w:val="20"/>
        </w:rPr>
        <w:t xml:space="preserve">stávající příčné propustky, jeden souběžný pod silnicí III/40615, a další souběžné propustky pod sjezdy. </w:t>
      </w:r>
    </w:p>
    <w:p w14:paraId="0B8D0835" w14:textId="77777777" w:rsidR="00CE4F6E" w:rsidRPr="00F4134D" w:rsidRDefault="00CE4F6E" w:rsidP="00CE4F6E">
      <w:pPr>
        <w:autoSpaceDE w:val="0"/>
        <w:autoSpaceDN w:val="0"/>
        <w:adjustRightInd w:val="0"/>
        <w:spacing w:after="0" w:line="240" w:lineRule="auto"/>
        <w:ind w:left="1416"/>
        <w:jc w:val="both"/>
        <w:rPr>
          <w:rFonts w:ascii="Arial" w:hAnsi="Arial" w:cs="Arial"/>
          <w:sz w:val="20"/>
          <w:szCs w:val="20"/>
        </w:rPr>
      </w:pPr>
    </w:p>
    <w:p w14:paraId="4E0B4583" w14:textId="77777777" w:rsidR="00CE4F6E" w:rsidRPr="00F4134D" w:rsidRDefault="00CE4F6E" w:rsidP="00CE4F6E">
      <w:pPr>
        <w:autoSpaceDE w:val="0"/>
        <w:autoSpaceDN w:val="0"/>
        <w:adjustRightInd w:val="0"/>
        <w:spacing w:after="0" w:line="240" w:lineRule="auto"/>
        <w:jc w:val="both"/>
        <w:rPr>
          <w:del w:id="50" w:author="Budař Rostislav" w:date="2024-01-28T20:55:00Z"/>
          <w:rFonts w:ascii="Arial" w:hAnsi="Arial" w:cs="Arial"/>
          <w:sz w:val="20"/>
          <w:szCs w:val="20"/>
          <w:u w:val="single"/>
        </w:rPr>
      </w:pPr>
      <w:r w:rsidRPr="00F4134D">
        <w:rPr>
          <w:rFonts w:ascii="Arial" w:hAnsi="Arial" w:cs="Arial"/>
          <w:sz w:val="20"/>
          <w:szCs w:val="20"/>
          <w:u w:val="single"/>
        </w:rPr>
        <w:t xml:space="preserve">propustek č. </w:t>
      </w:r>
      <w:del w:id="51" w:author="Budař Rostislav" w:date="2024-01-28T20:55:00Z">
        <w:r w:rsidRPr="00F4134D">
          <w:rPr>
            <w:rFonts w:ascii="Arial" w:hAnsi="Arial" w:cs="Arial"/>
            <w:sz w:val="20"/>
            <w:szCs w:val="20"/>
            <w:u w:val="single"/>
          </w:rPr>
          <w:delText xml:space="preserve">1 (v km 0,310) </w:delText>
        </w:r>
      </w:del>
    </w:p>
    <w:p w14:paraId="21768C0E" w14:textId="77777777" w:rsidR="00CE4F6E" w:rsidRPr="00F4134D" w:rsidRDefault="00CE4F6E" w:rsidP="00CE4F6E">
      <w:pPr>
        <w:autoSpaceDE w:val="0"/>
        <w:autoSpaceDN w:val="0"/>
        <w:adjustRightInd w:val="0"/>
        <w:spacing w:after="0" w:line="240" w:lineRule="auto"/>
        <w:jc w:val="both"/>
        <w:rPr>
          <w:del w:id="52" w:author="Budař Rostislav" w:date="2024-01-28T20:55:00Z"/>
          <w:rFonts w:ascii="Arial" w:hAnsi="Arial" w:cs="Arial"/>
          <w:sz w:val="20"/>
          <w:szCs w:val="20"/>
        </w:rPr>
      </w:pPr>
      <w:del w:id="53" w:author="Budař Rostislav" w:date="2024-01-28T20:55:00Z">
        <w:r w:rsidRPr="00F4134D">
          <w:rPr>
            <w:rFonts w:ascii="Arial" w:hAnsi="Arial" w:cs="Arial"/>
            <w:sz w:val="20"/>
            <w:szCs w:val="20"/>
          </w:rPr>
          <w:delText xml:space="preserve">Zřízení nových říms, výměna svodidel, celkové očištění, oprava spárování, vyčištění a úprava koryta </w:delText>
        </w:r>
      </w:del>
    </w:p>
    <w:p w14:paraId="5BE7CA47" w14:textId="77777777" w:rsidR="00CE4F6E" w:rsidRPr="00F4134D" w:rsidRDefault="00CE4F6E" w:rsidP="00CE4F6E">
      <w:pPr>
        <w:autoSpaceDE w:val="0"/>
        <w:autoSpaceDN w:val="0"/>
        <w:adjustRightInd w:val="0"/>
        <w:spacing w:after="0" w:line="240" w:lineRule="auto"/>
        <w:ind w:left="1416"/>
        <w:jc w:val="both"/>
        <w:rPr>
          <w:del w:id="54" w:author="Budař Rostislav" w:date="2024-01-28T20:55:00Z"/>
          <w:rFonts w:ascii="Arial" w:hAnsi="Arial" w:cs="Arial"/>
          <w:sz w:val="20"/>
          <w:szCs w:val="20"/>
        </w:rPr>
      </w:pPr>
    </w:p>
    <w:p w14:paraId="3C808563" w14:textId="6647F3C9" w:rsidR="00CE4F6E" w:rsidRPr="00F4134D" w:rsidRDefault="00CE4F6E" w:rsidP="00CE4F6E">
      <w:pPr>
        <w:autoSpaceDE w:val="0"/>
        <w:autoSpaceDN w:val="0"/>
        <w:adjustRightInd w:val="0"/>
        <w:spacing w:after="0" w:line="240" w:lineRule="auto"/>
        <w:jc w:val="both"/>
        <w:rPr>
          <w:rFonts w:ascii="Arial" w:hAnsi="Arial" w:cs="Arial"/>
          <w:sz w:val="20"/>
          <w:szCs w:val="20"/>
          <w:u w:val="single"/>
        </w:rPr>
      </w:pPr>
      <w:del w:id="55" w:author="Budař Rostislav" w:date="2024-01-28T20:55:00Z">
        <w:r w:rsidRPr="00F4134D">
          <w:rPr>
            <w:rFonts w:ascii="Arial" w:hAnsi="Arial" w:cs="Arial"/>
            <w:sz w:val="20"/>
            <w:szCs w:val="20"/>
            <w:u w:val="single"/>
          </w:rPr>
          <w:delText xml:space="preserve">propustek č. </w:delText>
        </w:r>
      </w:del>
      <w:r w:rsidRPr="00F4134D">
        <w:rPr>
          <w:rFonts w:ascii="Arial" w:hAnsi="Arial" w:cs="Arial"/>
          <w:sz w:val="20"/>
          <w:szCs w:val="20"/>
          <w:u w:val="single"/>
        </w:rPr>
        <w:t xml:space="preserve">2 (v km 1,317) </w:t>
      </w:r>
    </w:p>
    <w:p w14:paraId="298A0048" w14:textId="77777777" w:rsidR="00CE4F6E" w:rsidRPr="00F4134D" w:rsidRDefault="00CE4F6E" w:rsidP="00CE4F6E">
      <w:pPr>
        <w:autoSpaceDE w:val="0"/>
        <w:autoSpaceDN w:val="0"/>
        <w:adjustRightInd w:val="0"/>
        <w:spacing w:after="0" w:line="240" w:lineRule="auto"/>
        <w:jc w:val="both"/>
        <w:rPr>
          <w:rFonts w:ascii="Arial" w:hAnsi="Arial" w:cs="Arial"/>
          <w:sz w:val="20"/>
          <w:szCs w:val="20"/>
        </w:rPr>
      </w:pPr>
      <w:r w:rsidRPr="00F4134D">
        <w:rPr>
          <w:rFonts w:ascii="Arial" w:hAnsi="Arial" w:cs="Arial"/>
          <w:sz w:val="20"/>
          <w:szCs w:val="20"/>
        </w:rPr>
        <w:t xml:space="preserve">Oprava říms, oprava spárování, celkové očištění </w:t>
      </w:r>
    </w:p>
    <w:p w14:paraId="2E39916A" w14:textId="77777777" w:rsidR="00CE4F6E" w:rsidRPr="00F4134D" w:rsidRDefault="00CE4F6E" w:rsidP="00CE4F6E">
      <w:pPr>
        <w:autoSpaceDE w:val="0"/>
        <w:autoSpaceDN w:val="0"/>
        <w:adjustRightInd w:val="0"/>
        <w:spacing w:after="0" w:line="240" w:lineRule="auto"/>
        <w:ind w:left="1416"/>
        <w:jc w:val="both"/>
        <w:rPr>
          <w:rFonts w:ascii="Arial" w:hAnsi="Arial" w:cs="Arial"/>
          <w:sz w:val="20"/>
          <w:szCs w:val="20"/>
        </w:rPr>
      </w:pPr>
    </w:p>
    <w:p w14:paraId="718C5F61" w14:textId="77777777" w:rsidR="00CE4F6E" w:rsidRPr="00F4134D" w:rsidRDefault="00CE4F6E" w:rsidP="00CE4F6E">
      <w:pPr>
        <w:autoSpaceDE w:val="0"/>
        <w:autoSpaceDN w:val="0"/>
        <w:adjustRightInd w:val="0"/>
        <w:spacing w:after="0" w:line="240" w:lineRule="auto"/>
        <w:jc w:val="both"/>
        <w:rPr>
          <w:rFonts w:ascii="Arial" w:hAnsi="Arial" w:cs="Arial"/>
          <w:sz w:val="20"/>
          <w:szCs w:val="20"/>
          <w:u w:val="single"/>
        </w:rPr>
      </w:pPr>
      <w:r w:rsidRPr="00F4134D">
        <w:rPr>
          <w:rFonts w:ascii="Arial" w:hAnsi="Arial" w:cs="Arial"/>
          <w:sz w:val="20"/>
          <w:szCs w:val="20"/>
          <w:u w:val="single"/>
        </w:rPr>
        <w:t xml:space="preserve">propustek č. 3 (v km 1,595) </w:t>
      </w:r>
    </w:p>
    <w:p w14:paraId="3133FE35" w14:textId="77777777" w:rsidR="00CE4F6E" w:rsidRPr="00F4134D" w:rsidRDefault="00CE4F6E" w:rsidP="00CE4F6E">
      <w:pPr>
        <w:autoSpaceDE w:val="0"/>
        <w:autoSpaceDN w:val="0"/>
        <w:adjustRightInd w:val="0"/>
        <w:spacing w:after="0" w:line="240" w:lineRule="auto"/>
        <w:jc w:val="both"/>
        <w:rPr>
          <w:rFonts w:ascii="Arial" w:hAnsi="Arial" w:cs="Arial"/>
          <w:sz w:val="20"/>
          <w:szCs w:val="20"/>
        </w:rPr>
      </w:pPr>
      <w:r w:rsidRPr="00F4134D">
        <w:rPr>
          <w:rFonts w:ascii="Arial" w:hAnsi="Arial" w:cs="Arial"/>
          <w:sz w:val="20"/>
          <w:szCs w:val="20"/>
        </w:rPr>
        <w:t xml:space="preserve">Zřízení nových říms, zřízení svodidel, celkové očištění, vyčištění a úprava koryta, oprava spárování. </w:t>
      </w:r>
    </w:p>
    <w:p w14:paraId="32ABF55F" w14:textId="77777777" w:rsidR="00CE4F6E" w:rsidRPr="00F4134D" w:rsidRDefault="00CE4F6E" w:rsidP="00CE4F6E">
      <w:pPr>
        <w:autoSpaceDE w:val="0"/>
        <w:autoSpaceDN w:val="0"/>
        <w:adjustRightInd w:val="0"/>
        <w:spacing w:after="0" w:line="240" w:lineRule="auto"/>
        <w:ind w:left="1416"/>
        <w:jc w:val="both"/>
        <w:rPr>
          <w:rFonts w:ascii="Arial" w:hAnsi="Arial" w:cs="Arial"/>
          <w:sz w:val="20"/>
          <w:szCs w:val="20"/>
        </w:rPr>
      </w:pPr>
    </w:p>
    <w:p w14:paraId="09F1073F" w14:textId="77777777" w:rsidR="00CE4F6E" w:rsidRPr="00F4134D" w:rsidRDefault="00CE4F6E" w:rsidP="00CE4F6E">
      <w:pPr>
        <w:autoSpaceDE w:val="0"/>
        <w:autoSpaceDN w:val="0"/>
        <w:adjustRightInd w:val="0"/>
        <w:spacing w:after="0" w:line="240" w:lineRule="auto"/>
        <w:jc w:val="both"/>
        <w:rPr>
          <w:rFonts w:ascii="Arial" w:hAnsi="Arial" w:cs="Arial"/>
          <w:sz w:val="20"/>
          <w:szCs w:val="20"/>
        </w:rPr>
      </w:pPr>
      <w:r w:rsidRPr="00F4134D">
        <w:rPr>
          <w:rFonts w:ascii="Arial" w:hAnsi="Arial" w:cs="Arial"/>
          <w:sz w:val="20"/>
          <w:szCs w:val="20"/>
        </w:rPr>
        <w:t xml:space="preserve">V km 1,254 je pod komunikací meliorační potrubí. To by mělo vést z jedné meliorační šachty do druhé. Nejsou navrženy žádné úpravy. </w:t>
      </w:r>
    </w:p>
    <w:p w14:paraId="7EAFA52B" w14:textId="77777777" w:rsidR="00CE4F6E" w:rsidRPr="00F4134D" w:rsidRDefault="00CE4F6E" w:rsidP="00CE4F6E">
      <w:pPr>
        <w:autoSpaceDE w:val="0"/>
        <w:autoSpaceDN w:val="0"/>
        <w:adjustRightInd w:val="0"/>
        <w:spacing w:after="0" w:line="240" w:lineRule="auto"/>
        <w:ind w:left="1416"/>
        <w:jc w:val="both"/>
        <w:rPr>
          <w:rFonts w:ascii="Arial" w:hAnsi="Arial" w:cs="Arial"/>
          <w:sz w:val="20"/>
          <w:szCs w:val="20"/>
        </w:rPr>
      </w:pPr>
    </w:p>
    <w:p w14:paraId="3360660C" w14:textId="77777777" w:rsidR="00CE4F6E" w:rsidRPr="00F4134D" w:rsidRDefault="00CE4F6E" w:rsidP="00CE4F6E">
      <w:pPr>
        <w:autoSpaceDE w:val="0"/>
        <w:autoSpaceDN w:val="0"/>
        <w:adjustRightInd w:val="0"/>
        <w:spacing w:after="0" w:line="240" w:lineRule="auto"/>
        <w:jc w:val="both"/>
        <w:rPr>
          <w:rFonts w:ascii="Arial" w:hAnsi="Arial" w:cs="Arial"/>
          <w:sz w:val="20"/>
          <w:szCs w:val="20"/>
        </w:rPr>
      </w:pPr>
      <w:r w:rsidRPr="00F4134D">
        <w:rPr>
          <w:rFonts w:ascii="Arial" w:hAnsi="Arial" w:cs="Arial"/>
          <w:sz w:val="20"/>
          <w:szCs w:val="20"/>
        </w:rPr>
        <w:t>Stávající propustek v křižovatce se silnicí III/40615 je nefunkční, má nevyhovující DN 400 mm a je zanesen stávajícími nově vyjetými sjezdy na pole. Tento propustek bude kompletně opraven. Navržen je betonový trubní propustek DN 600 mm s šikmými čely odlážděnými dlažbou z lomového kamene. Délka propustku je 13,32 m, s odlážděním vtoku a výtoku. Přesná poloha tohoto propustku bude určena až na místě při realizaci stavby.</w:t>
      </w:r>
    </w:p>
    <w:p w14:paraId="1437A4EB" w14:textId="77777777" w:rsidR="00CE4F6E" w:rsidRPr="00F4134D" w:rsidRDefault="00CE4F6E" w:rsidP="00CE4F6E">
      <w:pPr>
        <w:autoSpaceDE w:val="0"/>
        <w:autoSpaceDN w:val="0"/>
        <w:adjustRightInd w:val="0"/>
        <w:spacing w:after="0" w:line="240" w:lineRule="auto"/>
        <w:ind w:left="1416"/>
        <w:jc w:val="both"/>
        <w:rPr>
          <w:rFonts w:ascii="Arial" w:hAnsi="Arial" w:cs="Arial"/>
          <w:sz w:val="20"/>
          <w:szCs w:val="20"/>
        </w:rPr>
      </w:pPr>
      <w:r w:rsidRPr="00F4134D">
        <w:rPr>
          <w:rFonts w:ascii="Arial" w:hAnsi="Arial" w:cs="Arial"/>
          <w:sz w:val="20"/>
          <w:szCs w:val="20"/>
        </w:rPr>
        <w:t xml:space="preserve"> </w:t>
      </w:r>
    </w:p>
    <w:p w14:paraId="35BE7495" w14:textId="77777777" w:rsidR="00CE4F6E" w:rsidRDefault="00CE4F6E" w:rsidP="00CE4F6E">
      <w:pPr>
        <w:autoSpaceDE w:val="0"/>
        <w:autoSpaceDN w:val="0"/>
        <w:adjustRightInd w:val="0"/>
        <w:spacing w:after="0" w:line="240" w:lineRule="auto"/>
        <w:jc w:val="both"/>
        <w:rPr>
          <w:rFonts w:ascii="Arial" w:hAnsi="Arial" w:cs="Arial"/>
          <w:sz w:val="20"/>
          <w:szCs w:val="20"/>
        </w:rPr>
      </w:pPr>
      <w:r w:rsidRPr="00F4134D">
        <w:rPr>
          <w:rFonts w:ascii="Arial" w:hAnsi="Arial" w:cs="Arial"/>
          <w:sz w:val="20"/>
          <w:szCs w:val="20"/>
        </w:rPr>
        <w:t>V místě sjezdů budou obnoveny/pročištěny stávající propustky/zatrubnění příkopů.</w:t>
      </w:r>
    </w:p>
    <w:p w14:paraId="668B4E38" w14:textId="77777777" w:rsidR="00327E62" w:rsidRPr="00F4134D" w:rsidRDefault="00327E62" w:rsidP="00CE4F6E">
      <w:pPr>
        <w:autoSpaceDE w:val="0"/>
        <w:autoSpaceDN w:val="0"/>
        <w:adjustRightInd w:val="0"/>
        <w:spacing w:after="0" w:line="240" w:lineRule="auto"/>
        <w:jc w:val="both"/>
        <w:rPr>
          <w:rFonts w:ascii="Arial" w:hAnsi="Arial"/>
          <w:sz w:val="20"/>
          <w:rPrChange w:id="56" w:author="Budař Rostislav" w:date="2024-01-28T20:55:00Z">
            <w:rPr>
              <w:rFonts w:ascii="Arial" w:hAnsi="Arial"/>
              <w:b/>
              <w:sz w:val="20"/>
            </w:rPr>
          </w:rPrChange>
        </w:rPr>
        <w:pPrChange w:id="57" w:author="Budař Rostislav" w:date="2024-01-28T20:55:00Z">
          <w:pPr>
            <w:autoSpaceDE w:val="0"/>
            <w:autoSpaceDN w:val="0"/>
            <w:adjustRightInd w:val="0"/>
            <w:spacing w:after="0" w:line="240" w:lineRule="auto"/>
            <w:ind w:firstLine="708"/>
          </w:pPr>
        </w:pPrChange>
      </w:pPr>
    </w:p>
    <w:p w14:paraId="716058BB" w14:textId="77777777" w:rsidR="00CE4F6E" w:rsidRPr="00F4134D" w:rsidRDefault="00CE4F6E" w:rsidP="00CE4F6E">
      <w:pPr>
        <w:autoSpaceDE w:val="0"/>
        <w:autoSpaceDN w:val="0"/>
        <w:adjustRightInd w:val="0"/>
        <w:spacing w:after="0" w:line="240" w:lineRule="auto"/>
        <w:ind w:firstLine="708"/>
        <w:rPr>
          <w:del w:id="58" w:author="Budař Rostislav" w:date="2024-01-28T20:55:00Z"/>
          <w:rFonts w:ascii="Arial" w:hAnsi="Arial" w:cs="Arial"/>
          <w:b/>
          <w:sz w:val="20"/>
          <w:szCs w:val="20"/>
        </w:rPr>
      </w:pPr>
    </w:p>
    <w:p w14:paraId="0944AF3C" w14:textId="77777777" w:rsidR="00327E62" w:rsidRPr="00F4134D" w:rsidRDefault="00327E62" w:rsidP="00327E62">
      <w:pPr>
        <w:autoSpaceDE w:val="0"/>
        <w:autoSpaceDN w:val="0"/>
        <w:adjustRightInd w:val="0"/>
        <w:spacing w:after="0" w:line="240" w:lineRule="auto"/>
        <w:rPr>
          <w:rFonts w:ascii="Arial" w:hAnsi="Arial" w:cs="Arial"/>
          <w:b/>
          <w:sz w:val="20"/>
          <w:szCs w:val="20"/>
        </w:rPr>
      </w:pPr>
      <w:r w:rsidRPr="00F4134D">
        <w:rPr>
          <w:rFonts w:ascii="Arial" w:hAnsi="Arial" w:cs="Arial"/>
          <w:b/>
          <w:sz w:val="20"/>
          <w:szCs w:val="20"/>
        </w:rPr>
        <w:t xml:space="preserve">Zádržné zařízení </w:t>
      </w:r>
    </w:p>
    <w:p w14:paraId="183901A9" w14:textId="77777777" w:rsidR="00CE4F6E" w:rsidRPr="00F4134D" w:rsidRDefault="00327E62" w:rsidP="00CE4F6E">
      <w:pPr>
        <w:pStyle w:val="Default"/>
        <w:rPr>
          <w:del w:id="59" w:author="Budař Rostislav" w:date="2024-01-28T20:55:00Z"/>
          <w:rFonts w:eastAsiaTheme="minorHAnsi"/>
          <w:sz w:val="20"/>
          <w:szCs w:val="20"/>
          <w:lang w:eastAsia="en-US"/>
        </w:rPr>
      </w:pPr>
      <w:r w:rsidRPr="00F4134D">
        <w:rPr>
          <w:rFonts w:eastAsiaTheme="minorHAnsi"/>
          <w:sz w:val="20"/>
          <w:szCs w:val="20"/>
          <w:lang w:eastAsia="en-US"/>
        </w:rPr>
        <w:t xml:space="preserve">levá strana: </w:t>
      </w:r>
    </w:p>
    <w:p w14:paraId="5E017075" w14:textId="77777777" w:rsidR="00CE4F6E" w:rsidRPr="00F4134D" w:rsidRDefault="00CE4F6E" w:rsidP="00CE4F6E">
      <w:pPr>
        <w:autoSpaceDE w:val="0"/>
        <w:autoSpaceDN w:val="0"/>
        <w:adjustRightInd w:val="0"/>
        <w:spacing w:after="0" w:line="240" w:lineRule="auto"/>
        <w:rPr>
          <w:del w:id="60" w:author="Budař Rostislav" w:date="2024-01-28T20:55:00Z"/>
          <w:rFonts w:ascii="Arial" w:hAnsi="Arial" w:cs="Arial"/>
          <w:sz w:val="20"/>
          <w:szCs w:val="20"/>
        </w:rPr>
      </w:pPr>
      <w:del w:id="61" w:author="Budař Rostislav" w:date="2024-01-28T20:55:00Z">
        <w:r w:rsidRPr="00F4134D">
          <w:rPr>
            <w:rFonts w:ascii="Arial" w:hAnsi="Arial" w:cs="Arial"/>
            <w:sz w:val="20"/>
            <w:szCs w:val="20"/>
          </w:rPr>
          <w:delText xml:space="preserve">km 0,305 – 0,317 délka 12 m, náhrada za stávající svodidla, úroveň zadržení N2 </w:delText>
        </w:r>
      </w:del>
    </w:p>
    <w:p w14:paraId="78441DF4" w14:textId="77777777" w:rsidR="00CE4F6E" w:rsidRPr="00F4134D" w:rsidRDefault="00CE4F6E" w:rsidP="00CE4F6E">
      <w:pPr>
        <w:autoSpaceDE w:val="0"/>
        <w:autoSpaceDN w:val="0"/>
        <w:adjustRightInd w:val="0"/>
        <w:spacing w:after="0" w:line="240" w:lineRule="auto"/>
        <w:rPr>
          <w:del w:id="62" w:author="Budař Rostislav" w:date="2024-01-28T20:55:00Z"/>
          <w:rFonts w:ascii="Arial" w:hAnsi="Arial" w:cs="Arial"/>
          <w:sz w:val="20"/>
          <w:szCs w:val="20"/>
        </w:rPr>
      </w:pPr>
      <w:del w:id="63" w:author="Budař Rostislav" w:date="2024-01-28T20:55:00Z">
        <w:r w:rsidRPr="00F4134D">
          <w:rPr>
            <w:rFonts w:ascii="Arial" w:hAnsi="Arial" w:cs="Arial"/>
            <w:sz w:val="20"/>
            <w:szCs w:val="20"/>
          </w:rPr>
          <w:delText xml:space="preserve">km 0,330 – 0,560 délka 230 m, náhrada za stávající svodidla, úroveň zadržení N2 </w:delText>
        </w:r>
      </w:del>
    </w:p>
    <w:p w14:paraId="683E1798" w14:textId="77777777" w:rsidR="00CE4F6E" w:rsidRPr="00F4134D" w:rsidRDefault="00CE4F6E" w:rsidP="00CE4F6E">
      <w:pPr>
        <w:autoSpaceDE w:val="0"/>
        <w:autoSpaceDN w:val="0"/>
        <w:adjustRightInd w:val="0"/>
        <w:spacing w:after="0" w:line="240" w:lineRule="auto"/>
        <w:rPr>
          <w:del w:id="64" w:author="Budař Rostislav" w:date="2024-01-28T20:55:00Z"/>
          <w:rFonts w:ascii="Arial" w:hAnsi="Arial" w:cs="Arial"/>
          <w:sz w:val="20"/>
          <w:szCs w:val="20"/>
        </w:rPr>
      </w:pPr>
      <w:del w:id="65" w:author="Budař Rostislav" w:date="2024-01-28T20:55:00Z">
        <w:r w:rsidRPr="00F4134D">
          <w:rPr>
            <w:rFonts w:ascii="Arial" w:hAnsi="Arial" w:cs="Arial"/>
            <w:sz w:val="20"/>
            <w:szCs w:val="20"/>
          </w:rPr>
          <w:delText xml:space="preserve">km 0,560 – 0,570 délka 10 m, zábradelní svodidlo na mostě, úroveň zadržení H2 </w:delText>
        </w:r>
      </w:del>
    </w:p>
    <w:p w14:paraId="311C0919" w14:textId="77777777" w:rsidR="00CE4F6E" w:rsidRPr="00F4134D" w:rsidRDefault="00CE4F6E" w:rsidP="00CE4F6E">
      <w:pPr>
        <w:autoSpaceDE w:val="0"/>
        <w:autoSpaceDN w:val="0"/>
        <w:adjustRightInd w:val="0"/>
        <w:spacing w:after="0" w:line="240" w:lineRule="auto"/>
        <w:rPr>
          <w:del w:id="66" w:author="Budař Rostislav" w:date="2024-01-28T20:55:00Z"/>
          <w:rFonts w:ascii="Arial" w:hAnsi="Arial" w:cs="Arial"/>
          <w:sz w:val="20"/>
          <w:szCs w:val="20"/>
        </w:rPr>
      </w:pPr>
      <w:del w:id="67" w:author="Budař Rostislav" w:date="2024-01-28T20:55:00Z">
        <w:r w:rsidRPr="00F4134D">
          <w:rPr>
            <w:rFonts w:ascii="Arial" w:hAnsi="Arial" w:cs="Arial"/>
            <w:sz w:val="20"/>
            <w:szCs w:val="20"/>
          </w:rPr>
          <w:delText xml:space="preserve">km 0,570 – 0,578 délka 8 m, výškový náběh, úroveň zadržení H2 </w:delText>
        </w:r>
      </w:del>
    </w:p>
    <w:p w14:paraId="2B035210" w14:textId="77777777" w:rsidR="00CE4F6E" w:rsidRPr="00E0368B" w:rsidRDefault="00CE4F6E" w:rsidP="003E069A">
      <w:pPr>
        <w:pStyle w:val="Default"/>
        <w:rPr>
          <w:sz w:val="20"/>
        </w:rPr>
        <w:pPrChange w:id="68" w:author="Budař Rostislav" w:date="2024-01-28T20:55:00Z">
          <w:pPr>
            <w:autoSpaceDE w:val="0"/>
            <w:autoSpaceDN w:val="0"/>
            <w:adjustRightInd w:val="0"/>
            <w:spacing w:after="0" w:line="240" w:lineRule="auto"/>
          </w:pPr>
        </w:pPrChange>
      </w:pPr>
      <w:r w:rsidRPr="00E0368B">
        <w:rPr>
          <w:sz w:val="20"/>
        </w:rPr>
        <w:t>km 1,545 – 1,675 délka 130 m, osazení nových svodidel, úroveň zadržení N2</w:t>
      </w:r>
    </w:p>
    <w:p w14:paraId="396FEB4E" w14:textId="77777777" w:rsidR="00CE4F6E" w:rsidRPr="00F4134D" w:rsidRDefault="00CE4F6E" w:rsidP="00CE4F6E">
      <w:pPr>
        <w:autoSpaceDE w:val="0"/>
        <w:autoSpaceDN w:val="0"/>
        <w:adjustRightInd w:val="0"/>
        <w:spacing w:after="0" w:line="240" w:lineRule="auto"/>
        <w:ind w:left="708" w:firstLine="708"/>
        <w:rPr>
          <w:rFonts w:ascii="Arial" w:hAnsi="Arial" w:cs="Arial"/>
          <w:sz w:val="20"/>
          <w:szCs w:val="20"/>
        </w:rPr>
      </w:pPr>
      <w:r w:rsidRPr="00F4134D">
        <w:rPr>
          <w:rFonts w:ascii="Arial" w:hAnsi="Arial" w:cs="Arial"/>
          <w:sz w:val="20"/>
          <w:szCs w:val="20"/>
        </w:rPr>
        <w:t xml:space="preserve"> </w:t>
      </w:r>
    </w:p>
    <w:p w14:paraId="15A2F1B8" w14:textId="77777777" w:rsidR="00CE4F6E" w:rsidRPr="00F4134D" w:rsidRDefault="00CE4F6E" w:rsidP="00CE4F6E">
      <w:pPr>
        <w:pStyle w:val="Default"/>
        <w:rPr>
          <w:rFonts w:eastAsiaTheme="minorHAnsi"/>
          <w:sz w:val="20"/>
          <w:szCs w:val="20"/>
          <w:lang w:eastAsia="en-US"/>
        </w:rPr>
      </w:pPr>
      <w:r w:rsidRPr="00F4134D">
        <w:rPr>
          <w:rFonts w:eastAsiaTheme="minorHAnsi"/>
          <w:sz w:val="20"/>
          <w:szCs w:val="20"/>
          <w:lang w:eastAsia="en-US"/>
        </w:rPr>
        <w:t xml:space="preserve">pravá strana: </w:t>
      </w:r>
    </w:p>
    <w:p w14:paraId="1B95C69F" w14:textId="77777777" w:rsidR="00CE4F6E" w:rsidRPr="00F4134D" w:rsidRDefault="00CE4F6E" w:rsidP="00CE4F6E">
      <w:pPr>
        <w:autoSpaceDE w:val="0"/>
        <w:autoSpaceDN w:val="0"/>
        <w:adjustRightInd w:val="0"/>
        <w:spacing w:after="0" w:line="240" w:lineRule="auto"/>
        <w:rPr>
          <w:del w:id="69" w:author="Budař Rostislav" w:date="2024-01-28T20:55:00Z"/>
          <w:rFonts w:ascii="Arial" w:hAnsi="Arial" w:cs="Arial"/>
          <w:sz w:val="20"/>
          <w:szCs w:val="20"/>
        </w:rPr>
      </w:pPr>
      <w:del w:id="70" w:author="Budař Rostislav" w:date="2024-01-28T20:55:00Z">
        <w:r w:rsidRPr="00F4134D">
          <w:rPr>
            <w:rFonts w:ascii="Arial" w:hAnsi="Arial" w:cs="Arial"/>
            <w:sz w:val="20"/>
            <w:szCs w:val="20"/>
          </w:rPr>
          <w:delText xml:space="preserve">km 0,298 – 0,322 délka 24 m, náhrada za stávající svodidla, úroveň zadržení N2 </w:delText>
        </w:r>
      </w:del>
    </w:p>
    <w:p w14:paraId="5BF180A0" w14:textId="77777777" w:rsidR="00CE4F6E" w:rsidRPr="00F4134D" w:rsidRDefault="00CE4F6E" w:rsidP="00CE4F6E">
      <w:pPr>
        <w:autoSpaceDE w:val="0"/>
        <w:autoSpaceDN w:val="0"/>
        <w:adjustRightInd w:val="0"/>
        <w:spacing w:after="0" w:line="240" w:lineRule="auto"/>
        <w:rPr>
          <w:del w:id="71" w:author="Budař Rostislav" w:date="2024-01-28T20:55:00Z"/>
          <w:rFonts w:ascii="Arial" w:hAnsi="Arial" w:cs="Arial"/>
          <w:sz w:val="20"/>
          <w:szCs w:val="20"/>
        </w:rPr>
      </w:pPr>
      <w:del w:id="72" w:author="Budař Rostislav" w:date="2024-01-28T20:55:00Z">
        <w:r w:rsidRPr="00F4134D">
          <w:rPr>
            <w:rFonts w:ascii="Arial" w:hAnsi="Arial" w:cs="Arial"/>
            <w:sz w:val="20"/>
            <w:szCs w:val="20"/>
          </w:rPr>
          <w:delText xml:space="preserve">km 0,330 – 0,473 délka 143 m, náhrada za stávající svodidla, úroveň zadržení N2 </w:delText>
        </w:r>
      </w:del>
    </w:p>
    <w:p w14:paraId="5AE0632C" w14:textId="77777777" w:rsidR="00CE4F6E" w:rsidRPr="00F4134D" w:rsidRDefault="00CE4F6E" w:rsidP="00CE4F6E">
      <w:pPr>
        <w:autoSpaceDE w:val="0"/>
        <w:autoSpaceDN w:val="0"/>
        <w:adjustRightInd w:val="0"/>
        <w:spacing w:after="0" w:line="240" w:lineRule="auto"/>
        <w:rPr>
          <w:del w:id="73" w:author="Budař Rostislav" w:date="2024-01-28T20:55:00Z"/>
          <w:rFonts w:ascii="Arial" w:hAnsi="Arial" w:cs="Arial"/>
          <w:sz w:val="20"/>
          <w:szCs w:val="20"/>
        </w:rPr>
      </w:pPr>
      <w:del w:id="74" w:author="Budař Rostislav" w:date="2024-01-28T20:55:00Z">
        <w:r w:rsidRPr="00F4134D">
          <w:rPr>
            <w:rFonts w:ascii="Arial" w:hAnsi="Arial" w:cs="Arial"/>
            <w:sz w:val="20"/>
            <w:szCs w:val="20"/>
          </w:rPr>
          <w:delText xml:space="preserve">km 0,480 – 0,560 délka 80 m, náhrada za stávající svodidla, úroveň zadržení N2 </w:delText>
        </w:r>
      </w:del>
    </w:p>
    <w:p w14:paraId="6D498226" w14:textId="77777777" w:rsidR="00CE4F6E" w:rsidRPr="00F4134D" w:rsidRDefault="00CE4F6E" w:rsidP="00CE4F6E">
      <w:pPr>
        <w:autoSpaceDE w:val="0"/>
        <w:autoSpaceDN w:val="0"/>
        <w:adjustRightInd w:val="0"/>
        <w:spacing w:after="0" w:line="240" w:lineRule="auto"/>
        <w:rPr>
          <w:del w:id="75" w:author="Budař Rostislav" w:date="2024-01-28T20:55:00Z"/>
          <w:rFonts w:ascii="Arial" w:hAnsi="Arial" w:cs="Arial"/>
          <w:sz w:val="20"/>
          <w:szCs w:val="20"/>
        </w:rPr>
      </w:pPr>
      <w:del w:id="76" w:author="Budař Rostislav" w:date="2024-01-28T20:55:00Z">
        <w:r w:rsidRPr="00F4134D">
          <w:rPr>
            <w:rFonts w:ascii="Arial" w:hAnsi="Arial" w:cs="Arial"/>
            <w:sz w:val="20"/>
            <w:szCs w:val="20"/>
          </w:rPr>
          <w:delText xml:space="preserve">km 0,560 – 0,570 délka 10 m, zábradelní svodidlo na mostě, úroveň zadržení H2 </w:delText>
        </w:r>
      </w:del>
    </w:p>
    <w:p w14:paraId="3812CC9D" w14:textId="77777777" w:rsidR="00CE4F6E" w:rsidRPr="00F4134D" w:rsidRDefault="00CE4F6E" w:rsidP="00CE4F6E">
      <w:pPr>
        <w:autoSpaceDE w:val="0"/>
        <w:autoSpaceDN w:val="0"/>
        <w:adjustRightInd w:val="0"/>
        <w:spacing w:after="0" w:line="240" w:lineRule="auto"/>
        <w:rPr>
          <w:del w:id="77" w:author="Budař Rostislav" w:date="2024-01-28T20:55:00Z"/>
          <w:rFonts w:ascii="Arial" w:hAnsi="Arial" w:cs="Arial"/>
          <w:sz w:val="20"/>
          <w:szCs w:val="20"/>
        </w:rPr>
      </w:pPr>
      <w:del w:id="78" w:author="Budař Rostislav" w:date="2024-01-28T20:55:00Z">
        <w:r w:rsidRPr="00F4134D">
          <w:rPr>
            <w:rFonts w:ascii="Arial" w:hAnsi="Arial" w:cs="Arial"/>
            <w:sz w:val="20"/>
            <w:szCs w:val="20"/>
          </w:rPr>
          <w:delText xml:space="preserve">km 0,570 – 0,610 délka 40 m, náhrada za stávající svodidla, úroveň zadržení N2 </w:delText>
        </w:r>
      </w:del>
    </w:p>
    <w:p w14:paraId="271FE647" w14:textId="77777777" w:rsidR="00CE4F6E" w:rsidRPr="00F4134D" w:rsidRDefault="00CE4F6E" w:rsidP="00CE4F6E">
      <w:pPr>
        <w:autoSpaceDE w:val="0"/>
        <w:autoSpaceDN w:val="0"/>
        <w:adjustRightInd w:val="0"/>
        <w:spacing w:after="0" w:line="240" w:lineRule="auto"/>
        <w:rPr>
          <w:rFonts w:ascii="Arial" w:hAnsi="Arial" w:cs="Arial"/>
          <w:sz w:val="20"/>
          <w:szCs w:val="20"/>
        </w:rPr>
      </w:pPr>
      <w:r w:rsidRPr="00F4134D">
        <w:rPr>
          <w:rFonts w:ascii="Arial" w:hAnsi="Arial" w:cs="Arial"/>
          <w:sz w:val="20"/>
          <w:szCs w:val="20"/>
        </w:rPr>
        <w:t>km 1,545 – 1,675 délka 130 m, osazení nových svodidel, úroveň zadržení N2</w:t>
      </w:r>
    </w:p>
    <w:p w14:paraId="0DD201BF" w14:textId="77777777" w:rsidR="00CE4F6E" w:rsidRPr="00F4134D" w:rsidRDefault="00CE4F6E" w:rsidP="00CE4F6E">
      <w:pPr>
        <w:autoSpaceDE w:val="0"/>
        <w:autoSpaceDN w:val="0"/>
        <w:adjustRightInd w:val="0"/>
        <w:spacing w:after="0" w:line="240" w:lineRule="auto"/>
        <w:rPr>
          <w:rFonts w:ascii="Arial" w:hAnsi="Arial" w:cs="Arial"/>
          <w:i/>
          <w:sz w:val="20"/>
          <w:szCs w:val="20"/>
          <w:u w:val="single"/>
        </w:rPr>
      </w:pPr>
    </w:p>
    <w:p w14:paraId="4C99A898" w14:textId="77777777" w:rsidR="00CE4F6E" w:rsidRDefault="00CE4F6E" w:rsidP="00CE4F6E">
      <w:pPr>
        <w:autoSpaceDE w:val="0"/>
        <w:autoSpaceDN w:val="0"/>
        <w:adjustRightInd w:val="0"/>
        <w:spacing w:after="0" w:line="240" w:lineRule="auto"/>
        <w:rPr>
          <w:rFonts w:ascii="Arial" w:hAnsi="Arial" w:cs="Arial"/>
          <w:i/>
          <w:sz w:val="20"/>
          <w:szCs w:val="20"/>
          <w:u w:val="single"/>
        </w:rPr>
      </w:pPr>
    </w:p>
    <w:p w14:paraId="3DE5AF81" w14:textId="77777777" w:rsidR="00CE4F6E" w:rsidRDefault="00CE4F6E" w:rsidP="00CE4F6E">
      <w:pPr>
        <w:autoSpaceDE w:val="0"/>
        <w:autoSpaceDN w:val="0"/>
        <w:adjustRightInd w:val="0"/>
        <w:spacing w:after="0" w:line="240" w:lineRule="auto"/>
        <w:rPr>
          <w:rFonts w:ascii="Arial" w:hAnsi="Arial" w:cs="Arial"/>
          <w:b/>
          <w:sz w:val="20"/>
          <w:szCs w:val="20"/>
          <w:u w:val="single"/>
        </w:rPr>
      </w:pPr>
      <w:r w:rsidRPr="00F4134D">
        <w:rPr>
          <w:rFonts w:ascii="Arial" w:hAnsi="Arial" w:cs="Arial"/>
          <w:b/>
          <w:sz w:val="20"/>
          <w:szCs w:val="20"/>
          <w:u w:val="single"/>
        </w:rPr>
        <w:t xml:space="preserve">SKLADBA RECYKLOVANÉ VOZOVKY </w:t>
      </w:r>
    </w:p>
    <w:p w14:paraId="2F8AAB00" w14:textId="77777777" w:rsidR="003E069A" w:rsidRPr="00F4134D" w:rsidRDefault="003E069A" w:rsidP="00CE4F6E">
      <w:pPr>
        <w:autoSpaceDE w:val="0"/>
        <w:autoSpaceDN w:val="0"/>
        <w:adjustRightInd w:val="0"/>
        <w:spacing w:after="0" w:line="240" w:lineRule="auto"/>
        <w:rPr>
          <w:ins w:id="79" w:author="Budař Rostislav" w:date="2024-01-28T20:55:00Z"/>
          <w:rFonts w:ascii="Arial" w:hAnsi="Arial" w:cs="Arial"/>
          <w:b/>
          <w:sz w:val="20"/>
          <w:szCs w:val="20"/>
          <w:u w:val="single"/>
        </w:rPr>
      </w:pPr>
    </w:p>
    <w:p w14:paraId="75CEEF3F" w14:textId="44407096" w:rsidR="00CE4F6E" w:rsidRPr="00F4134D" w:rsidRDefault="00CE4F6E" w:rsidP="00CE4F6E">
      <w:pPr>
        <w:autoSpaceDE w:val="0"/>
        <w:autoSpaceDN w:val="0"/>
        <w:adjustRightInd w:val="0"/>
        <w:spacing w:after="0" w:line="240" w:lineRule="auto"/>
        <w:rPr>
          <w:rFonts w:ascii="Arial" w:hAnsi="Arial" w:cs="Arial"/>
          <w:sz w:val="20"/>
          <w:szCs w:val="20"/>
        </w:rPr>
      </w:pPr>
      <w:r w:rsidRPr="00F4134D">
        <w:rPr>
          <w:rFonts w:ascii="Arial" w:hAnsi="Arial" w:cs="Arial"/>
          <w:sz w:val="20"/>
          <w:szCs w:val="20"/>
        </w:rPr>
        <w:t xml:space="preserve">asfaltový beton pro obrusné vrstvy </w:t>
      </w:r>
      <w:r w:rsidRPr="00F4134D">
        <w:rPr>
          <w:rFonts w:ascii="Arial" w:hAnsi="Arial" w:cs="Arial"/>
          <w:sz w:val="20"/>
          <w:szCs w:val="20"/>
        </w:rPr>
        <w:tab/>
      </w:r>
      <w:del w:id="80" w:author="Budař Rostislav" w:date="2024-01-28T20:55:00Z">
        <w:r w:rsidRPr="00F4134D">
          <w:rPr>
            <w:rFonts w:ascii="Arial" w:hAnsi="Arial" w:cs="Arial"/>
            <w:sz w:val="20"/>
            <w:szCs w:val="20"/>
          </w:rPr>
          <w:tab/>
        </w:r>
      </w:del>
      <w:r w:rsidRPr="00F4134D">
        <w:rPr>
          <w:rFonts w:ascii="Arial" w:hAnsi="Arial" w:cs="Arial"/>
          <w:sz w:val="20"/>
          <w:szCs w:val="20"/>
        </w:rPr>
        <w:t xml:space="preserve">ACO 11 50/70      </w:t>
      </w:r>
      <w:ins w:id="81" w:author="Budař Rostislav" w:date="2024-01-28T20:55:00Z">
        <w:r w:rsidR="003E069A">
          <w:rPr>
            <w:rFonts w:ascii="Arial" w:hAnsi="Arial" w:cs="Arial"/>
            <w:sz w:val="20"/>
            <w:szCs w:val="20"/>
          </w:rPr>
          <w:tab/>
        </w:r>
      </w:ins>
      <w:r w:rsidRPr="00F4134D">
        <w:rPr>
          <w:rFonts w:ascii="Arial" w:hAnsi="Arial" w:cs="Arial"/>
          <w:sz w:val="20"/>
          <w:szCs w:val="20"/>
        </w:rPr>
        <w:t xml:space="preserve"> 40 mm  ČSN EN 13108-1, ČSN 73 6121 </w:t>
      </w:r>
    </w:p>
    <w:p w14:paraId="1EBD3255" w14:textId="772C0441" w:rsidR="00CE4F6E" w:rsidRPr="00F4134D" w:rsidRDefault="00CE4F6E" w:rsidP="00CE4F6E">
      <w:pPr>
        <w:autoSpaceDE w:val="0"/>
        <w:autoSpaceDN w:val="0"/>
        <w:adjustRightInd w:val="0"/>
        <w:spacing w:after="0" w:line="240" w:lineRule="auto"/>
        <w:rPr>
          <w:rFonts w:ascii="Arial" w:hAnsi="Arial" w:cs="Arial"/>
          <w:sz w:val="20"/>
          <w:szCs w:val="20"/>
        </w:rPr>
      </w:pPr>
      <w:r w:rsidRPr="00F4134D">
        <w:rPr>
          <w:rFonts w:ascii="Arial" w:hAnsi="Arial" w:cs="Arial"/>
          <w:sz w:val="20"/>
          <w:szCs w:val="20"/>
        </w:rPr>
        <w:t xml:space="preserve">postřik spojovací </w:t>
      </w:r>
      <w:r w:rsidRPr="00F4134D">
        <w:rPr>
          <w:rFonts w:ascii="Arial" w:hAnsi="Arial" w:cs="Arial"/>
          <w:sz w:val="20"/>
          <w:szCs w:val="20"/>
        </w:rPr>
        <w:tab/>
      </w:r>
      <w:r w:rsidRPr="00F4134D">
        <w:rPr>
          <w:rFonts w:ascii="Arial" w:hAnsi="Arial" w:cs="Arial"/>
          <w:sz w:val="20"/>
          <w:szCs w:val="20"/>
        </w:rPr>
        <w:tab/>
      </w:r>
      <w:r w:rsidRPr="00F4134D">
        <w:rPr>
          <w:rFonts w:ascii="Arial" w:hAnsi="Arial" w:cs="Arial"/>
          <w:sz w:val="20"/>
          <w:szCs w:val="20"/>
        </w:rPr>
        <w:tab/>
      </w:r>
      <w:del w:id="82" w:author="Budař Rostislav" w:date="2024-01-28T20:55:00Z">
        <w:r w:rsidRPr="00F4134D">
          <w:rPr>
            <w:rFonts w:ascii="Arial" w:hAnsi="Arial" w:cs="Arial"/>
            <w:sz w:val="20"/>
            <w:szCs w:val="20"/>
          </w:rPr>
          <w:tab/>
        </w:r>
      </w:del>
      <w:r w:rsidRPr="00F4134D">
        <w:rPr>
          <w:rFonts w:ascii="Arial" w:hAnsi="Arial" w:cs="Arial"/>
          <w:sz w:val="20"/>
          <w:szCs w:val="20"/>
        </w:rPr>
        <w:t xml:space="preserve">PS-CP 0,3 kg/m2   </w:t>
      </w:r>
      <w:ins w:id="83" w:author="Budař Rostislav" w:date="2024-01-28T20:55:00Z">
        <w:r w:rsidR="003E069A">
          <w:rPr>
            <w:rFonts w:ascii="Arial" w:hAnsi="Arial" w:cs="Arial"/>
            <w:sz w:val="20"/>
            <w:szCs w:val="20"/>
          </w:rPr>
          <w:tab/>
        </w:r>
        <w:r w:rsidR="003E069A">
          <w:rPr>
            <w:rFonts w:ascii="Arial" w:hAnsi="Arial" w:cs="Arial"/>
            <w:sz w:val="20"/>
            <w:szCs w:val="20"/>
          </w:rPr>
          <w:tab/>
          <w:t xml:space="preserve">  </w:t>
        </w:r>
      </w:ins>
      <w:r w:rsidRPr="00F4134D">
        <w:rPr>
          <w:rFonts w:ascii="Arial" w:hAnsi="Arial" w:cs="Arial"/>
          <w:sz w:val="20"/>
          <w:szCs w:val="20"/>
        </w:rPr>
        <w:t xml:space="preserve">ČSN EN 13808, ČSN 73 6129 </w:t>
      </w:r>
    </w:p>
    <w:p w14:paraId="5B40B6D3" w14:textId="77777777" w:rsidR="00CE4F6E" w:rsidRPr="00F4134D" w:rsidRDefault="00CE4F6E" w:rsidP="00CE4F6E">
      <w:pPr>
        <w:autoSpaceDE w:val="0"/>
        <w:autoSpaceDN w:val="0"/>
        <w:adjustRightInd w:val="0"/>
        <w:spacing w:after="0" w:line="240" w:lineRule="auto"/>
        <w:rPr>
          <w:rFonts w:ascii="Arial" w:hAnsi="Arial" w:cs="Arial"/>
          <w:sz w:val="20"/>
          <w:szCs w:val="20"/>
        </w:rPr>
      </w:pPr>
      <w:r w:rsidRPr="00F4134D">
        <w:rPr>
          <w:rFonts w:ascii="Arial" w:hAnsi="Arial" w:cs="Arial"/>
          <w:sz w:val="20"/>
          <w:szCs w:val="20"/>
        </w:rPr>
        <w:t xml:space="preserve">asfaltový beton pro ložní vrstvy </w:t>
      </w:r>
      <w:r w:rsidRPr="00F4134D">
        <w:rPr>
          <w:rFonts w:ascii="Arial" w:hAnsi="Arial" w:cs="Arial"/>
          <w:sz w:val="20"/>
          <w:szCs w:val="20"/>
        </w:rPr>
        <w:tab/>
        <w:t xml:space="preserve"> </w:t>
      </w:r>
      <w:ins w:id="84" w:author="Budař Rostislav" w:date="2024-01-28T20:55:00Z">
        <w:r w:rsidR="003E069A">
          <w:rPr>
            <w:rFonts w:ascii="Arial" w:hAnsi="Arial" w:cs="Arial"/>
            <w:sz w:val="20"/>
            <w:szCs w:val="20"/>
          </w:rPr>
          <w:tab/>
        </w:r>
      </w:ins>
      <w:r w:rsidRPr="00F4134D">
        <w:rPr>
          <w:rFonts w:ascii="Arial" w:hAnsi="Arial" w:cs="Arial"/>
          <w:sz w:val="20"/>
          <w:szCs w:val="20"/>
        </w:rPr>
        <w:t xml:space="preserve">ACL 16+ 50/70 </w:t>
      </w:r>
      <w:r w:rsidRPr="00F4134D">
        <w:rPr>
          <w:rFonts w:ascii="Arial" w:hAnsi="Arial" w:cs="Arial"/>
          <w:sz w:val="20"/>
          <w:szCs w:val="20"/>
        </w:rPr>
        <w:tab/>
      </w:r>
      <w:ins w:id="85" w:author="Budař Rostislav" w:date="2024-01-28T20:55:00Z">
        <w:r w:rsidR="003E069A">
          <w:rPr>
            <w:rFonts w:ascii="Arial" w:hAnsi="Arial" w:cs="Arial"/>
            <w:sz w:val="20"/>
            <w:szCs w:val="20"/>
          </w:rPr>
          <w:tab/>
          <w:t xml:space="preserve">  </w:t>
        </w:r>
      </w:ins>
      <w:r w:rsidRPr="00F4134D">
        <w:rPr>
          <w:rFonts w:ascii="Arial" w:hAnsi="Arial" w:cs="Arial"/>
          <w:sz w:val="20"/>
          <w:szCs w:val="20"/>
        </w:rPr>
        <w:t xml:space="preserve">60 mm  ČSN EN 13108-1, ČSN 73 6121 </w:t>
      </w:r>
    </w:p>
    <w:p w14:paraId="5CB2B596" w14:textId="77777777" w:rsidR="00CE4F6E" w:rsidRPr="00F4134D" w:rsidRDefault="00CE4F6E" w:rsidP="00CE4F6E">
      <w:pPr>
        <w:autoSpaceDE w:val="0"/>
        <w:autoSpaceDN w:val="0"/>
        <w:adjustRightInd w:val="0"/>
        <w:spacing w:after="0" w:line="240" w:lineRule="auto"/>
        <w:rPr>
          <w:rFonts w:ascii="Arial" w:hAnsi="Arial" w:cs="Arial"/>
          <w:sz w:val="20"/>
          <w:szCs w:val="20"/>
        </w:rPr>
      </w:pPr>
      <w:r w:rsidRPr="00F4134D">
        <w:rPr>
          <w:rFonts w:ascii="Arial" w:hAnsi="Arial" w:cs="Arial"/>
          <w:sz w:val="20"/>
          <w:szCs w:val="20"/>
        </w:rPr>
        <w:t xml:space="preserve">postřik spojovací </w:t>
      </w:r>
      <w:r w:rsidRPr="00F4134D">
        <w:rPr>
          <w:rFonts w:ascii="Arial" w:hAnsi="Arial" w:cs="Arial"/>
          <w:sz w:val="20"/>
          <w:szCs w:val="20"/>
        </w:rPr>
        <w:tab/>
      </w:r>
      <w:r w:rsidRPr="00F4134D">
        <w:rPr>
          <w:rFonts w:ascii="Arial" w:hAnsi="Arial" w:cs="Arial"/>
          <w:sz w:val="20"/>
          <w:szCs w:val="20"/>
        </w:rPr>
        <w:tab/>
      </w:r>
      <w:r w:rsidRPr="00F4134D">
        <w:rPr>
          <w:rFonts w:ascii="Arial" w:hAnsi="Arial" w:cs="Arial"/>
          <w:sz w:val="20"/>
          <w:szCs w:val="20"/>
        </w:rPr>
        <w:tab/>
        <w:t xml:space="preserve">PS-CP 0,45 kg/m2 </w:t>
      </w:r>
      <w:r w:rsidRPr="00F4134D">
        <w:rPr>
          <w:rFonts w:ascii="Arial" w:hAnsi="Arial" w:cs="Arial"/>
          <w:sz w:val="20"/>
          <w:szCs w:val="20"/>
        </w:rPr>
        <w:tab/>
      </w:r>
      <w:r w:rsidRPr="00F4134D">
        <w:rPr>
          <w:rFonts w:ascii="Arial" w:hAnsi="Arial" w:cs="Arial"/>
          <w:sz w:val="20"/>
          <w:szCs w:val="20"/>
        </w:rPr>
        <w:tab/>
        <w:t xml:space="preserve">  ČSN EN 13808, ČSN 73 6129 </w:t>
      </w:r>
    </w:p>
    <w:p w14:paraId="4EED1BC6" w14:textId="6EAC22AD" w:rsidR="00CE4F6E" w:rsidRPr="00F4134D" w:rsidRDefault="00CE4F6E" w:rsidP="00CE4F6E">
      <w:pPr>
        <w:autoSpaceDE w:val="0"/>
        <w:autoSpaceDN w:val="0"/>
        <w:adjustRightInd w:val="0"/>
        <w:spacing w:after="0" w:line="240" w:lineRule="auto"/>
        <w:rPr>
          <w:rFonts w:ascii="Arial" w:hAnsi="Arial" w:cs="Arial"/>
          <w:sz w:val="20"/>
          <w:szCs w:val="20"/>
        </w:rPr>
      </w:pPr>
      <w:r w:rsidRPr="00F4134D">
        <w:rPr>
          <w:rFonts w:ascii="Arial" w:hAnsi="Arial" w:cs="Arial"/>
          <w:sz w:val="20"/>
          <w:szCs w:val="20"/>
        </w:rPr>
        <w:t xml:space="preserve">recyklace za studena </w:t>
      </w:r>
      <w:r w:rsidRPr="00F4134D">
        <w:rPr>
          <w:rFonts w:ascii="Arial" w:hAnsi="Arial" w:cs="Arial"/>
          <w:sz w:val="20"/>
          <w:szCs w:val="20"/>
        </w:rPr>
        <w:tab/>
      </w:r>
      <w:r w:rsidRPr="00F4134D">
        <w:rPr>
          <w:rFonts w:ascii="Arial" w:hAnsi="Arial" w:cs="Arial"/>
          <w:sz w:val="20"/>
          <w:szCs w:val="20"/>
        </w:rPr>
        <w:tab/>
      </w:r>
      <w:r w:rsidRPr="00F4134D">
        <w:rPr>
          <w:rFonts w:ascii="Arial" w:hAnsi="Arial" w:cs="Arial"/>
          <w:sz w:val="20"/>
          <w:szCs w:val="20"/>
        </w:rPr>
        <w:tab/>
        <w:t xml:space="preserve">RS 0/32 CA </w:t>
      </w:r>
      <w:r w:rsidRPr="00F4134D">
        <w:rPr>
          <w:rFonts w:ascii="Arial" w:hAnsi="Arial" w:cs="Arial"/>
          <w:sz w:val="20"/>
          <w:szCs w:val="20"/>
        </w:rPr>
        <w:tab/>
        <w:t xml:space="preserve"> </w:t>
      </w:r>
      <w:r w:rsidR="003E069A">
        <w:rPr>
          <w:rFonts w:ascii="Arial" w:hAnsi="Arial" w:cs="Arial"/>
          <w:sz w:val="20"/>
          <w:szCs w:val="20"/>
        </w:rPr>
        <w:t xml:space="preserve"> </w:t>
      </w:r>
      <w:ins w:id="86" w:author="Budař Rostislav" w:date="2024-01-28T20:55:00Z">
        <w:r w:rsidR="003E069A">
          <w:rPr>
            <w:rFonts w:ascii="Arial" w:hAnsi="Arial" w:cs="Arial"/>
            <w:sz w:val="20"/>
            <w:szCs w:val="20"/>
          </w:rPr>
          <w:t xml:space="preserve">   </w:t>
        </w:r>
        <w:r w:rsidRPr="00F4134D">
          <w:rPr>
            <w:rFonts w:ascii="Arial" w:hAnsi="Arial" w:cs="Arial"/>
            <w:sz w:val="20"/>
            <w:szCs w:val="20"/>
          </w:rPr>
          <w:t xml:space="preserve"> </w:t>
        </w:r>
      </w:ins>
      <w:r w:rsidRPr="00F4134D">
        <w:rPr>
          <w:rFonts w:ascii="Arial" w:hAnsi="Arial" w:cs="Arial"/>
          <w:sz w:val="20"/>
          <w:szCs w:val="20"/>
        </w:rPr>
        <w:t>min. 200 mm</w:t>
      </w:r>
      <w:del w:id="87" w:author="Budař Rostislav" w:date="2024-01-28T20:55:00Z">
        <w:r w:rsidRPr="00F4134D">
          <w:rPr>
            <w:rFonts w:ascii="Arial" w:hAnsi="Arial" w:cs="Arial"/>
            <w:sz w:val="20"/>
            <w:szCs w:val="20"/>
          </w:rPr>
          <w:delText xml:space="preserve">    </w:delText>
        </w:r>
      </w:del>
      <w:r w:rsidRPr="00F4134D">
        <w:rPr>
          <w:rFonts w:ascii="Arial" w:hAnsi="Arial" w:cs="Arial"/>
          <w:sz w:val="20"/>
          <w:szCs w:val="20"/>
        </w:rPr>
        <w:t xml:space="preserve"> TP 208 </w:t>
      </w:r>
    </w:p>
    <w:p w14:paraId="794F646D" w14:textId="5CBB4ACC" w:rsidR="00CE4F6E" w:rsidRPr="00F4134D" w:rsidRDefault="00CE4F6E" w:rsidP="00CE4F6E">
      <w:pPr>
        <w:autoSpaceDE w:val="0"/>
        <w:autoSpaceDN w:val="0"/>
        <w:adjustRightInd w:val="0"/>
        <w:spacing w:after="0" w:line="240" w:lineRule="auto"/>
        <w:rPr>
          <w:rFonts w:ascii="Arial" w:hAnsi="Arial" w:cs="Arial"/>
          <w:b/>
          <w:sz w:val="20"/>
          <w:szCs w:val="20"/>
        </w:rPr>
      </w:pPr>
      <w:r w:rsidRPr="00F4134D">
        <w:rPr>
          <w:rFonts w:ascii="Arial" w:hAnsi="Arial" w:cs="Arial"/>
          <w:b/>
          <w:sz w:val="20"/>
          <w:szCs w:val="20"/>
        </w:rPr>
        <w:t>CELKEM</w:t>
      </w:r>
      <w:r w:rsidR="003E069A">
        <w:rPr>
          <w:rFonts w:ascii="Arial" w:hAnsi="Arial" w:cs="Arial"/>
          <w:b/>
          <w:sz w:val="20"/>
          <w:szCs w:val="20"/>
        </w:rPr>
        <w:t xml:space="preserve"> </w:t>
      </w:r>
      <w:r w:rsidR="003E069A">
        <w:rPr>
          <w:rFonts w:ascii="Arial" w:hAnsi="Arial" w:cs="Arial"/>
          <w:b/>
          <w:sz w:val="20"/>
          <w:szCs w:val="20"/>
        </w:rPr>
        <w:tab/>
      </w:r>
      <w:r w:rsidR="003E069A">
        <w:rPr>
          <w:rFonts w:ascii="Arial" w:hAnsi="Arial" w:cs="Arial"/>
          <w:b/>
          <w:sz w:val="20"/>
          <w:szCs w:val="20"/>
        </w:rPr>
        <w:tab/>
      </w:r>
      <w:r w:rsidR="003E069A">
        <w:rPr>
          <w:rFonts w:ascii="Arial" w:hAnsi="Arial" w:cs="Arial"/>
          <w:b/>
          <w:sz w:val="20"/>
          <w:szCs w:val="20"/>
        </w:rPr>
        <w:tab/>
      </w:r>
      <w:r w:rsidR="003E069A">
        <w:rPr>
          <w:rFonts w:ascii="Arial" w:hAnsi="Arial" w:cs="Arial"/>
          <w:b/>
          <w:sz w:val="20"/>
          <w:szCs w:val="20"/>
        </w:rPr>
        <w:tab/>
      </w:r>
      <w:r w:rsidR="003E069A">
        <w:rPr>
          <w:rFonts w:ascii="Arial" w:hAnsi="Arial" w:cs="Arial"/>
          <w:b/>
          <w:sz w:val="20"/>
          <w:szCs w:val="20"/>
        </w:rPr>
        <w:tab/>
      </w:r>
      <w:r w:rsidR="003E069A">
        <w:rPr>
          <w:rFonts w:ascii="Arial" w:hAnsi="Arial" w:cs="Arial"/>
          <w:b/>
          <w:sz w:val="20"/>
          <w:szCs w:val="20"/>
        </w:rPr>
        <w:tab/>
      </w:r>
      <w:del w:id="88" w:author="Budař Rostislav" w:date="2024-01-28T20:55:00Z">
        <w:r w:rsidRPr="00F4134D">
          <w:rPr>
            <w:rFonts w:ascii="Arial" w:hAnsi="Arial" w:cs="Arial"/>
            <w:b/>
            <w:sz w:val="20"/>
            <w:szCs w:val="20"/>
          </w:rPr>
          <w:tab/>
        </w:r>
      </w:del>
      <w:ins w:id="89" w:author="Budař Rostislav" w:date="2024-01-28T20:55:00Z">
        <w:r w:rsidR="003E069A">
          <w:rPr>
            <w:rFonts w:ascii="Arial" w:hAnsi="Arial" w:cs="Arial"/>
            <w:b/>
            <w:sz w:val="20"/>
            <w:szCs w:val="20"/>
          </w:rPr>
          <w:t xml:space="preserve">   </w:t>
        </w:r>
      </w:ins>
      <w:r w:rsidR="003E069A">
        <w:rPr>
          <w:rFonts w:ascii="Arial" w:hAnsi="Arial" w:cs="Arial"/>
          <w:b/>
          <w:sz w:val="20"/>
          <w:szCs w:val="20"/>
        </w:rPr>
        <w:t xml:space="preserve"> </w:t>
      </w:r>
      <w:r w:rsidRPr="00F4134D">
        <w:rPr>
          <w:rFonts w:ascii="Arial" w:hAnsi="Arial" w:cs="Arial"/>
          <w:b/>
          <w:sz w:val="20"/>
          <w:szCs w:val="20"/>
        </w:rPr>
        <w:t xml:space="preserve"> min. 300 mm</w:t>
      </w:r>
    </w:p>
    <w:p w14:paraId="75CCA035" w14:textId="77777777" w:rsidR="00CE4F6E" w:rsidRPr="00F4134D" w:rsidRDefault="00CE4F6E" w:rsidP="00CE4F6E">
      <w:pPr>
        <w:autoSpaceDE w:val="0"/>
        <w:autoSpaceDN w:val="0"/>
        <w:adjustRightInd w:val="0"/>
        <w:spacing w:after="0" w:line="240" w:lineRule="auto"/>
        <w:rPr>
          <w:rFonts w:ascii="Arial" w:eastAsiaTheme="minorHAnsi" w:hAnsi="Arial" w:cs="Arial"/>
          <w:b/>
          <w:i/>
          <w:iCs/>
          <w:color w:val="000000"/>
          <w:sz w:val="20"/>
          <w:szCs w:val="20"/>
        </w:rPr>
      </w:pPr>
    </w:p>
    <w:p w14:paraId="462AFFC6" w14:textId="77777777" w:rsidR="00CE4F6E" w:rsidRPr="00F4134D" w:rsidRDefault="00CE4F6E" w:rsidP="00CE4F6E">
      <w:pPr>
        <w:autoSpaceDE w:val="0"/>
        <w:autoSpaceDN w:val="0"/>
        <w:adjustRightInd w:val="0"/>
        <w:spacing w:after="0" w:line="240" w:lineRule="auto"/>
        <w:rPr>
          <w:rFonts w:ascii="Arial" w:hAnsi="Arial" w:cs="Arial"/>
          <w:b/>
          <w:sz w:val="20"/>
          <w:szCs w:val="20"/>
        </w:rPr>
      </w:pPr>
      <w:r w:rsidRPr="00F4134D">
        <w:rPr>
          <w:rFonts w:ascii="Arial" w:hAnsi="Arial" w:cs="Arial"/>
          <w:b/>
          <w:sz w:val="20"/>
          <w:szCs w:val="20"/>
        </w:rPr>
        <w:t xml:space="preserve">Sjezdy k přilehlým nemovitostem a hospodářské sjezdy </w:t>
      </w:r>
    </w:p>
    <w:p w14:paraId="7AA325C5" w14:textId="18314902" w:rsidR="00CE4F6E" w:rsidRPr="00F4134D" w:rsidRDefault="00CE4F6E" w:rsidP="00CE4F6E">
      <w:pPr>
        <w:autoSpaceDE w:val="0"/>
        <w:autoSpaceDN w:val="0"/>
        <w:adjustRightInd w:val="0"/>
        <w:spacing w:after="0" w:line="240" w:lineRule="auto"/>
        <w:jc w:val="both"/>
        <w:rPr>
          <w:rFonts w:ascii="Arial" w:hAnsi="Arial" w:cs="Arial"/>
          <w:sz w:val="20"/>
          <w:szCs w:val="20"/>
        </w:rPr>
      </w:pPr>
      <w:r w:rsidRPr="00F4134D">
        <w:rPr>
          <w:rFonts w:ascii="Arial" w:hAnsi="Arial" w:cs="Arial"/>
          <w:sz w:val="20"/>
          <w:szCs w:val="20"/>
        </w:rPr>
        <w:t>Napojení na stávající nezpevněné sjezdy bude proveden</w:t>
      </w:r>
      <w:r w:rsidR="003E069A">
        <w:rPr>
          <w:rFonts w:ascii="Arial" w:hAnsi="Arial" w:cs="Arial"/>
          <w:sz w:val="20"/>
          <w:szCs w:val="20"/>
        </w:rPr>
        <w:t xml:space="preserve">o výškovým vyrovnáním vrstvou </w:t>
      </w:r>
      <w:del w:id="90" w:author="Budař Rostislav" w:date="2024-01-28T20:55:00Z">
        <w:r w:rsidRPr="00F4134D">
          <w:rPr>
            <w:rFonts w:ascii="Arial" w:hAnsi="Arial" w:cs="Arial"/>
            <w:sz w:val="20"/>
            <w:szCs w:val="20"/>
          </w:rPr>
          <w:delText>ze</w:delText>
        </w:r>
      </w:del>
      <w:ins w:id="91" w:author="Budař Rostislav" w:date="2024-01-28T20:55:00Z">
        <w:r w:rsidR="003E069A">
          <w:rPr>
            <w:rFonts w:ascii="Arial" w:hAnsi="Arial" w:cs="Arial"/>
            <w:sz w:val="20"/>
            <w:szCs w:val="20"/>
          </w:rPr>
          <w:t>z</w:t>
        </w:r>
      </w:ins>
      <w:r w:rsidRPr="00F4134D">
        <w:rPr>
          <w:rFonts w:ascii="Arial" w:hAnsi="Arial" w:cs="Arial"/>
          <w:sz w:val="20"/>
          <w:szCs w:val="20"/>
        </w:rPr>
        <w:t xml:space="preserve"> hutněného R-materiálu v tl. 150 mm. </w:t>
      </w:r>
    </w:p>
    <w:p w14:paraId="5FECE469" w14:textId="77777777" w:rsidR="00CE4F6E" w:rsidRPr="00F4134D" w:rsidRDefault="00CE4F6E" w:rsidP="00CE4F6E">
      <w:pPr>
        <w:autoSpaceDE w:val="0"/>
        <w:autoSpaceDN w:val="0"/>
        <w:adjustRightInd w:val="0"/>
        <w:spacing w:after="0" w:line="240" w:lineRule="auto"/>
        <w:rPr>
          <w:rFonts w:ascii="Arial" w:eastAsiaTheme="minorHAnsi" w:hAnsi="Arial" w:cs="Arial"/>
          <w:b/>
          <w:i/>
          <w:iCs/>
          <w:color w:val="000000"/>
          <w:sz w:val="20"/>
          <w:szCs w:val="20"/>
        </w:rPr>
      </w:pPr>
    </w:p>
    <w:p w14:paraId="1E037513" w14:textId="77777777" w:rsidR="00CE4F6E" w:rsidRPr="00F4134D" w:rsidRDefault="00CE4F6E" w:rsidP="00CE4F6E">
      <w:pPr>
        <w:autoSpaceDE w:val="0"/>
        <w:autoSpaceDN w:val="0"/>
        <w:adjustRightInd w:val="0"/>
        <w:spacing w:after="0" w:line="240" w:lineRule="auto"/>
        <w:rPr>
          <w:rFonts w:ascii="Arial" w:hAnsi="Arial" w:cs="Arial"/>
          <w:b/>
          <w:sz w:val="20"/>
          <w:szCs w:val="20"/>
        </w:rPr>
      </w:pPr>
      <w:r w:rsidRPr="00F4134D">
        <w:rPr>
          <w:rFonts w:ascii="Arial" w:hAnsi="Arial" w:cs="Arial"/>
          <w:b/>
          <w:sz w:val="20"/>
          <w:szCs w:val="20"/>
        </w:rPr>
        <w:t>Odvodnění PK</w:t>
      </w:r>
    </w:p>
    <w:p w14:paraId="05AF2715" w14:textId="77777777" w:rsidR="00CE4F6E" w:rsidRPr="00F4134D" w:rsidRDefault="00CE4F6E" w:rsidP="00CE4F6E">
      <w:pPr>
        <w:autoSpaceDE w:val="0"/>
        <w:autoSpaceDN w:val="0"/>
        <w:adjustRightInd w:val="0"/>
        <w:spacing w:after="0" w:line="240" w:lineRule="auto"/>
        <w:jc w:val="both"/>
        <w:rPr>
          <w:rFonts w:ascii="Arial" w:hAnsi="Arial" w:cs="Arial"/>
          <w:sz w:val="20"/>
          <w:szCs w:val="20"/>
        </w:rPr>
      </w:pPr>
      <w:r w:rsidRPr="00F4134D">
        <w:rPr>
          <w:rFonts w:ascii="Arial" w:hAnsi="Arial" w:cs="Arial"/>
          <w:sz w:val="20"/>
          <w:szCs w:val="20"/>
        </w:rPr>
        <w:t xml:space="preserve">Vzhledem k poloze a charakteru stavby bude voda v části úseku svedena do stávajících příkopů, ty budou pročištěny, případně prohloubeny, dále dojde k seříznutí krajnic. </w:t>
      </w:r>
    </w:p>
    <w:p w14:paraId="2B7B078E" w14:textId="77777777" w:rsidR="00CE4F6E" w:rsidRPr="00F4134D" w:rsidRDefault="00CE4F6E" w:rsidP="00CE4F6E">
      <w:pPr>
        <w:autoSpaceDE w:val="0"/>
        <w:autoSpaceDN w:val="0"/>
        <w:adjustRightInd w:val="0"/>
        <w:spacing w:before="120" w:after="0" w:line="252" w:lineRule="auto"/>
        <w:jc w:val="both"/>
        <w:rPr>
          <w:rFonts w:ascii="Arial" w:eastAsiaTheme="minorHAnsi" w:hAnsi="Arial" w:cs="Arial"/>
          <w:color w:val="000000"/>
          <w:sz w:val="20"/>
          <w:szCs w:val="20"/>
        </w:rPr>
      </w:pPr>
    </w:p>
    <w:p w14:paraId="29DD8B88" w14:textId="77777777" w:rsidR="00CE4F6E" w:rsidRPr="00F4134D" w:rsidRDefault="00CE4F6E" w:rsidP="00CE4F6E">
      <w:pPr>
        <w:autoSpaceDE w:val="0"/>
        <w:autoSpaceDN w:val="0"/>
        <w:adjustRightInd w:val="0"/>
        <w:spacing w:before="120" w:after="0" w:line="240" w:lineRule="auto"/>
        <w:jc w:val="both"/>
        <w:rPr>
          <w:rFonts w:ascii="Arial" w:eastAsiaTheme="minorHAnsi" w:hAnsi="Arial" w:cs="Arial"/>
          <w:b/>
          <w:bCs/>
          <w:i/>
          <w:iCs/>
          <w:color w:val="000000"/>
          <w:sz w:val="20"/>
          <w:szCs w:val="20"/>
        </w:rPr>
      </w:pPr>
      <w:r w:rsidRPr="00F4134D">
        <w:rPr>
          <w:rFonts w:ascii="Arial" w:eastAsiaTheme="minorHAnsi" w:hAnsi="Arial" w:cs="Arial"/>
          <w:b/>
          <w:bCs/>
          <w:i/>
          <w:iCs/>
          <w:color w:val="000000"/>
          <w:sz w:val="20"/>
          <w:szCs w:val="20"/>
        </w:rPr>
        <w:t xml:space="preserve">SO 185 Dopravně inženýrská opatření (DIO) </w:t>
      </w:r>
    </w:p>
    <w:p w14:paraId="333EBC0B" w14:textId="77777777" w:rsidR="00CE4F6E" w:rsidRPr="00F4134D" w:rsidRDefault="00CE4F6E" w:rsidP="00CE4F6E">
      <w:pPr>
        <w:autoSpaceDE w:val="0"/>
        <w:autoSpaceDN w:val="0"/>
        <w:adjustRightInd w:val="0"/>
        <w:spacing w:after="0" w:line="240" w:lineRule="auto"/>
        <w:jc w:val="both"/>
        <w:rPr>
          <w:rFonts w:ascii="Arial" w:hAnsi="Arial" w:cs="Arial"/>
          <w:sz w:val="20"/>
          <w:szCs w:val="20"/>
        </w:rPr>
      </w:pPr>
      <w:r w:rsidRPr="00F4134D">
        <w:rPr>
          <w:rFonts w:ascii="Arial" w:hAnsi="Arial" w:cs="Arial"/>
          <w:sz w:val="20"/>
          <w:szCs w:val="20"/>
        </w:rPr>
        <w:t xml:space="preserve">Jde o provizorní stavební objekt, který slouží pro zajištění dopravních opatření v průběhu výstavby. Návrh dopravních opatření je předběžný pro účely projednání stavby. Konkrétní postup prací včetně časového harmonogramu a podrobného návrhu DIO bude součástí dokumentace zhotovitele. Návrh dopravních opatření bude v souladu s TP 66. </w:t>
      </w:r>
    </w:p>
    <w:p w14:paraId="08C0D175" w14:textId="77777777" w:rsidR="00CE4F6E" w:rsidRPr="00F4134D" w:rsidRDefault="00CE4F6E" w:rsidP="00CE4F6E">
      <w:pPr>
        <w:autoSpaceDE w:val="0"/>
        <w:autoSpaceDN w:val="0"/>
        <w:adjustRightInd w:val="0"/>
        <w:spacing w:after="0" w:line="240" w:lineRule="auto"/>
        <w:jc w:val="both"/>
        <w:rPr>
          <w:rFonts w:ascii="Arial" w:hAnsi="Arial" w:cs="Arial"/>
          <w:sz w:val="20"/>
          <w:szCs w:val="20"/>
        </w:rPr>
      </w:pPr>
      <w:r w:rsidRPr="00F4134D">
        <w:rPr>
          <w:rFonts w:ascii="Arial" w:hAnsi="Arial" w:cs="Arial"/>
          <w:sz w:val="20"/>
          <w:szCs w:val="20"/>
        </w:rPr>
        <w:t xml:space="preserve">Současně je však třeba zajistit přístup na sousední pozemky, tj. zajištění přístupu pro pěší a zachování možnosti příjezdu vozidel IZS. Objízdné trasy jsou podrobně znázorněny v SO 185, příloha č. 02 – Situace. </w:t>
      </w:r>
    </w:p>
    <w:p w14:paraId="683038B6" w14:textId="77777777" w:rsidR="00CE4F6E" w:rsidRPr="00F4134D" w:rsidRDefault="00CE4F6E" w:rsidP="00CE4F6E">
      <w:pPr>
        <w:autoSpaceDE w:val="0"/>
        <w:autoSpaceDN w:val="0"/>
        <w:adjustRightInd w:val="0"/>
        <w:spacing w:before="120" w:after="0" w:line="252" w:lineRule="auto"/>
        <w:jc w:val="both"/>
        <w:rPr>
          <w:rFonts w:ascii="Arial" w:eastAsiaTheme="minorHAnsi" w:hAnsi="Arial" w:cs="Arial"/>
          <w:color w:val="000000"/>
          <w:sz w:val="20"/>
          <w:szCs w:val="20"/>
        </w:rPr>
      </w:pPr>
    </w:p>
    <w:p w14:paraId="1CFC9BB3" w14:textId="77777777" w:rsidR="00CE4F6E" w:rsidRPr="00F4134D" w:rsidRDefault="00CE4F6E" w:rsidP="00CE4F6E">
      <w:pPr>
        <w:autoSpaceDE w:val="0"/>
        <w:autoSpaceDN w:val="0"/>
        <w:adjustRightInd w:val="0"/>
        <w:spacing w:after="0" w:line="240" w:lineRule="auto"/>
        <w:rPr>
          <w:rFonts w:ascii="Arial" w:eastAsiaTheme="minorHAnsi" w:hAnsi="Arial" w:cs="Arial"/>
          <w:b/>
          <w:color w:val="000000"/>
          <w:sz w:val="20"/>
          <w:szCs w:val="20"/>
        </w:rPr>
      </w:pPr>
      <w:r w:rsidRPr="00F4134D">
        <w:rPr>
          <w:rFonts w:ascii="Arial" w:eastAsiaTheme="minorHAnsi" w:hAnsi="Arial" w:cs="Arial"/>
          <w:b/>
          <w:color w:val="000000"/>
          <w:sz w:val="20"/>
          <w:szCs w:val="20"/>
        </w:rPr>
        <w:t xml:space="preserve">Vybavení pozemní komunikace </w:t>
      </w:r>
    </w:p>
    <w:p w14:paraId="21EDE5FD" w14:textId="77777777" w:rsidR="00CE4F6E" w:rsidRPr="00F4134D" w:rsidRDefault="00CE4F6E" w:rsidP="00CE4F6E">
      <w:pPr>
        <w:autoSpaceDE w:val="0"/>
        <w:autoSpaceDN w:val="0"/>
        <w:adjustRightInd w:val="0"/>
        <w:spacing w:after="0" w:line="240" w:lineRule="auto"/>
        <w:rPr>
          <w:rFonts w:ascii="Arial" w:eastAsiaTheme="minorHAnsi" w:hAnsi="Arial" w:cs="Arial"/>
          <w:i/>
          <w:color w:val="000000"/>
          <w:sz w:val="20"/>
          <w:szCs w:val="20"/>
        </w:rPr>
      </w:pPr>
      <w:r w:rsidRPr="00F4134D">
        <w:rPr>
          <w:rFonts w:ascii="Arial" w:eastAsiaTheme="minorHAnsi" w:hAnsi="Arial" w:cs="Arial"/>
          <w:i/>
          <w:color w:val="000000"/>
          <w:sz w:val="20"/>
          <w:szCs w:val="20"/>
        </w:rPr>
        <w:t xml:space="preserve">Dopravní značení </w:t>
      </w:r>
    </w:p>
    <w:p w14:paraId="3E9CEB15" w14:textId="77777777" w:rsidR="00CE4F6E" w:rsidRPr="00F4134D" w:rsidRDefault="00CE4F6E" w:rsidP="00CE4F6E">
      <w:pPr>
        <w:autoSpaceDE w:val="0"/>
        <w:autoSpaceDN w:val="0"/>
        <w:adjustRightInd w:val="0"/>
        <w:spacing w:after="0" w:line="240" w:lineRule="auto"/>
        <w:jc w:val="both"/>
        <w:rPr>
          <w:rFonts w:ascii="Arial" w:eastAsiaTheme="minorHAnsi" w:hAnsi="Arial" w:cs="Arial"/>
          <w:color w:val="000000"/>
          <w:sz w:val="20"/>
          <w:szCs w:val="20"/>
        </w:rPr>
      </w:pPr>
      <w:r w:rsidRPr="00F4134D">
        <w:rPr>
          <w:rFonts w:ascii="Arial" w:eastAsiaTheme="minorHAnsi" w:hAnsi="Arial" w:cs="Arial"/>
          <w:color w:val="000000"/>
          <w:sz w:val="20"/>
          <w:szCs w:val="20"/>
        </w:rPr>
        <w:t xml:space="preserve">značení bude ponecháno stávající, pouze poškozené stávající svislé dopravní značení bude vyměněno za nové. </w:t>
      </w:r>
    </w:p>
    <w:p w14:paraId="24F36C1B" w14:textId="77777777" w:rsidR="00CE4F6E" w:rsidRPr="00F4134D" w:rsidRDefault="00CE4F6E" w:rsidP="00CE4F6E">
      <w:pPr>
        <w:autoSpaceDE w:val="0"/>
        <w:autoSpaceDN w:val="0"/>
        <w:adjustRightInd w:val="0"/>
        <w:spacing w:after="0" w:line="240" w:lineRule="auto"/>
        <w:rPr>
          <w:rFonts w:ascii="Arial" w:eastAsiaTheme="minorHAnsi" w:hAnsi="Arial" w:cs="Arial"/>
          <w:color w:val="000000"/>
          <w:sz w:val="20"/>
          <w:szCs w:val="20"/>
        </w:rPr>
      </w:pPr>
      <w:r w:rsidRPr="00F4134D">
        <w:rPr>
          <w:rFonts w:ascii="Arial" w:eastAsiaTheme="minorHAnsi" w:hAnsi="Arial" w:cs="Arial"/>
          <w:i/>
          <w:color w:val="000000"/>
          <w:sz w:val="20"/>
          <w:szCs w:val="20"/>
        </w:rPr>
        <w:t>Vodorovné dopravní značení (VDZ)</w:t>
      </w:r>
      <w:r w:rsidRPr="00F4134D">
        <w:rPr>
          <w:rFonts w:ascii="Arial" w:eastAsiaTheme="minorHAnsi" w:hAnsi="Arial" w:cs="Arial"/>
          <w:color w:val="000000"/>
          <w:sz w:val="20"/>
          <w:szCs w:val="20"/>
        </w:rPr>
        <w:t xml:space="preserve">  </w:t>
      </w:r>
    </w:p>
    <w:p w14:paraId="29871BBB" w14:textId="77777777" w:rsidR="00CE4F6E" w:rsidRPr="00F4134D" w:rsidRDefault="00CE4F6E" w:rsidP="00CE4F6E">
      <w:pPr>
        <w:autoSpaceDE w:val="0"/>
        <w:autoSpaceDN w:val="0"/>
        <w:adjustRightInd w:val="0"/>
        <w:spacing w:after="0" w:line="240" w:lineRule="auto"/>
        <w:jc w:val="both"/>
        <w:rPr>
          <w:rFonts w:ascii="Arial" w:eastAsiaTheme="minorHAnsi" w:hAnsi="Arial" w:cs="Arial"/>
          <w:color w:val="000000"/>
          <w:sz w:val="20"/>
          <w:szCs w:val="20"/>
        </w:rPr>
      </w:pPr>
      <w:r w:rsidRPr="00F4134D">
        <w:rPr>
          <w:rFonts w:ascii="Arial" w:eastAsiaTheme="minorHAnsi" w:hAnsi="Arial" w:cs="Arial"/>
          <w:color w:val="000000"/>
          <w:sz w:val="20"/>
          <w:szCs w:val="20"/>
        </w:rPr>
        <w:t xml:space="preserve">vodorovné značení je nově navrženo pouze jako Vodící čáry V 4 a v místě křižovatek Podélná čára přerušovaná V 2b. </w:t>
      </w:r>
    </w:p>
    <w:p w14:paraId="3F3F9932" w14:textId="77777777" w:rsidR="00CE4F6E" w:rsidRPr="00F4134D" w:rsidRDefault="00CE4F6E" w:rsidP="00CE4F6E">
      <w:pPr>
        <w:autoSpaceDE w:val="0"/>
        <w:autoSpaceDN w:val="0"/>
        <w:adjustRightInd w:val="0"/>
        <w:spacing w:after="0" w:line="240" w:lineRule="auto"/>
        <w:rPr>
          <w:rFonts w:ascii="Arial" w:eastAsiaTheme="minorHAnsi" w:hAnsi="Arial" w:cs="Arial"/>
          <w:color w:val="000000"/>
          <w:sz w:val="20"/>
          <w:szCs w:val="20"/>
        </w:rPr>
      </w:pPr>
    </w:p>
    <w:p w14:paraId="05E4D8DA" w14:textId="77777777" w:rsidR="00CE4F6E" w:rsidRPr="00F4134D" w:rsidRDefault="00CE4F6E" w:rsidP="00CE4F6E">
      <w:pPr>
        <w:spacing w:before="120" w:after="0"/>
        <w:jc w:val="both"/>
        <w:rPr>
          <w:rFonts w:ascii="Arial" w:hAnsi="Arial" w:cs="Arial"/>
          <w:b/>
          <w:sz w:val="20"/>
          <w:szCs w:val="20"/>
        </w:rPr>
      </w:pPr>
      <w:r w:rsidRPr="00F4134D">
        <w:rPr>
          <w:rFonts w:ascii="Arial" w:hAnsi="Arial" w:cs="Arial"/>
          <w:b/>
          <w:sz w:val="20"/>
          <w:szCs w:val="20"/>
        </w:rPr>
        <w:t>Zadávací podklady</w:t>
      </w:r>
    </w:p>
    <w:p w14:paraId="375FD3D3" w14:textId="77777777" w:rsidR="00CE4F6E" w:rsidRPr="00F4134D" w:rsidRDefault="00CE4F6E" w:rsidP="00CE4F6E">
      <w:pPr>
        <w:autoSpaceDE w:val="0"/>
        <w:autoSpaceDN w:val="0"/>
        <w:adjustRightInd w:val="0"/>
        <w:spacing w:before="120" w:after="0" w:line="252" w:lineRule="auto"/>
        <w:jc w:val="both"/>
        <w:rPr>
          <w:rFonts w:ascii="Arial" w:hAnsi="Arial" w:cs="Arial"/>
          <w:sz w:val="20"/>
          <w:szCs w:val="20"/>
        </w:rPr>
      </w:pPr>
      <w:r w:rsidRPr="00F4134D">
        <w:rPr>
          <w:rFonts w:ascii="Arial" w:hAnsi="Arial" w:cs="Arial"/>
          <w:sz w:val="20"/>
          <w:szCs w:val="20"/>
        </w:rPr>
        <w:t xml:space="preserve">Projektová dokumentace, soupis prací v programu ASPE, situační mapa. </w:t>
      </w:r>
    </w:p>
    <w:p w14:paraId="724E1B11" w14:textId="77777777" w:rsidR="00CE4F6E" w:rsidRPr="00F4134D" w:rsidRDefault="00CE4F6E" w:rsidP="00CE4F6E">
      <w:pPr>
        <w:autoSpaceDE w:val="0"/>
        <w:autoSpaceDN w:val="0"/>
        <w:adjustRightInd w:val="0"/>
        <w:spacing w:before="120" w:after="0" w:line="252" w:lineRule="auto"/>
        <w:jc w:val="both"/>
        <w:rPr>
          <w:rFonts w:ascii="Arial" w:hAnsi="Arial" w:cs="Arial"/>
          <w:sz w:val="20"/>
          <w:szCs w:val="20"/>
        </w:rPr>
      </w:pPr>
    </w:p>
    <w:p w14:paraId="39715E14" w14:textId="77777777" w:rsidR="00CE4F6E" w:rsidRDefault="00CE4F6E" w:rsidP="00CE4F6E">
      <w:pPr>
        <w:autoSpaceDE w:val="0"/>
        <w:autoSpaceDN w:val="0"/>
        <w:adjustRightInd w:val="0"/>
        <w:spacing w:before="120" w:after="0" w:line="252" w:lineRule="auto"/>
        <w:jc w:val="both"/>
        <w:rPr>
          <w:rFonts w:ascii="Arial" w:hAnsi="Arial" w:cs="Arial"/>
          <w:sz w:val="20"/>
          <w:szCs w:val="20"/>
        </w:rPr>
      </w:pPr>
    </w:p>
    <w:p w14:paraId="4D32E554" w14:textId="77777777" w:rsidR="00CE4F6E" w:rsidRDefault="00CE4F6E" w:rsidP="00CE4F6E">
      <w:pPr>
        <w:autoSpaceDE w:val="0"/>
        <w:autoSpaceDN w:val="0"/>
        <w:adjustRightInd w:val="0"/>
        <w:spacing w:before="120" w:after="0" w:line="252" w:lineRule="auto"/>
        <w:jc w:val="both"/>
        <w:rPr>
          <w:rFonts w:ascii="Arial" w:hAnsi="Arial" w:cs="Arial"/>
          <w:sz w:val="20"/>
          <w:szCs w:val="20"/>
        </w:rPr>
      </w:pPr>
    </w:p>
    <w:p w14:paraId="3494ACF8" w14:textId="77777777" w:rsidR="00CE4F6E" w:rsidRDefault="00CE4F6E" w:rsidP="00CE4F6E">
      <w:pPr>
        <w:autoSpaceDE w:val="0"/>
        <w:autoSpaceDN w:val="0"/>
        <w:adjustRightInd w:val="0"/>
        <w:spacing w:before="120" w:after="0" w:line="252" w:lineRule="auto"/>
        <w:jc w:val="both"/>
        <w:rPr>
          <w:rFonts w:ascii="Arial" w:hAnsi="Arial" w:cs="Arial"/>
          <w:sz w:val="20"/>
          <w:szCs w:val="20"/>
        </w:rPr>
      </w:pPr>
    </w:p>
    <w:p w14:paraId="46BC7DAF" w14:textId="77777777" w:rsidR="00CE4F6E" w:rsidRDefault="00CE4F6E" w:rsidP="00CE4F6E">
      <w:pPr>
        <w:autoSpaceDE w:val="0"/>
        <w:autoSpaceDN w:val="0"/>
        <w:adjustRightInd w:val="0"/>
        <w:spacing w:before="120" w:after="0" w:line="252" w:lineRule="auto"/>
        <w:jc w:val="both"/>
        <w:rPr>
          <w:rFonts w:ascii="Arial" w:hAnsi="Arial" w:cs="Arial"/>
          <w:sz w:val="20"/>
          <w:szCs w:val="20"/>
        </w:rPr>
      </w:pPr>
    </w:p>
    <w:p w14:paraId="482E8960" w14:textId="77777777" w:rsidR="00CE4F6E" w:rsidRDefault="00CE4F6E" w:rsidP="00CE4F6E">
      <w:pPr>
        <w:autoSpaceDE w:val="0"/>
        <w:autoSpaceDN w:val="0"/>
        <w:adjustRightInd w:val="0"/>
        <w:spacing w:before="120" w:after="0" w:line="252" w:lineRule="auto"/>
        <w:jc w:val="both"/>
        <w:rPr>
          <w:rFonts w:ascii="Arial" w:hAnsi="Arial" w:cs="Arial"/>
          <w:sz w:val="20"/>
          <w:szCs w:val="20"/>
        </w:rPr>
      </w:pPr>
    </w:p>
    <w:p w14:paraId="3C5909CF" w14:textId="77777777" w:rsidR="00CE4F6E" w:rsidRDefault="00CE4F6E" w:rsidP="00CE4F6E">
      <w:pPr>
        <w:autoSpaceDE w:val="0"/>
        <w:autoSpaceDN w:val="0"/>
        <w:adjustRightInd w:val="0"/>
        <w:spacing w:before="120" w:after="0" w:line="252" w:lineRule="auto"/>
        <w:jc w:val="both"/>
        <w:rPr>
          <w:rFonts w:ascii="Arial" w:hAnsi="Arial" w:cs="Arial"/>
          <w:sz w:val="20"/>
          <w:szCs w:val="20"/>
        </w:rPr>
      </w:pPr>
    </w:p>
    <w:p w14:paraId="3EDA0D2F" w14:textId="77777777" w:rsidR="00CE4F6E" w:rsidRDefault="00CE4F6E" w:rsidP="00CE4F6E">
      <w:pPr>
        <w:autoSpaceDE w:val="0"/>
        <w:autoSpaceDN w:val="0"/>
        <w:adjustRightInd w:val="0"/>
        <w:spacing w:before="120" w:after="0" w:line="252" w:lineRule="auto"/>
        <w:jc w:val="both"/>
        <w:rPr>
          <w:rFonts w:ascii="Arial" w:hAnsi="Arial" w:cs="Arial"/>
          <w:sz w:val="20"/>
          <w:szCs w:val="20"/>
        </w:rPr>
      </w:pPr>
    </w:p>
    <w:p w14:paraId="4E38ACC0" w14:textId="77777777" w:rsidR="00CE4F6E" w:rsidRDefault="00CE4F6E" w:rsidP="00CE4F6E">
      <w:pPr>
        <w:autoSpaceDE w:val="0"/>
        <w:autoSpaceDN w:val="0"/>
        <w:adjustRightInd w:val="0"/>
        <w:spacing w:before="120" w:after="0" w:line="252" w:lineRule="auto"/>
        <w:jc w:val="both"/>
        <w:rPr>
          <w:rFonts w:ascii="Arial" w:hAnsi="Arial" w:cs="Arial"/>
          <w:sz w:val="20"/>
          <w:szCs w:val="20"/>
        </w:rPr>
      </w:pPr>
    </w:p>
    <w:p w14:paraId="6F481212" w14:textId="77777777" w:rsidR="00CE4F6E" w:rsidRDefault="00CE4F6E" w:rsidP="00CE4F6E">
      <w:pPr>
        <w:autoSpaceDE w:val="0"/>
        <w:autoSpaceDN w:val="0"/>
        <w:adjustRightInd w:val="0"/>
        <w:spacing w:before="120" w:after="0" w:line="252" w:lineRule="auto"/>
        <w:jc w:val="both"/>
        <w:rPr>
          <w:rFonts w:ascii="Arial" w:hAnsi="Arial" w:cs="Arial"/>
          <w:sz w:val="20"/>
          <w:szCs w:val="20"/>
        </w:rPr>
      </w:pPr>
    </w:p>
    <w:p w14:paraId="3AEA31F4" w14:textId="77777777" w:rsidR="00CE4F6E" w:rsidRDefault="00CE4F6E" w:rsidP="00CE4F6E">
      <w:pPr>
        <w:autoSpaceDE w:val="0"/>
        <w:autoSpaceDN w:val="0"/>
        <w:adjustRightInd w:val="0"/>
        <w:spacing w:before="120" w:after="0" w:line="252" w:lineRule="auto"/>
        <w:jc w:val="both"/>
        <w:rPr>
          <w:rFonts w:ascii="Arial" w:hAnsi="Arial" w:cs="Arial"/>
          <w:sz w:val="20"/>
          <w:szCs w:val="20"/>
        </w:rPr>
      </w:pPr>
    </w:p>
    <w:p w14:paraId="458B2965" w14:textId="77777777" w:rsidR="00CE4F6E" w:rsidRDefault="00CE4F6E" w:rsidP="00CE4F6E">
      <w:pPr>
        <w:autoSpaceDE w:val="0"/>
        <w:autoSpaceDN w:val="0"/>
        <w:adjustRightInd w:val="0"/>
        <w:spacing w:before="120" w:after="0" w:line="252" w:lineRule="auto"/>
        <w:jc w:val="both"/>
        <w:rPr>
          <w:rFonts w:ascii="Arial" w:hAnsi="Arial" w:cs="Arial"/>
          <w:sz w:val="20"/>
          <w:szCs w:val="20"/>
        </w:rPr>
      </w:pPr>
    </w:p>
    <w:p w14:paraId="06BFD3AC" w14:textId="77777777" w:rsidR="00CE4F6E" w:rsidRDefault="00CE4F6E" w:rsidP="00CE4F6E">
      <w:pPr>
        <w:autoSpaceDE w:val="0"/>
        <w:autoSpaceDN w:val="0"/>
        <w:adjustRightInd w:val="0"/>
        <w:spacing w:before="120" w:after="0" w:line="252" w:lineRule="auto"/>
        <w:jc w:val="both"/>
        <w:rPr>
          <w:rFonts w:ascii="Arial" w:hAnsi="Arial" w:cs="Arial"/>
          <w:sz w:val="20"/>
          <w:szCs w:val="20"/>
        </w:rPr>
      </w:pPr>
    </w:p>
    <w:p w14:paraId="08282802" w14:textId="77777777" w:rsidR="002D4EA4" w:rsidRDefault="002D4EA4" w:rsidP="00CE4F6E">
      <w:pPr>
        <w:autoSpaceDE w:val="0"/>
        <w:autoSpaceDN w:val="0"/>
        <w:adjustRightInd w:val="0"/>
        <w:spacing w:before="120" w:after="0" w:line="252" w:lineRule="auto"/>
        <w:jc w:val="both"/>
        <w:rPr>
          <w:rFonts w:ascii="Arial" w:hAnsi="Arial" w:cs="Arial"/>
          <w:sz w:val="20"/>
          <w:szCs w:val="20"/>
        </w:rPr>
      </w:pPr>
    </w:p>
    <w:p w14:paraId="35CA7D7C" w14:textId="77777777" w:rsidR="00CE4F6E" w:rsidRDefault="00CE4F6E" w:rsidP="00CE4F6E">
      <w:pPr>
        <w:autoSpaceDE w:val="0"/>
        <w:autoSpaceDN w:val="0"/>
        <w:adjustRightInd w:val="0"/>
        <w:spacing w:before="120" w:after="0" w:line="252" w:lineRule="auto"/>
        <w:jc w:val="both"/>
        <w:rPr>
          <w:del w:id="92" w:author="Budař Rostislav" w:date="2024-01-28T20:55:00Z"/>
          <w:rFonts w:ascii="Arial" w:hAnsi="Arial" w:cs="Arial"/>
          <w:sz w:val="20"/>
          <w:szCs w:val="20"/>
        </w:rPr>
      </w:pPr>
    </w:p>
    <w:p w14:paraId="343CDAE2" w14:textId="77777777" w:rsidR="00CE4F6E" w:rsidRDefault="00CE4F6E" w:rsidP="00CE4F6E">
      <w:pPr>
        <w:autoSpaceDE w:val="0"/>
        <w:autoSpaceDN w:val="0"/>
        <w:adjustRightInd w:val="0"/>
        <w:spacing w:before="120" w:after="0" w:line="252" w:lineRule="auto"/>
        <w:jc w:val="both"/>
        <w:rPr>
          <w:del w:id="93" w:author="Budař Rostislav" w:date="2024-01-28T20:55:00Z"/>
          <w:rFonts w:ascii="Arial" w:hAnsi="Arial" w:cs="Arial"/>
          <w:sz w:val="20"/>
          <w:szCs w:val="20"/>
        </w:rPr>
      </w:pPr>
    </w:p>
    <w:p w14:paraId="1DA5EBF7" w14:textId="77777777" w:rsidR="00CE4F6E" w:rsidRDefault="00CE4F6E" w:rsidP="00CE4F6E">
      <w:pPr>
        <w:autoSpaceDE w:val="0"/>
        <w:autoSpaceDN w:val="0"/>
        <w:adjustRightInd w:val="0"/>
        <w:spacing w:before="120" w:after="0" w:line="252" w:lineRule="auto"/>
        <w:jc w:val="both"/>
        <w:rPr>
          <w:del w:id="94" w:author="Budař Rostislav" w:date="2024-01-28T20:55:00Z"/>
          <w:rFonts w:ascii="Arial" w:hAnsi="Arial" w:cs="Arial"/>
          <w:sz w:val="20"/>
          <w:szCs w:val="20"/>
        </w:rPr>
      </w:pPr>
    </w:p>
    <w:p w14:paraId="015A30BC" w14:textId="77777777" w:rsidR="00CE4F6E" w:rsidRDefault="00CE4F6E" w:rsidP="00CE4F6E">
      <w:pPr>
        <w:autoSpaceDE w:val="0"/>
        <w:autoSpaceDN w:val="0"/>
        <w:adjustRightInd w:val="0"/>
        <w:spacing w:before="120" w:after="0" w:line="252" w:lineRule="auto"/>
        <w:jc w:val="both"/>
        <w:rPr>
          <w:del w:id="95" w:author="Budař Rostislav" w:date="2024-01-28T20:55:00Z"/>
          <w:rFonts w:ascii="Arial" w:hAnsi="Arial" w:cs="Arial"/>
          <w:sz w:val="20"/>
          <w:szCs w:val="20"/>
        </w:rPr>
      </w:pPr>
    </w:p>
    <w:p w14:paraId="7C0C5324" w14:textId="77777777" w:rsidR="00CE4F6E" w:rsidRDefault="00CE4F6E" w:rsidP="00CE4F6E">
      <w:pPr>
        <w:autoSpaceDE w:val="0"/>
        <w:autoSpaceDN w:val="0"/>
        <w:adjustRightInd w:val="0"/>
        <w:spacing w:before="120" w:after="0" w:line="252" w:lineRule="auto"/>
        <w:jc w:val="both"/>
        <w:rPr>
          <w:del w:id="96" w:author="Budař Rostislav" w:date="2024-01-28T20:55:00Z"/>
          <w:rFonts w:ascii="Arial" w:hAnsi="Arial" w:cs="Arial"/>
          <w:sz w:val="20"/>
          <w:szCs w:val="20"/>
        </w:rPr>
      </w:pPr>
    </w:p>
    <w:p w14:paraId="7FDE8AC8" w14:textId="77777777" w:rsidR="00CE4F6E" w:rsidRDefault="00CE4F6E" w:rsidP="00CE4F6E">
      <w:pPr>
        <w:autoSpaceDE w:val="0"/>
        <w:autoSpaceDN w:val="0"/>
        <w:adjustRightInd w:val="0"/>
        <w:spacing w:before="120" w:after="0" w:line="252" w:lineRule="auto"/>
        <w:jc w:val="both"/>
        <w:rPr>
          <w:del w:id="97" w:author="Budař Rostislav" w:date="2024-01-28T20:55:00Z"/>
          <w:rFonts w:ascii="Arial" w:hAnsi="Arial" w:cs="Arial"/>
          <w:sz w:val="20"/>
          <w:szCs w:val="20"/>
        </w:rPr>
      </w:pPr>
    </w:p>
    <w:p w14:paraId="177F0608" w14:textId="77777777" w:rsidR="00CE4F6E" w:rsidRDefault="00CE4F6E" w:rsidP="00CE4F6E">
      <w:pPr>
        <w:autoSpaceDE w:val="0"/>
        <w:autoSpaceDN w:val="0"/>
        <w:adjustRightInd w:val="0"/>
        <w:spacing w:before="120" w:after="0" w:line="252" w:lineRule="auto"/>
        <w:jc w:val="both"/>
        <w:rPr>
          <w:del w:id="98" w:author="Budař Rostislav" w:date="2024-01-28T20:55:00Z"/>
          <w:rFonts w:ascii="Arial" w:hAnsi="Arial" w:cs="Arial"/>
          <w:sz w:val="20"/>
          <w:szCs w:val="20"/>
        </w:rPr>
      </w:pPr>
    </w:p>
    <w:p w14:paraId="7F171F9E" w14:textId="77777777" w:rsidR="00CE4F6E" w:rsidRDefault="00CE4F6E" w:rsidP="00CE4F6E">
      <w:pPr>
        <w:autoSpaceDE w:val="0"/>
        <w:autoSpaceDN w:val="0"/>
        <w:adjustRightInd w:val="0"/>
        <w:spacing w:before="120" w:after="0" w:line="252" w:lineRule="auto"/>
        <w:jc w:val="both"/>
        <w:rPr>
          <w:del w:id="99" w:author="Budař Rostislav" w:date="2024-01-28T20:55:00Z"/>
          <w:rFonts w:ascii="Arial" w:hAnsi="Arial" w:cs="Arial"/>
          <w:sz w:val="20"/>
          <w:szCs w:val="20"/>
        </w:rPr>
      </w:pPr>
    </w:p>
    <w:p w14:paraId="3524F1E0" w14:textId="77777777" w:rsidR="00CE4F6E" w:rsidRDefault="00CE4F6E" w:rsidP="00CE4F6E">
      <w:pPr>
        <w:autoSpaceDE w:val="0"/>
        <w:autoSpaceDN w:val="0"/>
        <w:adjustRightInd w:val="0"/>
        <w:spacing w:before="120" w:after="0" w:line="252" w:lineRule="auto"/>
        <w:jc w:val="both"/>
        <w:rPr>
          <w:del w:id="100" w:author="Budař Rostislav" w:date="2024-01-28T20:55:00Z"/>
          <w:rFonts w:ascii="Arial" w:hAnsi="Arial" w:cs="Arial"/>
          <w:sz w:val="20"/>
          <w:szCs w:val="20"/>
        </w:rPr>
      </w:pPr>
    </w:p>
    <w:p w14:paraId="655FF36B" w14:textId="77777777" w:rsidR="00CE4F6E" w:rsidRDefault="00CE4F6E" w:rsidP="00CE4F6E">
      <w:pPr>
        <w:autoSpaceDE w:val="0"/>
        <w:autoSpaceDN w:val="0"/>
        <w:adjustRightInd w:val="0"/>
        <w:spacing w:before="120" w:after="0" w:line="252" w:lineRule="auto"/>
        <w:jc w:val="both"/>
        <w:rPr>
          <w:del w:id="101" w:author="Budař Rostislav" w:date="2024-01-28T20:55:00Z"/>
          <w:rFonts w:ascii="Arial" w:hAnsi="Arial" w:cs="Arial"/>
          <w:sz w:val="20"/>
          <w:szCs w:val="20"/>
        </w:rPr>
      </w:pPr>
    </w:p>
    <w:p w14:paraId="2D0A2FEE" w14:textId="77777777" w:rsidR="00CE4F6E" w:rsidRDefault="00CE4F6E" w:rsidP="00CE4F6E">
      <w:pPr>
        <w:autoSpaceDE w:val="0"/>
        <w:autoSpaceDN w:val="0"/>
        <w:adjustRightInd w:val="0"/>
        <w:spacing w:before="120" w:after="0" w:line="252" w:lineRule="auto"/>
        <w:jc w:val="both"/>
        <w:rPr>
          <w:del w:id="102" w:author="Budař Rostislav" w:date="2024-01-28T20:55:00Z"/>
          <w:rFonts w:ascii="Arial" w:hAnsi="Arial" w:cs="Arial"/>
          <w:sz w:val="20"/>
          <w:szCs w:val="20"/>
        </w:rPr>
      </w:pPr>
    </w:p>
    <w:p w14:paraId="7ADD920D" w14:textId="77777777" w:rsidR="00CE4F6E" w:rsidRDefault="00CE4F6E" w:rsidP="00CE4F6E">
      <w:pPr>
        <w:autoSpaceDE w:val="0"/>
        <w:autoSpaceDN w:val="0"/>
        <w:adjustRightInd w:val="0"/>
        <w:spacing w:before="120" w:after="0" w:line="252" w:lineRule="auto"/>
        <w:jc w:val="both"/>
        <w:rPr>
          <w:del w:id="103" w:author="Budař Rostislav" w:date="2024-01-28T20:55:00Z"/>
          <w:rFonts w:ascii="Arial" w:hAnsi="Arial" w:cs="Arial"/>
          <w:sz w:val="20"/>
          <w:szCs w:val="20"/>
        </w:rPr>
      </w:pPr>
    </w:p>
    <w:p w14:paraId="2138FFB3" w14:textId="77777777" w:rsidR="00CE4F6E" w:rsidRPr="00F4134D" w:rsidRDefault="00CE4F6E" w:rsidP="00CE4F6E">
      <w:pPr>
        <w:autoSpaceDE w:val="0"/>
        <w:autoSpaceDN w:val="0"/>
        <w:adjustRightInd w:val="0"/>
        <w:spacing w:before="120" w:after="0" w:line="252" w:lineRule="auto"/>
        <w:jc w:val="both"/>
        <w:rPr>
          <w:del w:id="104" w:author="Budař Rostislav" w:date="2024-01-28T20:55:00Z"/>
          <w:rFonts w:ascii="Arial" w:hAnsi="Arial" w:cs="Arial"/>
          <w:sz w:val="20"/>
          <w:szCs w:val="20"/>
        </w:rPr>
      </w:pPr>
    </w:p>
    <w:p w14:paraId="22B63CFD" w14:textId="77777777" w:rsidR="00CE4F6E" w:rsidRPr="00F4134D" w:rsidRDefault="00CE4F6E" w:rsidP="00CE4F6E">
      <w:pPr>
        <w:tabs>
          <w:tab w:val="left" w:pos="1134"/>
        </w:tabs>
        <w:spacing w:after="0" w:line="240" w:lineRule="auto"/>
        <w:jc w:val="both"/>
        <w:rPr>
          <w:del w:id="105" w:author="Budař Rostislav" w:date="2024-01-28T20:55:00Z"/>
          <w:rFonts w:ascii="Arial" w:hAnsi="Arial" w:cs="Arial"/>
          <w:sz w:val="20"/>
          <w:szCs w:val="20"/>
        </w:rPr>
      </w:pPr>
    </w:p>
    <w:p w14:paraId="444E69E9" w14:textId="77777777" w:rsidR="00CE4F6E" w:rsidRPr="00931C8E" w:rsidRDefault="00CE4F6E" w:rsidP="00CE4F6E">
      <w:pPr>
        <w:tabs>
          <w:tab w:val="left" w:pos="1134"/>
        </w:tabs>
        <w:spacing w:before="120" w:after="120" w:line="240" w:lineRule="auto"/>
        <w:jc w:val="both"/>
        <w:rPr>
          <w:del w:id="106" w:author="Budař Rostislav" w:date="2024-01-28T20:55:00Z"/>
          <w:rFonts w:ascii="Arial" w:hAnsi="Arial" w:cs="Arial"/>
          <w:sz w:val="20"/>
          <w:szCs w:val="20"/>
        </w:rPr>
      </w:pPr>
    </w:p>
    <w:p w14:paraId="079382E3" w14:textId="77777777" w:rsidR="00100AEC" w:rsidRPr="00100AEC" w:rsidRDefault="00100AEC" w:rsidP="00100AEC">
      <w:pPr>
        <w:tabs>
          <w:tab w:val="left" w:pos="1134"/>
        </w:tabs>
        <w:spacing w:before="120" w:after="120" w:line="240" w:lineRule="auto"/>
        <w:jc w:val="both"/>
        <w:rPr>
          <w:rFonts w:ascii="Arial" w:eastAsia="Times New Roman" w:hAnsi="Arial" w:cs="Arial"/>
          <w:b/>
          <w:sz w:val="20"/>
          <w:szCs w:val="20"/>
          <w:u w:val="single"/>
          <w:lang w:eastAsia="cs-CZ"/>
        </w:rPr>
      </w:pPr>
      <w:r>
        <w:rPr>
          <w:rFonts w:ascii="Arial" w:eastAsia="Times New Roman" w:hAnsi="Arial" w:cs="Arial"/>
          <w:b/>
          <w:sz w:val="20"/>
          <w:szCs w:val="20"/>
          <w:u w:val="single"/>
          <w:lang w:eastAsia="cs-CZ"/>
        </w:rPr>
        <w:t xml:space="preserve">Stavba: </w:t>
      </w:r>
      <w:r w:rsidRPr="00100AEC">
        <w:rPr>
          <w:rFonts w:ascii="Arial" w:eastAsia="Times New Roman" w:hAnsi="Arial" w:cs="Arial"/>
          <w:b/>
          <w:sz w:val="20"/>
          <w:szCs w:val="20"/>
          <w:u w:val="single"/>
          <w:lang w:eastAsia="cs-CZ"/>
        </w:rPr>
        <w:t>„III/40615 DOBRÁ VODA – MOST EV. Č. 40615-1“</w:t>
      </w:r>
    </w:p>
    <w:p w14:paraId="4110EDBF" w14:textId="77777777" w:rsidR="00100AEC" w:rsidRPr="00100AEC" w:rsidRDefault="00100AEC" w:rsidP="00100AEC">
      <w:pPr>
        <w:tabs>
          <w:tab w:val="left" w:pos="1134"/>
        </w:tabs>
        <w:autoSpaceDN w:val="0"/>
        <w:spacing w:before="120" w:after="120" w:line="240" w:lineRule="auto"/>
        <w:jc w:val="both"/>
        <w:textAlignment w:val="baseline"/>
        <w:rPr>
          <w:rFonts w:ascii="Arial" w:eastAsia="Times New Roman" w:hAnsi="Arial" w:cs="Arial"/>
          <w:b/>
          <w:bCs/>
          <w:iCs/>
          <w:sz w:val="20"/>
          <w:szCs w:val="20"/>
          <w:u w:val="single"/>
          <w:lang w:eastAsia="cs-CZ"/>
        </w:rPr>
      </w:pPr>
      <w:r w:rsidRPr="00100AEC">
        <w:rPr>
          <w:rFonts w:ascii="Arial" w:eastAsia="Times New Roman" w:hAnsi="Arial" w:cs="Arial"/>
          <w:b/>
          <w:bCs/>
          <w:iCs/>
          <w:sz w:val="20"/>
          <w:szCs w:val="20"/>
          <w:u w:val="single"/>
          <w:lang w:eastAsia="cs-CZ"/>
        </w:rPr>
        <w:t>Historie projektu:</w:t>
      </w:r>
    </w:p>
    <w:p w14:paraId="417D8377" w14:textId="77777777" w:rsidR="00100AEC" w:rsidRPr="00100AEC" w:rsidRDefault="00100AEC" w:rsidP="00100AEC">
      <w:pPr>
        <w:spacing w:line="240" w:lineRule="auto"/>
        <w:jc w:val="both"/>
        <w:rPr>
          <w:rFonts w:ascii="Arial" w:hAnsi="Arial" w:cs="Arial"/>
          <w:sz w:val="20"/>
          <w:szCs w:val="20"/>
        </w:rPr>
      </w:pPr>
      <w:r w:rsidRPr="00100AEC">
        <w:rPr>
          <w:rFonts w:ascii="Arial" w:hAnsi="Arial" w:cs="Arial"/>
          <w:sz w:val="20"/>
          <w:szCs w:val="20"/>
        </w:rPr>
        <w:t>Stávající most ev. č. 40615-1 převádí silnici III/40615 ve staničení km 0,214 přes potok Myslůvka - výtok z rybníku Hamr. Most se nachází mezi sjezdem ze silnice I/23 a obcí Dobrá Voda, v okrese Jihlava. Jedná se o jednopolový most z roku 1971 s nosnou konstrukcí z 16 ks prefabrikovaných předepjatých nosníků typu HÁJEK. Volná šířka mostu je 7,60 m, celková šířka 8,60 m. Délka přemostění je 7,00 m, délka nosné konstrukce 8,10 m. Výška mostu nad terénem 2,80 m. Stavební stav spodní stavby je ve stupni IV – uspokojivý a stav nosné konstrukce ve stupni V - špatný. Zatížitelnost mostu je omezena dopravním značením na 21 tun (48 tun pro jediné vozidlo).</w:t>
      </w:r>
    </w:p>
    <w:p w14:paraId="07294639" w14:textId="77777777" w:rsidR="00100AEC" w:rsidRPr="00100AEC" w:rsidRDefault="00100AEC" w:rsidP="00100AEC">
      <w:pPr>
        <w:spacing w:line="240" w:lineRule="auto"/>
        <w:jc w:val="both"/>
        <w:rPr>
          <w:rFonts w:ascii="Arial" w:hAnsi="Arial" w:cs="Arial"/>
          <w:bCs/>
          <w:sz w:val="20"/>
          <w:szCs w:val="20"/>
        </w:rPr>
      </w:pPr>
      <w:r w:rsidRPr="00100AEC">
        <w:rPr>
          <w:rFonts w:ascii="Arial" w:hAnsi="Arial" w:cs="Arial"/>
          <w:bCs/>
          <w:sz w:val="20"/>
          <w:szCs w:val="20"/>
        </w:rPr>
        <w:t>V rámci zpracování projektové dokumentace byl proveden stavebně technický průzkum mostu od společnosti TESTSTAV spol. s.r.o., zpracování dokončeno v únoru 2020. Tento průzkum zkonstatoval dobrý stav spodní stavby i nosné konstrukce (beton nosníků C50/60 s minimálním poškozením výztuže kroozí), což umožňuje provedení smysluplné sanace a opravy</w:t>
      </w:r>
      <w:r w:rsidRPr="00100AEC">
        <w:rPr>
          <w:rFonts w:ascii="Arial" w:hAnsi="Arial" w:cs="Arial"/>
          <w:sz w:val="20"/>
          <w:szCs w:val="20"/>
        </w:rPr>
        <w:t xml:space="preserve">. </w:t>
      </w:r>
      <w:r w:rsidRPr="00100AEC">
        <w:rPr>
          <w:rFonts w:ascii="Arial" w:hAnsi="Arial" w:cs="Arial"/>
          <w:bCs/>
          <w:sz w:val="20"/>
          <w:szCs w:val="20"/>
        </w:rPr>
        <w:t xml:space="preserve">Na základě tohoto diagnostického průzkumu a s přihlédnutím na typ konstrukce, odhadované stavební náklady a předpokládanou životnost bylo investorem rozhodnuto o sanaci spodní stavby a nosné konstrukce a realizaci nového mostního svršku a hydroizolací. Tímto nedojde k úpravě velikosti mostního otvoru, který stále převede Q100 včetně rezervy. Na tuto variantu byla následně v dubnu 2020 Projekční kanceláří PRIS spol. s.r.o. zpracována projektová dokumentace ve stupni DUSP, a v říjnu 2020 bylo speciálním stavebním úřadem vydáno společné územní rozhodnutí a stavební povolení. Dále zpracovala v říjnu 2020 Projekční kancelář PRIS spol. s.r.o. projektovou dokumentaci ve stupni PDPS včetně soupisu prací, jež je předmětem této veřejné zakázky. </w:t>
      </w:r>
    </w:p>
    <w:p w14:paraId="5577B1F4" w14:textId="77777777" w:rsidR="00100AEC" w:rsidRPr="00100AEC" w:rsidRDefault="00100AEC" w:rsidP="00100AEC">
      <w:pPr>
        <w:tabs>
          <w:tab w:val="left" w:pos="1134"/>
        </w:tabs>
        <w:spacing w:before="120" w:after="120" w:line="240" w:lineRule="auto"/>
        <w:jc w:val="both"/>
        <w:rPr>
          <w:rFonts w:ascii="Arial" w:eastAsia="Times New Roman" w:hAnsi="Arial" w:cs="Arial"/>
          <w:sz w:val="20"/>
          <w:szCs w:val="20"/>
          <w:lang w:eastAsia="cs-CZ"/>
        </w:rPr>
      </w:pPr>
    </w:p>
    <w:p w14:paraId="6BF2AEC9" w14:textId="77777777" w:rsidR="00100AEC" w:rsidRPr="00100AEC" w:rsidRDefault="00100AEC" w:rsidP="00100AEC">
      <w:pPr>
        <w:tabs>
          <w:tab w:val="left" w:pos="1134"/>
        </w:tabs>
        <w:autoSpaceDN w:val="0"/>
        <w:spacing w:before="120" w:after="120" w:line="240" w:lineRule="auto"/>
        <w:jc w:val="both"/>
        <w:textAlignment w:val="baseline"/>
        <w:rPr>
          <w:rFonts w:ascii="Arial" w:eastAsia="Times New Roman" w:hAnsi="Arial" w:cs="Arial"/>
          <w:b/>
          <w:bCs/>
          <w:iCs/>
          <w:sz w:val="20"/>
          <w:szCs w:val="20"/>
          <w:u w:val="single"/>
          <w:lang w:eastAsia="cs-CZ"/>
        </w:rPr>
      </w:pPr>
      <w:r w:rsidRPr="00100AEC">
        <w:rPr>
          <w:rFonts w:ascii="Arial" w:eastAsia="Times New Roman" w:hAnsi="Arial" w:cs="Arial"/>
          <w:b/>
          <w:bCs/>
          <w:iCs/>
          <w:sz w:val="20"/>
          <w:szCs w:val="20"/>
          <w:u w:val="single"/>
          <w:lang w:eastAsia="cs-CZ"/>
        </w:rPr>
        <w:t>Technické podmínky:</w:t>
      </w:r>
    </w:p>
    <w:p w14:paraId="58284A5B" w14:textId="77777777" w:rsidR="00100AEC" w:rsidRPr="00100AEC" w:rsidRDefault="00100AEC" w:rsidP="00100AEC">
      <w:pPr>
        <w:spacing w:before="120" w:after="120" w:line="240" w:lineRule="auto"/>
        <w:jc w:val="both"/>
        <w:rPr>
          <w:rFonts w:ascii="Arial" w:eastAsia="Times New Roman" w:hAnsi="Arial" w:cs="Arial"/>
          <w:b/>
          <w:bCs/>
          <w:iCs/>
          <w:sz w:val="20"/>
          <w:szCs w:val="20"/>
          <w:lang w:eastAsia="cs-CZ"/>
        </w:rPr>
      </w:pPr>
      <w:r w:rsidRPr="00100AEC">
        <w:rPr>
          <w:rFonts w:ascii="Arial" w:eastAsia="Times New Roman" w:hAnsi="Arial" w:cs="Arial"/>
          <w:b/>
          <w:bCs/>
          <w:iCs/>
          <w:sz w:val="20"/>
          <w:szCs w:val="20"/>
          <w:lang w:eastAsia="cs-CZ"/>
        </w:rPr>
        <w:t>SO 201 MOST EV. Č. 40615-1</w:t>
      </w:r>
    </w:p>
    <w:p w14:paraId="1CB97049" w14:textId="77777777" w:rsidR="00100AEC" w:rsidRPr="00100AEC" w:rsidRDefault="00100AEC" w:rsidP="00100AEC">
      <w:pPr>
        <w:tabs>
          <w:tab w:val="left" w:pos="1134"/>
        </w:tabs>
        <w:autoSpaceDN w:val="0"/>
        <w:spacing w:before="120" w:after="120" w:line="240" w:lineRule="auto"/>
        <w:jc w:val="both"/>
        <w:textAlignment w:val="baseline"/>
        <w:rPr>
          <w:rFonts w:ascii="Arial" w:eastAsia="Times New Roman" w:hAnsi="Arial" w:cs="Arial"/>
          <w:bCs/>
          <w:iCs/>
          <w:sz w:val="20"/>
          <w:szCs w:val="20"/>
          <w:lang w:eastAsia="cs-CZ"/>
        </w:rPr>
      </w:pPr>
      <w:r w:rsidRPr="00100AEC">
        <w:rPr>
          <w:rFonts w:ascii="Arial" w:eastAsia="Times New Roman" w:hAnsi="Arial" w:cs="Arial"/>
          <w:bCs/>
          <w:iCs/>
          <w:sz w:val="20"/>
          <w:szCs w:val="20"/>
          <w:lang w:eastAsia="cs-CZ"/>
        </w:rPr>
        <w:t xml:space="preserve">Projektová dokumentace předpokládá rekonstrukci mostu za vyloučení veškeré dopravy a jejího přesunu na objízdné trasy. Po uzavření mostu bude zřízeno zařízení staveniště a vytýčeny a ochráněny inženýrské sítě. Na pravé straně mostu bude provedeno ochránění stromu před poškozením. Sejmuta bude ornice a uložena pro zpětné ohumusování ploch dotčených stavbou. Odstraněny budou vozovkové vrstvy na mostě a demontováno veškeré mostní vybavení. Vybourány budou římsy včetně obrub, stávající spádová deska a závěrné zídky včetně odstranění zbytků izolace. Dále budou provedeny zemní práce výkopů za rubem opěr. Spodní stavba bude zachována stávající v celém rozsahu, její tloušťka 900 mm a provedení je dostatečné. Kamenné zdivo bude očištěno, hloubkově zainjektováno trasovou vápennou výplňovou maltou a následně přespárováno. Případné větší poruchy ve zdivu nebo spárách budou opraveny přezděním. Takto budou zasanovány i nábřežní zdi tvořící šikmá křídla mostu. Rub opěr bude opatřen drenážemi vyústěnými na povodní straně. Nosná konstrukce zůstane stávající ze 16ti železobetonových nosníků typu Hájek, délky 8,2 m s rozpětím 7,56 m. Světlost mostního otvoru zůstane 6,96 m. Šířka nosné konstrukce zůstává 8,0 m pro převedení silnice šířky 7,0 m. Na očištěný povrch nosníků bude vybetonovaná nová železobetonová spádová deska spřažená se stávající nosnou konstrukcí vlepovanými trny z výztuže. Konce nosníků budou obetonovány s koncovým ozubem. Provedena bude nová hydroizolace s natavovaných asfaltových pásů. Na spodním podhledu dojde k otryskání betonu nosníků tlakovou vodou dle požadavku TDI a AD. Obnažená výztuž bude odrezivěna a natřena ochranným nátěrem. Případné trhliny v betonu budou zainjektovány. Dále budou nosníky reprofilovány sanační maltou a povrch sjednocen plošnou stěrkou. Nakonec bude nanesen sjednocující hydrofobní a protikarbonatační nátěr. Po dokončení sanací spodní stavby budou dosypány přechodové oblasti. Na ochranu izolace budou vybetonovány nové monolitické vyztužené římsy šířky 0,8 m a délky 12,2 a 12,5 m. Vozovka bude provedena z asfaltového betonu – na mostě tl. 40 mm na ochranu izolace 45 mm, na předmostích v tl. 40 + 60 mm na vrstvu mechanicky zpevněného kameniva tl. 150 mm a štěrkodrtě tl. 200 mm. Obrusná vrstva vozovky bude provedena bez středové spáry. Podélný spád je projektovaný 0,5 %, pro řádné odvodnění bude sloužit jednostranný příčný sklon s odvodem vody podél obrub do skluzů z lomového kamene do betonu na levé </w:t>
      </w:r>
      <w:r w:rsidRPr="00100AEC">
        <w:rPr>
          <w:rFonts w:ascii="Arial" w:eastAsia="Times New Roman" w:hAnsi="Arial" w:cs="Arial"/>
          <w:bCs/>
          <w:iCs/>
          <w:sz w:val="20"/>
          <w:szCs w:val="20"/>
          <w:lang w:eastAsia="cs-CZ"/>
        </w:rPr>
        <w:lastRenderedPageBreak/>
        <w:t>straně mostu. Římsy budou osazeny zábradelním svodidlem se svislou výplní, v barvě RAL 6017 Májová zeleň, s návazností na silniční svodidla před a za mostem ukončené výškovými náběhy. Následovat budou dokončovací zemní práce na svahových kuželech, skluzech, vývařišti a odláždění lomovým kamenem do betonu v přechodových klínech za římsami. Přilehlý břeh rybníka bude opevněn kamennou rovnaninou. Nezpevněné krajnice budou z vybouraného a předrceného asfaltového recyklátu. Osazeno bude příslušné dopravní značení, spáry v asfaltové vozovce budou opatřeny zálivkami a terén bude ohumusován a oset travním semenem. Po obnovení provozu na mostě bude odstraněno přechodné dopravní značení na objízdných trasách a staveniště bude vyklizeno včetně uvedení všech dotčených ploch do původního stavu.</w:t>
      </w:r>
    </w:p>
    <w:p w14:paraId="1115513A" w14:textId="77777777" w:rsidR="00100AEC" w:rsidRPr="00100AEC" w:rsidRDefault="00100AEC" w:rsidP="00100AEC">
      <w:pPr>
        <w:tabs>
          <w:tab w:val="left" w:pos="1134"/>
        </w:tabs>
        <w:autoSpaceDN w:val="0"/>
        <w:spacing w:before="120" w:after="120" w:line="240" w:lineRule="auto"/>
        <w:jc w:val="both"/>
        <w:textAlignment w:val="baseline"/>
        <w:rPr>
          <w:rFonts w:ascii="Arial" w:eastAsia="Times New Roman" w:hAnsi="Arial" w:cs="Arial"/>
          <w:b/>
          <w:bCs/>
          <w:iCs/>
          <w:sz w:val="20"/>
          <w:szCs w:val="20"/>
          <w:u w:val="single"/>
          <w:lang w:eastAsia="cs-CZ"/>
        </w:rPr>
      </w:pPr>
    </w:p>
    <w:p w14:paraId="79D9D417" w14:textId="77777777" w:rsidR="00100AEC" w:rsidRPr="00100AEC" w:rsidRDefault="00100AEC" w:rsidP="00100AEC">
      <w:pPr>
        <w:tabs>
          <w:tab w:val="left" w:pos="1134"/>
        </w:tabs>
        <w:autoSpaceDN w:val="0"/>
        <w:spacing w:before="120" w:after="120" w:line="240" w:lineRule="auto"/>
        <w:jc w:val="both"/>
        <w:textAlignment w:val="baseline"/>
        <w:rPr>
          <w:rFonts w:ascii="Arial" w:eastAsia="Times New Roman" w:hAnsi="Arial" w:cs="Arial"/>
          <w:b/>
          <w:bCs/>
          <w:iCs/>
          <w:sz w:val="20"/>
          <w:szCs w:val="20"/>
          <w:u w:val="single"/>
          <w:lang w:eastAsia="cs-CZ"/>
        </w:rPr>
      </w:pPr>
      <w:r w:rsidRPr="00100AEC">
        <w:rPr>
          <w:rFonts w:ascii="Arial" w:eastAsia="Times New Roman" w:hAnsi="Arial" w:cs="Arial"/>
          <w:b/>
          <w:bCs/>
          <w:iCs/>
          <w:sz w:val="20"/>
          <w:szCs w:val="20"/>
          <w:u w:val="single"/>
          <w:lang w:eastAsia="cs-CZ"/>
        </w:rPr>
        <w:t>Další požadavky zadavatele:</w:t>
      </w:r>
    </w:p>
    <w:p w14:paraId="34AA7523" w14:textId="77777777" w:rsidR="00100AEC" w:rsidRPr="00100AEC" w:rsidRDefault="00100AEC" w:rsidP="00100AEC">
      <w:pPr>
        <w:spacing w:before="120" w:after="120" w:line="240" w:lineRule="auto"/>
        <w:jc w:val="both"/>
        <w:rPr>
          <w:rFonts w:ascii="Arial" w:eastAsia="Times New Roman" w:hAnsi="Arial" w:cs="Arial"/>
          <w:sz w:val="20"/>
          <w:szCs w:val="20"/>
          <w:lang w:eastAsia="cs-CZ"/>
        </w:rPr>
      </w:pPr>
      <w:r w:rsidRPr="00100AEC">
        <w:rPr>
          <w:rFonts w:ascii="Arial" w:eastAsia="Times New Roman" w:hAnsi="Arial" w:cs="Arial"/>
          <w:sz w:val="20"/>
          <w:szCs w:val="20"/>
          <w:lang w:eastAsia="cs-CZ"/>
        </w:rPr>
        <w:t xml:space="preserve">Před zahájením výstavby bude prověřen výskyt inženýrských sítí, které budou případně vytýčeny a ochráněny dle požadavků jejich správců a v souladu s vyjádřeními v dokladové části a podmínkami společného povolení. Vytýčeny budou před zahájením stavby i hranice trvalého a dočasného záboru. Vhodné meziskládky a skládky si zajišťuje zhotovitel sám. </w:t>
      </w:r>
    </w:p>
    <w:p w14:paraId="0A5C8015" w14:textId="77777777" w:rsidR="00100AEC" w:rsidRPr="00100AEC" w:rsidRDefault="00100AEC" w:rsidP="00100AEC">
      <w:pPr>
        <w:spacing w:before="120" w:after="120" w:line="240" w:lineRule="auto"/>
        <w:jc w:val="both"/>
        <w:rPr>
          <w:rFonts w:ascii="Arial" w:eastAsia="Times New Roman" w:hAnsi="Arial" w:cs="Arial"/>
          <w:sz w:val="20"/>
          <w:szCs w:val="20"/>
          <w:lang w:eastAsia="cs-CZ"/>
        </w:rPr>
      </w:pPr>
      <w:r w:rsidRPr="00100AEC">
        <w:rPr>
          <w:rFonts w:ascii="Arial" w:eastAsia="Times New Roman" w:hAnsi="Arial" w:cs="Arial"/>
          <w:sz w:val="20"/>
          <w:szCs w:val="20"/>
          <w:lang w:eastAsia="cs-CZ"/>
        </w:rPr>
        <w:t xml:space="preserve">Stavba bude prováděna na pozemcích zadavatele (resp. Kraje Vysočina) a dále na pozemcích Obce Krahulčí, Městyse Mrákotín, jednoho soukromého vlastníka, Rybářství Vysočina a státního pozemkového úřadu, se kterými má zadavatel uzavřené smlouvy, jejichž podmínky je nutné respektovat. </w:t>
      </w:r>
    </w:p>
    <w:p w14:paraId="19AA5A3B" w14:textId="77777777" w:rsidR="00100AEC" w:rsidRPr="00100AEC" w:rsidRDefault="00100AEC" w:rsidP="00100AEC">
      <w:pPr>
        <w:spacing w:before="120" w:after="120" w:line="240" w:lineRule="auto"/>
        <w:jc w:val="both"/>
        <w:rPr>
          <w:rFonts w:ascii="Arial" w:eastAsia="Times New Roman" w:hAnsi="Arial" w:cs="Arial"/>
          <w:sz w:val="20"/>
          <w:szCs w:val="20"/>
          <w:lang w:eastAsia="cs-CZ"/>
        </w:rPr>
      </w:pPr>
      <w:r w:rsidRPr="00100AEC">
        <w:rPr>
          <w:rFonts w:ascii="Arial" w:eastAsia="Times New Roman" w:hAnsi="Arial" w:cs="Arial"/>
          <w:sz w:val="20"/>
          <w:szCs w:val="20"/>
          <w:lang w:eastAsia="cs-CZ"/>
        </w:rPr>
        <w:t xml:space="preserve">S Rybářstvím Vysočina, s.r.o. je dohodnuta součinnost při opravě a Rybářství Vysočina souhlasí s upuštěním Hamerského rybníka na parcele č.2028/1 v k.ú.Mrákotín ve druhé polovině září – říjen 2024. V této době budou stavidla bezpečnostního přelivu vyhrazena, ale bezpečnostním přelivem může protékat voda. Spodní stavba bude sanována v celém rozsahu. </w:t>
      </w:r>
    </w:p>
    <w:p w14:paraId="3754508B" w14:textId="77777777" w:rsidR="00100AEC" w:rsidRPr="00100AEC" w:rsidRDefault="00100AEC" w:rsidP="00100AEC">
      <w:pPr>
        <w:spacing w:before="120" w:after="120" w:line="240" w:lineRule="auto"/>
        <w:jc w:val="both"/>
        <w:rPr>
          <w:rFonts w:ascii="Arial" w:eastAsia="Times New Roman" w:hAnsi="Arial" w:cs="Arial"/>
          <w:bCs/>
          <w:iCs/>
          <w:sz w:val="20"/>
          <w:szCs w:val="20"/>
          <w:lang w:eastAsia="cs-CZ"/>
        </w:rPr>
      </w:pPr>
      <w:r w:rsidRPr="00100AEC">
        <w:rPr>
          <w:rFonts w:ascii="Arial" w:eastAsia="Times New Roman" w:hAnsi="Arial" w:cs="Arial"/>
          <w:bCs/>
          <w:iCs/>
          <w:sz w:val="20"/>
          <w:szCs w:val="20"/>
          <w:lang w:eastAsia="cs-CZ"/>
        </w:rPr>
        <w:t>V průběhu realizace stavebního objektu 201 je nutné v tomto úseku vyloučit provoz a doprava tak bude vedena po objízdné trase. Projednání a vyřízení uzavírky a objízdných tras, včetně osazení a údržby přechodného dopravního značení je v gesci zhotovitele stavby. V úseku dotčeném uzavírkou mostu jsou vedeny autobusové linky veřejné linkové osobní dopravy, s případnou potřebou přemístění zastávek dle vyjádření Oddělení dopravní obslužnosti k objízdné trase. Objízdná trasa je dle zpracovaného DIO navržena a vedena po silnici I/23 do Mrákotína a dále po silnici III/40614 až po křižovatku se silnicí III/40615 u Dobré Vody, a opačně. Délka objízdné trasy je cca 3,5 km. Převedení pěších je z důvodu umístění autobusové zastávky na I/23 řešeno provizorních lávkou v místě česel rybníka. V případě dalších dopravních omezení v lokalitě může být podoba DIO po dohodě s investorem a dalšími dotčenými subjekty upravena dle možností. Příjezd na staveniště bude umožněn z obou stran po komunikaci III/40615, kde bude i možnost zřízení zařízení staveniště, pracovních ploch a meziskládek materiálů. V rámci stavebního objektu 182 je i pasport objízdných tras před zahájením a po dokončení stavby a pasport okolních nemovitostí. Zejména je nutná pasportizace a ochrana před poškozením polní cesty mezi mostem a autobusovou zastávkou, která je ve vlastnictví městyse Mrákotín.</w:t>
      </w:r>
    </w:p>
    <w:p w14:paraId="38A2A66F" w14:textId="77777777" w:rsidR="00100AEC" w:rsidRPr="00100AEC" w:rsidRDefault="00100AEC" w:rsidP="00100AEC">
      <w:pPr>
        <w:spacing w:before="120" w:after="120" w:line="240" w:lineRule="auto"/>
        <w:jc w:val="both"/>
        <w:rPr>
          <w:rFonts w:ascii="Arial" w:eastAsia="Times New Roman" w:hAnsi="Arial" w:cs="Arial"/>
          <w:b/>
          <w:sz w:val="20"/>
          <w:szCs w:val="20"/>
          <w:u w:val="single"/>
          <w:lang w:eastAsia="cs-CZ"/>
        </w:rPr>
      </w:pPr>
    </w:p>
    <w:p w14:paraId="52D7C42B" w14:textId="77777777" w:rsidR="00100AEC" w:rsidRPr="00100AEC" w:rsidRDefault="00100AEC" w:rsidP="00100AEC">
      <w:pPr>
        <w:spacing w:before="120" w:after="120" w:line="240" w:lineRule="auto"/>
        <w:jc w:val="both"/>
        <w:rPr>
          <w:rFonts w:ascii="Arial" w:eastAsia="Times New Roman" w:hAnsi="Arial" w:cs="Arial"/>
          <w:b/>
          <w:sz w:val="20"/>
          <w:szCs w:val="20"/>
          <w:u w:val="single"/>
          <w:lang w:eastAsia="cs-CZ"/>
        </w:rPr>
      </w:pPr>
      <w:r w:rsidRPr="00100AEC">
        <w:rPr>
          <w:rFonts w:ascii="Arial" w:eastAsia="Times New Roman" w:hAnsi="Arial" w:cs="Arial"/>
          <w:b/>
          <w:sz w:val="20"/>
          <w:szCs w:val="20"/>
          <w:u w:val="single"/>
          <w:lang w:eastAsia="cs-CZ"/>
        </w:rPr>
        <w:t>Zadávací podklady</w:t>
      </w:r>
    </w:p>
    <w:p w14:paraId="3A8D8947" w14:textId="77777777" w:rsidR="00100AEC" w:rsidRPr="00100AEC" w:rsidRDefault="00100AEC" w:rsidP="00100AEC">
      <w:pPr>
        <w:spacing w:before="120" w:after="120" w:line="240" w:lineRule="auto"/>
        <w:jc w:val="both"/>
        <w:rPr>
          <w:rFonts w:ascii="Arial" w:eastAsia="Times New Roman" w:hAnsi="Arial" w:cs="Arial"/>
          <w:sz w:val="20"/>
          <w:szCs w:val="20"/>
          <w:lang w:eastAsia="cs-CZ"/>
        </w:rPr>
      </w:pPr>
      <w:r w:rsidRPr="00100AEC">
        <w:rPr>
          <w:rFonts w:ascii="Arial" w:eastAsia="Times New Roman" w:hAnsi="Arial" w:cs="Arial"/>
          <w:sz w:val="20"/>
          <w:szCs w:val="20"/>
          <w:lang w:eastAsia="cs-CZ"/>
        </w:rPr>
        <w:t>Požadavky na rekonstrukci mostu jsou specifikovány v projektové dokumentaci, kterou ve stupni DÚSP a PDPS, spolu se soupisem prací v programu ASPE, vypracovala Projekční kancelář PRIS spol. s.r.o.</w:t>
      </w:r>
    </w:p>
    <w:p w14:paraId="62D83298" w14:textId="77777777" w:rsidR="00100AEC" w:rsidRPr="00100AEC" w:rsidRDefault="00100AEC" w:rsidP="00100AEC">
      <w:pPr>
        <w:spacing w:before="120" w:after="120" w:line="240" w:lineRule="auto"/>
        <w:contextualSpacing/>
        <w:jc w:val="both"/>
        <w:rPr>
          <w:rFonts w:ascii="Arial" w:eastAsia="Times New Roman" w:hAnsi="Arial" w:cs="Arial"/>
          <w:sz w:val="20"/>
          <w:szCs w:val="20"/>
          <w:lang w:eastAsia="cs-CZ"/>
        </w:rPr>
      </w:pPr>
      <w:r w:rsidRPr="00100AEC">
        <w:rPr>
          <w:rStyle w:val="Nadpis5Char"/>
          <w:rFonts w:ascii="Arial" w:eastAsia="Calibri" w:hAnsi="Arial" w:cs="Arial"/>
          <w:i w:val="0"/>
          <w:sz w:val="20"/>
          <w:szCs w:val="20"/>
        </w:rPr>
        <w:tab/>
      </w:r>
    </w:p>
    <w:p w14:paraId="1B19EE34" w14:textId="77777777" w:rsidR="00CE4F6E" w:rsidRDefault="00CE4F6E" w:rsidP="00100AEC">
      <w:pPr>
        <w:spacing w:before="120" w:after="120" w:line="360" w:lineRule="auto"/>
        <w:contextualSpacing/>
        <w:jc w:val="both"/>
        <w:rPr>
          <w:rFonts w:ascii="Arial" w:eastAsia="Times New Roman" w:hAnsi="Arial" w:cs="Arial"/>
          <w:b/>
          <w:sz w:val="20"/>
          <w:szCs w:val="20"/>
          <w:highlight w:val="yellow"/>
          <w:lang w:eastAsia="cs-CZ"/>
        </w:rPr>
      </w:pPr>
    </w:p>
    <w:p w14:paraId="4CD3F377" w14:textId="77777777" w:rsidR="008B06A8" w:rsidRPr="00522FAC" w:rsidRDefault="008B06A8" w:rsidP="008B06A8">
      <w:pPr>
        <w:autoSpaceDE w:val="0"/>
        <w:autoSpaceDN w:val="0"/>
        <w:adjustRightInd w:val="0"/>
        <w:spacing w:before="120" w:after="0" w:line="252" w:lineRule="auto"/>
        <w:jc w:val="both"/>
        <w:rPr>
          <w:rFonts w:ascii="Times New Roman" w:hAnsi="Times New Roman"/>
          <w:b/>
          <w:i/>
          <w:sz w:val="24"/>
          <w:szCs w:val="24"/>
        </w:rPr>
      </w:pPr>
      <w:r w:rsidRPr="00B27CA2">
        <w:rPr>
          <w:rFonts w:ascii="Times New Roman" w:hAnsi="Times New Roman"/>
          <w:b/>
          <w:i/>
          <w:sz w:val="24"/>
          <w:szCs w:val="24"/>
          <w:highlight w:val="lightGray"/>
        </w:rPr>
        <w:t>Stavba bude koordinována se stavbou „III/40615 Dobrá Voda – most ev.č. 40615-1“, kdy jako druhá bude realizována výstavba mostu Dobrá voda z důvodu dopravní obslužnosti obce Dobrá Voda a dohody s Rybářstvím Vysočina ohledně vypouštění rybníka HAMR (předpoklad srpen viz. TP koordinované stavby „III/40615 DOBRÁ VODA – MOST EV. Č. 40615-1“). Prvně bude realizována stavba „III/40614 Mrákotín průtah“.</w:t>
      </w:r>
    </w:p>
    <w:p w14:paraId="7A300D5E" w14:textId="77777777" w:rsidR="00CE4F6E" w:rsidRPr="00F4134D" w:rsidRDefault="00CE4F6E" w:rsidP="00CE4F6E">
      <w:pPr>
        <w:autoSpaceDE w:val="0"/>
        <w:autoSpaceDN w:val="0"/>
        <w:adjustRightInd w:val="0"/>
        <w:spacing w:before="120" w:after="0" w:line="252" w:lineRule="auto"/>
        <w:jc w:val="both"/>
        <w:rPr>
          <w:rFonts w:ascii="Arial" w:hAnsi="Arial" w:cs="Arial"/>
          <w:sz w:val="20"/>
          <w:szCs w:val="20"/>
        </w:rPr>
      </w:pPr>
    </w:p>
    <w:p w14:paraId="207DD9FE" w14:textId="77777777" w:rsidR="00CE4F6E" w:rsidRDefault="00CE4F6E" w:rsidP="00100AEC">
      <w:pPr>
        <w:spacing w:before="120" w:after="120" w:line="360" w:lineRule="auto"/>
        <w:contextualSpacing/>
        <w:jc w:val="both"/>
        <w:rPr>
          <w:rFonts w:ascii="Arial" w:eastAsia="Times New Roman" w:hAnsi="Arial" w:cs="Arial"/>
          <w:b/>
          <w:sz w:val="20"/>
          <w:szCs w:val="20"/>
          <w:highlight w:val="yellow"/>
          <w:lang w:eastAsia="cs-CZ"/>
        </w:rPr>
      </w:pPr>
    </w:p>
    <w:sectPr w:rsidR="00CE4F6E" w:rsidSect="004F4618">
      <w:headerReference w:type="default" r:id="rId7"/>
      <w:footerReference w:type="default" r:id="rId8"/>
      <w:pgSz w:w="11906" w:h="16838"/>
      <w:pgMar w:top="1135" w:right="1133" w:bottom="1135" w:left="1417" w:header="851" w:footer="76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A7BFCB" w14:textId="77777777" w:rsidR="00E0368B" w:rsidRDefault="00E0368B" w:rsidP="00033EC2">
      <w:pPr>
        <w:spacing w:after="0" w:line="240" w:lineRule="auto"/>
      </w:pPr>
      <w:r>
        <w:separator/>
      </w:r>
    </w:p>
  </w:endnote>
  <w:endnote w:type="continuationSeparator" w:id="0">
    <w:p w14:paraId="5C96D1C4" w14:textId="77777777" w:rsidR="00E0368B" w:rsidRDefault="00E0368B" w:rsidP="00033EC2">
      <w:pPr>
        <w:spacing w:after="0" w:line="240" w:lineRule="auto"/>
      </w:pPr>
      <w:r>
        <w:continuationSeparator/>
      </w:r>
    </w:p>
  </w:endnote>
  <w:endnote w:type="continuationNotice" w:id="1">
    <w:p w14:paraId="7D626DE2" w14:textId="77777777" w:rsidR="00E0368B" w:rsidRDefault="00E0368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4040F4" w14:textId="27D282B0" w:rsidR="00195FA5" w:rsidRPr="00B545BC" w:rsidRDefault="003A6635" w:rsidP="001C3BF8">
    <w:pPr>
      <w:pStyle w:val="Zpat"/>
      <w:pBdr>
        <w:top w:val="single" w:sz="4" w:space="1" w:color="auto"/>
      </w:pBdr>
      <w:spacing w:before="120"/>
      <w:rPr>
        <w:rFonts w:ascii="Arial" w:hAnsi="Arial" w:cs="Arial"/>
        <w:sz w:val="16"/>
        <w:szCs w:val="16"/>
      </w:rPr>
    </w:pPr>
    <w:r>
      <w:rPr>
        <w:rFonts w:ascii="Times New Roman" w:hAnsi="Times New Roman"/>
      </w:rPr>
      <w:tab/>
    </w:r>
    <w:r w:rsidRPr="00B545BC">
      <w:rPr>
        <w:rFonts w:ascii="Arial" w:hAnsi="Arial" w:cs="Arial"/>
        <w:sz w:val="16"/>
        <w:szCs w:val="16"/>
      </w:rPr>
      <w:t xml:space="preserve">Stránka </w:t>
    </w:r>
    <w:r w:rsidR="00B0273E" w:rsidRPr="00B545BC">
      <w:rPr>
        <w:rFonts w:ascii="Arial" w:hAnsi="Arial" w:cs="Arial"/>
        <w:b/>
        <w:sz w:val="16"/>
        <w:szCs w:val="16"/>
      </w:rPr>
      <w:fldChar w:fldCharType="begin"/>
    </w:r>
    <w:r w:rsidRPr="00B545BC">
      <w:rPr>
        <w:rFonts w:ascii="Arial" w:hAnsi="Arial" w:cs="Arial"/>
        <w:b/>
        <w:sz w:val="16"/>
        <w:szCs w:val="16"/>
      </w:rPr>
      <w:instrText>PAGE</w:instrText>
    </w:r>
    <w:r w:rsidR="00B0273E" w:rsidRPr="00B545BC">
      <w:rPr>
        <w:rFonts w:ascii="Arial" w:hAnsi="Arial" w:cs="Arial"/>
        <w:b/>
        <w:sz w:val="16"/>
        <w:szCs w:val="16"/>
      </w:rPr>
      <w:fldChar w:fldCharType="separate"/>
    </w:r>
    <w:r w:rsidR="00E0368B">
      <w:rPr>
        <w:rFonts w:ascii="Arial" w:hAnsi="Arial" w:cs="Arial"/>
        <w:b/>
        <w:noProof/>
        <w:sz w:val="16"/>
        <w:szCs w:val="16"/>
      </w:rPr>
      <w:t>5</w:t>
    </w:r>
    <w:r w:rsidR="00B0273E" w:rsidRPr="00B545BC">
      <w:rPr>
        <w:rFonts w:ascii="Arial" w:hAnsi="Arial" w:cs="Arial"/>
        <w:b/>
        <w:sz w:val="16"/>
        <w:szCs w:val="16"/>
      </w:rPr>
      <w:fldChar w:fldCharType="end"/>
    </w:r>
    <w:r w:rsidRPr="00B545BC">
      <w:rPr>
        <w:rFonts w:ascii="Arial" w:hAnsi="Arial" w:cs="Arial"/>
        <w:sz w:val="16"/>
        <w:szCs w:val="16"/>
      </w:rPr>
      <w:t xml:space="preserve"> z </w:t>
    </w:r>
    <w:r w:rsidR="00B0273E" w:rsidRPr="00B545BC">
      <w:rPr>
        <w:rFonts w:ascii="Arial" w:hAnsi="Arial" w:cs="Arial"/>
        <w:b/>
        <w:sz w:val="16"/>
        <w:szCs w:val="16"/>
      </w:rPr>
      <w:fldChar w:fldCharType="begin"/>
    </w:r>
    <w:r w:rsidRPr="00B545BC">
      <w:rPr>
        <w:rFonts w:ascii="Arial" w:hAnsi="Arial" w:cs="Arial"/>
        <w:b/>
        <w:sz w:val="16"/>
        <w:szCs w:val="16"/>
      </w:rPr>
      <w:instrText>NUMPAGES</w:instrText>
    </w:r>
    <w:r w:rsidR="00B0273E" w:rsidRPr="00B545BC">
      <w:rPr>
        <w:rFonts w:ascii="Arial" w:hAnsi="Arial" w:cs="Arial"/>
        <w:b/>
        <w:sz w:val="16"/>
        <w:szCs w:val="16"/>
      </w:rPr>
      <w:fldChar w:fldCharType="separate"/>
    </w:r>
    <w:r w:rsidR="00E0368B">
      <w:rPr>
        <w:rFonts w:ascii="Arial" w:hAnsi="Arial" w:cs="Arial"/>
        <w:b/>
        <w:noProof/>
        <w:sz w:val="16"/>
        <w:szCs w:val="16"/>
      </w:rPr>
      <w:t>5</w:t>
    </w:r>
    <w:r w:rsidR="00B0273E" w:rsidRPr="00B545BC">
      <w:rPr>
        <w:rFonts w:ascii="Arial" w:hAnsi="Arial" w:cs="Arial"/>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EB44F0" w14:textId="77777777" w:rsidR="00E0368B" w:rsidRDefault="00E0368B" w:rsidP="00033EC2">
      <w:pPr>
        <w:spacing w:after="0" w:line="240" w:lineRule="auto"/>
      </w:pPr>
      <w:r>
        <w:separator/>
      </w:r>
    </w:p>
  </w:footnote>
  <w:footnote w:type="continuationSeparator" w:id="0">
    <w:p w14:paraId="59CA630F" w14:textId="77777777" w:rsidR="00E0368B" w:rsidRDefault="00E0368B" w:rsidP="00033EC2">
      <w:pPr>
        <w:spacing w:after="0" w:line="240" w:lineRule="auto"/>
      </w:pPr>
      <w:r>
        <w:continuationSeparator/>
      </w:r>
    </w:p>
  </w:footnote>
  <w:footnote w:type="continuationNotice" w:id="1">
    <w:p w14:paraId="6EFD47D6" w14:textId="77777777" w:rsidR="00E0368B" w:rsidRDefault="00E0368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DB602" w14:textId="77777777" w:rsidR="00EC5DCC" w:rsidRDefault="00EC5DCC" w:rsidP="00E02F34">
    <w:pPr>
      <w:pStyle w:val="Zhlav"/>
      <w:pBdr>
        <w:bottom w:val="single" w:sz="4" w:space="1" w:color="auto"/>
      </w:pBdr>
      <w:jc w:val="right"/>
      <w:rPr>
        <w:del w:id="107" w:author="Budař Rostislav" w:date="2024-01-28T20:55:00Z"/>
        <w:rFonts w:ascii="Arial" w:hAnsi="Arial" w:cs="Arial"/>
        <w:sz w:val="16"/>
        <w:szCs w:val="16"/>
      </w:rPr>
    </w:pPr>
    <w:del w:id="108" w:author="Budař Rostislav" w:date="2024-01-28T20:55:00Z">
      <w:r>
        <w:rPr>
          <w:noProof/>
          <w:lang w:eastAsia="cs-CZ"/>
        </w:rPr>
        <w:drawing>
          <wp:anchor distT="0" distB="0" distL="114300" distR="114300" simplePos="0" relativeHeight="251661824" behindDoc="0" locked="0" layoutInCell="1" allowOverlap="1" wp14:anchorId="25AC66BC" wp14:editId="61EE0560">
            <wp:simplePos x="0" y="0"/>
            <wp:positionH relativeFrom="margin">
              <wp:posOffset>0</wp:posOffset>
            </wp:positionH>
            <wp:positionV relativeFrom="margin">
              <wp:posOffset>-866775</wp:posOffset>
            </wp:positionV>
            <wp:extent cx="2600000" cy="580952"/>
            <wp:effectExtent l="0" t="0" r="0" b="0"/>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del>
  </w:p>
  <w:p w14:paraId="1720AF15" w14:textId="77777777" w:rsidR="00EC5DCC" w:rsidRDefault="00EC5DCC" w:rsidP="00E02F34">
    <w:pPr>
      <w:pStyle w:val="Zhlav"/>
      <w:pBdr>
        <w:bottom w:val="single" w:sz="4" w:space="1" w:color="auto"/>
      </w:pBdr>
      <w:jc w:val="right"/>
      <w:rPr>
        <w:ins w:id="109" w:author="Budař Rostislav" w:date="2024-01-28T20:55:00Z"/>
        <w:rFonts w:ascii="Arial" w:hAnsi="Arial" w:cs="Arial"/>
        <w:sz w:val="16"/>
        <w:szCs w:val="16"/>
      </w:rPr>
    </w:pPr>
    <w:ins w:id="110" w:author="Budař Rostislav" w:date="2024-01-28T20:55:00Z">
      <w:r>
        <w:rPr>
          <w:noProof/>
          <w:lang w:eastAsia="cs-CZ"/>
        </w:rPr>
        <w:drawing>
          <wp:anchor distT="0" distB="0" distL="114300" distR="114300" simplePos="0" relativeHeight="251659776" behindDoc="0" locked="0" layoutInCell="1" allowOverlap="1" wp14:anchorId="68584F08" wp14:editId="1EDCCB10">
            <wp:simplePos x="0" y="0"/>
            <wp:positionH relativeFrom="margin">
              <wp:align>left</wp:align>
            </wp:positionH>
            <wp:positionV relativeFrom="margin">
              <wp:posOffset>-871220</wp:posOffset>
            </wp:positionV>
            <wp:extent cx="2486025" cy="554990"/>
            <wp:effectExtent l="0" t="0" r="9525"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486025" cy="554990"/>
                    </a:xfrm>
                    <a:prstGeom prst="rect">
                      <a:avLst/>
                    </a:prstGeom>
                    <a:ln>
                      <a:noFill/>
                    </a:ln>
                  </pic:spPr>
                </pic:pic>
              </a:graphicData>
            </a:graphic>
            <wp14:sizeRelH relativeFrom="margin">
              <wp14:pctWidth>0</wp14:pctWidth>
            </wp14:sizeRelH>
            <wp14:sizeRelV relativeFrom="margin">
              <wp14:pctHeight>0</wp14:pctHeight>
            </wp14:sizeRelV>
          </wp:anchor>
        </w:drawing>
      </w:r>
    </w:ins>
  </w:p>
  <w:p w14:paraId="5BE968E2" w14:textId="77777777" w:rsidR="00EC5DCC" w:rsidRDefault="00EC5DCC" w:rsidP="00E02F34">
    <w:pPr>
      <w:pStyle w:val="Zhlav"/>
      <w:pBdr>
        <w:bottom w:val="single" w:sz="4" w:space="1" w:color="auto"/>
      </w:pBdr>
      <w:jc w:val="right"/>
      <w:rPr>
        <w:rFonts w:ascii="Arial" w:hAnsi="Arial" w:cs="Arial"/>
        <w:sz w:val="16"/>
        <w:szCs w:val="16"/>
      </w:rPr>
    </w:pPr>
  </w:p>
  <w:p w14:paraId="24697F0B" w14:textId="77777777" w:rsidR="00E02F34" w:rsidRPr="00B545BC" w:rsidRDefault="00E02F34" w:rsidP="00E02F34">
    <w:pPr>
      <w:pStyle w:val="Zhlav"/>
      <w:pBdr>
        <w:bottom w:val="single" w:sz="4" w:space="1" w:color="auto"/>
      </w:pBdr>
      <w:jc w:val="right"/>
      <w:rPr>
        <w:rFonts w:ascii="Arial" w:hAnsi="Arial" w:cs="Arial"/>
        <w:sz w:val="16"/>
        <w:szCs w:val="16"/>
      </w:rPr>
    </w:pPr>
    <w:r w:rsidRPr="00B545BC">
      <w:rPr>
        <w:rFonts w:ascii="Arial" w:hAnsi="Arial" w:cs="Arial"/>
        <w:sz w:val="16"/>
        <w:szCs w:val="16"/>
      </w:rPr>
      <w:t>Příloha A3</w:t>
    </w:r>
  </w:p>
  <w:p w14:paraId="7E3B93C5" w14:textId="77777777" w:rsidR="00B4322A" w:rsidRDefault="00B4322A" w:rsidP="0085017D">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B7AD1"/>
    <w:multiLevelType w:val="hybridMultilevel"/>
    <w:tmpl w:val="D8FAA5D6"/>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A0B772B"/>
    <w:multiLevelType w:val="hybridMultilevel"/>
    <w:tmpl w:val="0DB082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B8F2FB5"/>
    <w:multiLevelType w:val="hybridMultilevel"/>
    <w:tmpl w:val="E41225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4147DDD"/>
    <w:multiLevelType w:val="hybridMultilevel"/>
    <w:tmpl w:val="AA506968"/>
    <w:lvl w:ilvl="0" w:tplc="B126AF88">
      <w:start w:val="1"/>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201325D2"/>
    <w:multiLevelType w:val="hybridMultilevel"/>
    <w:tmpl w:val="E98C2A3E"/>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502CF5"/>
    <w:multiLevelType w:val="hybridMultilevel"/>
    <w:tmpl w:val="D4AC5F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771966"/>
    <w:multiLevelType w:val="hybridMultilevel"/>
    <w:tmpl w:val="05D87B0E"/>
    <w:lvl w:ilvl="0" w:tplc="D99EFAC4">
      <w:numFmt w:val="bullet"/>
      <w:lvlText w:val="-"/>
      <w:lvlJc w:val="left"/>
      <w:pPr>
        <w:ind w:left="1287" w:hanging="360"/>
      </w:pPr>
      <w:rPr>
        <w:rFonts w:ascii="Times New Roman" w:eastAsia="Times New Roman" w:hAnsi="Times New Roman" w:cs="Times New Roman"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15:restartNumberingAfterBreak="0">
    <w:nsid w:val="27313BF7"/>
    <w:multiLevelType w:val="hybridMultilevel"/>
    <w:tmpl w:val="6E1456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8E8008B"/>
    <w:multiLevelType w:val="hybridMultilevel"/>
    <w:tmpl w:val="0C06BD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BB61089"/>
    <w:multiLevelType w:val="hybridMultilevel"/>
    <w:tmpl w:val="3DEE1E10"/>
    <w:lvl w:ilvl="0" w:tplc="ADEA56CC">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353"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CD35F1C"/>
    <w:multiLevelType w:val="hybridMultilevel"/>
    <w:tmpl w:val="C7860E06"/>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1F407DE"/>
    <w:multiLevelType w:val="hybridMultilevel"/>
    <w:tmpl w:val="D0C0FBDA"/>
    <w:lvl w:ilvl="0" w:tplc="16C4C76A">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31C6455"/>
    <w:multiLevelType w:val="hybridMultilevel"/>
    <w:tmpl w:val="6C04401E"/>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E96489C"/>
    <w:multiLevelType w:val="hybridMultilevel"/>
    <w:tmpl w:val="420C25E8"/>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1396C2E"/>
    <w:multiLevelType w:val="hybridMultilevel"/>
    <w:tmpl w:val="4FD6154C"/>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8DC31F6"/>
    <w:multiLevelType w:val="hybridMultilevel"/>
    <w:tmpl w:val="EF66D3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A0A6FEE"/>
    <w:multiLevelType w:val="hybridMultilevel"/>
    <w:tmpl w:val="99E2FD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BFA3587"/>
    <w:multiLevelType w:val="hybridMultilevel"/>
    <w:tmpl w:val="82DEE3E4"/>
    <w:lvl w:ilvl="0" w:tplc="D99EFAC4">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C5078F7"/>
    <w:multiLevelType w:val="hybridMultilevel"/>
    <w:tmpl w:val="B74A42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FE73A41"/>
    <w:multiLevelType w:val="hybridMultilevel"/>
    <w:tmpl w:val="159AFC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17"/>
  </w:num>
  <w:num w:numId="3">
    <w:abstractNumId w:val="0"/>
  </w:num>
  <w:num w:numId="4">
    <w:abstractNumId w:val="14"/>
  </w:num>
  <w:num w:numId="5">
    <w:abstractNumId w:val="10"/>
  </w:num>
  <w:num w:numId="6">
    <w:abstractNumId w:val="13"/>
  </w:num>
  <w:num w:numId="7">
    <w:abstractNumId w:val="12"/>
  </w:num>
  <w:num w:numId="8">
    <w:abstractNumId w:val="4"/>
  </w:num>
  <w:num w:numId="9">
    <w:abstractNumId w:val="11"/>
  </w:num>
  <w:num w:numId="10">
    <w:abstractNumId w:val="3"/>
  </w:num>
  <w:num w:numId="11">
    <w:abstractNumId w:val="5"/>
  </w:num>
  <w:num w:numId="12">
    <w:abstractNumId w:val="1"/>
  </w:num>
  <w:num w:numId="13">
    <w:abstractNumId w:val="7"/>
  </w:num>
  <w:num w:numId="14">
    <w:abstractNumId w:val="18"/>
  </w:num>
  <w:num w:numId="15">
    <w:abstractNumId w:val="16"/>
  </w:num>
  <w:num w:numId="16">
    <w:abstractNumId w:val="2"/>
  </w:num>
  <w:num w:numId="17">
    <w:abstractNumId w:val="8"/>
  </w:num>
  <w:num w:numId="18">
    <w:abstractNumId w:val="19"/>
  </w:num>
  <w:num w:numId="19">
    <w:abstractNumId w:val="15"/>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3EC2"/>
    <w:rsid w:val="00031B59"/>
    <w:rsid w:val="00033EC2"/>
    <w:rsid w:val="00077603"/>
    <w:rsid w:val="00091A0B"/>
    <w:rsid w:val="00100AEC"/>
    <w:rsid w:val="00105330"/>
    <w:rsid w:val="001310C6"/>
    <w:rsid w:val="00143858"/>
    <w:rsid w:val="00150F88"/>
    <w:rsid w:val="0016103B"/>
    <w:rsid w:val="00172C17"/>
    <w:rsid w:val="00174D7F"/>
    <w:rsid w:val="00186571"/>
    <w:rsid w:val="001B46DA"/>
    <w:rsid w:val="001C3BF8"/>
    <w:rsid w:val="001C4EBD"/>
    <w:rsid w:val="001C7DD6"/>
    <w:rsid w:val="001E3591"/>
    <w:rsid w:val="001E3B69"/>
    <w:rsid w:val="001F1E8D"/>
    <w:rsid w:val="00201C8A"/>
    <w:rsid w:val="00206A81"/>
    <w:rsid w:val="0021028E"/>
    <w:rsid w:val="00227F69"/>
    <w:rsid w:val="00245CC3"/>
    <w:rsid w:val="0024717C"/>
    <w:rsid w:val="002505CD"/>
    <w:rsid w:val="002819DD"/>
    <w:rsid w:val="00294439"/>
    <w:rsid w:val="002A2808"/>
    <w:rsid w:val="002A70F8"/>
    <w:rsid w:val="002D116F"/>
    <w:rsid w:val="002D2AC8"/>
    <w:rsid w:val="002D4EA4"/>
    <w:rsid w:val="00322187"/>
    <w:rsid w:val="00327E62"/>
    <w:rsid w:val="00335791"/>
    <w:rsid w:val="003634A2"/>
    <w:rsid w:val="003A6635"/>
    <w:rsid w:val="003B523E"/>
    <w:rsid w:val="003C0016"/>
    <w:rsid w:val="003D36F1"/>
    <w:rsid w:val="003E069A"/>
    <w:rsid w:val="00405F21"/>
    <w:rsid w:val="00413BFA"/>
    <w:rsid w:val="00421775"/>
    <w:rsid w:val="0043662A"/>
    <w:rsid w:val="00437E4E"/>
    <w:rsid w:val="00487EB6"/>
    <w:rsid w:val="004B2925"/>
    <w:rsid w:val="004B4D66"/>
    <w:rsid w:val="004C2E7C"/>
    <w:rsid w:val="004C3D34"/>
    <w:rsid w:val="004E26C7"/>
    <w:rsid w:val="004F4618"/>
    <w:rsid w:val="005252AA"/>
    <w:rsid w:val="0052571B"/>
    <w:rsid w:val="0054476C"/>
    <w:rsid w:val="005562DB"/>
    <w:rsid w:val="00575531"/>
    <w:rsid w:val="005875BA"/>
    <w:rsid w:val="005A2999"/>
    <w:rsid w:val="005E469A"/>
    <w:rsid w:val="005E59F4"/>
    <w:rsid w:val="00605337"/>
    <w:rsid w:val="0060692D"/>
    <w:rsid w:val="00627D75"/>
    <w:rsid w:val="00633927"/>
    <w:rsid w:val="00635E1D"/>
    <w:rsid w:val="00651DA9"/>
    <w:rsid w:val="00651F7A"/>
    <w:rsid w:val="00660B95"/>
    <w:rsid w:val="006916B1"/>
    <w:rsid w:val="006A0285"/>
    <w:rsid w:val="006A3AD9"/>
    <w:rsid w:val="00723546"/>
    <w:rsid w:val="007349F9"/>
    <w:rsid w:val="00756EC0"/>
    <w:rsid w:val="0076591D"/>
    <w:rsid w:val="00771D72"/>
    <w:rsid w:val="00781C90"/>
    <w:rsid w:val="007B2319"/>
    <w:rsid w:val="007D1374"/>
    <w:rsid w:val="007F411D"/>
    <w:rsid w:val="007F463F"/>
    <w:rsid w:val="008023D2"/>
    <w:rsid w:val="00817C5F"/>
    <w:rsid w:val="008209FA"/>
    <w:rsid w:val="00844B90"/>
    <w:rsid w:val="0085017D"/>
    <w:rsid w:val="008742AE"/>
    <w:rsid w:val="0088350B"/>
    <w:rsid w:val="00884EBA"/>
    <w:rsid w:val="008B06A8"/>
    <w:rsid w:val="008B37FB"/>
    <w:rsid w:val="008B5E8C"/>
    <w:rsid w:val="008D4372"/>
    <w:rsid w:val="008E5B75"/>
    <w:rsid w:val="008F1380"/>
    <w:rsid w:val="008F2428"/>
    <w:rsid w:val="00903D67"/>
    <w:rsid w:val="009153D3"/>
    <w:rsid w:val="00931C8E"/>
    <w:rsid w:val="009333EF"/>
    <w:rsid w:val="00946275"/>
    <w:rsid w:val="009470C5"/>
    <w:rsid w:val="00966055"/>
    <w:rsid w:val="00972FC3"/>
    <w:rsid w:val="00981014"/>
    <w:rsid w:val="009B0C47"/>
    <w:rsid w:val="009B37C8"/>
    <w:rsid w:val="009E5449"/>
    <w:rsid w:val="00A02A92"/>
    <w:rsid w:val="00A02C1A"/>
    <w:rsid w:val="00A111D2"/>
    <w:rsid w:val="00A258B6"/>
    <w:rsid w:val="00A44DF5"/>
    <w:rsid w:val="00A93CA0"/>
    <w:rsid w:val="00AA21EC"/>
    <w:rsid w:val="00AA42F6"/>
    <w:rsid w:val="00AA76D7"/>
    <w:rsid w:val="00AF5D3F"/>
    <w:rsid w:val="00B0273E"/>
    <w:rsid w:val="00B27CA2"/>
    <w:rsid w:val="00B31119"/>
    <w:rsid w:val="00B3596C"/>
    <w:rsid w:val="00B41130"/>
    <w:rsid w:val="00B4147B"/>
    <w:rsid w:val="00B4322A"/>
    <w:rsid w:val="00B44286"/>
    <w:rsid w:val="00B545BC"/>
    <w:rsid w:val="00B64492"/>
    <w:rsid w:val="00B72CB0"/>
    <w:rsid w:val="00BA39A1"/>
    <w:rsid w:val="00BD08E8"/>
    <w:rsid w:val="00C040A0"/>
    <w:rsid w:val="00C0508D"/>
    <w:rsid w:val="00C34F5B"/>
    <w:rsid w:val="00C52667"/>
    <w:rsid w:val="00C65520"/>
    <w:rsid w:val="00CB1CE3"/>
    <w:rsid w:val="00CE4F6E"/>
    <w:rsid w:val="00CF3EA0"/>
    <w:rsid w:val="00D1051F"/>
    <w:rsid w:val="00D21DBE"/>
    <w:rsid w:val="00D24A4F"/>
    <w:rsid w:val="00D674D6"/>
    <w:rsid w:val="00D7653D"/>
    <w:rsid w:val="00D83014"/>
    <w:rsid w:val="00DA5742"/>
    <w:rsid w:val="00E02F34"/>
    <w:rsid w:val="00E0368B"/>
    <w:rsid w:val="00E12753"/>
    <w:rsid w:val="00E26473"/>
    <w:rsid w:val="00E336FE"/>
    <w:rsid w:val="00E36ADA"/>
    <w:rsid w:val="00EA03AD"/>
    <w:rsid w:val="00EC5DCC"/>
    <w:rsid w:val="00ED28F8"/>
    <w:rsid w:val="00ED43D1"/>
    <w:rsid w:val="00EE2E2A"/>
    <w:rsid w:val="00F11900"/>
    <w:rsid w:val="00F15CA5"/>
    <w:rsid w:val="00F230F4"/>
    <w:rsid w:val="00F32EA7"/>
    <w:rsid w:val="00FA7FCA"/>
    <w:rsid w:val="00FB6A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BE560C3-B162-4F71-BD1B-ED79D7665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33EC2"/>
    <w:rPr>
      <w:rFonts w:ascii="Calibri" w:eastAsia="Calibri" w:hAnsi="Calibri" w:cs="Times New Roman"/>
    </w:rPr>
  </w:style>
  <w:style w:type="paragraph" w:styleId="Nadpis5">
    <w:name w:val="heading 5"/>
    <w:basedOn w:val="Normln"/>
    <w:next w:val="Normln"/>
    <w:link w:val="Nadpis5Char"/>
    <w:qFormat/>
    <w:rsid w:val="00033EC2"/>
    <w:pPr>
      <w:overflowPunct w:val="0"/>
      <w:autoSpaceDE w:val="0"/>
      <w:autoSpaceDN w:val="0"/>
      <w:adjustRightInd w:val="0"/>
      <w:spacing w:before="240" w:after="60" w:line="240" w:lineRule="auto"/>
      <w:textAlignment w:val="baseline"/>
      <w:outlineLvl w:val="4"/>
    </w:pPr>
    <w:rPr>
      <w:rFonts w:eastAsia="Times New Roman"/>
      <w:b/>
      <w:bCs/>
      <w:i/>
      <w:iCs/>
      <w:sz w:val="26"/>
      <w:szCs w:val="26"/>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basedOn w:val="Standardnpsmoodstavce"/>
    <w:link w:val="Nadpis5"/>
    <w:rsid w:val="00033EC2"/>
    <w:rPr>
      <w:rFonts w:ascii="Calibri" w:eastAsia="Times New Roman" w:hAnsi="Calibri" w:cs="Times New Roman"/>
      <w:b/>
      <w:bCs/>
      <w:i/>
      <w:iCs/>
      <w:sz w:val="26"/>
      <w:szCs w:val="26"/>
      <w:lang w:val="x-none" w:eastAsia="x-none"/>
    </w:rPr>
  </w:style>
  <w:style w:type="paragraph" w:styleId="Odstavecseseznamem">
    <w:name w:val="List Paragraph"/>
    <w:basedOn w:val="Normln"/>
    <w:uiPriority w:val="34"/>
    <w:qFormat/>
    <w:rsid w:val="00033EC2"/>
    <w:pPr>
      <w:ind w:left="720"/>
      <w:contextualSpacing/>
    </w:pPr>
  </w:style>
  <w:style w:type="paragraph" w:styleId="Zpat">
    <w:name w:val="footer"/>
    <w:basedOn w:val="Normln"/>
    <w:link w:val="ZpatChar"/>
    <w:uiPriority w:val="99"/>
    <w:unhideWhenUsed/>
    <w:rsid w:val="00033EC2"/>
    <w:pPr>
      <w:tabs>
        <w:tab w:val="center" w:pos="4536"/>
        <w:tab w:val="right" w:pos="9072"/>
      </w:tabs>
      <w:spacing w:after="0" w:line="240" w:lineRule="auto"/>
    </w:pPr>
    <w:rPr>
      <w:sz w:val="20"/>
      <w:szCs w:val="20"/>
      <w:lang w:val="x-none" w:eastAsia="x-none"/>
    </w:rPr>
  </w:style>
  <w:style w:type="character" w:customStyle="1" w:styleId="ZpatChar">
    <w:name w:val="Zápatí Char"/>
    <w:basedOn w:val="Standardnpsmoodstavce"/>
    <w:link w:val="Zpat"/>
    <w:uiPriority w:val="99"/>
    <w:rsid w:val="00033EC2"/>
    <w:rPr>
      <w:rFonts w:ascii="Calibri" w:eastAsia="Calibri" w:hAnsi="Calibri" w:cs="Times New Roman"/>
      <w:sz w:val="20"/>
      <w:szCs w:val="20"/>
      <w:lang w:val="x-none" w:eastAsia="x-none"/>
    </w:rPr>
  </w:style>
  <w:style w:type="paragraph" w:styleId="Nzev">
    <w:name w:val="Title"/>
    <w:basedOn w:val="Normln"/>
    <w:next w:val="Normln"/>
    <w:link w:val="NzevChar"/>
    <w:uiPriority w:val="10"/>
    <w:qFormat/>
    <w:rsid w:val="00033EC2"/>
    <w:pPr>
      <w:spacing w:before="240" w:after="60"/>
      <w:jc w:val="center"/>
      <w:outlineLvl w:val="0"/>
    </w:pPr>
    <w:rPr>
      <w:rFonts w:ascii="Cambria" w:eastAsia="Times New Roman" w:hAnsi="Cambria"/>
      <w:b/>
      <w:bCs/>
      <w:kern w:val="28"/>
      <w:sz w:val="32"/>
      <w:szCs w:val="32"/>
      <w:lang w:val="x-none"/>
    </w:rPr>
  </w:style>
  <w:style w:type="character" w:customStyle="1" w:styleId="NzevChar">
    <w:name w:val="Název Char"/>
    <w:basedOn w:val="Standardnpsmoodstavce"/>
    <w:link w:val="Nzev"/>
    <w:uiPriority w:val="10"/>
    <w:rsid w:val="00033EC2"/>
    <w:rPr>
      <w:rFonts w:ascii="Cambria" w:eastAsia="Times New Roman" w:hAnsi="Cambria" w:cs="Times New Roman"/>
      <w:b/>
      <w:bCs/>
      <w:kern w:val="28"/>
      <w:sz w:val="32"/>
      <w:szCs w:val="32"/>
      <w:lang w:val="x-none"/>
    </w:rPr>
  </w:style>
  <w:style w:type="paragraph" w:customStyle="1" w:styleId="Default">
    <w:name w:val="Default"/>
    <w:rsid w:val="00033EC2"/>
    <w:pPr>
      <w:autoSpaceDE w:val="0"/>
      <w:autoSpaceDN w:val="0"/>
      <w:adjustRightInd w:val="0"/>
      <w:spacing w:after="0" w:line="240" w:lineRule="auto"/>
    </w:pPr>
    <w:rPr>
      <w:rFonts w:ascii="Arial" w:eastAsia="Calibri" w:hAnsi="Arial" w:cs="Arial"/>
      <w:color w:val="000000"/>
      <w:sz w:val="24"/>
      <w:szCs w:val="24"/>
      <w:lang w:eastAsia="cs-CZ"/>
    </w:rPr>
  </w:style>
  <w:style w:type="paragraph" w:customStyle="1" w:styleId="2nesltext">
    <w:name w:val="2nečísl.text"/>
    <w:basedOn w:val="Normln"/>
    <w:qFormat/>
    <w:rsid w:val="00033EC2"/>
    <w:pPr>
      <w:spacing w:before="240" w:after="240" w:line="240" w:lineRule="auto"/>
      <w:jc w:val="both"/>
    </w:pPr>
  </w:style>
  <w:style w:type="paragraph" w:styleId="Zhlav">
    <w:name w:val="header"/>
    <w:basedOn w:val="Normln"/>
    <w:link w:val="ZhlavChar"/>
    <w:uiPriority w:val="99"/>
    <w:unhideWhenUsed/>
    <w:rsid w:val="00033EC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33EC2"/>
    <w:rPr>
      <w:rFonts w:ascii="Calibri" w:eastAsia="Calibri" w:hAnsi="Calibri" w:cs="Times New Roman"/>
    </w:rPr>
  </w:style>
  <w:style w:type="paragraph" w:styleId="Textbubliny">
    <w:name w:val="Balloon Text"/>
    <w:basedOn w:val="Normln"/>
    <w:link w:val="TextbublinyChar"/>
    <w:uiPriority w:val="99"/>
    <w:semiHidden/>
    <w:unhideWhenUsed/>
    <w:rsid w:val="00AA42F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A42F6"/>
    <w:rPr>
      <w:rFonts w:ascii="Tahoma" w:eastAsia="Calibri" w:hAnsi="Tahoma" w:cs="Tahoma"/>
      <w:sz w:val="16"/>
      <w:szCs w:val="16"/>
    </w:rPr>
  </w:style>
  <w:style w:type="character" w:customStyle="1" w:styleId="Zkladntext2">
    <w:name w:val="Základní text (2)_"/>
    <w:link w:val="Zkladntext20"/>
    <w:rsid w:val="00931C8E"/>
    <w:rPr>
      <w:rFonts w:ascii="Arial" w:eastAsia="Arial" w:hAnsi="Arial" w:cs="Arial"/>
      <w:shd w:val="clear" w:color="auto" w:fill="FFFFFF"/>
    </w:rPr>
  </w:style>
  <w:style w:type="character" w:customStyle="1" w:styleId="Nadpis1">
    <w:name w:val="Nadpis #1_"/>
    <w:link w:val="Nadpis10"/>
    <w:rsid w:val="00931C8E"/>
    <w:rPr>
      <w:rFonts w:ascii="Arial" w:eastAsia="Arial" w:hAnsi="Arial" w:cs="Arial"/>
      <w:b/>
      <w:bCs/>
      <w:shd w:val="clear" w:color="auto" w:fill="FFFFFF"/>
    </w:rPr>
  </w:style>
  <w:style w:type="paragraph" w:customStyle="1" w:styleId="Zkladntext20">
    <w:name w:val="Základní text (2)"/>
    <w:basedOn w:val="Normln"/>
    <w:link w:val="Zkladntext2"/>
    <w:rsid w:val="00931C8E"/>
    <w:pPr>
      <w:widowControl w:val="0"/>
      <w:shd w:val="clear" w:color="auto" w:fill="FFFFFF"/>
      <w:spacing w:after="240" w:line="288" w:lineRule="exact"/>
      <w:jc w:val="both"/>
    </w:pPr>
    <w:rPr>
      <w:rFonts w:ascii="Arial" w:eastAsia="Arial" w:hAnsi="Arial" w:cs="Arial"/>
    </w:rPr>
  </w:style>
  <w:style w:type="paragraph" w:customStyle="1" w:styleId="Nadpis10">
    <w:name w:val="Nadpis #1"/>
    <w:basedOn w:val="Normln"/>
    <w:link w:val="Nadpis1"/>
    <w:rsid w:val="00931C8E"/>
    <w:pPr>
      <w:widowControl w:val="0"/>
      <w:shd w:val="clear" w:color="auto" w:fill="FFFFFF"/>
      <w:spacing w:before="240" w:after="0" w:line="288" w:lineRule="exact"/>
      <w:jc w:val="both"/>
      <w:outlineLvl w:val="0"/>
    </w:pPr>
    <w:rPr>
      <w:rFonts w:ascii="Arial" w:eastAsia="Arial" w:hAnsi="Arial" w:cs="Arial"/>
      <w:b/>
      <w:bCs/>
    </w:rPr>
  </w:style>
  <w:style w:type="paragraph" w:customStyle="1" w:styleId="xmsonormal">
    <w:name w:val="x_msonormal"/>
    <w:basedOn w:val="Normln"/>
    <w:rsid w:val="00CE4F6E"/>
    <w:pPr>
      <w:spacing w:before="100" w:beforeAutospacing="1" w:after="100" w:afterAutospacing="1" w:line="240" w:lineRule="auto"/>
    </w:pPr>
    <w:rPr>
      <w:rFonts w:ascii="Times New Roman" w:eastAsia="Times New Roman" w:hAnsi="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3204936">
      <w:bodyDiv w:val="1"/>
      <w:marLeft w:val="0"/>
      <w:marRight w:val="0"/>
      <w:marTop w:val="0"/>
      <w:marBottom w:val="0"/>
      <w:divBdr>
        <w:top w:val="none" w:sz="0" w:space="0" w:color="auto"/>
        <w:left w:val="none" w:sz="0" w:space="0" w:color="auto"/>
        <w:bottom w:val="none" w:sz="0" w:space="0" w:color="auto"/>
        <w:right w:val="none" w:sz="0" w:space="0" w:color="auto"/>
      </w:divBdr>
    </w:div>
    <w:div w:id="954141893">
      <w:bodyDiv w:val="1"/>
      <w:marLeft w:val="0"/>
      <w:marRight w:val="0"/>
      <w:marTop w:val="0"/>
      <w:marBottom w:val="0"/>
      <w:divBdr>
        <w:top w:val="none" w:sz="0" w:space="0" w:color="auto"/>
        <w:left w:val="none" w:sz="0" w:space="0" w:color="auto"/>
        <w:bottom w:val="none" w:sz="0" w:space="0" w:color="auto"/>
        <w:right w:val="none" w:sz="0" w:space="0" w:color="auto"/>
      </w:divBdr>
    </w:div>
    <w:div w:id="1232080339">
      <w:bodyDiv w:val="1"/>
      <w:marLeft w:val="0"/>
      <w:marRight w:val="0"/>
      <w:marTop w:val="0"/>
      <w:marBottom w:val="0"/>
      <w:divBdr>
        <w:top w:val="none" w:sz="0" w:space="0" w:color="auto"/>
        <w:left w:val="none" w:sz="0" w:space="0" w:color="auto"/>
        <w:bottom w:val="none" w:sz="0" w:space="0" w:color="auto"/>
        <w:right w:val="none" w:sz="0" w:space="0" w:color="auto"/>
      </w:divBdr>
    </w:div>
    <w:div w:id="1995378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5</Pages>
  <Words>2112</Words>
  <Characters>12461</Characters>
  <Application>Microsoft Office Word</Application>
  <DocSecurity>0</DocSecurity>
  <Lines>103</Lines>
  <Paragraphs>29</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14544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kostelecka</dc:creator>
  <cp:lastModifiedBy>Kostelecká Miluše</cp:lastModifiedBy>
  <cp:revision>1</cp:revision>
  <cp:lastPrinted>2023-11-29T12:09:00Z</cp:lastPrinted>
  <dcterms:created xsi:type="dcterms:W3CDTF">2024-01-26T13:43:00Z</dcterms:created>
  <dcterms:modified xsi:type="dcterms:W3CDTF">2024-01-28T19:57:00Z</dcterms:modified>
</cp:coreProperties>
</file>