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135A07">
        <w:rPr>
          <w:rFonts w:ascii="Arial" w:hAnsi="Arial" w:cs="Arial"/>
          <w:b/>
          <w:sz w:val="20"/>
          <w:szCs w:val="20"/>
        </w:rPr>
        <w:t>III/</w:t>
      </w:r>
      <w:r w:rsidR="00EB29A2">
        <w:rPr>
          <w:rFonts w:ascii="Arial" w:hAnsi="Arial" w:cs="Arial"/>
          <w:b/>
          <w:sz w:val="20"/>
          <w:szCs w:val="20"/>
        </w:rPr>
        <w:t xml:space="preserve">12419 Salačova Lhota, most ev. </w:t>
      </w:r>
      <w:bookmarkStart w:id="0" w:name="_GoBack"/>
      <w:bookmarkEnd w:id="0"/>
      <w:r w:rsidR="00EB29A2">
        <w:rPr>
          <w:rFonts w:ascii="Arial" w:hAnsi="Arial" w:cs="Arial"/>
          <w:b/>
          <w:sz w:val="20"/>
          <w:szCs w:val="20"/>
        </w:rPr>
        <w:t>č. 12419-1</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lastRenderedPageBreak/>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lastRenderedPageBreak/>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 xml:space="preserve">Zhotovitel je povinen při plnění AD poskytnout svoji součinnost vždy bezodkladně poté, kdy bude k tomu objednatelem vyzván nebo poté, kdy takovou potřebu sám </w:t>
      </w:r>
      <w:r w:rsidRPr="00D06B08">
        <w:rPr>
          <w:rFonts w:ascii="Arial" w:hAnsi="Arial" w:cs="Arial"/>
          <w:snapToGrid w:val="0"/>
          <w:sz w:val="20"/>
        </w:rPr>
        <w:lastRenderedPageBreak/>
        <w:t>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w:t>
      </w:r>
      <w:r w:rsidRPr="00774F11">
        <w:rPr>
          <w:rFonts w:ascii="Arial" w:eastAsia="Times New Roman" w:hAnsi="Arial" w:cs="Arial"/>
          <w:snapToGrid w:val="0"/>
          <w:sz w:val="20"/>
          <w:szCs w:val="20"/>
          <w:lang w:eastAsia="cs-CZ"/>
        </w:rPr>
        <w:lastRenderedPageBreak/>
        <w:t xml:space="preserve">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 xml:space="preserve">Přerušení postupu prací z pokynu objednatele, případně vinou objednatele, bude mít za </w:t>
      </w:r>
      <w:r w:rsidRPr="00431492">
        <w:rPr>
          <w:rFonts w:ascii="Arial" w:eastAsia="Times New Roman" w:hAnsi="Arial" w:cs="Arial"/>
          <w:sz w:val="20"/>
          <w:szCs w:val="20"/>
          <w:lang w:eastAsia="cs-CZ"/>
        </w:rPr>
        <w:lastRenderedPageBreak/>
        <w:t>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i při plnění svého závazku bude respektovat obecně závazné předpisy a dodržovat zákaz jakékoli diskriminace zaměstnanců, zajistí rovné zacházení se zaměstnanci </w:t>
      </w:r>
      <w:r w:rsidRPr="00774F11">
        <w:rPr>
          <w:rFonts w:ascii="Arial" w:eastAsia="Times New Roman" w:hAnsi="Arial" w:cs="Arial"/>
          <w:sz w:val="20"/>
          <w:szCs w:val="20"/>
          <w:lang w:eastAsia="ar-SA"/>
        </w:rPr>
        <w:lastRenderedPageBreak/>
        <w:t>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lastRenderedPageBreak/>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w:t>
      </w:r>
      <w:r w:rsidRPr="00810CA5">
        <w:rPr>
          <w:rFonts w:ascii="Arial" w:hAnsi="Arial" w:cs="Arial"/>
          <w:color w:val="000000"/>
          <w:sz w:val="20"/>
          <w:szCs w:val="20"/>
        </w:rPr>
        <w:lastRenderedPageBreak/>
        <w:t>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ins w:id="1" w:author="Klímová Terezie" w:date="2022-07-26T11:13:00Z"/>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ins w:id="2"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EB29A2">
      <w:rPr>
        <w:rFonts w:ascii="Arial" w:hAnsi="Arial" w:cs="Arial"/>
        <w:noProof/>
        <w:sz w:val="16"/>
        <w:szCs w:val="16"/>
      </w:rPr>
      <w:t>10</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EB29A2">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EB29A2" w:rsidP="006E11F6">
          <w:pPr>
            <w:spacing w:after="120"/>
            <w:rPr>
              <w:rFonts w:ascii="Arial" w:hAnsi="Arial" w:cs="Arial"/>
              <w:b/>
              <w:sz w:val="16"/>
              <w:szCs w:val="16"/>
            </w:rPr>
          </w:pPr>
          <w:r>
            <w:rPr>
              <w:rFonts w:ascii="Arial" w:hAnsi="Arial" w:cs="Arial"/>
              <w:b/>
              <w:sz w:val="16"/>
              <w:szCs w:val="16"/>
            </w:rPr>
            <w:t>III/12419 Salačova Lhota, most ev. č. 12419-1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35A07"/>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E48AE"/>
    <w:rsid w:val="007F64F5"/>
    <w:rsid w:val="00815618"/>
    <w:rsid w:val="0083136F"/>
    <w:rsid w:val="0085394E"/>
    <w:rsid w:val="008F2FA1"/>
    <w:rsid w:val="009014AB"/>
    <w:rsid w:val="009074AC"/>
    <w:rsid w:val="00924428"/>
    <w:rsid w:val="00933BF8"/>
    <w:rsid w:val="009E455D"/>
    <w:rsid w:val="00A23E09"/>
    <w:rsid w:val="00A30690"/>
    <w:rsid w:val="00A62DD0"/>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EB29A2"/>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13</Pages>
  <Words>4732</Words>
  <Characters>27924</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41</cp:revision>
  <dcterms:created xsi:type="dcterms:W3CDTF">2022-10-25T21:48:00Z</dcterms:created>
  <dcterms:modified xsi:type="dcterms:W3CDTF">2024-03-11T12:26:00Z</dcterms:modified>
</cp:coreProperties>
</file>