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3BCCB" w14:textId="77777777" w:rsidR="002577AB" w:rsidRDefault="002577AB" w:rsidP="002577AB">
      <w:pPr>
        <w:jc w:val="center"/>
      </w:pPr>
    </w:p>
    <w:p w14:paraId="6D8E9A33" w14:textId="77777777" w:rsidR="002577AB" w:rsidRDefault="002577AB" w:rsidP="002577AB">
      <w:pPr>
        <w:jc w:val="center"/>
      </w:pPr>
    </w:p>
    <w:p w14:paraId="12BE8A4B" w14:textId="77777777" w:rsidR="002577AB" w:rsidRDefault="002577AB" w:rsidP="002577AB">
      <w:pPr>
        <w:jc w:val="center"/>
      </w:pPr>
    </w:p>
    <w:p w14:paraId="32CC2B26" w14:textId="77777777" w:rsidR="002577AB" w:rsidRDefault="002577AB" w:rsidP="002577AB">
      <w:pPr>
        <w:jc w:val="center"/>
      </w:pPr>
    </w:p>
    <w:p w14:paraId="5DA02AB8" w14:textId="77777777" w:rsidR="002577AB" w:rsidRDefault="002577AB" w:rsidP="002577AB">
      <w:pPr>
        <w:jc w:val="center"/>
      </w:pPr>
    </w:p>
    <w:p w14:paraId="6493AD7B" w14:textId="77777777" w:rsidR="002577AB" w:rsidRDefault="002577AB" w:rsidP="002577AB">
      <w:pPr>
        <w:jc w:val="center"/>
      </w:pPr>
    </w:p>
    <w:p w14:paraId="10734352" w14:textId="77777777" w:rsidR="002577AB" w:rsidRDefault="002577AB" w:rsidP="002577AB">
      <w:pPr>
        <w:jc w:val="center"/>
      </w:pPr>
    </w:p>
    <w:p w14:paraId="30EA4907" w14:textId="77777777" w:rsidR="002577AB" w:rsidRDefault="002577AB" w:rsidP="002577AB">
      <w:pPr>
        <w:jc w:val="center"/>
      </w:pPr>
    </w:p>
    <w:p w14:paraId="270059C7" w14:textId="77777777" w:rsidR="002577AB" w:rsidRDefault="002577AB" w:rsidP="002577AB">
      <w:pPr>
        <w:jc w:val="center"/>
      </w:pPr>
    </w:p>
    <w:p w14:paraId="5380DEAA" w14:textId="77777777" w:rsidR="002577AB" w:rsidRDefault="002577AB" w:rsidP="002577AB">
      <w:pPr>
        <w:jc w:val="center"/>
      </w:pPr>
    </w:p>
    <w:p w14:paraId="11EB0284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7FCC44DC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4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</w:p>
    <w:p w14:paraId="5A7AB3FE" w14:textId="77777777" w:rsidR="002577AB" w:rsidRDefault="002577AB" w:rsidP="002577AB">
      <w:pPr>
        <w:jc w:val="center"/>
      </w:pPr>
    </w:p>
    <w:p w14:paraId="3057EBB8" w14:textId="77777777" w:rsidR="002577AB" w:rsidRDefault="002577AB" w:rsidP="002577AB">
      <w:pPr>
        <w:jc w:val="center"/>
      </w:pPr>
    </w:p>
    <w:p w14:paraId="37FAC085" w14:textId="77777777" w:rsidR="002577AB" w:rsidRDefault="002577AB" w:rsidP="002577AB">
      <w:pPr>
        <w:jc w:val="center"/>
      </w:pPr>
    </w:p>
    <w:p w14:paraId="29B87D84" w14:textId="77777777" w:rsidR="002577AB" w:rsidRDefault="002577AB" w:rsidP="002577AB">
      <w:pPr>
        <w:jc w:val="center"/>
      </w:pPr>
    </w:p>
    <w:p w14:paraId="25B40A92" w14:textId="77777777" w:rsidR="002577AB" w:rsidRDefault="002577AB" w:rsidP="002577AB">
      <w:pPr>
        <w:jc w:val="center"/>
      </w:pPr>
    </w:p>
    <w:p w14:paraId="07063FCF" w14:textId="77777777" w:rsidR="002577AB" w:rsidRDefault="002577AB" w:rsidP="002577AB">
      <w:pPr>
        <w:jc w:val="center"/>
      </w:pPr>
    </w:p>
    <w:p w14:paraId="15CAA797" w14:textId="77777777" w:rsidR="002577AB" w:rsidRDefault="002577AB" w:rsidP="002577AB">
      <w:pPr>
        <w:jc w:val="center"/>
      </w:pPr>
    </w:p>
    <w:p w14:paraId="1A8C18F6" w14:textId="77777777" w:rsidR="002577AB" w:rsidRDefault="002577AB" w:rsidP="002577AB">
      <w:pPr>
        <w:jc w:val="center"/>
      </w:pPr>
    </w:p>
    <w:p w14:paraId="0BA64553" w14:textId="77777777" w:rsidR="002577AB" w:rsidRDefault="002577AB" w:rsidP="002577AB">
      <w:pPr>
        <w:jc w:val="center"/>
      </w:pPr>
    </w:p>
    <w:p w14:paraId="04BE3E39" w14:textId="77777777" w:rsidR="002577AB" w:rsidRDefault="002577AB" w:rsidP="002577AB">
      <w:pPr>
        <w:jc w:val="center"/>
      </w:pPr>
    </w:p>
    <w:p w14:paraId="1165C59C" w14:textId="77777777" w:rsidR="002577AB" w:rsidRDefault="002577AB" w:rsidP="002577AB">
      <w:pPr>
        <w:jc w:val="center"/>
      </w:pPr>
    </w:p>
    <w:p w14:paraId="085AAE4B" w14:textId="77777777" w:rsidR="002577AB" w:rsidRDefault="002577AB" w:rsidP="002577AB">
      <w:pPr>
        <w:jc w:val="center"/>
      </w:pPr>
    </w:p>
    <w:p w14:paraId="19DD24B4" w14:textId="77777777" w:rsidR="002577AB" w:rsidRDefault="002577AB" w:rsidP="002577AB">
      <w:pPr>
        <w:jc w:val="center"/>
      </w:pPr>
    </w:p>
    <w:p w14:paraId="53D5BC5F" w14:textId="77777777" w:rsidR="002577AB" w:rsidRDefault="002577AB" w:rsidP="002577AB">
      <w:pPr>
        <w:jc w:val="center"/>
      </w:pPr>
    </w:p>
    <w:p w14:paraId="49A85E14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B2E0FBD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Červenec 2020</w:t>
      </w:r>
    </w:p>
    <w:p w14:paraId="111EA3C6" w14:textId="77777777" w:rsidR="002577AB" w:rsidRDefault="002577AB" w:rsidP="002577AB">
      <w:pPr>
        <w:jc w:val="center"/>
      </w:pPr>
    </w:p>
    <w:p w14:paraId="5F7D9BCC" w14:textId="77777777" w:rsidR="001C33B7" w:rsidRDefault="001C33B7">
      <w:r>
        <w:br w:type="page"/>
      </w:r>
    </w:p>
    <w:p w14:paraId="70CEDC24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E034A8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1650FA4F" w14:textId="77777777" w:rsidR="005B6002" w:rsidRPr="005B6002" w:rsidRDefault="005B6002" w:rsidP="005B6002">
          <w:pPr>
            <w:rPr>
              <w:lang w:eastAsia="cs-CZ"/>
            </w:rPr>
          </w:pPr>
        </w:p>
        <w:p w14:paraId="3B9F640B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CDCE70" w14:textId="77777777" w:rsidR="00644C19" w:rsidRPr="005B6002" w:rsidRDefault="00762829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7593BA" w14:textId="77777777" w:rsidR="00644C19" w:rsidRPr="005B6002" w:rsidRDefault="00762829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FB115EB" w14:textId="77777777" w:rsidR="00644C19" w:rsidRPr="005B6002" w:rsidRDefault="00762829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A2BFEB" w14:textId="77777777" w:rsidR="00644C19" w:rsidRPr="005B6002" w:rsidRDefault="0076282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A99BC6" w14:textId="77777777" w:rsidR="00644C19" w:rsidRPr="005B6002" w:rsidRDefault="00762829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C9C915" w14:textId="77777777" w:rsidR="00644C19" w:rsidRPr="005B6002" w:rsidRDefault="00762829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33EF69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574859B" w14:textId="77777777" w:rsidR="001C33B7" w:rsidRDefault="001C33B7">
      <w:r>
        <w:br w:type="page"/>
      </w:r>
    </w:p>
    <w:p w14:paraId="42366BD1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3CD308F8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070BD5FC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6C1CC763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Jízdní doklady VDV jsou s ohledem na druh jízdního dokladu prodávány prostřednictvím:</w:t>
      </w:r>
    </w:p>
    <w:p w14:paraId="271A0C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D60C3D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44696B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31051A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341A5568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714B3E6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6EA634D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7946B95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2941C56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5B3DF4AD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72E073E6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27CB43B4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3BF121B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Tyto kanceláře provozují dopravci ve svých oblastech, více viz kapitola </w:t>
      </w:r>
      <w:ins w:id="6" w:author="Autor">
        <w:r w:rsidR="00FD21AB">
          <w:rPr>
            <w:rFonts w:ascii="Arial" w:hAnsi="Arial" w:cs="Arial"/>
          </w:rPr>
          <w:t>2</w:t>
        </w:r>
      </w:ins>
      <w:del w:id="7" w:author="Autor">
        <w:r w:rsidRPr="00456A0D" w:rsidDel="00FD21AB">
          <w:rPr>
            <w:rFonts w:ascii="Arial" w:hAnsi="Arial" w:cs="Arial"/>
          </w:rPr>
          <w:delText>15</w:delText>
        </w:r>
      </w:del>
      <w:r w:rsidRPr="00456A0D">
        <w:rPr>
          <w:rFonts w:ascii="Arial" w:hAnsi="Arial" w:cs="Arial"/>
        </w:rPr>
        <w:t> tohoto dokumentu.</w:t>
      </w:r>
    </w:p>
    <w:p w14:paraId="2CA639DA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8" w:name="_Toc6386441"/>
      <w:bookmarkStart w:id="9" w:name="_Toc45199472"/>
      <w:r w:rsidRPr="00385148">
        <w:rPr>
          <w:rFonts w:ascii="Arial" w:hAnsi="Arial" w:cs="Arial"/>
          <w:color w:val="auto"/>
        </w:rPr>
        <w:t>Prodej u řidiče</w:t>
      </w:r>
      <w:bookmarkEnd w:id="8"/>
      <w:bookmarkEnd w:id="9"/>
    </w:p>
    <w:p w14:paraId="00061CA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Vozidla standardu VDV musí být vybavena elektronickým odbavovacím systémem, prostřednictvím kterého řidiči autobusů zajišťují kontrolu a prodej jízdenek v systému VDV.</w:t>
      </w:r>
    </w:p>
    <w:p w14:paraId="05866FA4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>tarifu VDV. Řidič není povinen vydat kontrolní doklad pro cestujícího, který se prokáže platnou časovou jízdenkou.</w:t>
      </w:r>
    </w:p>
    <w:p w14:paraId="11759DCE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14:paraId="6833A3F2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10" w:name="_STANDARD_PŘEDPRODEJNÍCH_A"/>
      <w:bookmarkStart w:id="11" w:name="_Toc6386442"/>
      <w:bookmarkStart w:id="12" w:name="_Toc45199473"/>
      <w:bookmarkEnd w:id="10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11"/>
      <w:bookmarkEnd w:id="12"/>
    </w:p>
    <w:p w14:paraId="202566D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5E6BA91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3" w:name="_Toc6386443"/>
      <w:bookmarkStart w:id="14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3"/>
      <w:bookmarkEnd w:id="14"/>
    </w:p>
    <w:p w14:paraId="0F90279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284AA5D1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2C808FC" w14:textId="77777777" w:rsidR="001C33B7" w:rsidRPr="000372F6" w:rsidRDefault="001C33B7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ind w:left="1058"/>
        <w:jc w:val="both"/>
        <w:rPr>
          <w:ins w:id="15" w:author="Autor"/>
          <w:rFonts w:cs="Arial"/>
        </w:rPr>
      </w:pPr>
      <w:r w:rsidRPr="000372F6">
        <w:rPr>
          <w:rFonts w:cs="Arial"/>
          <w:b/>
        </w:rPr>
        <w:t>Havlíčkův Brod</w:t>
      </w:r>
      <w:r w:rsidRPr="000372F6">
        <w:rPr>
          <w:rFonts w:cs="Arial"/>
        </w:rPr>
        <w:t xml:space="preserve"> – </w:t>
      </w:r>
      <w:del w:id="16" w:author="Autor">
        <w:r w:rsidRPr="000372F6" w:rsidDel="004F7F53">
          <w:rPr>
            <w:rFonts w:cs="Arial"/>
          </w:rPr>
          <w:delText>1 předprodejní a informační kancelář</w:delText>
        </w:r>
      </w:del>
      <w:ins w:id="17" w:author="Autor">
        <w:r w:rsidR="004F7F53" w:rsidRPr="000372F6">
          <w:rPr>
            <w:rFonts w:cs="Arial"/>
          </w:rPr>
          <w:t xml:space="preserve"> </w:t>
        </w:r>
        <w:r w:rsidR="004F7F53" w:rsidRPr="00BB1781">
          <w:rPr>
            <w:rFonts w:cs="Arial"/>
          </w:rPr>
          <w:t>Oblast č. 3 - Havlíčkobrodsko</w:t>
        </w:r>
      </w:ins>
    </w:p>
    <w:p w14:paraId="5F0D7F04" w14:textId="77777777" w:rsidR="00F96FD8" w:rsidRPr="00B976D6" w:rsidRDefault="004F7F53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ins w:id="18" w:author="Autor">
        <w:r w:rsidRPr="00456A0D">
          <w:rPr>
            <w:rFonts w:cs="Arial"/>
          </w:rPr>
          <w:t>1 předprodejní a informační kancelář</w:t>
        </w:r>
      </w:ins>
    </w:p>
    <w:p w14:paraId="23CEA3A2" w14:textId="77777777" w:rsidR="001C33B7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ins w:id="19" w:author="Autor"/>
          <w:rFonts w:cs="Arial"/>
        </w:rPr>
      </w:pPr>
      <w:r w:rsidRPr="00456A0D">
        <w:rPr>
          <w:rFonts w:cs="Arial"/>
        </w:rPr>
        <w:t>železniční stanice Havlíčkův Brod</w:t>
      </w:r>
    </w:p>
    <w:p w14:paraId="496835E6" w14:textId="77777777" w:rsidR="00F96FD8" w:rsidRPr="00456A0D" w:rsidDel="0044085C" w:rsidRDefault="00F96FD8" w:rsidP="00BB1781">
      <w:pPr>
        <w:pStyle w:val="Odstavecseseznamem"/>
        <w:tabs>
          <w:tab w:val="left" w:pos="1418"/>
        </w:tabs>
        <w:spacing w:after="0" w:line="360" w:lineRule="auto"/>
        <w:ind w:left="1775"/>
        <w:jc w:val="both"/>
        <w:rPr>
          <w:del w:id="20" w:author="Autor"/>
          <w:rFonts w:cs="Arial"/>
        </w:rPr>
      </w:pPr>
    </w:p>
    <w:p w14:paraId="3DE88D4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D81872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proofErr w:type="spellStart"/>
      <w:r w:rsidRPr="00456A0D">
        <w:rPr>
          <w:rFonts w:cs="Arial"/>
          <w:shd w:val="clear" w:color="auto" w:fill="FFFFFF"/>
        </w:rPr>
        <w:t>Štáflova</w:t>
      </w:r>
      <w:proofErr w:type="spellEnd"/>
      <w:r w:rsidRPr="00456A0D">
        <w:rPr>
          <w:rFonts w:cs="Arial"/>
          <w:shd w:val="clear" w:color="auto" w:fill="FFFFFF"/>
        </w:rPr>
        <w:t xml:space="preserve"> - Boženy Němcové - Na Valech - Žižkova - Dolní - Masarykova - Na Hradbách - Beckovského – Husova - </w:t>
      </w:r>
      <w:proofErr w:type="spellStart"/>
      <w:r w:rsidRPr="00456A0D">
        <w:rPr>
          <w:rFonts w:cs="Arial"/>
          <w:shd w:val="clear" w:color="auto" w:fill="FFFFFF"/>
        </w:rPr>
        <w:t>Štáflova</w:t>
      </w:r>
      <w:proofErr w:type="spellEnd"/>
    </w:p>
    <w:p w14:paraId="0D2AEE9D" w14:textId="77777777" w:rsidR="001C33B7" w:rsidRPr="000372F6" w:rsidRDefault="001C33B7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ind w:left="1058"/>
        <w:rPr>
          <w:ins w:id="21" w:author="Autor"/>
          <w:rFonts w:cs="Arial"/>
        </w:rPr>
      </w:pPr>
      <w:r w:rsidRPr="000372F6">
        <w:rPr>
          <w:rFonts w:cs="Arial"/>
          <w:b/>
        </w:rPr>
        <w:t>Jihlava</w:t>
      </w:r>
      <w:r w:rsidRPr="000372F6">
        <w:rPr>
          <w:rFonts w:cs="Arial"/>
        </w:rPr>
        <w:t xml:space="preserve"> – </w:t>
      </w:r>
      <w:del w:id="22" w:author="Autor">
        <w:r w:rsidRPr="000372F6" w:rsidDel="004F7F53">
          <w:rPr>
            <w:rFonts w:cs="Arial"/>
          </w:rPr>
          <w:delText>2 předprodejní a informační kanceláře</w:delText>
        </w:r>
      </w:del>
      <w:ins w:id="23" w:author="Autor">
        <w:r w:rsidR="004F7F53" w:rsidRPr="000372F6">
          <w:rPr>
            <w:rFonts w:cs="Arial"/>
          </w:rPr>
          <w:t xml:space="preserve"> Oblast</w:t>
        </w:r>
        <w:r w:rsidR="004F7F53" w:rsidRPr="00BB1781">
          <w:rPr>
            <w:rFonts w:cs="Arial"/>
          </w:rPr>
          <w:t xml:space="preserve"> č. 4 – Jihlavsko</w:t>
        </w:r>
      </w:ins>
    </w:p>
    <w:p w14:paraId="4310B1C9" w14:textId="77777777" w:rsidR="004F7F53" w:rsidRPr="00B976D6" w:rsidRDefault="004F7F53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rPr>
          <w:rFonts w:cs="Arial"/>
        </w:rPr>
      </w:pPr>
      <w:ins w:id="24" w:author="Autor">
        <w:r w:rsidRPr="00456A0D">
          <w:rPr>
            <w:rFonts w:cs="Arial"/>
          </w:rPr>
          <w:t>2 předprodejní a informační kanceláře</w:t>
        </w:r>
      </w:ins>
    </w:p>
    <w:p w14:paraId="7281410F" w14:textId="77777777" w:rsidR="0044085C" w:rsidRPr="00B976D6" w:rsidRDefault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Jihlava,,</w:t>
      </w:r>
      <w:proofErr w:type="gramEnd"/>
      <w:r w:rsidRPr="00456A0D">
        <w:rPr>
          <w:rFonts w:cs="Arial"/>
        </w:rPr>
        <w:t>aut</w:t>
      </w:r>
      <w:proofErr w:type="spellEnd"/>
      <w:r w:rsidRPr="00456A0D">
        <w:rPr>
          <w:rFonts w:cs="Arial"/>
        </w:rPr>
        <w:t>. nádr.</w:t>
      </w:r>
    </w:p>
    <w:p w14:paraId="63A9E2DE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Jihlava město</w:t>
      </w:r>
    </w:p>
    <w:p w14:paraId="077159C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umístěné v oblasti vymezené ulicemi:</w:t>
      </w:r>
    </w:p>
    <w:p w14:paraId="228D2BA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proofErr w:type="spellStart"/>
      <w:r w:rsidRPr="00456A0D">
        <w:rPr>
          <w:rFonts w:cs="Arial"/>
          <w:shd w:val="clear" w:color="auto" w:fill="FFFFFF"/>
        </w:rPr>
        <w:t>Fritzova</w:t>
      </w:r>
      <w:proofErr w:type="spellEnd"/>
      <w:r w:rsidRPr="00456A0D">
        <w:rPr>
          <w:rFonts w:cs="Arial"/>
          <w:shd w:val="clear" w:color="auto" w:fill="FFFFFF"/>
        </w:rPr>
        <w:t xml:space="preserve"> – Úvoz – Třebízského – Srázná – Křížová – Hluboká – Lazebnická – Čajkovského – Havířská – Kosmákova – Minoritské náměstí – Matky Boží – Benešova – Dvořákova – Jiráskova – </w:t>
      </w:r>
      <w:proofErr w:type="spellStart"/>
      <w:r w:rsidRPr="00456A0D">
        <w:rPr>
          <w:rFonts w:cs="Arial"/>
          <w:shd w:val="clear" w:color="auto" w:fill="FFFFFF"/>
        </w:rPr>
        <w:t>Fritzova</w:t>
      </w:r>
      <w:proofErr w:type="spellEnd"/>
    </w:p>
    <w:p w14:paraId="1CD0D77A" w14:textId="77777777" w:rsidR="001C33B7" w:rsidRPr="000372F6" w:rsidRDefault="001C33B7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ind w:left="1058"/>
        <w:rPr>
          <w:ins w:id="25" w:author="Autor"/>
          <w:rFonts w:cs="Arial"/>
        </w:rPr>
      </w:pPr>
      <w:r w:rsidRPr="000372F6">
        <w:rPr>
          <w:rFonts w:cs="Arial"/>
          <w:b/>
        </w:rPr>
        <w:lastRenderedPageBreak/>
        <w:t>Pelhřimov</w:t>
      </w:r>
      <w:r w:rsidRPr="000372F6">
        <w:rPr>
          <w:rFonts w:cs="Arial"/>
        </w:rPr>
        <w:t xml:space="preserve"> –</w:t>
      </w:r>
      <w:del w:id="26" w:author="Autor">
        <w:r w:rsidRPr="000372F6" w:rsidDel="004F7F53">
          <w:rPr>
            <w:rFonts w:cs="Arial"/>
          </w:rPr>
          <w:delText xml:space="preserve"> 1 předprodejní a informační kancelář</w:delText>
        </w:r>
      </w:del>
      <w:ins w:id="27" w:author="Autor">
        <w:r w:rsidR="004F7F53" w:rsidRPr="000372F6">
          <w:rPr>
            <w:rFonts w:cs="Arial"/>
          </w:rPr>
          <w:t xml:space="preserve"> Oblast č. 8 </w:t>
        </w:r>
        <w:r w:rsidR="004F7F53" w:rsidRPr="00BB1781">
          <w:rPr>
            <w:rFonts w:cs="Arial"/>
          </w:rPr>
          <w:t>– Pelhřimovsko</w:t>
        </w:r>
      </w:ins>
    </w:p>
    <w:p w14:paraId="12E71813" w14:textId="77777777" w:rsidR="004F7F53" w:rsidRPr="00B976D6" w:rsidRDefault="004F7F53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rPr>
          <w:rFonts w:cs="Arial"/>
        </w:rPr>
      </w:pPr>
      <w:ins w:id="28" w:author="Autor">
        <w:r w:rsidRPr="00456A0D">
          <w:rPr>
            <w:rFonts w:cs="Arial"/>
          </w:rPr>
          <w:t>1 předprodejní a informační kancelář</w:t>
        </w:r>
      </w:ins>
    </w:p>
    <w:p w14:paraId="46933F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Pelhřimov,,</w:t>
      </w:r>
      <w:proofErr w:type="gramEnd"/>
      <w:r w:rsidRPr="00456A0D">
        <w:rPr>
          <w:rFonts w:cs="Arial"/>
        </w:rPr>
        <w:t>aut</w:t>
      </w:r>
      <w:proofErr w:type="spellEnd"/>
      <w:r w:rsidRPr="00456A0D">
        <w:rPr>
          <w:rFonts w:cs="Arial"/>
        </w:rPr>
        <w:t>. nádr.</w:t>
      </w:r>
    </w:p>
    <w:p w14:paraId="19FB173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0B56108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59584C84" w14:textId="77777777" w:rsidR="004F7F53" w:rsidRDefault="001C33B7" w:rsidP="004F7F53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ins w:id="29" w:author="Autor"/>
          <w:rFonts w:cs="Arial"/>
        </w:rPr>
      </w:pPr>
      <w:r w:rsidRPr="00456A0D">
        <w:rPr>
          <w:rFonts w:cs="Arial"/>
          <w:b/>
        </w:rPr>
        <w:t>Třebíč</w:t>
      </w:r>
      <w:r w:rsidRPr="00456A0D">
        <w:rPr>
          <w:rFonts w:cs="Arial"/>
        </w:rPr>
        <w:t xml:space="preserve"> – </w:t>
      </w:r>
      <w:del w:id="30" w:author="Autor">
        <w:r w:rsidRPr="00456A0D" w:rsidDel="004F7F53">
          <w:rPr>
            <w:rFonts w:cs="Arial"/>
          </w:rPr>
          <w:delText>1 předprodejní a informační kancelář</w:delText>
        </w:r>
      </w:del>
      <w:ins w:id="31" w:author="Autor">
        <w:r w:rsidR="004F7F53">
          <w:rPr>
            <w:rFonts w:cs="Arial"/>
          </w:rPr>
          <w:t xml:space="preserve"> Oblast č. 6 – Třebíčsko</w:t>
        </w:r>
      </w:ins>
    </w:p>
    <w:p w14:paraId="2B7C5146" w14:textId="77777777" w:rsidR="004F7F53" w:rsidRPr="00B976D6" w:rsidRDefault="004F7F53" w:rsidP="00BB1781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ins w:id="32" w:author="Autor">
        <w:r w:rsidRPr="00456A0D">
          <w:rPr>
            <w:rFonts w:cs="Arial"/>
          </w:rPr>
          <w:t>1 předprodejní a informační kancelář</w:t>
        </w:r>
      </w:ins>
    </w:p>
    <w:p w14:paraId="5B46C4C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Třebíč,,</w:t>
      </w:r>
      <w:proofErr w:type="gramEnd"/>
      <w:r w:rsidRPr="00456A0D">
        <w:rPr>
          <w:rFonts w:cs="Arial"/>
        </w:rPr>
        <w:t>aut</w:t>
      </w:r>
      <w:proofErr w:type="spellEnd"/>
      <w:r w:rsidRPr="00456A0D">
        <w:rPr>
          <w:rFonts w:cs="Arial"/>
        </w:rPr>
        <w:t>. nádr.</w:t>
      </w:r>
    </w:p>
    <w:p w14:paraId="44F87BD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BB37D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proofErr w:type="spellStart"/>
      <w:r w:rsidRPr="00456A0D">
        <w:rPr>
          <w:rFonts w:cs="Arial"/>
          <w:shd w:val="clear" w:color="auto" w:fill="FFFFFF"/>
        </w:rPr>
        <w:t>V.Nezvala</w:t>
      </w:r>
      <w:proofErr w:type="spellEnd"/>
      <w:r w:rsidRPr="00456A0D">
        <w:rPr>
          <w:rFonts w:cs="Arial"/>
          <w:shd w:val="clear" w:color="auto" w:fill="FFFFFF"/>
        </w:rPr>
        <w:t xml:space="preserve"> – Jihlavská Brána – Karlovo nám. – </w:t>
      </w:r>
      <w:proofErr w:type="spellStart"/>
      <w:r w:rsidRPr="00456A0D">
        <w:rPr>
          <w:rFonts w:cs="Arial"/>
          <w:shd w:val="clear" w:color="auto" w:fill="FFFFFF"/>
        </w:rPr>
        <w:t>Smila</w:t>
      </w:r>
      <w:proofErr w:type="spellEnd"/>
      <w:r w:rsidRPr="00456A0D">
        <w:rPr>
          <w:rFonts w:cs="Arial"/>
          <w:shd w:val="clear" w:color="auto" w:fill="FFFFFF"/>
        </w:rPr>
        <w:t xml:space="preserve"> </w:t>
      </w:r>
      <w:proofErr w:type="spellStart"/>
      <w:r w:rsidRPr="00456A0D">
        <w:rPr>
          <w:rFonts w:cs="Arial"/>
          <w:shd w:val="clear" w:color="auto" w:fill="FFFFFF"/>
        </w:rPr>
        <w:t>Osovského</w:t>
      </w:r>
      <w:proofErr w:type="spellEnd"/>
      <w:r w:rsidRPr="00456A0D">
        <w:rPr>
          <w:rFonts w:cs="Arial"/>
          <w:shd w:val="clear" w:color="auto" w:fill="FFFFFF"/>
        </w:rPr>
        <w:t xml:space="preserve"> – Kateřiny z Valdštejna – Kostnická – Bráfova – Nádražní – Janouškova – Sokolská – Gorazdovo nám. – </w:t>
      </w:r>
      <w:proofErr w:type="spellStart"/>
      <w:r w:rsidRPr="00456A0D">
        <w:rPr>
          <w:rFonts w:cs="Arial"/>
          <w:shd w:val="clear" w:color="auto" w:fill="FFFFFF"/>
        </w:rPr>
        <w:t>Kofránkova</w:t>
      </w:r>
      <w:proofErr w:type="spellEnd"/>
      <w:r w:rsidRPr="00456A0D">
        <w:rPr>
          <w:rFonts w:cs="Arial"/>
          <w:shd w:val="clear" w:color="auto" w:fill="FFFFFF"/>
        </w:rPr>
        <w:t xml:space="preserve"> – </w:t>
      </w:r>
      <w:proofErr w:type="spellStart"/>
      <w:r w:rsidRPr="00456A0D">
        <w:rPr>
          <w:rFonts w:cs="Arial"/>
          <w:shd w:val="clear" w:color="auto" w:fill="FFFFFF"/>
        </w:rPr>
        <w:t>Sucheniova</w:t>
      </w:r>
      <w:proofErr w:type="spellEnd"/>
      <w:r w:rsidRPr="00456A0D">
        <w:rPr>
          <w:rFonts w:cs="Arial"/>
          <w:shd w:val="clear" w:color="auto" w:fill="FFFFFF"/>
        </w:rPr>
        <w:t xml:space="preserve"> – V. Nezvala</w:t>
      </w:r>
    </w:p>
    <w:p w14:paraId="7FDA2A5D" w14:textId="77777777" w:rsidR="001C33B7" w:rsidRPr="00F749E5" w:rsidRDefault="001C33B7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ind w:left="1058"/>
        <w:rPr>
          <w:ins w:id="33" w:author="Autor"/>
          <w:rFonts w:cs="Arial"/>
        </w:rPr>
      </w:pPr>
      <w:r w:rsidRPr="00F749E5">
        <w:rPr>
          <w:rFonts w:cs="Arial"/>
          <w:b/>
        </w:rPr>
        <w:t>Žďár nad Sázavou</w:t>
      </w:r>
      <w:r w:rsidRPr="00F749E5">
        <w:rPr>
          <w:rFonts w:cs="Arial"/>
        </w:rPr>
        <w:t xml:space="preserve"> – </w:t>
      </w:r>
      <w:del w:id="34" w:author="Autor">
        <w:r w:rsidRPr="00F749E5" w:rsidDel="004F7F53">
          <w:rPr>
            <w:rFonts w:cs="Arial"/>
          </w:rPr>
          <w:delText>1 předprodejní a informační kancelář</w:delText>
        </w:r>
      </w:del>
      <w:ins w:id="35" w:author="Autor">
        <w:r w:rsidR="004F7F53" w:rsidRPr="00F749E5">
          <w:rPr>
            <w:rFonts w:cs="Arial"/>
          </w:rPr>
          <w:t xml:space="preserve"> Oblast č. 2 - Žďárské vrchy</w:t>
        </w:r>
      </w:ins>
    </w:p>
    <w:p w14:paraId="6F98319C" w14:textId="77777777" w:rsidR="004F7F53" w:rsidRPr="00B976D6" w:rsidRDefault="004F7F53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rPr>
          <w:rFonts w:cs="Arial"/>
        </w:rPr>
      </w:pPr>
      <w:ins w:id="36" w:author="Autor">
        <w:r w:rsidRPr="00456A0D">
          <w:rPr>
            <w:rFonts w:cs="Arial"/>
          </w:rPr>
          <w:t>1 předprodejní a informační kancelář</w:t>
        </w:r>
      </w:ins>
    </w:p>
    <w:p w14:paraId="3CB4296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66A443E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6CD002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418CBEB3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4F7CB8A3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7EC4165C" w14:textId="77777777" w:rsidR="00F749E5" w:rsidRDefault="001C33B7" w:rsidP="00F749E5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ins w:id="37" w:author="Autor"/>
          <w:rFonts w:cs="Arial"/>
        </w:rPr>
      </w:pPr>
      <w:r w:rsidRPr="00456A0D">
        <w:rPr>
          <w:rFonts w:cs="Arial"/>
          <w:b/>
        </w:rPr>
        <w:t xml:space="preserve">Bystřice nad Pernštejnem </w:t>
      </w:r>
      <w:r w:rsidRPr="00456A0D">
        <w:rPr>
          <w:rFonts w:cs="Arial"/>
        </w:rPr>
        <w:t xml:space="preserve">– </w:t>
      </w:r>
      <w:del w:id="38" w:author="Autor">
        <w:r w:rsidRPr="00456A0D" w:rsidDel="00F749E5">
          <w:rPr>
            <w:rFonts w:cs="Arial"/>
          </w:rPr>
          <w:delText>1 předprodejní a informační kancelář</w:delText>
        </w:r>
      </w:del>
      <w:ins w:id="39" w:author="Autor">
        <w:r w:rsidR="00F749E5">
          <w:rPr>
            <w:rFonts w:cs="Arial"/>
          </w:rPr>
          <w:t xml:space="preserve"> Oblast č. 1 - </w:t>
        </w:r>
        <w:proofErr w:type="spellStart"/>
        <w:r w:rsidR="00F749E5">
          <w:rPr>
            <w:rFonts w:cs="Arial"/>
          </w:rPr>
          <w:t>Bystřicko</w:t>
        </w:r>
        <w:proofErr w:type="spellEnd"/>
        <w:r w:rsidR="00F749E5">
          <w:rPr>
            <w:rFonts w:cs="Arial"/>
          </w:rPr>
          <w:t xml:space="preserve"> a </w:t>
        </w:r>
        <w:proofErr w:type="spellStart"/>
        <w:r w:rsidR="00F749E5">
          <w:rPr>
            <w:rFonts w:cs="Arial"/>
          </w:rPr>
          <w:t>Velkomeziříčsko</w:t>
        </w:r>
        <w:proofErr w:type="spellEnd"/>
      </w:ins>
    </w:p>
    <w:p w14:paraId="439ABCC2" w14:textId="77777777" w:rsidR="00F749E5" w:rsidRPr="00B976D6" w:rsidRDefault="00F749E5" w:rsidP="00BB1781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ins w:id="40" w:author="Autor">
        <w:r w:rsidRPr="00456A0D">
          <w:rPr>
            <w:rFonts w:cs="Arial"/>
          </w:rPr>
          <w:t>1 předprodejní a informační kancelář</w:t>
        </w:r>
      </w:ins>
    </w:p>
    <w:p w14:paraId="224849B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Bystřice </w:t>
      </w:r>
      <w:proofErr w:type="gramStart"/>
      <w:r w:rsidRPr="00456A0D">
        <w:rPr>
          <w:rFonts w:cs="Arial"/>
        </w:rPr>
        <w:t>n.</w:t>
      </w:r>
      <w:proofErr w:type="spellStart"/>
      <w:r w:rsidRPr="00456A0D">
        <w:rPr>
          <w:rFonts w:cs="Arial"/>
        </w:rPr>
        <w:t>Pern</w:t>
      </w:r>
      <w:proofErr w:type="spellEnd"/>
      <w:r w:rsidRPr="00456A0D">
        <w:rPr>
          <w:rFonts w:cs="Arial"/>
        </w:rPr>
        <w:t>.,,</w:t>
      </w:r>
      <w:proofErr w:type="gramEnd"/>
      <w:r w:rsidRPr="00456A0D">
        <w:rPr>
          <w:rFonts w:cs="Arial"/>
        </w:rPr>
        <w:t>aut. nádr.</w:t>
      </w:r>
    </w:p>
    <w:p w14:paraId="4A402F1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B5B881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21814C3A" w14:textId="77777777" w:rsidR="001C33B7" w:rsidRDefault="001C33B7" w:rsidP="001C33B7">
      <w:pPr>
        <w:tabs>
          <w:tab w:val="left" w:pos="1418"/>
        </w:tabs>
        <w:spacing w:after="0" w:line="360" w:lineRule="auto"/>
        <w:ind w:left="1058"/>
        <w:rPr>
          <w:ins w:id="41" w:author="Autor"/>
          <w:rFonts w:ascii="Arial" w:hAnsi="Arial" w:cs="Arial"/>
        </w:rPr>
      </w:pPr>
      <w:r w:rsidRPr="00456A0D">
        <w:rPr>
          <w:rFonts w:ascii="Arial" w:hAnsi="Arial" w:cs="Arial"/>
          <w:b/>
        </w:rPr>
        <w:t>Chotěboř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78560D6E" w14:textId="77777777" w:rsidR="0044085C" w:rsidRPr="00B976D6" w:rsidRDefault="0044085C" w:rsidP="00BB1781">
      <w:pPr>
        <w:pStyle w:val="Odstavecseseznamem"/>
        <w:numPr>
          <w:ilvl w:val="0"/>
          <w:numId w:val="12"/>
        </w:numPr>
        <w:tabs>
          <w:tab w:val="left" w:pos="1418"/>
        </w:tabs>
        <w:spacing w:after="0" w:line="360" w:lineRule="auto"/>
        <w:rPr>
          <w:rFonts w:cs="Arial"/>
        </w:rPr>
      </w:pPr>
      <w:ins w:id="42" w:author="Autor">
        <w:r>
          <w:rPr>
            <w:rFonts w:cs="Arial"/>
          </w:rPr>
          <w:t xml:space="preserve">Oblast </w:t>
        </w:r>
        <w:r w:rsidR="009A7F2A">
          <w:rPr>
            <w:rFonts w:cs="Arial"/>
          </w:rPr>
          <w:t xml:space="preserve">č. 3 - </w:t>
        </w:r>
        <w:r w:rsidR="00B976D6">
          <w:rPr>
            <w:rFonts w:cs="Arial"/>
          </w:rPr>
          <w:t>Havlíčkobrodsko</w:t>
        </w:r>
      </w:ins>
    </w:p>
    <w:p w14:paraId="184E364A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Chotěboř,,</w:t>
      </w:r>
      <w:proofErr w:type="gramEnd"/>
      <w:r w:rsidRPr="00456A0D">
        <w:rPr>
          <w:rFonts w:cs="Arial"/>
        </w:rPr>
        <w:t>nám</w:t>
      </w:r>
      <w:proofErr w:type="spellEnd"/>
      <w:r w:rsidRPr="00456A0D">
        <w:rPr>
          <w:rFonts w:cs="Arial"/>
        </w:rPr>
        <w:t>. TGM</w:t>
      </w:r>
    </w:p>
    <w:p w14:paraId="0B857C2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AF840F4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lastRenderedPageBreak/>
        <w:t>V Drážkách – Havlíčkova – Krále Jana – Legií – Tyršova – Na Valech –</w:t>
      </w:r>
      <w:r w:rsidRPr="00456A0D">
        <w:rPr>
          <w:rFonts w:cs="Arial"/>
        </w:rPr>
        <w:t> </w:t>
      </w:r>
      <w:proofErr w:type="spellStart"/>
      <w:r>
        <w:fldChar w:fldCharType="begin"/>
      </w:r>
      <w:r>
        <w:instrText xml:space="preserve"> HYPERLINK "http://f.x.svobody/" \t "_blank" </w:instrText>
      </w:r>
      <w:r>
        <w:fldChar w:fldCharType="separate"/>
      </w:r>
      <w:r w:rsidRPr="00456A0D">
        <w:rPr>
          <w:rFonts w:cs="Arial"/>
          <w:shd w:val="clear" w:color="auto" w:fill="FFFFFF"/>
        </w:rPr>
        <w:t>F.X.Svobody</w:t>
      </w:r>
      <w:proofErr w:type="spellEnd"/>
      <w:r>
        <w:rPr>
          <w:rFonts w:cs="Arial"/>
          <w:shd w:val="clear" w:color="auto" w:fill="FFFFFF"/>
        </w:rPr>
        <w:fldChar w:fldCharType="end"/>
      </w:r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 xml:space="preserve">- </w:t>
      </w:r>
      <w:proofErr w:type="spellStart"/>
      <w:r w:rsidRPr="00456A0D">
        <w:rPr>
          <w:rFonts w:cs="Arial"/>
          <w:shd w:val="clear" w:color="auto" w:fill="FFFFFF"/>
        </w:rPr>
        <w:t>Ningerova</w:t>
      </w:r>
      <w:proofErr w:type="spellEnd"/>
      <w:r w:rsidRPr="00456A0D">
        <w:rPr>
          <w:rFonts w:cs="Arial"/>
          <w:shd w:val="clear" w:color="auto" w:fill="FFFFFF"/>
        </w:rPr>
        <w:t xml:space="preserve"> – Rybní – Lazební – Hromádky z Jistebnice – V Drážkách</w:t>
      </w:r>
    </w:p>
    <w:p w14:paraId="40E09C3E" w14:textId="77777777" w:rsidR="001C33B7" w:rsidRPr="00F749E5" w:rsidRDefault="001C33B7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ind w:left="1058"/>
        <w:rPr>
          <w:ins w:id="43" w:author="Autor"/>
          <w:rFonts w:cs="Arial"/>
        </w:rPr>
      </w:pPr>
      <w:r w:rsidRPr="00F749E5">
        <w:rPr>
          <w:rFonts w:cs="Arial"/>
          <w:b/>
        </w:rPr>
        <w:t>Humpolec</w:t>
      </w:r>
      <w:r w:rsidRPr="00F749E5">
        <w:rPr>
          <w:rFonts w:cs="Arial"/>
        </w:rPr>
        <w:t xml:space="preserve"> – </w:t>
      </w:r>
      <w:del w:id="44" w:author="Autor">
        <w:r w:rsidRPr="00F749E5" w:rsidDel="00F749E5">
          <w:rPr>
            <w:rFonts w:cs="Arial"/>
          </w:rPr>
          <w:delText>1 předprodejní a informační kancelář</w:delText>
        </w:r>
      </w:del>
      <w:ins w:id="45" w:author="Autor">
        <w:r w:rsidR="00F749E5" w:rsidRPr="00F749E5">
          <w:rPr>
            <w:rFonts w:cs="Arial"/>
          </w:rPr>
          <w:t xml:space="preserve"> Oblast č. 7 – </w:t>
        </w:r>
        <w:proofErr w:type="spellStart"/>
        <w:r w:rsidR="00F749E5" w:rsidRPr="00F749E5">
          <w:rPr>
            <w:rFonts w:cs="Arial"/>
          </w:rPr>
          <w:t>Humpolecko</w:t>
        </w:r>
        <w:proofErr w:type="spellEnd"/>
      </w:ins>
    </w:p>
    <w:p w14:paraId="03D6DAEE" w14:textId="77777777" w:rsidR="00F749E5" w:rsidRPr="00B976D6" w:rsidRDefault="00F749E5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rPr>
          <w:rFonts w:cs="Arial"/>
        </w:rPr>
      </w:pPr>
      <w:ins w:id="46" w:author="Autor">
        <w:r w:rsidRPr="00456A0D">
          <w:rPr>
            <w:rFonts w:cs="Arial"/>
          </w:rPr>
          <w:t>1 předprodejní a informační kancelář</w:t>
        </w:r>
      </w:ins>
    </w:p>
    <w:p w14:paraId="64999F3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Humpolec,,</w:t>
      </w:r>
      <w:proofErr w:type="gramEnd"/>
      <w:r w:rsidRPr="00456A0D">
        <w:rPr>
          <w:rFonts w:cs="Arial"/>
        </w:rPr>
        <w:t>pošta</w:t>
      </w:r>
      <w:proofErr w:type="spellEnd"/>
    </w:p>
    <w:p w14:paraId="747E217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25D72202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Komenského – Lnářská – Hálkova – Poděbradova – U Vinopalny – Jihlavská – 5. května - Příčná - Horní náměstí - Dolní náměstí - Jana Zábrany – Rašínova - Komenského</w:t>
      </w:r>
    </w:p>
    <w:p w14:paraId="494074BA" w14:textId="77777777" w:rsidR="00F749E5" w:rsidRDefault="001C33B7" w:rsidP="00F749E5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ins w:id="47" w:author="Autor"/>
          <w:rFonts w:cs="Arial"/>
        </w:rPr>
      </w:pPr>
      <w:r w:rsidRPr="00456A0D">
        <w:rPr>
          <w:rFonts w:cs="Arial"/>
          <w:b/>
        </w:rPr>
        <w:t>Moravské</w:t>
      </w:r>
      <w:r w:rsidRPr="00456A0D">
        <w:rPr>
          <w:rFonts w:cs="Arial"/>
        </w:rPr>
        <w:t xml:space="preserve"> </w:t>
      </w:r>
      <w:r w:rsidRPr="00456A0D">
        <w:rPr>
          <w:rFonts w:cs="Arial"/>
          <w:b/>
        </w:rPr>
        <w:t>Budějovice</w:t>
      </w:r>
      <w:r w:rsidRPr="00456A0D">
        <w:rPr>
          <w:rFonts w:cs="Arial"/>
        </w:rPr>
        <w:t xml:space="preserve"> – </w:t>
      </w:r>
      <w:del w:id="48" w:author="Autor">
        <w:r w:rsidRPr="00456A0D" w:rsidDel="00F749E5">
          <w:rPr>
            <w:rFonts w:cs="Arial"/>
          </w:rPr>
          <w:delText>1 předprodejní a informační kancelář</w:delText>
        </w:r>
      </w:del>
      <w:ins w:id="49" w:author="Autor">
        <w:r w:rsidR="00F749E5" w:rsidRPr="00F749E5">
          <w:rPr>
            <w:rFonts w:cs="Arial"/>
          </w:rPr>
          <w:t xml:space="preserve"> </w:t>
        </w:r>
        <w:r w:rsidR="00F749E5">
          <w:rPr>
            <w:rFonts w:cs="Arial"/>
          </w:rPr>
          <w:t>Oblast č. 4 – Jihlavsko</w:t>
        </w:r>
      </w:ins>
    </w:p>
    <w:p w14:paraId="48CAE0C8" w14:textId="77777777" w:rsidR="00F749E5" w:rsidRPr="00B976D6" w:rsidRDefault="00F749E5" w:rsidP="00BB1781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ins w:id="50" w:author="Autor">
        <w:r w:rsidRPr="00456A0D">
          <w:rPr>
            <w:rFonts w:cs="Arial"/>
          </w:rPr>
          <w:t>1 předprodejní a informační kancelář</w:t>
        </w:r>
      </w:ins>
    </w:p>
    <w:p w14:paraId="2A1E310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Moravské Budějovice</w:t>
      </w:r>
    </w:p>
    <w:p w14:paraId="634A866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D12AFC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1. máje – Pražská – Havlíčkova – Peroutka – Smetanova – Blahoslavova – Husova – Urbánkova – Tyršova – nám. ČSA – nám. Míru – 1. máje</w:t>
      </w:r>
    </w:p>
    <w:p w14:paraId="10EE2C07" w14:textId="77777777" w:rsidR="00F749E5" w:rsidRDefault="001C33B7" w:rsidP="00F749E5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ins w:id="51" w:author="Autor"/>
          <w:rFonts w:cs="Arial"/>
        </w:rPr>
      </w:pPr>
      <w:r w:rsidRPr="00456A0D">
        <w:rPr>
          <w:rFonts w:cs="Arial"/>
          <w:b/>
        </w:rPr>
        <w:t>Náměšť nad Oslavou</w:t>
      </w:r>
      <w:r w:rsidRPr="00456A0D">
        <w:rPr>
          <w:rFonts w:cs="Arial"/>
        </w:rPr>
        <w:t xml:space="preserve"> – </w:t>
      </w:r>
      <w:del w:id="52" w:author="Autor">
        <w:r w:rsidRPr="00456A0D" w:rsidDel="00F749E5">
          <w:rPr>
            <w:rFonts w:cs="Arial"/>
          </w:rPr>
          <w:delText>1 předprodejní a informační kancelář</w:delText>
        </w:r>
      </w:del>
      <w:ins w:id="53" w:author="Autor">
        <w:r w:rsidR="00F749E5">
          <w:rPr>
            <w:rFonts w:cs="Arial"/>
          </w:rPr>
          <w:t xml:space="preserve"> Oblast č. 6 – Třebíčsko</w:t>
        </w:r>
      </w:ins>
    </w:p>
    <w:p w14:paraId="1C1BCE01" w14:textId="77777777" w:rsidR="00F749E5" w:rsidRPr="00B976D6" w:rsidRDefault="00F749E5" w:rsidP="00BB1781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ins w:id="54" w:author="Autor">
        <w:r w:rsidRPr="00456A0D">
          <w:rPr>
            <w:rFonts w:cs="Arial"/>
          </w:rPr>
          <w:t>1 předprodejní a informační kancelář</w:t>
        </w:r>
      </w:ins>
    </w:p>
    <w:p w14:paraId="71BABE7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Náměšť nad Oslavou</w:t>
      </w:r>
    </w:p>
    <w:p w14:paraId="2429239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946006F" w14:textId="77777777" w:rsidR="001C33B7" w:rsidRPr="00456A0D" w:rsidRDefault="00762829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hyperlink r:id="rId8" w:tgtFrame="_blank" w:history="1">
        <w:proofErr w:type="spellStart"/>
        <w:r w:rsidR="001C33B7" w:rsidRPr="00456A0D">
          <w:rPr>
            <w:rFonts w:cs="Arial"/>
          </w:rPr>
          <w:t>E.F.Buriana</w:t>
        </w:r>
        <w:proofErr w:type="spellEnd"/>
      </w:hyperlink>
      <w:r w:rsidR="001C33B7" w:rsidRPr="00456A0D">
        <w:rPr>
          <w:rFonts w:cs="Arial"/>
        </w:rPr>
        <w:t> </w:t>
      </w:r>
      <w:r w:rsidR="001C33B7" w:rsidRPr="00456A0D">
        <w:rPr>
          <w:rFonts w:cs="Arial"/>
          <w:shd w:val="clear" w:color="auto" w:fill="FFFFFF"/>
        </w:rPr>
        <w:t xml:space="preserve">– Družstevní – Jiráskova – Husova – </w:t>
      </w:r>
      <w:proofErr w:type="spellStart"/>
      <w:r w:rsidR="001C33B7" w:rsidRPr="00456A0D">
        <w:rPr>
          <w:rFonts w:cs="Arial"/>
          <w:shd w:val="clear" w:color="auto" w:fill="FFFFFF"/>
        </w:rPr>
        <w:t>V.Nezvala</w:t>
      </w:r>
      <w:proofErr w:type="spellEnd"/>
      <w:r w:rsidR="001C33B7" w:rsidRPr="00456A0D">
        <w:rPr>
          <w:rFonts w:cs="Arial"/>
          <w:shd w:val="clear" w:color="auto" w:fill="FFFFFF"/>
        </w:rPr>
        <w:t xml:space="preserve"> – Komenského nám. – Mjr. Šandery – Brněnská – Sadová – náměstí Míru – Nádražní – </w:t>
      </w:r>
      <w:proofErr w:type="spellStart"/>
      <w:r w:rsidR="001C33B7" w:rsidRPr="00456A0D">
        <w:rPr>
          <w:rFonts w:cs="Arial"/>
          <w:shd w:val="clear" w:color="auto" w:fill="FFFFFF"/>
        </w:rPr>
        <w:t>Ocmanická</w:t>
      </w:r>
      <w:proofErr w:type="spellEnd"/>
      <w:r w:rsidR="001C33B7" w:rsidRPr="00456A0D">
        <w:rPr>
          <w:rFonts w:cs="Arial"/>
          <w:shd w:val="clear" w:color="auto" w:fill="FFFFFF"/>
        </w:rPr>
        <w:t xml:space="preserve"> – Husova –</w:t>
      </w:r>
      <w:r w:rsidR="001C33B7" w:rsidRPr="00456A0D">
        <w:rPr>
          <w:rFonts w:cs="Arial"/>
        </w:rPr>
        <w:t> </w:t>
      </w:r>
      <w:hyperlink r:id="rId9" w:tgtFrame="_blank" w:history="1">
        <w:r w:rsidR="001C33B7" w:rsidRPr="00456A0D">
          <w:rPr>
            <w:rFonts w:cs="Arial"/>
          </w:rPr>
          <w:t>E. F. Buriana</w:t>
        </w:r>
      </w:hyperlink>
    </w:p>
    <w:p w14:paraId="6D8B9A35" w14:textId="77777777" w:rsidR="00F749E5" w:rsidRDefault="001C33B7" w:rsidP="00F749E5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ins w:id="55" w:author="Autor"/>
          <w:rFonts w:cs="Arial"/>
        </w:rPr>
      </w:pPr>
      <w:r w:rsidRPr="00456A0D">
        <w:rPr>
          <w:rFonts w:cs="Arial"/>
          <w:b/>
        </w:rPr>
        <w:t xml:space="preserve">Nové Město na Moravě </w:t>
      </w:r>
      <w:r w:rsidRPr="00456A0D">
        <w:rPr>
          <w:rFonts w:cs="Arial"/>
        </w:rPr>
        <w:t xml:space="preserve">– </w:t>
      </w:r>
      <w:del w:id="56" w:author="Autor">
        <w:r w:rsidRPr="00456A0D" w:rsidDel="00F749E5">
          <w:rPr>
            <w:rFonts w:cs="Arial"/>
          </w:rPr>
          <w:delText>1 předprodejní a informační kancelář</w:delText>
        </w:r>
      </w:del>
      <w:ins w:id="57" w:author="Autor">
        <w:r w:rsidR="00F749E5">
          <w:rPr>
            <w:rFonts w:cs="Arial"/>
          </w:rPr>
          <w:t xml:space="preserve"> Oblast č. 2 - Žďárské vrchy</w:t>
        </w:r>
      </w:ins>
    </w:p>
    <w:p w14:paraId="1FA7D513" w14:textId="77777777" w:rsidR="00F749E5" w:rsidRPr="00B976D6" w:rsidRDefault="00F749E5" w:rsidP="00BB1781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ins w:id="58" w:author="Autor">
        <w:r w:rsidRPr="00456A0D">
          <w:rPr>
            <w:rFonts w:cs="Arial"/>
          </w:rPr>
          <w:t>1 předprodejní a informační kancelář</w:t>
        </w:r>
      </w:ins>
    </w:p>
    <w:p w14:paraId="04A5EA1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železniční stanice Nové Město na Moravě, nebo autobusová zastávka Nové Město na </w:t>
      </w:r>
      <w:proofErr w:type="spellStart"/>
      <w:proofErr w:type="gramStart"/>
      <w:r w:rsidRPr="00456A0D">
        <w:rPr>
          <w:rFonts w:cs="Arial"/>
        </w:rPr>
        <w:t>Mor.,,</w:t>
      </w:r>
      <w:proofErr w:type="gramEnd"/>
      <w:r w:rsidRPr="00456A0D">
        <w:rPr>
          <w:rFonts w:cs="Arial"/>
        </w:rPr>
        <w:t>centrum</w:t>
      </w:r>
      <w:proofErr w:type="spellEnd"/>
    </w:p>
    <w:p w14:paraId="6C11F99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8A157D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30B3DDA6" w14:textId="77777777" w:rsidR="000372F6" w:rsidRDefault="001C33B7" w:rsidP="000372F6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ins w:id="59" w:author="Autor"/>
          <w:rFonts w:cs="Arial"/>
        </w:rPr>
      </w:pPr>
      <w:r w:rsidRPr="00456A0D">
        <w:rPr>
          <w:rFonts w:cs="Arial"/>
          <w:b/>
        </w:rPr>
        <w:lastRenderedPageBreak/>
        <w:t>Pacov</w:t>
      </w:r>
      <w:r w:rsidRPr="00456A0D">
        <w:rPr>
          <w:rFonts w:cs="Arial"/>
        </w:rPr>
        <w:t xml:space="preserve"> – </w:t>
      </w:r>
      <w:del w:id="60" w:author="Autor">
        <w:r w:rsidRPr="00456A0D" w:rsidDel="000372F6">
          <w:rPr>
            <w:rFonts w:cs="Arial"/>
          </w:rPr>
          <w:delText>1 předprodejní a informační kancelář</w:delText>
        </w:r>
      </w:del>
      <w:ins w:id="61" w:author="Autor">
        <w:r w:rsidR="000372F6" w:rsidRPr="000372F6">
          <w:rPr>
            <w:rFonts w:cs="Arial"/>
          </w:rPr>
          <w:t xml:space="preserve"> </w:t>
        </w:r>
        <w:r w:rsidR="000372F6">
          <w:rPr>
            <w:rFonts w:cs="Arial"/>
          </w:rPr>
          <w:t>Oblast č. 8 – Pelhřimovsko</w:t>
        </w:r>
      </w:ins>
    </w:p>
    <w:p w14:paraId="7F4AFD85" w14:textId="77777777" w:rsidR="000372F6" w:rsidRPr="00B976D6" w:rsidRDefault="000372F6" w:rsidP="00BB1781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ins w:id="62" w:author="Autor">
        <w:r w:rsidRPr="00456A0D">
          <w:rPr>
            <w:rFonts w:cs="Arial"/>
          </w:rPr>
          <w:t>1 předprodejní a informační kancelář</w:t>
        </w:r>
      </w:ins>
    </w:p>
    <w:p w14:paraId="7AECDDC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gramStart"/>
      <w:r w:rsidRPr="00456A0D">
        <w:rPr>
          <w:rFonts w:cs="Arial"/>
        </w:rPr>
        <w:t>Pacov,,</w:t>
      </w:r>
      <w:proofErr w:type="gramEnd"/>
      <w:r w:rsidRPr="00456A0D">
        <w:rPr>
          <w:rFonts w:cs="Arial"/>
        </w:rPr>
        <w:t xml:space="preserve"> aut. nádr.</w:t>
      </w:r>
    </w:p>
    <w:p w14:paraId="6C06503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93F941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Nám. Svobody – </w:t>
      </w:r>
      <w:proofErr w:type="spellStart"/>
      <w:r w:rsidRPr="00456A0D">
        <w:rPr>
          <w:rFonts w:cs="Arial"/>
        </w:rPr>
        <w:t>Španovského</w:t>
      </w:r>
      <w:proofErr w:type="spellEnd"/>
      <w:r w:rsidRPr="00456A0D">
        <w:rPr>
          <w:rFonts w:cs="Arial"/>
        </w:rPr>
        <w:t xml:space="preserve"> – Hronova – Žižkova – </w:t>
      </w:r>
      <w:proofErr w:type="spellStart"/>
      <w:r w:rsidRPr="00456A0D">
        <w:rPr>
          <w:rFonts w:cs="Arial"/>
        </w:rPr>
        <w:t>Ferd</w:t>
      </w:r>
      <w:proofErr w:type="spellEnd"/>
      <w:r w:rsidRPr="00456A0D">
        <w:rPr>
          <w:rFonts w:cs="Arial"/>
        </w:rPr>
        <w:t xml:space="preserve">. Čermáka – Antonína Sovy – </w:t>
      </w:r>
      <w:proofErr w:type="spellStart"/>
      <w:r w:rsidRPr="00456A0D">
        <w:rPr>
          <w:rFonts w:cs="Arial"/>
        </w:rPr>
        <w:t>Pošenská</w:t>
      </w:r>
      <w:proofErr w:type="spellEnd"/>
      <w:r w:rsidRPr="00456A0D">
        <w:rPr>
          <w:rFonts w:cs="Arial"/>
        </w:rPr>
        <w:t xml:space="preserve"> – Nám. Svobody</w:t>
      </w:r>
    </w:p>
    <w:p w14:paraId="271FF411" w14:textId="77777777" w:rsidR="000372F6" w:rsidRDefault="001C33B7" w:rsidP="000372F6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ins w:id="63" w:author="Autor"/>
          <w:rFonts w:cs="Arial"/>
        </w:rPr>
      </w:pPr>
      <w:r w:rsidRPr="00456A0D">
        <w:rPr>
          <w:rFonts w:cs="Arial"/>
          <w:b/>
        </w:rPr>
        <w:t>Světlá nad Sázavou</w:t>
      </w:r>
      <w:r w:rsidRPr="00456A0D">
        <w:rPr>
          <w:rFonts w:cs="Arial"/>
        </w:rPr>
        <w:t xml:space="preserve"> – </w:t>
      </w:r>
      <w:del w:id="64" w:author="Autor">
        <w:r w:rsidRPr="00456A0D" w:rsidDel="000372F6">
          <w:rPr>
            <w:rFonts w:cs="Arial"/>
          </w:rPr>
          <w:delText>1 předprodejní a informační kancelář</w:delText>
        </w:r>
      </w:del>
      <w:ins w:id="65" w:author="Autor">
        <w:r w:rsidR="000372F6">
          <w:rPr>
            <w:rFonts w:cs="Arial"/>
          </w:rPr>
          <w:t xml:space="preserve"> Oblast č. 3 – Havlíčkobrodsko</w:t>
        </w:r>
      </w:ins>
    </w:p>
    <w:p w14:paraId="0FE30A3E" w14:textId="77777777" w:rsidR="000372F6" w:rsidRPr="00B976D6" w:rsidRDefault="000372F6" w:rsidP="00BB1781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ins w:id="66" w:author="Autor">
        <w:r w:rsidRPr="00456A0D">
          <w:rPr>
            <w:rFonts w:cs="Arial"/>
          </w:rPr>
          <w:t>1 předprodejní a informační kancelář</w:t>
        </w:r>
      </w:ins>
    </w:p>
    <w:p w14:paraId="140CACB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Světlá nad Sázavou</w:t>
      </w:r>
    </w:p>
    <w:p w14:paraId="454B9BB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0A07E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Školní – </w:t>
      </w:r>
      <w:proofErr w:type="spellStart"/>
      <w:r w:rsidRPr="00456A0D">
        <w:rPr>
          <w:rFonts w:cs="Arial"/>
        </w:rPr>
        <w:t>Lánecká</w:t>
      </w:r>
      <w:proofErr w:type="spellEnd"/>
      <w:r w:rsidRPr="00456A0D">
        <w:rPr>
          <w:rFonts w:cs="Arial"/>
        </w:rPr>
        <w:t xml:space="preserve"> – nám. Trčků z Lípy – Nádražní – Komenského – Školní</w:t>
      </w:r>
    </w:p>
    <w:p w14:paraId="28199E12" w14:textId="77777777" w:rsidR="000372F6" w:rsidRDefault="001C33B7" w:rsidP="000372F6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ins w:id="67" w:author="Autor"/>
          <w:rFonts w:cs="Arial"/>
        </w:rPr>
      </w:pPr>
      <w:r w:rsidRPr="00456A0D">
        <w:rPr>
          <w:rFonts w:cs="Arial"/>
          <w:b/>
        </w:rPr>
        <w:t xml:space="preserve">Telč </w:t>
      </w:r>
      <w:r w:rsidRPr="00456A0D">
        <w:rPr>
          <w:rFonts w:cs="Arial"/>
        </w:rPr>
        <w:t>–</w:t>
      </w:r>
      <w:del w:id="68" w:author="Autor">
        <w:r w:rsidRPr="00456A0D" w:rsidDel="000372F6">
          <w:rPr>
            <w:rFonts w:cs="Arial"/>
          </w:rPr>
          <w:delText xml:space="preserve"> 1 předprodejní a informační kancelář</w:delText>
        </w:r>
      </w:del>
      <w:ins w:id="69" w:author="Autor">
        <w:r w:rsidR="000372F6">
          <w:rPr>
            <w:rFonts w:cs="Arial"/>
          </w:rPr>
          <w:t xml:space="preserve"> Oblast č. 5 – </w:t>
        </w:r>
        <w:proofErr w:type="spellStart"/>
        <w:r w:rsidR="000372F6">
          <w:rPr>
            <w:rFonts w:cs="Arial"/>
          </w:rPr>
          <w:t>Moravskobudějovicko</w:t>
        </w:r>
        <w:proofErr w:type="spellEnd"/>
      </w:ins>
    </w:p>
    <w:p w14:paraId="79D1F36D" w14:textId="77777777" w:rsidR="000372F6" w:rsidRPr="00B976D6" w:rsidRDefault="000372F6" w:rsidP="00BB1781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ins w:id="70" w:author="Autor">
        <w:r w:rsidRPr="00456A0D">
          <w:rPr>
            <w:rFonts w:cs="Arial"/>
          </w:rPr>
          <w:t>1 předprodejní a informační kancelář</w:t>
        </w:r>
      </w:ins>
    </w:p>
    <w:p w14:paraId="06748E9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Telč</w:t>
      </w:r>
    </w:p>
    <w:p w14:paraId="408F7EB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BFC107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Masarykova – Na </w:t>
      </w:r>
      <w:proofErr w:type="spellStart"/>
      <w:r w:rsidRPr="00456A0D">
        <w:rPr>
          <w:rFonts w:cs="Arial"/>
        </w:rPr>
        <w:t>Parkaně</w:t>
      </w:r>
      <w:proofErr w:type="spellEnd"/>
      <w:r w:rsidRPr="00456A0D">
        <w:rPr>
          <w:rFonts w:cs="Arial"/>
        </w:rPr>
        <w:t xml:space="preserve"> – Na Můstku – náměstí Zachariáše z Hradce – náměstí Jana Kypty – Seminářská – most přes </w:t>
      </w:r>
      <w:proofErr w:type="spellStart"/>
      <w:r w:rsidRPr="00456A0D">
        <w:rPr>
          <w:rFonts w:cs="Arial"/>
        </w:rPr>
        <w:t>Ulický</w:t>
      </w:r>
      <w:proofErr w:type="spellEnd"/>
      <w:r w:rsidRPr="00456A0D">
        <w:rPr>
          <w:rFonts w:cs="Arial"/>
        </w:rPr>
        <w:t xml:space="preserve"> rybník – Hradecká – Na Hrázi – U Horní Brány – Svatoanenská – Masarykova</w:t>
      </w:r>
    </w:p>
    <w:p w14:paraId="70114A1F" w14:textId="77777777" w:rsidR="000372F6" w:rsidRDefault="001C33B7" w:rsidP="000372F6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ins w:id="71" w:author="Autor"/>
          <w:rFonts w:cs="Arial"/>
        </w:rPr>
      </w:pPr>
      <w:r w:rsidRPr="00456A0D">
        <w:rPr>
          <w:rFonts w:cs="Arial"/>
          <w:b/>
        </w:rPr>
        <w:t>Velké Meziříčí</w:t>
      </w:r>
      <w:r w:rsidRPr="00456A0D">
        <w:rPr>
          <w:rFonts w:cs="Arial"/>
        </w:rPr>
        <w:t xml:space="preserve"> – </w:t>
      </w:r>
      <w:del w:id="72" w:author="Autor">
        <w:r w:rsidRPr="00456A0D" w:rsidDel="000372F6">
          <w:rPr>
            <w:rFonts w:cs="Arial"/>
          </w:rPr>
          <w:delText>1 předprodejní a informační kancelář</w:delText>
        </w:r>
      </w:del>
      <w:ins w:id="73" w:author="Autor">
        <w:r w:rsidR="000372F6" w:rsidRPr="000372F6">
          <w:rPr>
            <w:rFonts w:cs="Arial"/>
          </w:rPr>
          <w:t xml:space="preserve"> </w:t>
        </w:r>
        <w:r w:rsidR="000372F6">
          <w:rPr>
            <w:rFonts w:cs="Arial"/>
          </w:rPr>
          <w:t xml:space="preserve">Oblast č. 1 - </w:t>
        </w:r>
        <w:proofErr w:type="spellStart"/>
        <w:r w:rsidR="000372F6">
          <w:rPr>
            <w:rFonts w:cs="Arial"/>
          </w:rPr>
          <w:t>Bystřicko</w:t>
        </w:r>
        <w:proofErr w:type="spellEnd"/>
        <w:r w:rsidR="000372F6">
          <w:rPr>
            <w:rFonts w:cs="Arial"/>
          </w:rPr>
          <w:t xml:space="preserve"> a </w:t>
        </w:r>
        <w:proofErr w:type="spellStart"/>
        <w:r w:rsidR="000372F6">
          <w:rPr>
            <w:rFonts w:cs="Arial"/>
          </w:rPr>
          <w:t>Velkomeziříčsko</w:t>
        </w:r>
        <w:proofErr w:type="spellEnd"/>
      </w:ins>
    </w:p>
    <w:p w14:paraId="625588BC" w14:textId="77777777" w:rsidR="000372F6" w:rsidRPr="00B976D6" w:rsidRDefault="000372F6" w:rsidP="00BB1781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ins w:id="74" w:author="Autor">
        <w:r w:rsidRPr="00456A0D">
          <w:rPr>
            <w:rFonts w:cs="Arial"/>
          </w:rPr>
          <w:t>1 předprodejní a informační kancelář</w:t>
        </w:r>
      </w:ins>
    </w:p>
    <w:p w14:paraId="066B8FB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Velké </w:t>
      </w:r>
      <w:proofErr w:type="spellStart"/>
      <w:proofErr w:type="gramStart"/>
      <w:r w:rsidRPr="00456A0D">
        <w:rPr>
          <w:rFonts w:cs="Arial"/>
        </w:rPr>
        <w:t>Meziříčí,,</w:t>
      </w:r>
      <w:proofErr w:type="gramEnd"/>
      <w:r w:rsidRPr="00456A0D">
        <w:rPr>
          <w:rFonts w:cs="Arial"/>
        </w:rPr>
        <w:t>Novosady</w:t>
      </w:r>
      <w:proofErr w:type="spellEnd"/>
    </w:p>
    <w:p w14:paraId="6774CC7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6D42C6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Třebíčská (od křižovatky s ul. Nádražní) – Pod Hradbami – </w:t>
      </w:r>
      <w:proofErr w:type="spellStart"/>
      <w:r w:rsidRPr="00456A0D">
        <w:rPr>
          <w:rFonts w:cs="Arial"/>
        </w:rPr>
        <w:t>Vrchovecká</w:t>
      </w:r>
      <w:proofErr w:type="spellEnd"/>
      <w:r w:rsidRPr="00456A0D">
        <w:rPr>
          <w:rFonts w:cs="Arial"/>
        </w:rPr>
        <w:t xml:space="preserve"> – Poříčí – </w:t>
      </w:r>
      <w:proofErr w:type="spellStart"/>
      <w:r w:rsidRPr="00456A0D">
        <w:rPr>
          <w:rFonts w:cs="Arial"/>
        </w:rPr>
        <w:t>Moráňská</w:t>
      </w:r>
      <w:proofErr w:type="spellEnd"/>
      <w:r w:rsidRPr="00456A0D">
        <w:rPr>
          <w:rFonts w:cs="Arial"/>
        </w:rPr>
        <w:t xml:space="preserve"> – Novosady – Komenského – Náměstí – Radnická – </w:t>
      </w:r>
      <w:proofErr w:type="spellStart"/>
      <w:r w:rsidRPr="00456A0D">
        <w:rPr>
          <w:rFonts w:cs="Arial"/>
        </w:rPr>
        <w:t>Hornoměstská</w:t>
      </w:r>
      <w:proofErr w:type="spellEnd"/>
      <w:r w:rsidRPr="00456A0D">
        <w:rPr>
          <w:rFonts w:cs="Arial"/>
        </w:rPr>
        <w:t xml:space="preserve"> (po křižovatku s ul. Skřivanova)</w:t>
      </w:r>
    </w:p>
    <w:p w14:paraId="14B7152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EB23395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571B57F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4C7EDD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lastRenderedPageBreak/>
        <w:t>Provozní doba (minimální požadavky): 30 hodin v týdnu, 5 dnů v týdnu, z toho alespoň 1 den do 17:00 a 1 den od 6:00, polední přestávka max. 30 minut)</w:t>
      </w:r>
    </w:p>
    <w:p w14:paraId="0FABA0D5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645B5DD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75" w:name="_Toc6386444"/>
      <w:bookmarkStart w:id="76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75"/>
      <w:bookmarkEnd w:id="76"/>
    </w:p>
    <w:p w14:paraId="7B5EB8B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7BE272F1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3960759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448D282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64A66B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1F54433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7EA2833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3B91D6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4E121A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2BD537F2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2DD019CE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37AB3F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355743E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6FD3E235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2E99F26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2F6447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1CACA52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647A30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25470F2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321E08F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4549C5F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3A3D5C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F1F8D74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588283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207B94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1D5A9B4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804A4A7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52D5FAE" w14:textId="77777777" w:rsidR="00976429" w:rsidRDefault="00976429"/>
    <w:sectPr w:rsidR="00976429" w:rsidSect="00644C19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972AC" w14:textId="77777777" w:rsidR="00762829" w:rsidRDefault="00762829" w:rsidP="001C33B7">
      <w:pPr>
        <w:spacing w:after="0" w:line="240" w:lineRule="auto"/>
      </w:pPr>
      <w:r>
        <w:separator/>
      </w:r>
    </w:p>
  </w:endnote>
  <w:endnote w:type="continuationSeparator" w:id="0">
    <w:p w14:paraId="296AB536" w14:textId="77777777" w:rsidR="00762829" w:rsidRDefault="00762829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862842"/>
      <w:docPartObj>
        <w:docPartGallery w:val="Page Numbers (Bottom of Page)"/>
        <w:docPartUnique/>
      </w:docPartObj>
    </w:sdtPr>
    <w:sdtEndPr/>
    <w:sdtContent>
      <w:p w14:paraId="36E35C10" w14:textId="7777777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F6">
          <w:rPr>
            <w:noProof/>
          </w:rPr>
          <w:t>3</w:t>
        </w:r>
        <w:r>
          <w:fldChar w:fldCharType="end"/>
        </w:r>
      </w:p>
    </w:sdtContent>
  </w:sdt>
  <w:p w14:paraId="4B4FB265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F99EA" w14:textId="77777777" w:rsidR="00762829" w:rsidRDefault="00762829" w:rsidP="001C33B7">
      <w:pPr>
        <w:spacing w:after="0" w:line="240" w:lineRule="auto"/>
      </w:pPr>
      <w:r>
        <w:separator/>
      </w:r>
    </w:p>
  </w:footnote>
  <w:footnote w:type="continuationSeparator" w:id="0">
    <w:p w14:paraId="5078C533" w14:textId="77777777" w:rsidR="00762829" w:rsidRDefault="00762829" w:rsidP="001C33B7">
      <w:pPr>
        <w:spacing w:after="0" w:line="240" w:lineRule="auto"/>
      </w:pPr>
      <w:r>
        <w:continuationSeparator/>
      </w:r>
    </w:p>
  </w:footnote>
  <w:footnote w:id="1">
    <w:p w14:paraId="044F401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F5B5A3F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1EA2083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4921097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1374963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7AB26A4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16314"/>
    <w:multiLevelType w:val="hybridMultilevel"/>
    <w:tmpl w:val="77A2FD8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6DC27C1"/>
    <w:multiLevelType w:val="hybridMultilevel"/>
    <w:tmpl w:val="8222BD3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F56"/>
    <w:multiLevelType w:val="hybridMultilevel"/>
    <w:tmpl w:val="E20C83A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D35EC6"/>
    <w:multiLevelType w:val="hybridMultilevel"/>
    <w:tmpl w:val="3C5E5C7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70E42DC"/>
    <w:multiLevelType w:val="hybridMultilevel"/>
    <w:tmpl w:val="8CFE937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AFB72D9"/>
    <w:multiLevelType w:val="hybridMultilevel"/>
    <w:tmpl w:val="8FB8F77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DD977E6"/>
    <w:multiLevelType w:val="hybridMultilevel"/>
    <w:tmpl w:val="00EA59E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1964A04"/>
    <w:multiLevelType w:val="hybridMultilevel"/>
    <w:tmpl w:val="74E4BDB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27D6533"/>
    <w:multiLevelType w:val="hybridMultilevel"/>
    <w:tmpl w:val="2A263FE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61E1E59"/>
    <w:multiLevelType w:val="hybridMultilevel"/>
    <w:tmpl w:val="C9B6D96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AFE3975"/>
    <w:multiLevelType w:val="hybridMultilevel"/>
    <w:tmpl w:val="17208E6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E2D5921"/>
    <w:multiLevelType w:val="hybridMultilevel"/>
    <w:tmpl w:val="206C206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548C46A0"/>
    <w:multiLevelType w:val="hybridMultilevel"/>
    <w:tmpl w:val="54EEC49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9E72A04"/>
    <w:multiLevelType w:val="hybridMultilevel"/>
    <w:tmpl w:val="2926E8C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4F22C5F"/>
    <w:multiLevelType w:val="hybridMultilevel"/>
    <w:tmpl w:val="075E25B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6"/>
  </w:num>
  <w:num w:numId="5">
    <w:abstractNumId w:val="7"/>
  </w:num>
  <w:num w:numId="6">
    <w:abstractNumId w:val="16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14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2F6"/>
    <w:rsid w:val="00053D57"/>
    <w:rsid w:val="001C33B7"/>
    <w:rsid w:val="002577AB"/>
    <w:rsid w:val="0036653D"/>
    <w:rsid w:val="00385148"/>
    <w:rsid w:val="003E1F3F"/>
    <w:rsid w:val="0044085C"/>
    <w:rsid w:val="004F7F53"/>
    <w:rsid w:val="005B6002"/>
    <w:rsid w:val="005C5CA2"/>
    <w:rsid w:val="00644C19"/>
    <w:rsid w:val="006D50A1"/>
    <w:rsid w:val="00762829"/>
    <w:rsid w:val="007768C1"/>
    <w:rsid w:val="00976429"/>
    <w:rsid w:val="009A7F2A"/>
    <w:rsid w:val="00A46E1C"/>
    <w:rsid w:val="00B976D6"/>
    <w:rsid w:val="00BB1781"/>
    <w:rsid w:val="00BC6690"/>
    <w:rsid w:val="00BC7986"/>
    <w:rsid w:val="00BD33DD"/>
    <w:rsid w:val="00DE169D"/>
    <w:rsid w:val="00E12698"/>
    <w:rsid w:val="00F749E5"/>
    <w:rsid w:val="00F96FD8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4AE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f.buria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.f.burian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511C-B88E-4F56-ACE6-C43283F4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1731</Words>
  <Characters>10214</Characters>
  <Application>Microsoft Office Word</Application>
  <DocSecurity>0</DocSecurity>
  <Lines>85</Lines>
  <Paragraphs>23</Paragraphs>
  <ScaleCrop>false</ScaleCrop>
  <Company/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2021-04-01T13:21:00Z</dcterms:created>
  <dcterms:modified xsi:type="dcterms:W3CDTF">2021-04-01T13:21:00Z</dcterms:modified>
</cp:coreProperties>
</file>