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6A33E9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3419E8">
        <w:rPr>
          <w:b/>
          <w:sz w:val="40"/>
        </w:rPr>
        <w:t>4</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272FEFF5" w:rsidR="00F17C3F" w:rsidRDefault="0062360B" w:rsidP="00F17C3F">
      <w:pPr>
        <w:pStyle w:val="2nesltext"/>
        <w:contextualSpacing w:val="0"/>
        <w:jc w:val="center"/>
        <w:rPr>
          <w:rFonts w:asciiTheme="minorHAnsi" w:hAnsiTheme="minorHAnsi"/>
          <w:b/>
        </w:rPr>
      </w:pPr>
      <w:r w:rsidRPr="0062360B">
        <w:rPr>
          <w:rFonts w:asciiTheme="minorHAnsi" w:hAnsiTheme="minorHAnsi"/>
          <w:b/>
        </w:rPr>
        <w:t>Z2021-007594</w:t>
      </w:r>
    </w:p>
    <w:p w14:paraId="2FBFAD1D" w14:textId="6BD563D9"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3419E8">
        <w:rPr>
          <w:b/>
        </w:rPr>
        <w:t>4</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174D74F" w14:textId="24E4C3C0" w:rsidR="00297F5D"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8937" w:history="1">
        <w:r w:rsidR="00297F5D" w:rsidRPr="00260E1E">
          <w:rPr>
            <w:rStyle w:val="Hypertextovodkaz"/>
            <w:noProof/>
          </w:rPr>
          <w:t>1.</w:t>
        </w:r>
        <w:r w:rsidR="00297F5D">
          <w:rPr>
            <w:rFonts w:asciiTheme="minorHAnsi" w:eastAsiaTheme="minorEastAsia" w:hAnsiTheme="minorHAnsi" w:cstheme="minorBidi"/>
            <w:noProof/>
            <w:lang w:eastAsia="cs-CZ"/>
          </w:rPr>
          <w:tab/>
        </w:r>
        <w:r w:rsidR="00297F5D" w:rsidRPr="00260E1E">
          <w:rPr>
            <w:rStyle w:val="Hypertextovodkaz"/>
            <w:noProof/>
          </w:rPr>
          <w:t>Identifikační údaje zadavatele</w:t>
        </w:r>
        <w:r w:rsidR="00297F5D">
          <w:rPr>
            <w:noProof/>
            <w:webHidden/>
          </w:rPr>
          <w:tab/>
        </w:r>
        <w:r w:rsidR="00297F5D">
          <w:rPr>
            <w:noProof/>
            <w:webHidden/>
          </w:rPr>
          <w:fldChar w:fldCharType="begin"/>
        </w:r>
        <w:r w:rsidR="00297F5D">
          <w:rPr>
            <w:noProof/>
            <w:webHidden/>
          </w:rPr>
          <w:instrText xml:space="preserve"> PAGEREF _Toc65748937 \h </w:instrText>
        </w:r>
        <w:r w:rsidR="00297F5D">
          <w:rPr>
            <w:noProof/>
            <w:webHidden/>
          </w:rPr>
        </w:r>
        <w:r w:rsidR="00297F5D">
          <w:rPr>
            <w:noProof/>
            <w:webHidden/>
          </w:rPr>
          <w:fldChar w:fldCharType="separate"/>
        </w:r>
        <w:r w:rsidR="00297F5D">
          <w:rPr>
            <w:noProof/>
            <w:webHidden/>
          </w:rPr>
          <w:t>3</w:t>
        </w:r>
        <w:r w:rsidR="00297F5D">
          <w:rPr>
            <w:noProof/>
            <w:webHidden/>
          </w:rPr>
          <w:fldChar w:fldCharType="end"/>
        </w:r>
      </w:hyperlink>
    </w:p>
    <w:p w14:paraId="6A74D042" w14:textId="15B6724C" w:rsidR="00297F5D" w:rsidRDefault="00491529">
      <w:pPr>
        <w:pStyle w:val="Obsah1"/>
        <w:rPr>
          <w:rFonts w:asciiTheme="minorHAnsi" w:eastAsiaTheme="minorEastAsia" w:hAnsiTheme="minorHAnsi" w:cstheme="minorBidi"/>
          <w:noProof/>
          <w:lang w:eastAsia="cs-CZ"/>
        </w:rPr>
      </w:pPr>
      <w:hyperlink w:anchor="_Toc65748938" w:history="1">
        <w:r w:rsidR="00297F5D" w:rsidRPr="00260E1E">
          <w:rPr>
            <w:rStyle w:val="Hypertextovodkaz"/>
            <w:noProof/>
          </w:rPr>
          <w:t>2.</w:t>
        </w:r>
        <w:r w:rsidR="00297F5D">
          <w:rPr>
            <w:rFonts w:asciiTheme="minorHAnsi" w:eastAsiaTheme="minorEastAsia" w:hAnsiTheme="minorHAnsi" w:cstheme="minorBidi"/>
            <w:noProof/>
            <w:lang w:eastAsia="cs-CZ"/>
          </w:rPr>
          <w:tab/>
        </w:r>
        <w:r w:rsidR="00297F5D" w:rsidRPr="00260E1E">
          <w:rPr>
            <w:rStyle w:val="Hypertextovodkaz"/>
            <w:noProof/>
          </w:rPr>
          <w:t>Vymezení některých pojmů</w:t>
        </w:r>
        <w:r w:rsidR="00297F5D">
          <w:rPr>
            <w:noProof/>
            <w:webHidden/>
          </w:rPr>
          <w:tab/>
        </w:r>
        <w:r w:rsidR="00297F5D">
          <w:rPr>
            <w:noProof/>
            <w:webHidden/>
          </w:rPr>
          <w:fldChar w:fldCharType="begin"/>
        </w:r>
        <w:r w:rsidR="00297F5D">
          <w:rPr>
            <w:noProof/>
            <w:webHidden/>
          </w:rPr>
          <w:instrText xml:space="preserve"> PAGEREF _Toc65748938 \h </w:instrText>
        </w:r>
        <w:r w:rsidR="00297F5D">
          <w:rPr>
            <w:noProof/>
            <w:webHidden/>
          </w:rPr>
        </w:r>
        <w:r w:rsidR="00297F5D">
          <w:rPr>
            <w:noProof/>
            <w:webHidden/>
          </w:rPr>
          <w:fldChar w:fldCharType="separate"/>
        </w:r>
        <w:r w:rsidR="00297F5D">
          <w:rPr>
            <w:noProof/>
            <w:webHidden/>
          </w:rPr>
          <w:t>3</w:t>
        </w:r>
        <w:r w:rsidR="00297F5D">
          <w:rPr>
            <w:noProof/>
            <w:webHidden/>
          </w:rPr>
          <w:fldChar w:fldCharType="end"/>
        </w:r>
      </w:hyperlink>
    </w:p>
    <w:p w14:paraId="1E6656A9" w14:textId="6E46D4F1" w:rsidR="00297F5D" w:rsidRDefault="00491529">
      <w:pPr>
        <w:pStyle w:val="Obsah1"/>
        <w:rPr>
          <w:rFonts w:asciiTheme="minorHAnsi" w:eastAsiaTheme="minorEastAsia" w:hAnsiTheme="minorHAnsi" w:cstheme="minorBidi"/>
          <w:noProof/>
          <w:lang w:eastAsia="cs-CZ"/>
        </w:rPr>
      </w:pPr>
      <w:hyperlink w:anchor="_Toc65748939" w:history="1">
        <w:r w:rsidR="00297F5D" w:rsidRPr="00260E1E">
          <w:rPr>
            <w:rStyle w:val="Hypertextovodkaz"/>
            <w:noProof/>
          </w:rPr>
          <w:t>3.</w:t>
        </w:r>
        <w:r w:rsidR="00297F5D">
          <w:rPr>
            <w:rFonts w:asciiTheme="minorHAnsi" w:eastAsiaTheme="minorEastAsia" w:hAnsiTheme="minorHAnsi" w:cstheme="minorBidi"/>
            <w:noProof/>
            <w:lang w:eastAsia="cs-CZ"/>
          </w:rPr>
          <w:tab/>
        </w:r>
        <w:r w:rsidR="00297F5D" w:rsidRPr="00260E1E">
          <w:rPr>
            <w:rStyle w:val="Hypertextovodkaz"/>
            <w:noProof/>
          </w:rPr>
          <w:t>Předmět veřejné zakázky</w:t>
        </w:r>
        <w:r w:rsidR="00297F5D">
          <w:rPr>
            <w:noProof/>
            <w:webHidden/>
          </w:rPr>
          <w:tab/>
        </w:r>
        <w:r w:rsidR="00297F5D">
          <w:rPr>
            <w:noProof/>
            <w:webHidden/>
          </w:rPr>
          <w:fldChar w:fldCharType="begin"/>
        </w:r>
        <w:r w:rsidR="00297F5D">
          <w:rPr>
            <w:noProof/>
            <w:webHidden/>
          </w:rPr>
          <w:instrText xml:space="preserve"> PAGEREF _Toc65748939 \h </w:instrText>
        </w:r>
        <w:r w:rsidR="00297F5D">
          <w:rPr>
            <w:noProof/>
            <w:webHidden/>
          </w:rPr>
        </w:r>
        <w:r w:rsidR="00297F5D">
          <w:rPr>
            <w:noProof/>
            <w:webHidden/>
          </w:rPr>
          <w:fldChar w:fldCharType="separate"/>
        </w:r>
        <w:r w:rsidR="00297F5D">
          <w:rPr>
            <w:noProof/>
            <w:webHidden/>
          </w:rPr>
          <w:t>4</w:t>
        </w:r>
        <w:r w:rsidR="00297F5D">
          <w:rPr>
            <w:noProof/>
            <w:webHidden/>
          </w:rPr>
          <w:fldChar w:fldCharType="end"/>
        </w:r>
      </w:hyperlink>
    </w:p>
    <w:p w14:paraId="57174D56" w14:textId="4294CDF0" w:rsidR="00297F5D" w:rsidRDefault="00491529">
      <w:pPr>
        <w:pStyle w:val="Obsah1"/>
        <w:rPr>
          <w:rFonts w:asciiTheme="minorHAnsi" w:eastAsiaTheme="minorEastAsia" w:hAnsiTheme="minorHAnsi" w:cstheme="minorBidi"/>
          <w:noProof/>
          <w:lang w:eastAsia="cs-CZ"/>
        </w:rPr>
      </w:pPr>
      <w:hyperlink w:anchor="_Toc65748940" w:history="1">
        <w:r w:rsidR="00297F5D" w:rsidRPr="00260E1E">
          <w:rPr>
            <w:rStyle w:val="Hypertextovodkaz"/>
            <w:noProof/>
          </w:rPr>
          <w:t>4.</w:t>
        </w:r>
        <w:r w:rsidR="00297F5D">
          <w:rPr>
            <w:rFonts w:asciiTheme="minorHAnsi" w:eastAsiaTheme="minorEastAsia" w:hAnsiTheme="minorHAnsi" w:cstheme="minorBidi"/>
            <w:noProof/>
            <w:lang w:eastAsia="cs-CZ"/>
          </w:rPr>
          <w:tab/>
        </w:r>
        <w:r w:rsidR="00297F5D" w:rsidRPr="00260E1E">
          <w:rPr>
            <w:rStyle w:val="Hypertextovodkaz"/>
            <w:noProof/>
          </w:rPr>
          <w:t>Doba a místo plnění veřejné zakázky</w:t>
        </w:r>
        <w:r w:rsidR="00297F5D">
          <w:rPr>
            <w:noProof/>
            <w:webHidden/>
          </w:rPr>
          <w:tab/>
        </w:r>
        <w:r w:rsidR="00297F5D">
          <w:rPr>
            <w:noProof/>
            <w:webHidden/>
          </w:rPr>
          <w:fldChar w:fldCharType="begin"/>
        </w:r>
        <w:r w:rsidR="00297F5D">
          <w:rPr>
            <w:noProof/>
            <w:webHidden/>
          </w:rPr>
          <w:instrText xml:space="preserve"> PAGEREF _Toc65748940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33FEC212" w14:textId="354E0DCA" w:rsidR="00297F5D" w:rsidRDefault="00491529">
      <w:pPr>
        <w:pStyle w:val="Obsah1"/>
        <w:rPr>
          <w:rFonts w:asciiTheme="minorHAnsi" w:eastAsiaTheme="minorEastAsia" w:hAnsiTheme="minorHAnsi" w:cstheme="minorBidi"/>
          <w:noProof/>
          <w:lang w:eastAsia="cs-CZ"/>
        </w:rPr>
      </w:pPr>
      <w:hyperlink w:anchor="_Toc65748941" w:history="1">
        <w:r w:rsidR="00297F5D" w:rsidRPr="00260E1E">
          <w:rPr>
            <w:rStyle w:val="Hypertextovodkaz"/>
            <w:noProof/>
          </w:rPr>
          <w:t>5.</w:t>
        </w:r>
        <w:r w:rsidR="00297F5D">
          <w:rPr>
            <w:rFonts w:asciiTheme="minorHAnsi" w:eastAsiaTheme="minorEastAsia" w:hAnsiTheme="minorHAnsi" w:cstheme="minorBidi"/>
            <w:noProof/>
            <w:lang w:eastAsia="cs-CZ"/>
          </w:rPr>
          <w:tab/>
        </w:r>
        <w:r w:rsidR="00297F5D" w:rsidRPr="00260E1E">
          <w:rPr>
            <w:rStyle w:val="Hypertextovodkaz"/>
            <w:noProof/>
          </w:rPr>
          <w:t>Požadavky na prokázání kvalifikace</w:t>
        </w:r>
        <w:r w:rsidR="00297F5D">
          <w:rPr>
            <w:noProof/>
            <w:webHidden/>
          </w:rPr>
          <w:tab/>
        </w:r>
        <w:r w:rsidR="00297F5D">
          <w:rPr>
            <w:noProof/>
            <w:webHidden/>
          </w:rPr>
          <w:fldChar w:fldCharType="begin"/>
        </w:r>
        <w:r w:rsidR="00297F5D">
          <w:rPr>
            <w:noProof/>
            <w:webHidden/>
          </w:rPr>
          <w:instrText xml:space="preserve"> PAGEREF _Toc65748941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4F68009C" w14:textId="1787B39D" w:rsidR="00297F5D" w:rsidRDefault="00491529">
      <w:pPr>
        <w:pStyle w:val="Obsah1"/>
        <w:rPr>
          <w:rFonts w:asciiTheme="minorHAnsi" w:eastAsiaTheme="minorEastAsia" w:hAnsiTheme="minorHAnsi" w:cstheme="minorBidi"/>
          <w:noProof/>
          <w:lang w:eastAsia="cs-CZ"/>
        </w:rPr>
      </w:pPr>
      <w:hyperlink w:anchor="_Toc65748942" w:history="1">
        <w:r w:rsidR="00297F5D" w:rsidRPr="00260E1E">
          <w:rPr>
            <w:rStyle w:val="Hypertextovodkaz"/>
            <w:noProof/>
          </w:rPr>
          <w:t>6.</w:t>
        </w:r>
        <w:r w:rsidR="00297F5D">
          <w:rPr>
            <w:rFonts w:asciiTheme="minorHAnsi" w:eastAsiaTheme="minorEastAsia" w:hAnsiTheme="minorHAnsi" w:cstheme="minorBidi"/>
            <w:noProof/>
            <w:lang w:eastAsia="cs-CZ"/>
          </w:rPr>
          <w:tab/>
        </w:r>
        <w:r w:rsidR="00297F5D" w:rsidRPr="00260E1E">
          <w:rPr>
            <w:rStyle w:val="Hypertextovodkaz"/>
            <w:noProof/>
          </w:rPr>
          <w:t>Obchodní a platební podmínky</w:t>
        </w:r>
        <w:r w:rsidR="00297F5D">
          <w:rPr>
            <w:noProof/>
            <w:webHidden/>
          </w:rPr>
          <w:tab/>
        </w:r>
        <w:r w:rsidR="00297F5D">
          <w:rPr>
            <w:noProof/>
            <w:webHidden/>
          </w:rPr>
          <w:fldChar w:fldCharType="begin"/>
        </w:r>
        <w:r w:rsidR="00297F5D">
          <w:rPr>
            <w:noProof/>
            <w:webHidden/>
          </w:rPr>
          <w:instrText xml:space="preserve"> PAGEREF _Toc65748942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63EC32DE" w14:textId="1FA4C1B2" w:rsidR="00297F5D" w:rsidRDefault="00491529">
      <w:pPr>
        <w:pStyle w:val="Obsah1"/>
        <w:rPr>
          <w:rFonts w:asciiTheme="minorHAnsi" w:eastAsiaTheme="minorEastAsia" w:hAnsiTheme="minorHAnsi" w:cstheme="minorBidi"/>
          <w:noProof/>
          <w:lang w:eastAsia="cs-CZ"/>
        </w:rPr>
      </w:pPr>
      <w:hyperlink w:anchor="_Toc65748943" w:history="1">
        <w:r w:rsidR="00297F5D" w:rsidRPr="00260E1E">
          <w:rPr>
            <w:rStyle w:val="Hypertextovodkaz"/>
            <w:noProof/>
          </w:rPr>
          <w:t>7.</w:t>
        </w:r>
        <w:r w:rsidR="00297F5D">
          <w:rPr>
            <w:rFonts w:asciiTheme="minorHAnsi" w:eastAsiaTheme="minorEastAsia" w:hAnsiTheme="minorHAnsi" w:cstheme="minorBidi"/>
            <w:noProof/>
            <w:lang w:eastAsia="cs-CZ"/>
          </w:rPr>
          <w:tab/>
        </w:r>
        <w:r w:rsidR="00297F5D" w:rsidRPr="00260E1E">
          <w:rPr>
            <w:rStyle w:val="Hypertextovodkaz"/>
            <w:noProof/>
          </w:rPr>
          <w:t>Požadavky na způsob zpracování ceny plnění</w:t>
        </w:r>
        <w:r w:rsidR="00297F5D">
          <w:rPr>
            <w:noProof/>
            <w:webHidden/>
          </w:rPr>
          <w:tab/>
        </w:r>
        <w:r w:rsidR="00297F5D">
          <w:rPr>
            <w:noProof/>
            <w:webHidden/>
          </w:rPr>
          <w:fldChar w:fldCharType="begin"/>
        </w:r>
        <w:r w:rsidR="00297F5D">
          <w:rPr>
            <w:noProof/>
            <w:webHidden/>
          </w:rPr>
          <w:instrText xml:space="preserve"> PAGEREF _Toc65748943 \h </w:instrText>
        </w:r>
        <w:r w:rsidR="00297F5D">
          <w:rPr>
            <w:noProof/>
            <w:webHidden/>
          </w:rPr>
        </w:r>
        <w:r w:rsidR="00297F5D">
          <w:rPr>
            <w:noProof/>
            <w:webHidden/>
          </w:rPr>
          <w:fldChar w:fldCharType="separate"/>
        </w:r>
        <w:r w:rsidR="00297F5D">
          <w:rPr>
            <w:noProof/>
            <w:webHidden/>
          </w:rPr>
          <w:t>6</w:t>
        </w:r>
        <w:r w:rsidR="00297F5D">
          <w:rPr>
            <w:noProof/>
            <w:webHidden/>
          </w:rPr>
          <w:fldChar w:fldCharType="end"/>
        </w:r>
      </w:hyperlink>
    </w:p>
    <w:p w14:paraId="77685273" w14:textId="16CE2AAD" w:rsidR="00297F5D" w:rsidRDefault="00491529">
      <w:pPr>
        <w:pStyle w:val="Obsah1"/>
        <w:rPr>
          <w:rFonts w:asciiTheme="minorHAnsi" w:eastAsiaTheme="minorEastAsia" w:hAnsiTheme="minorHAnsi" w:cstheme="minorBidi"/>
          <w:noProof/>
          <w:lang w:eastAsia="cs-CZ"/>
        </w:rPr>
      </w:pPr>
      <w:hyperlink w:anchor="_Toc65748944" w:history="1">
        <w:r w:rsidR="00297F5D" w:rsidRPr="00260E1E">
          <w:rPr>
            <w:rStyle w:val="Hypertextovodkaz"/>
            <w:noProof/>
          </w:rPr>
          <w:t>8.</w:t>
        </w:r>
        <w:r w:rsidR="00297F5D">
          <w:rPr>
            <w:rFonts w:asciiTheme="minorHAnsi" w:eastAsiaTheme="minorEastAsia" w:hAnsiTheme="minorHAnsi" w:cstheme="minorBidi"/>
            <w:noProof/>
            <w:lang w:eastAsia="cs-CZ"/>
          </w:rPr>
          <w:tab/>
        </w:r>
        <w:r w:rsidR="00297F5D" w:rsidRPr="00260E1E">
          <w:rPr>
            <w:rStyle w:val="Hypertextovodkaz"/>
            <w:noProof/>
          </w:rPr>
          <w:t>Hodnocení nabídek</w:t>
        </w:r>
        <w:r w:rsidR="00297F5D">
          <w:rPr>
            <w:noProof/>
            <w:webHidden/>
          </w:rPr>
          <w:tab/>
        </w:r>
        <w:r w:rsidR="00297F5D">
          <w:rPr>
            <w:noProof/>
            <w:webHidden/>
          </w:rPr>
          <w:fldChar w:fldCharType="begin"/>
        </w:r>
        <w:r w:rsidR="00297F5D">
          <w:rPr>
            <w:noProof/>
            <w:webHidden/>
          </w:rPr>
          <w:instrText xml:space="preserve"> PAGEREF _Toc65748944 \h </w:instrText>
        </w:r>
        <w:r w:rsidR="00297F5D">
          <w:rPr>
            <w:noProof/>
            <w:webHidden/>
          </w:rPr>
        </w:r>
        <w:r w:rsidR="00297F5D">
          <w:rPr>
            <w:noProof/>
            <w:webHidden/>
          </w:rPr>
          <w:fldChar w:fldCharType="separate"/>
        </w:r>
        <w:r w:rsidR="00297F5D">
          <w:rPr>
            <w:noProof/>
            <w:webHidden/>
          </w:rPr>
          <w:t>6</w:t>
        </w:r>
        <w:r w:rsidR="00297F5D">
          <w:rPr>
            <w:noProof/>
            <w:webHidden/>
          </w:rPr>
          <w:fldChar w:fldCharType="end"/>
        </w:r>
      </w:hyperlink>
    </w:p>
    <w:p w14:paraId="783003E1" w14:textId="22972D87" w:rsidR="00297F5D" w:rsidRDefault="00491529">
      <w:pPr>
        <w:pStyle w:val="Obsah1"/>
        <w:rPr>
          <w:rFonts w:asciiTheme="minorHAnsi" w:eastAsiaTheme="minorEastAsia" w:hAnsiTheme="minorHAnsi" w:cstheme="minorBidi"/>
          <w:noProof/>
          <w:lang w:eastAsia="cs-CZ"/>
        </w:rPr>
      </w:pPr>
      <w:hyperlink w:anchor="_Toc65748945" w:history="1">
        <w:r w:rsidR="00297F5D" w:rsidRPr="00260E1E">
          <w:rPr>
            <w:rStyle w:val="Hypertextovodkaz"/>
            <w:noProof/>
          </w:rPr>
          <w:t>9.</w:t>
        </w:r>
        <w:r w:rsidR="00297F5D">
          <w:rPr>
            <w:rFonts w:asciiTheme="minorHAnsi" w:eastAsiaTheme="minorEastAsia" w:hAnsiTheme="minorHAnsi" w:cstheme="minorBidi"/>
            <w:noProof/>
            <w:lang w:eastAsia="cs-CZ"/>
          </w:rPr>
          <w:tab/>
        </w:r>
        <w:r w:rsidR="00297F5D" w:rsidRPr="00260E1E">
          <w:rPr>
            <w:rStyle w:val="Hypertextovodkaz"/>
            <w:noProof/>
          </w:rPr>
          <w:t>Závaznost požadavků zadavatele</w:t>
        </w:r>
        <w:r w:rsidR="00297F5D">
          <w:rPr>
            <w:noProof/>
            <w:webHidden/>
          </w:rPr>
          <w:tab/>
        </w:r>
        <w:r w:rsidR="00297F5D">
          <w:rPr>
            <w:noProof/>
            <w:webHidden/>
          </w:rPr>
          <w:fldChar w:fldCharType="begin"/>
        </w:r>
        <w:r w:rsidR="00297F5D">
          <w:rPr>
            <w:noProof/>
            <w:webHidden/>
          </w:rPr>
          <w:instrText xml:space="preserve"> PAGEREF _Toc65748945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6511C38D" w14:textId="587508E8" w:rsidR="00297F5D" w:rsidRDefault="00491529">
      <w:pPr>
        <w:pStyle w:val="Obsah1"/>
        <w:rPr>
          <w:rFonts w:asciiTheme="minorHAnsi" w:eastAsiaTheme="minorEastAsia" w:hAnsiTheme="minorHAnsi" w:cstheme="minorBidi"/>
          <w:noProof/>
          <w:lang w:eastAsia="cs-CZ"/>
        </w:rPr>
      </w:pPr>
      <w:hyperlink w:anchor="_Toc65748946" w:history="1">
        <w:r w:rsidR="00297F5D" w:rsidRPr="00260E1E">
          <w:rPr>
            <w:rStyle w:val="Hypertextovodkaz"/>
            <w:noProof/>
          </w:rPr>
          <w:t>10.</w:t>
        </w:r>
        <w:r w:rsidR="00297F5D">
          <w:rPr>
            <w:rFonts w:asciiTheme="minorHAnsi" w:eastAsiaTheme="minorEastAsia" w:hAnsiTheme="minorHAnsi" w:cstheme="minorBidi"/>
            <w:noProof/>
            <w:lang w:eastAsia="cs-CZ"/>
          </w:rPr>
          <w:tab/>
        </w:r>
        <w:r w:rsidR="00297F5D" w:rsidRPr="00260E1E">
          <w:rPr>
            <w:rStyle w:val="Hypertextovodkaz"/>
            <w:noProof/>
          </w:rPr>
          <w:t>Prohlídka místa plnění</w:t>
        </w:r>
        <w:r w:rsidR="00297F5D">
          <w:rPr>
            <w:noProof/>
            <w:webHidden/>
          </w:rPr>
          <w:tab/>
        </w:r>
        <w:r w:rsidR="00297F5D">
          <w:rPr>
            <w:noProof/>
            <w:webHidden/>
          </w:rPr>
          <w:fldChar w:fldCharType="begin"/>
        </w:r>
        <w:r w:rsidR="00297F5D">
          <w:rPr>
            <w:noProof/>
            <w:webHidden/>
          </w:rPr>
          <w:instrText xml:space="preserve"> PAGEREF _Toc65748946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7587D8F4" w14:textId="43448414" w:rsidR="00297F5D" w:rsidRDefault="00491529">
      <w:pPr>
        <w:pStyle w:val="Obsah1"/>
        <w:rPr>
          <w:rFonts w:asciiTheme="minorHAnsi" w:eastAsiaTheme="minorEastAsia" w:hAnsiTheme="minorHAnsi" w:cstheme="minorBidi"/>
          <w:noProof/>
          <w:lang w:eastAsia="cs-CZ"/>
        </w:rPr>
      </w:pPr>
      <w:hyperlink w:anchor="_Toc65748947" w:history="1">
        <w:r w:rsidR="00297F5D" w:rsidRPr="00260E1E">
          <w:rPr>
            <w:rStyle w:val="Hypertextovodkaz"/>
            <w:noProof/>
          </w:rPr>
          <w:t>11.</w:t>
        </w:r>
        <w:r w:rsidR="00297F5D">
          <w:rPr>
            <w:rFonts w:asciiTheme="minorHAnsi" w:eastAsiaTheme="minorEastAsia" w:hAnsiTheme="minorHAnsi" w:cstheme="minorBidi"/>
            <w:noProof/>
            <w:lang w:eastAsia="cs-CZ"/>
          </w:rPr>
          <w:tab/>
        </w:r>
        <w:r w:rsidR="00297F5D" w:rsidRPr="00260E1E">
          <w:rPr>
            <w:rStyle w:val="Hypertextovodkaz"/>
            <w:noProof/>
          </w:rPr>
          <w:t>Vysvětlení zadávací dokumentace</w:t>
        </w:r>
        <w:r w:rsidR="00297F5D">
          <w:rPr>
            <w:noProof/>
            <w:webHidden/>
          </w:rPr>
          <w:tab/>
        </w:r>
        <w:r w:rsidR="00297F5D">
          <w:rPr>
            <w:noProof/>
            <w:webHidden/>
          </w:rPr>
          <w:fldChar w:fldCharType="begin"/>
        </w:r>
        <w:r w:rsidR="00297F5D">
          <w:rPr>
            <w:noProof/>
            <w:webHidden/>
          </w:rPr>
          <w:instrText xml:space="preserve"> PAGEREF _Toc65748947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779AF595" w14:textId="56303013" w:rsidR="00297F5D" w:rsidRDefault="00491529">
      <w:pPr>
        <w:pStyle w:val="Obsah1"/>
        <w:rPr>
          <w:rFonts w:asciiTheme="minorHAnsi" w:eastAsiaTheme="minorEastAsia" w:hAnsiTheme="minorHAnsi" w:cstheme="minorBidi"/>
          <w:noProof/>
          <w:lang w:eastAsia="cs-CZ"/>
        </w:rPr>
      </w:pPr>
      <w:hyperlink w:anchor="_Toc65748948" w:history="1">
        <w:r w:rsidR="00297F5D" w:rsidRPr="00260E1E">
          <w:rPr>
            <w:rStyle w:val="Hypertextovodkaz"/>
            <w:noProof/>
          </w:rPr>
          <w:t>12.</w:t>
        </w:r>
        <w:r w:rsidR="00297F5D">
          <w:rPr>
            <w:rFonts w:asciiTheme="minorHAnsi" w:eastAsiaTheme="minorEastAsia" w:hAnsiTheme="minorHAnsi" w:cstheme="minorBidi"/>
            <w:noProof/>
            <w:lang w:eastAsia="cs-CZ"/>
          </w:rPr>
          <w:tab/>
        </w:r>
        <w:r w:rsidR="00297F5D" w:rsidRPr="00260E1E">
          <w:rPr>
            <w:rStyle w:val="Hypertextovodkaz"/>
            <w:noProof/>
          </w:rPr>
          <w:t>Změna nebo doplnění zadávací dokumentace</w:t>
        </w:r>
        <w:r w:rsidR="00297F5D">
          <w:rPr>
            <w:noProof/>
            <w:webHidden/>
          </w:rPr>
          <w:tab/>
        </w:r>
        <w:r w:rsidR="00297F5D">
          <w:rPr>
            <w:noProof/>
            <w:webHidden/>
          </w:rPr>
          <w:fldChar w:fldCharType="begin"/>
        </w:r>
        <w:r w:rsidR="00297F5D">
          <w:rPr>
            <w:noProof/>
            <w:webHidden/>
          </w:rPr>
          <w:instrText xml:space="preserve"> PAGEREF _Toc65748948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0ECC5988" w14:textId="6FEF6B55" w:rsidR="00297F5D" w:rsidRDefault="00491529">
      <w:pPr>
        <w:pStyle w:val="Obsah1"/>
        <w:rPr>
          <w:rFonts w:asciiTheme="minorHAnsi" w:eastAsiaTheme="minorEastAsia" w:hAnsiTheme="minorHAnsi" w:cstheme="minorBidi"/>
          <w:noProof/>
          <w:lang w:eastAsia="cs-CZ"/>
        </w:rPr>
      </w:pPr>
      <w:hyperlink w:anchor="_Toc65748949" w:history="1">
        <w:r w:rsidR="00297F5D" w:rsidRPr="00260E1E">
          <w:rPr>
            <w:rStyle w:val="Hypertextovodkaz"/>
            <w:noProof/>
          </w:rPr>
          <w:t>13.</w:t>
        </w:r>
        <w:r w:rsidR="00297F5D">
          <w:rPr>
            <w:rFonts w:asciiTheme="minorHAnsi" w:eastAsiaTheme="minorEastAsia" w:hAnsiTheme="minorHAnsi" w:cstheme="minorBidi"/>
            <w:noProof/>
            <w:lang w:eastAsia="cs-CZ"/>
          </w:rPr>
          <w:tab/>
        </w:r>
        <w:r w:rsidR="00297F5D" w:rsidRPr="00260E1E">
          <w:rPr>
            <w:rStyle w:val="Hypertextovodkaz"/>
            <w:noProof/>
          </w:rPr>
          <w:t>Lhůta pro podání nabídek</w:t>
        </w:r>
        <w:r w:rsidR="00297F5D">
          <w:rPr>
            <w:noProof/>
            <w:webHidden/>
          </w:rPr>
          <w:tab/>
        </w:r>
        <w:r w:rsidR="00297F5D">
          <w:rPr>
            <w:noProof/>
            <w:webHidden/>
          </w:rPr>
          <w:fldChar w:fldCharType="begin"/>
        </w:r>
        <w:r w:rsidR="00297F5D">
          <w:rPr>
            <w:noProof/>
            <w:webHidden/>
          </w:rPr>
          <w:instrText xml:space="preserve"> PAGEREF _Toc65748949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50936862" w14:textId="142FA1E4" w:rsidR="00297F5D" w:rsidRDefault="00491529">
      <w:pPr>
        <w:pStyle w:val="Obsah1"/>
        <w:rPr>
          <w:rFonts w:asciiTheme="minorHAnsi" w:eastAsiaTheme="minorEastAsia" w:hAnsiTheme="minorHAnsi" w:cstheme="minorBidi"/>
          <w:noProof/>
          <w:lang w:eastAsia="cs-CZ"/>
        </w:rPr>
      </w:pPr>
      <w:hyperlink w:anchor="_Toc65748950" w:history="1">
        <w:r w:rsidR="00297F5D" w:rsidRPr="00260E1E">
          <w:rPr>
            <w:rStyle w:val="Hypertextovodkaz"/>
            <w:noProof/>
          </w:rPr>
          <w:t>14.</w:t>
        </w:r>
        <w:r w:rsidR="00297F5D">
          <w:rPr>
            <w:rFonts w:asciiTheme="minorHAnsi" w:eastAsiaTheme="minorEastAsia" w:hAnsiTheme="minorHAnsi" w:cstheme="minorBidi"/>
            <w:noProof/>
            <w:lang w:eastAsia="cs-CZ"/>
          </w:rPr>
          <w:tab/>
        </w:r>
        <w:r w:rsidR="00297F5D" w:rsidRPr="00260E1E">
          <w:rPr>
            <w:rStyle w:val="Hypertextovodkaz"/>
            <w:noProof/>
          </w:rPr>
          <w:t>Otevírání nabídek</w:t>
        </w:r>
        <w:r w:rsidR="00297F5D">
          <w:rPr>
            <w:noProof/>
            <w:webHidden/>
          </w:rPr>
          <w:tab/>
        </w:r>
        <w:r w:rsidR="00297F5D">
          <w:rPr>
            <w:noProof/>
            <w:webHidden/>
          </w:rPr>
          <w:fldChar w:fldCharType="begin"/>
        </w:r>
        <w:r w:rsidR="00297F5D">
          <w:rPr>
            <w:noProof/>
            <w:webHidden/>
          </w:rPr>
          <w:instrText xml:space="preserve"> PAGEREF _Toc65748950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4218575C" w14:textId="0A714A8E" w:rsidR="00297F5D" w:rsidRDefault="00491529">
      <w:pPr>
        <w:pStyle w:val="Obsah1"/>
        <w:rPr>
          <w:rFonts w:asciiTheme="minorHAnsi" w:eastAsiaTheme="minorEastAsia" w:hAnsiTheme="minorHAnsi" w:cstheme="minorBidi"/>
          <w:noProof/>
          <w:lang w:eastAsia="cs-CZ"/>
        </w:rPr>
      </w:pPr>
      <w:hyperlink w:anchor="_Toc65748951" w:history="1">
        <w:r w:rsidR="00297F5D" w:rsidRPr="00260E1E">
          <w:rPr>
            <w:rStyle w:val="Hypertextovodkaz"/>
            <w:noProof/>
          </w:rPr>
          <w:t>15.</w:t>
        </w:r>
        <w:r w:rsidR="00297F5D">
          <w:rPr>
            <w:rFonts w:asciiTheme="minorHAnsi" w:eastAsiaTheme="minorEastAsia" w:hAnsiTheme="minorHAnsi" w:cstheme="minorBidi"/>
            <w:noProof/>
            <w:lang w:eastAsia="cs-CZ"/>
          </w:rPr>
          <w:tab/>
        </w:r>
        <w:r w:rsidR="00297F5D" w:rsidRPr="00260E1E">
          <w:rPr>
            <w:rStyle w:val="Hypertextovodkaz"/>
            <w:noProof/>
          </w:rPr>
          <w:t>Zadávací lhůta</w:t>
        </w:r>
        <w:r w:rsidR="00297F5D">
          <w:rPr>
            <w:noProof/>
            <w:webHidden/>
          </w:rPr>
          <w:tab/>
        </w:r>
        <w:r w:rsidR="00297F5D">
          <w:rPr>
            <w:noProof/>
            <w:webHidden/>
          </w:rPr>
          <w:fldChar w:fldCharType="begin"/>
        </w:r>
        <w:r w:rsidR="00297F5D">
          <w:rPr>
            <w:noProof/>
            <w:webHidden/>
          </w:rPr>
          <w:instrText xml:space="preserve"> PAGEREF _Toc65748951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3ADC4382" w14:textId="2516933C" w:rsidR="00297F5D" w:rsidRDefault="00491529">
      <w:pPr>
        <w:pStyle w:val="Obsah1"/>
        <w:rPr>
          <w:rFonts w:asciiTheme="minorHAnsi" w:eastAsiaTheme="minorEastAsia" w:hAnsiTheme="minorHAnsi" w:cstheme="minorBidi"/>
          <w:noProof/>
          <w:lang w:eastAsia="cs-CZ"/>
        </w:rPr>
      </w:pPr>
      <w:hyperlink w:anchor="_Toc65748952" w:history="1">
        <w:r w:rsidR="00297F5D" w:rsidRPr="00260E1E">
          <w:rPr>
            <w:rStyle w:val="Hypertextovodkaz"/>
            <w:noProof/>
          </w:rPr>
          <w:t>16.</w:t>
        </w:r>
        <w:r w:rsidR="00297F5D">
          <w:rPr>
            <w:rFonts w:asciiTheme="minorHAnsi" w:eastAsiaTheme="minorEastAsia" w:hAnsiTheme="minorHAnsi" w:cstheme="minorBidi"/>
            <w:noProof/>
            <w:lang w:eastAsia="cs-CZ"/>
          </w:rPr>
          <w:tab/>
        </w:r>
        <w:r w:rsidR="00297F5D" w:rsidRPr="00260E1E">
          <w:rPr>
            <w:rStyle w:val="Hypertextovodkaz"/>
            <w:noProof/>
          </w:rPr>
          <w:t>Jistota</w:t>
        </w:r>
        <w:r w:rsidR="00297F5D">
          <w:rPr>
            <w:noProof/>
            <w:webHidden/>
          </w:rPr>
          <w:tab/>
        </w:r>
        <w:r w:rsidR="00297F5D">
          <w:rPr>
            <w:noProof/>
            <w:webHidden/>
          </w:rPr>
          <w:fldChar w:fldCharType="begin"/>
        </w:r>
        <w:r w:rsidR="00297F5D">
          <w:rPr>
            <w:noProof/>
            <w:webHidden/>
          </w:rPr>
          <w:instrText xml:space="preserve"> PAGEREF _Toc65748952 \h </w:instrText>
        </w:r>
        <w:r w:rsidR="00297F5D">
          <w:rPr>
            <w:noProof/>
            <w:webHidden/>
          </w:rPr>
        </w:r>
        <w:r w:rsidR="00297F5D">
          <w:rPr>
            <w:noProof/>
            <w:webHidden/>
          </w:rPr>
          <w:fldChar w:fldCharType="separate"/>
        </w:r>
        <w:r w:rsidR="00297F5D">
          <w:rPr>
            <w:noProof/>
            <w:webHidden/>
          </w:rPr>
          <w:t>11</w:t>
        </w:r>
        <w:r w:rsidR="00297F5D">
          <w:rPr>
            <w:noProof/>
            <w:webHidden/>
          </w:rPr>
          <w:fldChar w:fldCharType="end"/>
        </w:r>
      </w:hyperlink>
    </w:p>
    <w:p w14:paraId="2F1698F6" w14:textId="7117EEBE" w:rsidR="00297F5D" w:rsidRDefault="00491529">
      <w:pPr>
        <w:pStyle w:val="Obsah1"/>
        <w:rPr>
          <w:rFonts w:asciiTheme="minorHAnsi" w:eastAsiaTheme="minorEastAsia" w:hAnsiTheme="minorHAnsi" w:cstheme="minorBidi"/>
          <w:noProof/>
          <w:lang w:eastAsia="cs-CZ"/>
        </w:rPr>
      </w:pPr>
      <w:hyperlink w:anchor="_Toc65748953" w:history="1">
        <w:r w:rsidR="00297F5D" w:rsidRPr="00260E1E">
          <w:rPr>
            <w:rStyle w:val="Hypertextovodkaz"/>
            <w:noProof/>
          </w:rPr>
          <w:t>17.</w:t>
        </w:r>
        <w:r w:rsidR="00297F5D">
          <w:rPr>
            <w:rFonts w:asciiTheme="minorHAnsi" w:eastAsiaTheme="minorEastAsia" w:hAnsiTheme="minorHAnsi" w:cstheme="minorBidi"/>
            <w:noProof/>
            <w:lang w:eastAsia="cs-CZ"/>
          </w:rPr>
          <w:tab/>
        </w:r>
        <w:r w:rsidR="00297F5D" w:rsidRPr="00260E1E">
          <w:rPr>
            <w:rStyle w:val="Hypertextovodkaz"/>
            <w:noProof/>
          </w:rPr>
          <w:t>Změny kvalifikace účastníka zadávacího řízení</w:t>
        </w:r>
        <w:r w:rsidR="00297F5D">
          <w:rPr>
            <w:noProof/>
            <w:webHidden/>
          </w:rPr>
          <w:tab/>
        </w:r>
        <w:r w:rsidR="00297F5D">
          <w:rPr>
            <w:noProof/>
            <w:webHidden/>
          </w:rPr>
          <w:fldChar w:fldCharType="begin"/>
        </w:r>
        <w:r w:rsidR="00297F5D">
          <w:rPr>
            <w:noProof/>
            <w:webHidden/>
          </w:rPr>
          <w:instrText xml:space="preserve"> PAGEREF _Toc65748953 \h </w:instrText>
        </w:r>
        <w:r w:rsidR="00297F5D">
          <w:rPr>
            <w:noProof/>
            <w:webHidden/>
          </w:rPr>
        </w:r>
        <w:r w:rsidR="00297F5D">
          <w:rPr>
            <w:noProof/>
            <w:webHidden/>
          </w:rPr>
          <w:fldChar w:fldCharType="separate"/>
        </w:r>
        <w:r w:rsidR="00297F5D">
          <w:rPr>
            <w:noProof/>
            <w:webHidden/>
          </w:rPr>
          <w:t>11</w:t>
        </w:r>
        <w:r w:rsidR="00297F5D">
          <w:rPr>
            <w:noProof/>
            <w:webHidden/>
          </w:rPr>
          <w:fldChar w:fldCharType="end"/>
        </w:r>
      </w:hyperlink>
    </w:p>
    <w:p w14:paraId="10F6DAD4" w14:textId="2F837CE6" w:rsidR="00297F5D" w:rsidRDefault="00491529">
      <w:pPr>
        <w:pStyle w:val="Obsah1"/>
        <w:rPr>
          <w:rFonts w:asciiTheme="minorHAnsi" w:eastAsiaTheme="minorEastAsia" w:hAnsiTheme="minorHAnsi" w:cstheme="minorBidi"/>
          <w:noProof/>
          <w:lang w:eastAsia="cs-CZ"/>
        </w:rPr>
      </w:pPr>
      <w:hyperlink w:anchor="_Toc65748954" w:history="1">
        <w:r w:rsidR="00297F5D" w:rsidRPr="00260E1E">
          <w:rPr>
            <w:rStyle w:val="Hypertextovodkaz"/>
            <w:noProof/>
          </w:rPr>
          <w:t>18.</w:t>
        </w:r>
        <w:r w:rsidR="00297F5D">
          <w:rPr>
            <w:rFonts w:asciiTheme="minorHAnsi" w:eastAsiaTheme="minorEastAsia" w:hAnsiTheme="minorHAnsi" w:cstheme="minorBidi"/>
            <w:noProof/>
            <w:lang w:eastAsia="cs-CZ"/>
          </w:rPr>
          <w:tab/>
        </w:r>
        <w:r w:rsidR="00297F5D" w:rsidRPr="00260E1E">
          <w:rPr>
            <w:rStyle w:val="Hypertextovodkaz"/>
            <w:noProof/>
          </w:rPr>
          <w:t>Podmínky a požadavky na zpracování a podání nabídky</w:t>
        </w:r>
        <w:r w:rsidR="00297F5D">
          <w:rPr>
            <w:noProof/>
            <w:webHidden/>
          </w:rPr>
          <w:tab/>
        </w:r>
        <w:r w:rsidR="00297F5D">
          <w:rPr>
            <w:noProof/>
            <w:webHidden/>
          </w:rPr>
          <w:fldChar w:fldCharType="begin"/>
        </w:r>
        <w:r w:rsidR="00297F5D">
          <w:rPr>
            <w:noProof/>
            <w:webHidden/>
          </w:rPr>
          <w:instrText xml:space="preserve"> PAGEREF _Toc65748954 \h </w:instrText>
        </w:r>
        <w:r w:rsidR="00297F5D">
          <w:rPr>
            <w:noProof/>
            <w:webHidden/>
          </w:rPr>
        </w:r>
        <w:r w:rsidR="00297F5D">
          <w:rPr>
            <w:noProof/>
            <w:webHidden/>
          </w:rPr>
          <w:fldChar w:fldCharType="separate"/>
        </w:r>
        <w:r w:rsidR="00297F5D">
          <w:rPr>
            <w:noProof/>
            <w:webHidden/>
          </w:rPr>
          <w:t>12</w:t>
        </w:r>
        <w:r w:rsidR="00297F5D">
          <w:rPr>
            <w:noProof/>
            <w:webHidden/>
          </w:rPr>
          <w:fldChar w:fldCharType="end"/>
        </w:r>
      </w:hyperlink>
    </w:p>
    <w:p w14:paraId="6935B91A" w14:textId="753D7A70" w:rsidR="00297F5D" w:rsidRDefault="00491529">
      <w:pPr>
        <w:pStyle w:val="Obsah1"/>
        <w:rPr>
          <w:rFonts w:asciiTheme="minorHAnsi" w:eastAsiaTheme="minorEastAsia" w:hAnsiTheme="minorHAnsi" w:cstheme="minorBidi"/>
          <w:noProof/>
          <w:lang w:eastAsia="cs-CZ"/>
        </w:rPr>
      </w:pPr>
      <w:hyperlink w:anchor="_Toc65748955" w:history="1">
        <w:r w:rsidR="00297F5D" w:rsidRPr="00260E1E">
          <w:rPr>
            <w:rStyle w:val="Hypertextovodkaz"/>
            <w:noProof/>
          </w:rPr>
          <w:t>19.</w:t>
        </w:r>
        <w:r w:rsidR="00297F5D">
          <w:rPr>
            <w:rFonts w:asciiTheme="minorHAnsi" w:eastAsiaTheme="minorEastAsia" w:hAnsiTheme="minorHAnsi" w:cstheme="minorBidi"/>
            <w:noProof/>
            <w:lang w:eastAsia="cs-CZ"/>
          </w:rPr>
          <w:tab/>
        </w:r>
        <w:r w:rsidR="00297F5D" w:rsidRPr="00260E1E">
          <w:rPr>
            <w:rStyle w:val="Hypertextovodkaz"/>
            <w:noProof/>
          </w:rPr>
          <w:t>Další podmínky a práva zadavatele</w:t>
        </w:r>
        <w:r w:rsidR="00297F5D">
          <w:rPr>
            <w:noProof/>
            <w:webHidden/>
          </w:rPr>
          <w:tab/>
        </w:r>
        <w:r w:rsidR="00297F5D">
          <w:rPr>
            <w:noProof/>
            <w:webHidden/>
          </w:rPr>
          <w:fldChar w:fldCharType="begin"/>
        </w:r>
        <w:r w:rsidR="00297F5D">
          <w:rPr>
            <w:noProof/>
            <w:webHidden/>
          </w:rPr>
          <w:instrText xml:space="preserve"> PAGEREF _Toc65748955 \h </w:instrText>
        </w:r>
        <w:r w:rsidR="00297F5D">
          <w:rPr>
            <w:noProof/>
            <w:webHidden/>
          </w:rPr>
        </w:r>
        <w:r w:rsidR="00297F5D">
          <w:rPr>
            <w:noProof/>
            <w:webHidden/>
          </w:rPr>
          <w:fldChar w:fldCharType="separate"/>
        </w:r>
        <w:r w:rsidR="00297F5D">
          <w:rPr>
            <w:noProof/>
            <w:webHidden/>
          </w:rPr>
          <w:t>13</w:t>
        </w:r>
        <w:r w:rsidR="00297F5D">
          <w:rPr>
            <w:noProof/>
            <w:webHidden/>
          </w:rPr>
          <w:fldChar w:fldCharType="end"/>
        </w:r>
      </w:hyperlink>
    </w:p>
    <w:p w14:paraId="4D0AFC3A" w14:textId="11C74884" w:rsidR="00297F5D" w:rsidRDefault="00491529">
      <w:pPr>
        <w:pStyle w:val="Obsah1"/>
        <w:rPr>
          <w:rFonts w:asciiTheme="minorHAnsi" w:eastAsiaTheme="minorEastAsia" w:hAnsiTheme="minorHAnsi" w:cstheme="minorBidi"/>
          <w:noProof/>
          <w:lang w:eastAsia="cs-CZ"/>
        </w:rPr>
      </w:pPr>
      <w:hyperlink w:anchor="_Toc65748956" w:history="1">
        <w:r w:rsidR="00297F5D" w:rsidRPr="00260E1E">
          <w:rPr>
            <w:rStyle w:val="Hypertextovodkaz"/>
            <w:noProof/>
          </w:rPr>
          <w:t>20.</w:t>
        </w:r>
        <w:r w:rsidR="00297F5D">
          <w:rPr>
            <w:rFonts w:asciiTheme="minorHAnsi" w:eastAsiaTheme="minorEastAsia" w:hAnsiTheme="minorHAnsi" w:cstheme="minorBidi"/>
            <w:noProof/>
            <w:lang w:eastAsia="cs-CZ"/>
          </w:rPr>
          <w:tab/>
        </w:r>
        <w:r w:rsidR="00297F5D" w:rsidRPr="00260E1E">
          <w:rPr>
            <w:rStyle w:val="Hypertextovodkaz"/>
            <w:noProof/>
          </w:rPr>
          <w:t>Seznam příloh</w:t>
        </w:r>
        <w:r w:rsidR="00297F5D">
          <w:rPr>
            <w:noProof/>
            <w:webHidden/>
          </w:rPr>
          <w:tab/>
        </w:r>
        <w:r w:rsidR="00297F5D">
          <w:rPr>
            <w:noProof/>
            <w:webHidden/>
          </w:rPr>
          <w:fldChar w:fldCharType="begin"/>
        </w:r>
        <w:r w:rsidR="00297F5D">
          <w:rPr>
            <w:noProof/>
            <w:webHidden/>
          </w:rPr>
          <w:instrText xml:space="preserve"> PAGEREF _Toc65748956 \h </w:instrText>
        </w:r>
        <w:r w:rsidR="00297F5D">
          <w:rPr>
            <w:noProof/>
            <w:webHidden/>
          </w:rPr>
        </w:r>
        <w:r w:rsidR="00297F5D">
          <w:rPr>
            <w:noProof/>
            <w:webHidden/>
          </w:rPr>
          <w:fldChar w:fldCharType="separate"/>
        </w:r>
        <w:r w:rsidR="00297F5D">
          <w:rPr>
            <w:noProof/>
            <w:webHidden/>
          </w:rPr>
          <w:t>14</w:t>
        </w:r>
        <w:r w:rsidR="00297F5D">
          <w:rPr>
            <w:noProof/>
            <w:webHidden/>
          </w:rPr>
          <w:fldChar w:fldCharType="end"/>
        </w:r>
      </w:hyperlink>
    </w:p>
    <w:p w14:paraId="739D2C18" w14:textId="397B187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8937"/>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8938"/>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16F67730"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297F5D">
        <w:t>Příloha č. 2</w:t>
      </w:r>
      <w:r w:rsidR="00533217">
        <w:fldChar w:fldCharType="end"/>
      </w:r>
      <w:r>
        <w:t xml:space="preserve"> </w:t>
      </w:r>
      <w:r w:rsidRPr="003E6F55">
        <w:t>dokumentace</w:t>
      </w:r>
      <w:r>
        <w:t xml:space="preserve"> zadávacího řízení)</w:t>
      </w:r>
      <w:r w:rsidR="00062CB7">
        <w:t>.</w:t>
      </w:r>
    </w:p>
    <w:p w14:paraId="50BC4BD4" w14:textId="33F4FF24"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A24CBE">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8939"/>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2A91F1D7"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297F5D">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2058381D"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297F5D">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5DE95981"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3419E8" w:rsidRPr="003419E8">
        <w:rPr>
          <w:b/>
        </w:rPr>
        <w:t>667</w:t>
      </w:r>
      <w:r w:rsidR="003419E8">
        <w:rPr>
          <w:b/>
        </w:rPr>
        <w:t>.</w:t>
      </w:r>
      <w:r w:rsidR="003419E8" w:rsidRPr="003419E8">
        <w:rPr>
          <w:b/>
        </w:rPr>
        <w:t>927</w:t>
      </w:r>
      <w:r w:rsidR="003419E8">
        <w:rPr>
          <w:b/>
        </w:rPr>
        <w:t>.</w:t>
      </w:r>
      <w:r w:rsidR="003419E8" w:rsidRPr="003419E8">
        <w:rPr>
          <w:b/>
        </w:rPr>
        <w:t>076</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8940"/>
      <w:r w:rsidRPr="00DB13AF">
        <w:t xml:space="preserve">Doba </w:t>
      </w:r>
      <w:r w:rsidR="00514058">
        <w:t xml:space="preserve">a místo </w:t>
      </w:r>
      <w:r w:rsidRPr="00DB13AF">
        <w:t>plnění veřejné zakázky</w:t>
      </w:r>
      <w:bookmarkEnd w:id="7"/>
      <w:bookmarkEnd w:id="8"/>
    </w:p>
    <w:p w14:paraId="4382612D" w14:textId="4823C76F"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297F5D">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8941"/>
      <w:bookmarkEnd w:id="9"/>
      <w:r w:rsidRPr="00456DB0">
        <w:t xml:space="preserve">Požadavky </w:t>
      </w:r>
      <w:bookmarkEnd w:id="10"/>
      <w:bookmarkEnd w:id="11"/>
      <w:r>
        <w:t>na prokázání kvalifikace</w:t>
      </w:r>
      <w:bookmarkEnd w:id="12"/>
      <w:bookmarkEnd w:id="13"/>
      <w:bookmarkEnd w:id="14"/>
      <w:bookmarkEnd w:id="15"/>
      <w:bookmarkEnd w:id="16"/>
    </w:p>
    <w:p w14:paraId="78D205BB" w14:textId="59DD82D4"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297F5D">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8942"/>
      <w:r w:rsidRPr="00DB13AF">
        <w:t>Obchodní a platební podmínky</w:t>
      </w:r>
      <w:bookmarkEnd w:id="17"/>
      <w:bookmarkEnd w:id="18"/>
    </w:p>
    <w:p w14:paraId="09B3A29A" w14:textId="31A4C53F"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297F5D">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5A7AD259"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297F5D">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8943"/>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3C57F9D9"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297F5D">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EE95E95" w:rsidR="007C343C" w:rsidRPr="00185734" w:rsidRDefault="0008156B"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4E86614C"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297F5D">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8944"/>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4A19086E"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297F5D">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F3D3BF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297F5D">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4D214AE4"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297F5D">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4EEB5C0B"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297F5D">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BA7E090" w:rsidR="00B70658" w:rsidRDefault="00B70658" w:rsidP="00B70658">
            <w:pPr>
              <w:pStyle w:val="2sltext"/>
              <w:numPr>
                <w:ilvl w:val="0"/>
                <w:numId w:val="0"/>
              </w:numPr>
              <w:rPr>
                <w:b/>
              </w:rPr>
            </w:pPr>
            <w:r>
              <w:rPr>
                <w:b/>
              </w:rPr>
              <w:t>K</w:t>
            </w:r>
            <w:r w:rsidR="0062360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084B9489" w:rsidR="00B70658" w:rsidRDefault="00B70658" w:rsidP="00B70658">
            <w:pPr>
              <w:pStyle w:val="2sltext"/>
              <w:numPr>
                <w:ilvl w:val="0"/>
                <w:numId w:val="0"/>
              </w:numPr>
              <w:rPr>
                <w:b/>
              </w:rPr>
            </w:pPr>
            <w:r>
              <w:rPr>
                <w:b/>
              </w:rPr>
              <w:t>K</w:t>
            </w:r>
            <w:r w:rsidR="0062360B">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8945"/>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8946"/>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8947"/>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6080A999"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297F5D">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297F5D">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22E27535"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297F5D" w:rsidRPr="00297F5D">
        <w:rPr>
          <w:b/>
        </w:rPr>
        <w:t>11.1</w:t>
      </w:r>
      <w:r w:rsidR="00533217">
        <w:fldChar w:fldCharType="end"/>
      </w:r>
      <w:r w:rsidRPr="006163A7">
        <w:rPr>
          <w:b/>
        </w:rPr>
        <w:t xml:space="preserve"> dokumentace zadávacího řízení</w:t>
      </w:r>
      <w:r w:rsidRPr="006163A7">
        <w:t>.</w:t>
      </w:r>
    </w:p>
    <w:p w14:paraId="10735B68" w14:textId="613DA7F5"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297F5D">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50D9A144"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297F5D">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8948"/>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8949"/>
      <w:r w:rsidRPr="00E406F3">
        <w:t>Lhůta pro podání nabídek</w:t>
      </w:r>
      <w:bookmarkEnd w:id="42"/>
      <w:bookmarkEnd w:id="43"/>
      <w:bookmarkEnd w:id="44"/>
      <w:bookmarkEnd w:id="45"/>
    </w:p>
    <w:p w14:paraId="287C3E85" w14:textId="35E8D948"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62360B" w:rsidRPr="0062360B">
        <w:rPr>
          <w:b/>
        </w:rPr>
        <w:t>Z2021-007594</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8950"/>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8951"/>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8952"/>
      <w:r w:rsidRPr="00B207F0">
        <w:lastRenderedPageBreak/>
        <w:t>Jistota</w:t>
      </w:r>
      <w:bookmarkEnd w:id="57"/>
      <w:bookmarkEnd w:id="58"/>
    </w:p>
    <w:p w14:paraId="4EC8B25F" w14:textId="6545C0A3"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4A3066">
        <w:rPr>
          <w:b/>
        </w:rPr>
        <w:t>6.700.000</w:t>
      </w:r>
      <w:r w:rsidRPr="008254F4">
        <w:rPr>
          <w:b/>
        </w:rPr>
        <w:t>,</w:t>
      </w:r>
      <w:r w:rsidRPr="008254F4">
        <w:rPr>
          <w:b/>
        </w:rPr>
        <w:noBreakHyphen/>
        <w:t> Kč</w:t>
      </w:r>
      <w:r w:rsidRPr="008254F4">
        <w:t>.</w:t>
      </w:r>
    </w:p>
    <w:p w14:paraId="2C98802C" w14:textId="24B885A9"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297F5D">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5B86C75C"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297F5D">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297F5D">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8953"/>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1BE4EF7"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297F5D">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8954"/>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25A21DC"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297F5D">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788E90AD"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297F5D">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330AE83A"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297F5D">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297F5D">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8955"/>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5DCCE103"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297F5D">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8956"/>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3154F198" w:rsidR="000626CC" w:rsidRDefault="000626CC" w:rsidP="001774F7">
      <w:pPr>
        <w:pStyle w:val="6Plohy"/>
        <w:rPr>
          <w:ins w:id="96" w:author="Autor"/>
        </w:rPr>
      </w:pPr>
      <w:r w:rsidRPr="000626CC">
        <w:t>Zpráva o předběžných tržních konzultacích</w:t>
      </w:r>
    </w:p>
    <w:p w14:paraId="22C52EA9" w14:textId="54C25B84" w:rsidR="00850E1A" w:rsidRPr="0098288B" w:rsidRDefault="00850E1A" w:rsidP="001774F7">
      <w:pPr>
        <w:pStyle w:val="6Plohy"/>
      </w:pPr>
      <w:ins w:id="97" w:author="Autor">
        <w:r>
          <w:t>Smluvní přepravní podmínky Veřejné dopravy Vysočiny</w:t>
        </w:r>
      </w:ins>
    </w:p>
    <w:p w14:paraId="504E02C3" w14:textId="1464612C"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62360B" w:rsidDel="00850E1A">
              <w:rPr>
                <w:rStyle w:val="Styl9"/>
              </w:rPr>
              <w:delText>04.03.2021</w:delText>
            </w:r>
          </w:del>
          <w:ins w:id="99" w:author="Autor">
            <w:r w:rsidR="00850E1A">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3306511D"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14628587" w14:textId="21970F6C" w:rsidR="0062360B" w:rsidRPr="0062360B" w:rsidRDefault="0062360B" w:rsidP="00E406F3">
      <w:pPr>
        <w:pStyle w:val="2nesltext"/>
        <w:keepNext/>
        <w:ind w:left="5670"/>
        <w:rPr>
          <w:i/>
          <w:iCs/>
        </w:rPr>
      </w:pPr>
      <w:r>
        <w:rPr>
          <w:rFonts w:asciiTheme="minorHAnsi" w:hAnsiTheme="minorHAnsi"/>
          <w:i/>
          <w:iCs/>
        </w:rPr>
        <w:t>(elektronicky podepsáno)</w:t>
      </w:r>
    </w:p>
    <w:sectPr w:rsidR="0062360B" w:rsidRPr="0062360B"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15C00" w14:textId="77777777" w:rsidR="00491529" w:rsidRDefault="00491529" w:rsidP="00FE2559">
      <w:r>
        <w:separator/>
      </w:r>
    </w:p>
  </w:endnote>
  <w:endnote w:type="continuationSeparator" w:id="0">
    <w:p w14:paraId="587A2205" w14:textId="77777777" w:rsidR="00491529" w:rsidRDefault="00491529"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12E7C52F"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B442CA">
      <w:rPr>
        <w:rFonts w:ascii="Calibri" w:hAnsi="Calibri"/>
        <w:b/>
        <w:sz w:val="22"/>
        <w:szCs w:val="22"/>
      </w:rPr>
      <w:t>4</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FC04C" w14:textId="77777777" w:rsidR="00491529" w:rsidRDefault="00491529" w:rsidP="00FE2559">
      <w:r>
        <w:separator/>
      </w:r>
    </w:p>
  </w:footnote>
  <w:footnote w:type="continuationSeparator" w:id="0">
    <w:p w14:paraId="44EF1AD9" w14:textId="77777777" w:rsidR="00491529" w:rsidRDefault="00491529"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156B"/>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A7A"/>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8B3"/>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51F"/>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97F5D"/>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266E9"/>
    <w:rsid w:val="00332453"/>
    <w:rsid w:val="003327DA"/>
    <w:rsid w:val="00334EE3"/>
    <w:rsid w:val="00336057"/>
    <w:rsid w:val="003363E5"/>
    <w:rsid w:val="00337B38"/>
    <w:rsid w:val="00340145"/>
    <w:rsid w:val="0034105F"/>
    <w:rsid w:val="003419E8"/>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1529"/>
    <w:rsid w:val="00492076"/>
    <w:rsid w:val="00492511"/>
    <w:rsid w:val="004954D5"/>
    <w:rsid w:val="00497F53"/>
    <w:rsid w:val="004A3066"/>
    <w:rsid w:val="004A4F81"/>
    <w:rsid w:val="004A70F5"/>
    <w:rsid w:val="004A730B"/>
    <w:rsid w:val="004A752E"/>
    <w:rsid w:val="004A7F03"/>
    <w:rsid w:val="004B1110"/>
    <w:rsid w:val="004B3710"/>
    <w:rsid w:val="004B596F"/>
    <w:rsid w:val="004B63DF"/>
    <w:rsid w:val="004C11EF"/>
    <w:rsid w:val="004C158B"/>
    <w:rsid w:val="004C1C5A"/>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360B"/>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0E1A"/>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4946"/>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CBE"/>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42CA"/>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2F5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35961"/>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4B70"/>
    <w:rsid w:val="0040597F"/>
    <w:rsid w:val="00433DB1"/>
    <w:rsid w:val="0046644E"/>
    <w:rsid w:val="00476AFB"/>
    <w:rsid w:val="0049298D"/>
    <w:rsid w:val="004A49B5"/>
    <w:rsid w:val="004D2EEC"/>
    <w:rsid w:val="004E5BCF"/>
    <w:rsid w:val="004F003C"/>
    <w:rsid w:val="0051798D"/>
    <w:rsid w:val="00531C72"/>
    <w:rsid w:val="0055122B"/>
    <w:rsid w:val="00561591"/>
    <w:rsid w:val="00577545"/>
    <w:rsid w:val="005B5D00"/>
    <w:rsid w:val="005C350E"/>
    <w:rsid w:val="00607709"/>
    <w:rsid w:val="0061152C"/>
    <w:rsid w:val="0061718A"/>
    <w:rsid w:val="00643BFF"/>
    <w:rsid w:val="0067000E"/>
    <w:rsid w:val="00682A8B"/>
    <w:rsid w:val="006A2793"/>
    <w:rsid w:val="006B54C2"/>
    <w:rsid w:val="006F7C0E"/>
    <w:rsid w:val="0070435A"/>
    <w:rsid w:val="00714825"/>
    <w:rsid w:val="007319AC"/>
    <w:rsid w:val="00772E30"/>
    <w:rsid w:val="00774425"/>
    <w:rsid w:val="007761C1"/>
    <w:rsid w:val="007774D0"/>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D23A5"/>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2021-03-04T10:15:00Z</dcterms:created>
  <dcterms:modified xsi:type="dcterms:W3CDTF">2021-04-01T09:11:00Z</dcterms:modified>
</cp:coreProperties>
</file>