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72184828"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675E2">
        <w:rPr>
          <w:b/>
          <w:sz w:val="40"/>
        </w:rPr>
        <w:t>8</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22EE78E" w:rsidR="00F17C3F" w:rsidRDefault="0011015A" w:rsidP="00F17C3F">
      <w:pPr>
        <w:pStyle w:val="2nesltext"/>
        <w:contextualSpacing w:val="0"/>
        <w:jc w:val="center"/>
        <w:rPr>
          <w:rFonts w:asciiTheme="minorHAnsi" w:hAnsiTheme="minorHAnsi"/>
          <w:b/>
        </w:rPr>
      </w:pPr>
      <w:r w:rsidRPr="0011015A">
        <w:rPr>
          <w:rFonts w:asciiTheme="minorHAnsi" w:hAnsiTheme="minorHAnsi"/>
          <w:b/>
        </w:rPr>
        <w:t>Z2021-007598</w:t>
      </w:r>
    </w:p>
    <w:p w14:paraId="2FBFAD1D" w14:textId="7C568370"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2675E2">
        <w:rPr>
          <w:b/>
        </w:rPr>
        <w:t>8</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70E90847" w14:textId="737E27AC" w:rsidR="002675E2"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905" w:history="1">
        <w:r w:rsidR="002675E2" w:rsidRPr="00496552">
          <w:rPr>
            <w:rStyle w:val="Hypertextovodkaz"/>
            <w:noProof/>
          </w:rPr>
          <w:t>1.</w:t>
        </w:r>
        <w:r w:rsidR="002675E2">
          <w:rPr>
            <w:rFonts w:asciiTheme="minorHAnsi" w:eastAsiaTheme="minorEastAsia" w:hAnsiTheme="minorHAnsi" w:cstheme="minorBidi"/>
            <w:noProof/>
            <w:lang w:eastAsia="cs-CZ"/>
          </w:rPr>
          <w:tab/>
        </w:r>
        <w:r w:rsidR="002675E2" w:rsidRPr="00496552">
          <w:rPr>
            <w:rStyle w:val="Hypertextovodkaz"/>
            <w:noProof/>
          </w:rPr>
          <w:t>Identifikační údaje zadavatele</w:t>
        </w:r>
        <w:r w:rsidR="002675E2">
          <w:rPr>
            <w:noProof/>
            <w:webHidden/>
          </w:rPr>
          <w:tab/>
        </w:r>
        <w:r w:rsidR="002675E2">
          <w:rPr>
            <w:noProof/>
            <w:webHidden/>
          </w:rPr>
          <w:fldChar w:fldCharType="begin"/>
        </w:r>
        <w:r w:rsidR="002675E2">
          <w:rPr>
            <w:noProof/>
            <w:webHidden/>
          </w:rPr>
          <w:instrText xml:space="preserve"> PAGEREF _Toc64381905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36EF707F" w14:textId="42157553" w:rsidR="002675E2" w:rsidRDefault="006805CD">
      <w:pPr>
        <w:pStyle w:val="Obsah1"/>
        <w:rPr>
          <w:rFonts w:asciiTheme="minorHAnsi" w:eastAsiaTheme="minorEastAsia" w:hAnsiTheme="minorHAnsi" w:cstheme="minorBidi"/>
          <w:noProof/>
          <w:lang w:eastAsia="cs-CZ"/>
        </w:rPr>
      </w:pPr>
      <w:hyperlink w:anchor="_Toc64381906" w:history="1">
        <w:r w:rsidR="002675E2" w:rsidRPr="00496552">
          <w:rPr>
            <w:rStyle w:val="Hypertextovodkaz"/>
            <w:noProof/>
          </w:rPr>
          <w:t>2.</w:t>
        </w:r>
        <w:r w:rsidR="002675E2">
          <w:rPr>
            <w:rFonts w:asciiTheme="minorHAnsi" w:eastAsiaTheme="minorEastAsia" w:hAnsiTheme="minorHAnsi" w:cstheme="minorBidi"/>
            <w:noProof/>
            <w:lang w:eastAsia="cs-CZ"/>
          </w:rPr>
          <w:tab/>
        </w:r>
        <w:r w:rsidR="002675E2" w:rsidRPr="00496552">
          <w:rPr>
            <w:rStyle w:val="Hypertextovodkaz"/>
            <w:noProof/>
          </w:rPr>
          <w:t>Vymezení některých pojmů</w:t>
        </w:r>
        <w:r w:rsidR="002675E2">
          <w:rPr>
            <w:noProof/>
            <w:webHidden/>
          </w:rPr>
          <w:tab/>
        </w:r>
        <w:r w:rsidR="002675E2">
          <w:rPr>
            <w:noProof/>
            <w:webHidden/>
          </w:rPr>
          <w:fldChar w:fldCharType="begin"/>
        </w:r>
        <w:r w:rsidR="002675E2">
          <w:rPr>
            <w:noProof/>
            <w:webHidden/>
          </w:rPr>
          <w:instrText xml:space="preserve"> PAGEREF _Toc64381906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1ABB96C6" w14:textId="7019CCE0" w:rsidR="002675E2" w:rsidRDefault="006805CD">
      <w:pPr>
        <w:pStyle w:val="Obsah1"/>
        <w:rPr>
          <w:rFonts w:asciiTheme="minorHAnsi" w:eastAsiaTheme="minorEastAsia" w:hAnsiTheme="minorHAnsi" w:cstheme="minorBidi"/>
          <w:noProof/>
          <w:lang w:eastAsia="cs-CZ"/>
        </w:rPr>
      </w:pPr>
      <w:hyperlink w:anchor="_Toc64381907" w:history="1">
        <w:r w:rsidR="002675E2" w:rsidRPr="00496552">
          <w:rPr>
            <w:rStyle w:val="Hypertextovodkaz"/>
            <w:noProof/>
          </w:rPr>
          <w:t>3.</w:t>
        </w:r>
        <w:r w:rsidR="002675E2">
          <w:rPr>
            <w:rFonts w:asciiTheme="minorHAnsi" w:eastAsiaTheme="minorEastAsia" w:hAnsiTheme="minorHAnsi" w:cstheme="minorBidi"/>
            <w:noProof/>
            <w:lang w:eastAsia="cs-CZ"/>
          </w:rPr>
          <w:tab/>
        </w:r>
        <w:r w:rsidR="002675E2" w:rsidRPr="00496552">
          <w:rPr>
            <w:rStyle w:val="Hypertextovodkaz"/>
            <w:noProof/>
          </w:rPr>
          <w:t>Předmět veřejné zakázky</w:t>
        </w:r>
        <w:r w:rsidR="002675E2">
          <w:rPr>
            <w:noProof/>
            <w:webHidden/>
          </w:rPr>
          <w:tab/>
        </w:r>
        <w:r w:rsidR="002675E2">
          <w:rPr>
            <w:noProof/>
            <w:webHidden/>
          </w:rPr>
          <w:fldChar w:fldCharType="begin"/>
        </w:r>
        <w:r w:rsidR="002675E2">
          <w:rPr>
            <w:noProof/>
            <w:webHidden/>
          </w:rPr>
          <w:instrText xml:space="preserve"> PAGEREF _Toc64381907 \h </w:instrText>
        </w:r>
        <w:r w:rsidR="002675E2">
          <w:rPr>
            <w:noProof/>
            <w:webHidden/>
          </w:rPr>
        </w:r>
        <w:r w:rsidR="002675E2">
          <w:rPr>
            <w:noProof/>
            <w:webHidden/>
          </w:rPr>
          <w:fldChar w:fldCharType="separate"/>
        </w:r>
        <w:r w:rsidR="002675E2">
          <w:rPr>
            <w:noProof/>
            <w:webHidden/>
          </w:rPr>
          <w:t>4</w:t>
        </w:r>
        <w:r w:rsidR="002675E2">
          <w:rPr>
            <w:noProof/>
            <w:webHidden/>
          </w:rPr>
          <w:fldChar w:fldCharType="end"/>
        </w:r>
      </w:hyperlink>
    </w:p>
    <w:p w14:paraId="2993ED38" w14:textId="122315D3" w:rsidR="002675E2" w:rsidRDefault="006805CD">
      <w:pPr>
        <w:pStyle w:val="Obsah1"/>
        <w:rPr>
          <w:rFonts w:asciiTheme="minorHAnsi" w:eastAsiaTheme="minorEastAsia" w:hAnsiTheme="minorHAnsi" w:cstheme="minorBidi"/>
          <w:noProof/>
          <w:lang w:eastAsia="cs-CZ"/>
        </w:rPr>
      </w:pPr>
      <w:hyperlink w:anchor="_Toc64381908" w:history="1">
        <w:r w:rsidR="002675E2" w:rsidRPr="00496552">
          <w:rPr>
            <w:rStyle w:val="Hypertextovodkaz"/>
            <w:noProof/>
          </w:rPr>
          <w:t>4.</w:t>
        </w:r>
        <w:r w:rsidR="002675E2">
          <w:rPr>
            <w:rFonts w:asciiTheme="minorHAnsi" w:eastAsiaTheme="minorEastAsia" w:hAnsiTheme="minorHAnsi" w:cstheme="minorBidi"/>
            <w:noProof/>
            <w:lang w:eastAsia="cs-CZ"/>
          </w:rPr>
          <w:tab/>
        </w:r>
        <w:r w:rsidR="002675E2" w:rsidRPr="00496552">
          <w:rPr>
            <w:rStyle w:val="Hypertextovodkaz"/>
            <w:noProof/>
          </w:rPr>
          <w:t>Doba a místo plnění veřejné zakázky</w:t>
        </w:r>
        <w:r w:rsidR="002675E2">
          <w:rPr>
            <w:noProof/>
            <w:webHidden/>
          </w:rPr>
          <w:tab/>
        </w:r>
        <w:r w:rsidR="002675E2">
          <w:rPr>
            <w:noProof/>
            <w:webHidden/>
          </w:rPr>
          <w:fldChar w:fldCharType="begin"/>
        </w:r>
        <w:r w:rsidR="002675E2">
          <w:rPr>
            <w:noProof/>
            <w:webHidden/>
          </w:rPr>
          <w:instrText xml:space="preserve"> PAGEREF _Toc64381908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2B00352B" w14:textId="349F2C11" w:rsidR="002675E2" w:rsidRDefault="006805CD">
      <w:pPr>
        <w:pStyle w:val="Obsah1"/>
        <w:rPr>
          <w:rFonts w:asciiTheme="minorHAnsi" w:eastAsiaTheme="minorEastAsia" w:hAnsiTheme="minorHAnsi" w:cstheme="minorBidi"/>
          <w:noProof/>
          <w:lang w:eastAsia="cs-CZ"/>
        </w:rPr>
      </w:pPr>
      <w:hyperlink w:anchor="_Toc64381909" w:history="1">
        <w:r w:rsidR="002675E2" w:rsidRPr="00496552">
          <w:rPr>
            <w:rStyle w:val="Hypertextovodkaz"/>
            <w:noProof/>
          </w:rPr>
          <w:t>5.</w:t>
        </w:r>
        <w:r w:rsidR="002675E2">
          <w:rPr>
            <w:rFonts w:asciiTheme="minorHAnsi" w:eastAsiaTheme="minorEastAsia" w:hAnsiTheme="minorHAnsi" w:cstheme="minorBidi"/>
            <w:noProof/>
            <w:lang w:eastAsia="cs-CZ"/>
          </w:rPr>
          <w:tab/>
        </w:r>
        <w:r w:rsidR="002675E2" w:rsidRPr="00496552">
          <w:rPr>
            <w:rStyle w:val="Hypertextovodkaz"/>
            <w:noProof/>
          </w:rPr>
          <w:t>Požadavky na prokázání kvalifikace</w:t>
        </w:r>
        <w:r w:rsidR="002675E2">
          <w:rPr>
            <w:noProof/>
            <w:webHidden/>
          </w:rPr>
          <w:tab/>
        </w:r>
        <w:r w:rsidR="002675E2">
          <w:rPr>
            <w:noProof/>
            <w:webHidden/>
          </w:rPr>
          <w:fldChar w:fldCharType="begin"/>
        </w:r>
        <w:r w:rsidR="002675E2">
          <w:rPr>
            <w:noProof/>
            <w:webHidden/>
          </w:rPr>
          <w:instrText xml:space="preserve"> PAGEREF _Toc64381909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42047276" w14:textId="26F210DD" w:rsidR="002675E2" w:rsidRDefault="006805CD">
      <w:pPr>
        <w:pStyle w:val="Obsah1"/>
        <w:rPr>
          <w:rFonts w:asciiTheme="minorHAnsi" w:eastAsiaTheme="minorEastAsia" w:hAnsiTheme="minorHAnsi" w:cstheme="minorBidi"/>
          <w:noProof/>
          <w:lang w:eastAsia="cs-CZ"/>
        </w:rPr>
      </w:pPr>
      <w:hyperlink w:anchor="_Toc64381910" w:history="1">
        <w:r w:rsidR="002675E2" w:rsidRPr="00496552">
          <w:rPr>
            <w:rStyle w:val="Hypertextovodkaz"/>
            <w:noProof/>
          </w:rPr>
          <w:t>6.</w:t>
        </w:r>
        <w:r w:rsidR="002675E2">
          <w:rPr>
            <w:rFonts w:asciiTheme="minorHAnsi" w:eastAsiaTheme="minorEastAsia" w:hAnsiTheme="minorHAnsi" w:cstheme="minorBidi"/>
            <w:noProof/>
            <w:lang w:eastAsia="cs-CZ"/>
          </w:rPr>
          <w:tab/>
        </w:r>
        <w:r w:rsidR="002675E2" w:rsidRPr="00496552">
          <w:rPr>
            <w:rStyle w:val="Hypertextovodkaz"/>
            <w:noProof/>
          </w:rPr>
          <w:t>Obchodní a platební podmínky</w:t>
        </w:r>
        <w:r w:rsidR="002675E2">
          <w:rPr>
            <w:noProof/>
            <w:webHidden/>
          </w:rPr>
          <w:tab/>
        </w:r>
        <w:r w:rsidR="002675E2">
          <w:rPr>
            <w:noProof/>
            <w:webHidden/>
          </w:rPr>
          <w:fldChar w:fldCharType="begin"/>
        </w:r>
        <w:r w:rsidR="002675E2">
          <w:rPr>
            <w:noProof/>
            <w:webHidden/>
          </w:rPr>
          <w:instrText xml:space="preserve"> PAGEREF _Toc64381910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3FA7E96A" w14:textId="26EB478A" w:rsidR="002675E2" w:rsidRDefault="006805CD">
      <w:pPr>
        <w:pStyle w:val="Obsah1"/>
        <w:rPr>
          <w:rFonts w:asciiTheme="minorHAnsi" w:eastAsiaTheme="minorEastAsia" w:hAnsiTheme="minorHAnsi" w:cstheme="minorBidi"/>
          <w:noProof/>
          <w:lang w:eastAsia="cs-CZ"/>
        </w:rPr>
      </w:pPr>
      <w:hyperlink w:anchor="_Toc64381911" w:history="1">
        <w:r w:rsidR="002675E2" w:rsidRPr="00496552">
          <w:rPr>
            <w:rStyle w:val="Hypertextovodkaz"/>
            <w:noProof/>
          </w:rPr>
          <w:t>7.</w:t>
        </w:r>
        <w:r w:rsidR="002675E2">
          <w:rPr>
            <w:rFonts w:asciiTheme="minorHAnsi" w:eastAsiaTheme="minorEastAsia" w:hAnsiTheme="minorHAnsi" w:cstheme="minorBidi"/>
            <w:noProof/>
            <w:lang w:eastAsia="cs-CZ"/>
          </w:rPr>
          <w:tab/>
        </w:r>
        <w:r w:rsidR="002675E2" w:rsidRPr="00496552">
          <w:rPr>
            <w:rStyle w:val="Hypertextovodkaz"/>
            <w:noProof/>
          </w:rPr>
          <w:t>Požadavky na způsob zpracování ceny plnění</w:t>
        </w:r>
        <w:r w:rsidR="002675E2">
          <w:rPr>
            <w:noProof/>
            <w:webHidden/>
          </w:rPr>
          <w:tab/>
        </w:r>
        <w:r w:rsidR="002675E2">
          <w:rPr>
            <w:noProof/>
            <w:webHidden/>
          </w:rPr>
          <w:fldChar w:fldCharType="begin"/>
        </w:r>
        <w:r w:rsidR="002675E2">
          <w:rPr>
            <w:noProof/>
            <w:webHidden/>
          </w:rPr>
          <w:instrText xml:space="preserve"> PAGEREF _Toc64381911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27B26B77" w14:textId="53D34B2F" w:rsidR="002675E2" w:rsidRDefault="006805CD">
      <w:pPr>
        <w:pStyle w:val="Obsah1"/>
        <w:rPr>
          <w:rFonts w:asciiTheme="minorHAnsi" w:eastAsiaTheme="minorEastAsia" w:hAnsiTheme="minorHAnsi" w:cstheme="minorBidi"/>
          <w:noProof/>
          <w:lang w:eastAsia="cs-CZ"/>
        </w:rPr>
      </w:pPr>
      <w:hyperlink w:anchor="_Toc64381912" w:history="1">
        <w:r w:rsidR="002675E2" w:rsidRPr="00496552">
          <w:rPr>
            <w:rStyle w:val="Hypertextovodkaz"/>
            <w:noProof/>
          </w:rPr>
          <w:t>8.</w:t>
        </w:r>
        <w:r w:rsidR="002675E2">
          <w:rPr>
            <w:rFonts w:asciiTheme="minorHAnsi" w:eastAsiaTheme="minorEastAsia" w:hAnsiTheme="minorHAnsi" w:cstheme="minorBidi"/>
            <w:noProof/>
            <w:lang w:eastAsia="cs-CZ"/>
          </w:rPr>
          <w:tab/>
        </w:r>
        <w:r w:rsidR="002675E2" w:rsidRPr="00496552">
          <w:rPr>
            <w:rStyle w:val="Hypertextovodkaz"/>
            <w:noProof/>
          </w:rPr>
          <w:t>Hodnocení nabídek</w:t>
        </w:r>
        <w:r w:rsidR="002675E2">
          <w:rPr>
            <w:noProof/>
            <w:webHidden/>
          </w:rPr>
          <w:tab/>
        </w:r>
        <w:r w:rsidR="002675E2">
          <w:rPr>
            <w:noProof/>
            <w:webHidden/>
          </w:rPr>
          <w:fldChar w:fldCharType="begin"/>
        </w:r>
        <w:r w:rsidR="002675E2">
          <w:rPr>
            <w:noProof/>
            <w:webHidden/>
          </w:rPr>
          <w:instrText xml:space="preserve"> PAGEREF _Toc64381912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02D1738D" w14:textId="2436D099" w:rsidR="002675E2" w:rsidRDefault="006805CD">
      <w:pPr>
        <w:pStyle w:val="Obsah1"/>
        <w:rPr>
          <w:rFonts w:asciiTheme="minorHAnsi" w:eastAsiaTheme="minorEastAsia" w:hAnsiTheme="minorHAnsi" w:cstheme="minorBidi"/>
          <w:noProof/>
          <w:lang w:eastAsia="cs-CZ"/>
        </w:rPr>
      </w:pPr>
      <w:hyperlink w:anchor="_Toc64381913" w:history="1">
        <w:r w:rsidR="002675E2" w:rsidRPr="00496552">
          <w:rPr>
            <w:rStyle w:val="Hypertextovodkaz"/>
            <w:noProof/>
          </w:rPr>
          <w:t>9.</w:t>
        </w:r>
        <w:r w:rsidR="002675E2">
          <w:rPr>
            <w:rFonts w:asciiTheme="minorHAnsi" w:eastAsiaTheme="minorEastAsia" w:hAnsiTheme="minorHAnsi" w:cstheme="minorBidi"/>
            <w:noProof/>
            <w:lang w:eastAsia="cs-CZ"/>
          </w:rPr>
          <w:tab/>
        </w:r>
        <w:r w:rsidR="002675E2" w:rsidRPr="00496552">
          <w:rPr>
            <w:rStyle w:val="Hypertextovodkaz"/>
            <w:noProof/>
          </w:rPr>
          <w:t>Závaznost požadavků zadavatele</w:t>
        </w:r>
        <w:r w:rsidR="002675E2">
          <w:rPr>
            <w:noProof/>
            <w:webHidden/>
          </w:rPr>
          <w:tab/>
        </w:r>
        <w:r w:rsidR="002675E2">
          <w:rPr>
            <w:noProof/>
            <w:webHidden/>
          </w:rPr>
          <w:fldChar w:fldCharType="begin"/>
        </w:r>
        <w:r w:rsidR="002675E2">
          <w:rPr>
            <w:noProof/>
            <w:webHidden/>
          </w:rPr>
          <w:instrText xml:space="preserve"> PAGEREF _Toc64381913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384A87FE" w14:textId="3FA89748" w:rsidR="002675E2" w:rsidRDefault="006805CD">
      <w:pPr>
        <w:pStyle w:val="Obsah1"/>
        <w:rPr>
          <w:rFonts w:asciiTheme="minorHAnsi" w:eastAsiaTheme="minorEastAsia" w:hAnsiTheme="minorHAnsi" w:cstheme="minorBidi"/>
          <w:noProof/>
          <w:lang w:eastAsia="cs-CZ"/>
        </w:rPr>
      </w:pPr>
      <w:hyperlink w:anchor="_Toc64381914" w:history="1">
        <w:r w:rsidR="002675E2" w:rsidRPr="00496552">
          <w:rPr>
            <w:rStyle w:val="Hypertextovodkaz"/>
            <w:noProof/>
          </w:rPr>
          <w:t>10.</w:t>
        </w:r>
        <w:r w:rsidR="002675E2">
          <w:rPr>
            <w:rFonts w:asciiTheme="minorHAnsi" w:eastAsiaTheme="minorEastAsia" w:hAnsiTheme="minorHAnsi" w:cstheme="minorBidi"/>
            <w:noProof/>
            <w:lang w:eastAsia="cs-CZ"/>
          </w:rPr>
          <w:tab/>
        </w:r>
        <w:r w:rsidR="002675E2" w:rsidRPr="00496552">
          <w:rPr>
            <w:rStyle w:val="Hypertextovodkaz"/>
            <w:noProof/>
          </w:rPr>
          <w:t>Prohlídka místa plnění</w:t>
        </w:r>
        <w:r w:rsidR="002675E2">
          <w:rPr>
            <w:noProof/>
            <w:webHidden/>
          </w:rPr>
          <w:tab/>
        </w:r>
        <w:r w:rsidR="002675E2">
          <w:rPr>
            <w:noProof/>
            <w:webHidden/>
          </w:rPr>
          <w:fldChar w:fldCharType="begin"/>
        </w:r>
        <w:r w:rsidR="002675E2">
          <w:rPr>
            <w:noProof/>
            <w:webHidden/>
          </w:rPr>
          <w:instrText xml:space="preserve"> PAGEREF _Toc64381914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1E4FF5B7" w14:textId="5BBD1F7C" w:rsidR="002675E2" w:rsidRDefault="006805CD">
      <w:pPr>
        <w:pStyle w:val="Obsah1"/>
        <w:rPr>
          <w:rFonts w:asciiTheme="minorHAnsi" w:eastAsiaTheme="minorEastAsia" w:hAnsiTheme="minorHAnsi" w:cstheme="minorBidi"/>
          <w:noProof/>
          <w:lang w:eastAsia="cs-CZ"/>
        </w:rPr>
      </w:pPr>
      <w:hyperlink w:anchor="_Toc64381915" w:history="1">
        <w:r w:rsidR="002675E2" w:rsidRPr="00496552">
          <w:rPr>
            <w:rStyle w:val="Hypertextovodkaz"/>
            <w:noProof/>
          </w:rPr>
          <w:t>11.</w:t>
        </w:r>
        <w:r w:rsidR="002675E2">
          <w:rPr>
            <w:rFonts w:asciiTheme="minorHAnsi" w:eastAsiaTheme="minorEastAsia" w:hAnsiTheme="minorHAnsi" w:cstheme="minorBidi"/>
            <w:noProof/>
            <w:lang w:eastAsia="cs-CZ"/>
          </w:rPr>
          <w:tab/>
        </w:r>
        <w:r w:rsidR="002675E2" w:rsidRPr="00496552">
          <w:rPr>
            <w:rStyle w:val="Hypertextovodkaz"/>
            <w:noProof/>
          </w:rPr>
          <w:t>Vysvětlení zadávací dokumentace</w:t>
        </w:r>
        <w:r w:rsidR="002675E2">
          <w:rPr>
            <w:noProof/>
            <w:webHidden/>
          </w:rPr>
          <w:tab/>
        </w:r>
        <w:r w:rsidR="002675E2">
          <w:rPr>
            <w:noProof/>
            <w:webHidden/>
          </w:rPr>
          <w:fldChar w:fldCharType="begin"/>
        </w:r>
        <w:r w:rsidR="002675E2">
          <w:rPr>
            <w:noProof/>
            <w:webHidden/>
          </w:rPr>
          <w:instrText xml:space="preserve"> PAGEREF _Toc64381915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7C92412C" w14:textId="2D851FE5" w:rsidR="002675E2" w:rsidRDefault="006805CD">
      <w:pPr>
        <w:pStyle w:val="Obsah1"/>
        <w:rPr>
          <w:rFonts w:asciiTheme="minorHAnsi" w:eastAsiaTheme="minorEastAsia" w:hAnsiTheme="minorHAnsi" w:cstheme="minorBidi"/>
          <w:noProof/>
          <w:lang w:eastAsia="cs-CZ"/>
        </w:rPr>
      </w:pPr>
      <w:hyperlink w:anchor="_Toc64381916" w:history="1">
        <w:r w:rsidR="002675E2" w:rsidRPr="00496552">
          <w:rPr>
            <w:rStyle w:val="Hypertextovodkaz"/>
            <w:noProof/>
          </w:rPr>
          <w:t>12.</w:t>
        </w:r>
        <w:r w:rsidR="002675E2">
          <w:rPr>
            <w:rFonts w:asciiTheme="minorHAnsi" w:eastAsiaTheme="minorEastAsia" w:hAnsiTheme="minorHAnsi" w:cstheme="minorBidi"/>
            <w:noProof/>
            <w:lang w:eastAsia="cs-CZ"/>
          </w:rPr>
          <w:tab/>
        </w:r>
        <w:r w:rsidR="002675E2" w:rsidRPr="00496552">
          <w:rPr>
            <w:rStyle w:val="Hypertextovodkaz"/>
            <w:noProof/>
          </w:rPr>
          <w:t>Změna nebo doplnění zadávací dokumentace</w:t>
        </w:r>
        <w:r w:rsidR="002675E2">
          <w:rPr>
            <w:noProof/>
            <w:webHidden/>
          </w:rPr>
          <w:tab/>
        </w:r>
        <w:r w:rsidR="002675E2">
          <w:rPr>
            <w:noProof/>
            <w:webHidden/>
          </w:rPr>
          <w:fldChar w:fldCharType="begin"/>
        </w:r>
        <w:r w:rsidR="002675E2">
          <w:rPr>
            <w:noProof/>
            <w:webHidden/>
          </w:rPr>
          <w:instrText xml:space="preserve"> PAGEREF _Toc64381916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1DB3112" w14:textId="165A45CE" w:rsidR="002675E2" w:rsidRDefault="006805CD">
      <w:pPr>
        <w:pStyle w:val="Obsah1"/>
        <w:rPr>
          <w:rFonts w:asciiTheme="minorHAnsi" w:eastAsiaTheme="minorEastAsia" w:hAnsiTheme="minorHAnsi" w:cstheme="minorBidi"/>
          <w:noProof/>
          <w:lang w:eastAsia="cs-CZ"/>
        </w:rPr>
      </w:pPr>
      <w:hyperlink w:anchor="_Toc64381917" w:history="1">
        <w:r w:rsidR="002675E2" w:rsidRPr="00496552">
          <w:rPr>
            <w:rStyle w:val="Hypertextovodkaz"/>
            <w:noProof/>
          </w:rPr>
          <w:t>13.</w:t>
        </w:r>
        <w:r w:rsidR="002675E2">
          <w:rPr>
            <w:rFonts w:asciiTheme="minorHAnsi" w:eastAsiaTheme="minorEastAsia" w:hAnsiTheme="minorHAnsi" w:cstheme="minorBidi"/>
            <w:noProof/>
            <w:lang w:eastAsia="cs-CZ"/>
          </w:rPr>
          <w:tab/>
        </w:r>
        <w:r w:rsidR="002675E2" w:rsidRPr="00496552">
          <w:rPr>
            <w:rStyle w:val="Hypertextovodkaz"/>
            <w:noProof/>
          </w:rPr>
          <w:t>Lhůta pro podání nabídek</w:t>
        </w:r>
        <w:r w:rsidR="002675E2">
          <w:rPr>
            <w:noProof/>
            <w:webHidden/>
          </w:rPr>
          <w:tab/>
        </w:r>
        <w:r w:rsidR="002675E2">
          <w:rPr>
            <w:noProof/>
            <w:webHidden/>
          </w:rPr>
          <w:fldChar w:fldCharType="begin"/>
        </w:r>
        <w:r w:rsidR="002675E2">
          <w:rPr>
            <w:noProof/>
            <w:webHidden/>
          </w:rPr>
          <w:instrText xml:space="preserve"> PAGEREF _Toc64381917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20F62B39" w14:textId="1D9AF24B" w:rsidR="002675E2" w:rsidRDefault="006805CD">
      <w:pPr>
        <w:pStyle w:val="Obsah1"/>
        <w:rPr>
          <w:rFonts w:asciiTheme="minorHAnsi" w:eastAsiaTheme="minorEastAsia" w:hAnsiTheme="minorHAnsi" w:cstheme="minorBidi"/>
          <w:noProof/>
          <w:lang w:eastAsia="cs-CZ"/>
        </w:rPr>
      </w:pPr>
      <w:hyperlink w:anchor="_Toc64381918" w:history="1">
        <w:r w:rsidR="002675E2" w:rsidRPr="00496552">
          <w:rPr>
            <w:rStyle w:val="Hypertextovodkaz"/>
            <w:noProof/>
          </w:rPr>
          <w:t>14.</w:t>
        </w:r>
        <w:r w:rsidR="002675E2">
          <w:rPr>
            <w:rFonts w:asciiTheme="minorHAnsi" w:eastAsiaTheme="minorEastAsia" w:hAnsiTheme="minorHAnsi" w:cstheme="minorBidi"/>
            <w:noProof/>
            <w:lang w:eastAsia="cs-CZ"/>
          </w:rPr>
          <w:tab/>
        </w:r>
        <w:r w:rsidR="002675E2" w:rsidRPr="00496552">
          <w:rPr>
            <w:rStyle w:val="Hypertextovodkaz"/>
            <w:noProof/>
          </w:rPr>
          <w:t>Otevírání nabídek</w:t>
        </w:r>
        <w:r w:rsidR="002675E2">
          <w:rPr>
            <w:noProof/>
            <w:webHidden/>
          </w:rPr>
          <w:tab/>
        </w:r>
        <w:r w:rsidR="002675E2">
          <w:rPr>
            <w:noProof/>
            <w:webHidden/>
          </w:rPr>
          <w:fldChar w:fldCharType="begin"/>
        </w:r>
        <w:r w:rsidR="002675E2">
          <w:rPr>
            <w:noProof/>
            <w:webHidden/>
          </w:rPr>
          <w:instrText xml:space="preserve"> PAGEREF _Toc64381918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EE4FF94" w14:textId="223F22C2" w:rsidR="002675E2" w:rsidRDefault="006805CD">
      <w:pPr>
        <w:pStyle w:val="Obsah1"/>
        <w:rPr>
          <w:rFonts w:asciiTheme="minorHAnsi" w:eastAsiaTheme="minorEastAsia" w:hAnsiTheme="minorHAnsi" w:cstheme="minorBidi"/>
          <w:noProof/>
          <w:lang w:eastAsia="cs-CZ"/>
        </w:rPr>
      </w:pPr>
      <w:hyperlink w:anchor="_Toc64381919" w:history="1">
        <w:r w:rsidR="002675E2" w:rsidRPr="00496552">
          <w:rPr>
            <w:rStyle w:val="Hypertextovodkaz"/>
            <w:noProof/>
          </w:rPr>
          <w:t>15.</w:t>
        </w:r>
        <w:r w:rsidR="002675E2">
          <w:rPr>
            <w:rFonts w:asciiTheme="minorHAnsi" w:eastAsiaTheme="minorEastAsia" w:hAnsiTheme="minorHAnsi" w:cstheme="minorBidi"/>
            <w:noProof/>
            <w:lang w:eastAsia="cs-CZ"/>
          </w:rPr>
          <w:tab/>
        </w:r>
        <w:r w:rsidR="002675E2" w:rsidRPr="00496552">
          <w:rPr>
            <w:rStyle w:val="Hypertextovodkaz"/>
            <w:noProof/>
          </w:rPr>
          <w:t>Zadávací lhůta</w:t>
        </w:r>
        <w:r w:rsidR="002675E2">
          <w:rPr>
            <w:noProof/>
            <w:webHidden/>
          </w:rPr>
          <w:tab/>
        </w:r>
        <w:r w:rsidR="002675E2">
          <w:rPr>
            <w:noProof/>
            <w:webHidden/>
          </w:rPr>
          <w:fldChar w:fldCharType="begin"/>
        </w:r>
        <w:r w:rsidR="002675E2">
          <w:rPr>
            <w:noProof/>
            <w:webHidden/>
          </w:rPr>
          <w:instrText xml:space="preserve"> PAGEREF _Toc64381919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522D8A62" w14:textId="0E208620" w:rsidR="002675E2" w:rsidRDefault="006805CD">
      <w:pPr>
        <w:pStyle w:val="Obsah1"/>
        <w:rPr>
          <w:rFonts w:asciiTheme="minorHAnsi" w:eastAsiaTheme="minorEastAsia" w:hAnsiTheme="minorHAnsi" w:cstheme="minorBidi"/>
          <w:noProof/>
          <w:lang w:eastAsia="cs-CZ"/>
        </w:rPr>
      </w:pPr>
      <w:hyperlink w:anchor="_Toc64381920" w:history="1">
        <w:r w:rsidR="002675E2" w:rsidRPr="00496552">
          <w:rPr>
            <w:rStyle w:val="Hypertextovodkaz"/>
            <w:noProof/>
          </w:rPr>
          <w:t>16.</w:t>
        </w:r>
        <w:r w:rsidR="002675E2">
          <w:rPr>
            <w:rFonts w:asciiTheme="minorHAnsi" w:eastAsiaTheme="minorEastAsia" w:hAnsiTheme="minorHAnsi" w:cstheme="minorBidi"/>
            <w:noProof/>
            <w:lang w:eastAsia="cs-CZ"/>
          </w:rPr>
          <w:tab/>
        </w:r>
        <w:r w:rsidR="002675E2" w:rsidRPr="00496552">
          <w:rPr>
            <w:rStyle w:val="Hypertextovodkaz"/>
            <w:noProof/>
          </w:rPr>
          <w:t>Jistota</w:t>
        </w:r>
        <w:r w:rsidR="002675E2">
          <w:rPr>
            <w:noProof/>
            <w:webHidden/>
          </w:rPr>
          <w:tab/>
        </w:r>
        <w:r w:rsidR="002675E2">
          <w:rPr>
            <w:noProof/>
            <w:webHidden/>
          </w:rPr>
          <w:fldChar w:fldCharType="begin"/>
        </w:r>
        <w:r w:rsidR="002675E2">
          <w:rPr>
            <w:noProof/>
            <w:webHidden/>
          </w:rPr>
          <w:instrText xml:space="preserve"> PAGEREF _Toc64381920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3822C597" w14:textId="617B4DE3" w:rsidR="002675E2" w:rsidRDefault="006805CD">
      <w:pPr>
        <w:pStyle w:val="Obsah1"/>
        <w:rPr>
          <w:rFonts w:asciiTheme="minorHAnsi" w:eastAsiaTheme="minorEastAsia" w:hAnsiTheme="minorHAnsi" w:cstheme="minorBidi"/>
          <w:noProof/>
          <w:lang w:eastAsia="cs-CZ"/>
        </w:rPr>
      </w:pPr>
      <w:hyperlink w:anchor="_Toc64381921" w:history="1">
        <w:r w:rsidR="002675E2" w:rsidRPr="00496552">
          <w:rPr>
            <w:rStyle w:val="Hypertextovodkaz"/>
            <w:noProof/>
          </w:rPr>
          <w:t>17.</w:t>
        </w:r>
        <w:r w:rsidR="002675E2">
          <w:rPr>
            <w:rFonts w:asciiTheme="minorHAnsi" w:eastAsiaTheme="minorEastAsia" w:hAnsiTheme="minorHAnsi" w:cstheme="minorBidi"/>
            <w:noProof/>
            <w:lang w:eastAsia="cs-CZ"/>
          </w:rPr>
          <w:tab/>
        </w:r>
        <w:r w:rsidR="002675E2" w:rsidRPr="00496552">
          <w:rPr>
            <w:rStyle w:val="Hypertextovodkaz"/>
            <w:noProof/>
          </w:rPr>
          <w:t>Změny kvalifikace účastníka zadávacího řízení</w:t>
        </w:r>
        <w:r w:rsidR="002675E2">
          <w:rPr>
            <w:noProof/>
            <w:webHidden/>
          </w:rPr>
          <w:tab/>
        </w:r>
        <w:r w:rsidR="002675E2">
          <w:rPr>
            <w:noProof/>
            <w:webHidden/>
          </w:rPr>
          <w:fldChar w:fldCharType="begin"/>
        </w:r>
        <w:r w:rsidR="002675E2">
          <w:rPr>
            <w:noProof/>
            <w:webHidden/>
          </w:rPr>
          <w:instrText xml:space="preserve"> PAGEREF _Toc64381921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29031297" w14:textId="5F793B14" w:rsidR="002675E2" w:rsidRDefault="006805CD">
      <w:pPr>
        <w:pStyle w:val="Obsah1"/>
        <w:rPr>
          <w:rFonts w:asciiTheme="minorHAnsi" w:eastAsiaTheme="minorEastAsia" w:hAnsiTheme="minorHAnsi" w:cstheme="minorBidi"/>
          <w:noProof/>
          <w:lang w:eastAsia="cs-CZ"/>
        </w:rPr>
      </w:pPr>
      <w:hyperlink w:anchor="_Toc64381922" w:history="1">
        <w:r w:rsidR="002675E2" w:rsidRPr="00496552">
          <w:rPr>
            <w:rStyle w:val="Hypertextovodkaz"/>
            <w:noProof/>
          </w:rPr>
          <w:t>18.</w:t>
        </w:r>
        <w:r w:rsidR="002675E2">
          <w:rPr>
            <w:rFonts w:asciiTheme="minorHAnsi" w:eastAsiaTheme="minorEastAsia" w:hAnsiTheme="minorHAnsi" w:cstheme="minorBidi"/>
            <w:noProof/>
            <w:lang w:eastAsia="cs-CZ"/>
          </w:rPr>
          <w:tab/>
        </w:r>
        <w:r w:rsidR="002675E2" w:rsidRPr="00496552">
          <w:rPr>
            <w:rStyle w:val="Hypertextovodkaz"/>
            <w:noProof/>
          </w:rPr>
          <w:t>Podmínky a požadavky na zpracování a podání nabídky</w:t>
        </w:r>
        <w:r w:rsidR="002675E2">
          <w:rPr>
            <w:noProof/>
            <w:webHidden/>
          </w:rPr>
          <w:tab/>
        </w:r>
        <w:r w:rsidR="002675E2">
          <w:rPr>
            <w:noProof/>
            <w:webHidden/>
          </w:rPr>
          <w:fldChar w:fldCharType="begin"/>
        </w:r>
        <w:r w:rsidR="002675E2">
          <w:rPr>
            <w:noProof/>
            <w:webHidden/>
          </w:rPr>
          <w:instrText xml:space="preserve"> PAGEREF _Toc64381922 \h </w:instrText>
        </w:r>
        <w:r w:rsidR="002675E2">
          <w:rPr>
            <w:noProof/>
            <w:webHidden/>
          </w:rPr>
        </w:r>
        <w:r w:rsidR="002675E2">
          <w:rPr>
            <w:noProof/>
            <w:webHidden/>
          </w:rPr>
          <w:fldChar w:fldCharType="separate"/>
        </w:r>
        <w:r w:rsidR="002675E2">
          <w:rPr>
            <w:noProof/>
            <w:webHidden/>
          </w:rPr>
          <w:t>12</w:t>
        </w:r>
        <w:r w:rsidR="002675E2">
          <w:rPr>
            <w:noProof/>
            <w:webHidden/>
          </w:rPr>
          <w:fldChar w:fldCharType="end"/>
        </w:r>
      </w:hyperlink>
    </w:p>
    <w:p w14:paraId="75ECF16F" w14:textId="74B16F31" w:rsidR="002675E2" w:rsidRDefault="006805CD">
      <w:pPr>
        <w:pStyle w:val="Obsah1"/>
        <w:rPr>
          <w:rFonts w:asciiTheme="minorHAnsi" w:eastAsiaTheme="minorEastAsia" w:hAnsiTheme="minorHAnsi" w:cstheme="minorBidi"/>
          <w:noProof/>
          <w:lang w:eastAsia="cs-CZ"/>
        </w:rPr>
      </w:pPr>
      <w:hyperlink w:anchor="_Toc64381923" w:history="1">
        <w:r w:rsidR="002675E2" w:rsidRPr="00496552">
          <w:rPr>
            <w:rStyle w:val="Hypertextovodkaz"/>
            <w:noProof/>
          </w:rPr>
          <w:t>19.</w:t>
        </w:r>
        <w:r w:rsidR="002675E2">
          <w:rPr>
            <w:rFonts w:asciiTheme="minorHAnsi" w:eastAsiaTheme="minorEastAsia" w:hAnsiTheme="minorHAnsi" w:cstheme="minorBidi"/>
            <w:noProof/>
            <w:lang w:eastAsia="cs-CZ"/>
          </w:rPr>
          <w:tab/>
        </w:r>
        <w:r w:rsidR="002675E2" w:rsidRPr="00496552">
          <w:rPr>
            <w:rStyle w:val="Hypertextovodkaz"/>
            <w:noProof/>
          </w:rPr>
          <w:t>Další podmínky a práva zadavatele</w:t>
        </w:r>
        <w:r w:rsidR="002675E2">
          <w:rPr>
            <w:noProof/>
            <w:webHidden/>
          </w:rPr>
          <w:tab/>
        </w:r>
        <w:r w:rsidR="002675E2">
          <w:rPr>
            <w:noProof/>
            <w:webHidden/>
          </w:rPr>
          <w:fldChar w:fldCharType="begin"/>
        </w:r>
        <w:r w:rsidR="002675E2">
          <w:rPr>
            <w:noProof/>
            <w:webHidden/>
          </w:rPr>
          <w:instrText xml:space="preserve"> PAGEREF _Toc64381923 \h </w:instrText>
        </w:r>
        <w:r w:rsidR="002675E2">
          <w:rPr>
            <w:noProof/>
            <w:webHidden/>
          </w:rPr>
        </w:r>
        <w:r w:rsidR="002675E2">
          <w:rPr>
            <w:noProof/>
            <w:webHidden/>
          </w:rPr>
          <w:fldChar w:fldCharType="separate"/>
        </w:r>
        <w:r w:rsidR="002675E2">
          <w:rPr>
            <w:noProof/>
            <w:webHidden/>
          </w:rPr>
          <w:t>13</w:t>
        </w:r>
        <w:r w:rsidR="002675E2">
          <w:rPr>
            <w:noProof/>
            <w:webHidden/>
          </w:rPr>
          <w:fldChar w:fldCharType="end"/>
        </w:r>
      </w:hyperlink>
    </w:p>
    <w:p w14:paraId="1DF73393" w14:textId="79B569B1" w:rsidR="002675E2" w:rsidRDefault="006805CD">
      <w:pPr>
        <w:pStyle w:val="Obsah1"/>
        <w:rPr>
          <w:rFonts w:asciiTheme="minorHAnsi" w:eastAsiaTheme="minorEastAsia" w:hAnsiTheme="minorHAnsi" w:cstheme="minorBidi"/>
          <w:noProof/>
          <w:lang w:eastAsia="cs-CZ"/>
        </w:rPr>
      </w:pPr>
      <w:hyperlink w:anchor="_Toc64381924" w:history="1">
        <w:r w:rsidR="002675E2" w:rsidRPr="00496552">
          <w:rPr>
            <w:rStyle w:val="Hypertextovodkaz"/>
            <w:noProof/>
          </w:rPr>
          <w:t>20.</w:t>
        </w:r>
        <w:r w:rsidR="002675E2">
          <w:rPr>
            <w:rFonts w:asciiTheme="minorHAnsi" w:eastAsiaTheme="minorEastAsia" w:hAnsiTheme="minorHAnsi" w:cstheme="minorBidi"/>
            <w:noProof/>
            <w:lang w:eastAsia="cs-CZ"/>
          </w:rPr>
          <w:tab/>
        </w:r>
        <w:r w:rsidR="002675E2" w:rsidRPr="00496552">
          <w:rPr>
            <w:rStyle w:val="Hypertextovodkaz"/>
            <w:noProof/>
          </w:rPr>
          <w:t>Seznam příloh</w:t>
        </w:r>
        <w:r w:rsidR="002675E2">
          <w:rPr>
            <w:noProof/>
            <w:webHidden/>
          </w:rPr>
          <w:tab/>
        </w:r>
        <w:r w:rsidR="002675E2">
          <w:rPr>
            <w:noProof/>
            <w:webHidden/>
          </w:rPr>
          <w:fldChar w:fldCharType="begin"/>
        </w:r>
        <w:r w:rsidR="002675E2">
          <w:rPr>
            <w:noProof/>
            <w:webHidden/>
          </w:rPr>
          <w:instrText xml:space="preserve"> PAGEREF _Toc64381924 \h </w:instrText>
        </w:r>
        <w:r w:rsidR="002675E2">
          <w:rPr>
            <w:noProof/>
            <w:webHidden/>
          </w:rPr>
        </w:r>
        <w:r w:rsidR="002675E2">
          <w:rPr>
            <w:noProof/>
            <w:webHidden/>
          </w:rPr>
          <w:fldChar w:fldCharType="separate"/>
        </w:r>
        <w:r w:rsidR="002675E2">
          <w:rPr>
            <w:noProof/>
            <w:webHidden/>
          </w:rPr>
          <w:t>14</w:t>
        </w:r>
        <w:r w:rsidR="002675E2">
          <w:rPr>
            <w:noProof/>
            <w:webHidden/>
          </w:rPr>
          <w:fldChar w:fldCharType="end"/>
        </w:r>
      </w:hyperlink>
    </w:p>
    <w:p w14:paraId="739D2C18" w14:textId="2F8258CF"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905"/>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906"/>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2B82438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675E2">
        <w:t>Příloha č. 2</w:t>
      </w:r>
      <w:r w:rsidR="00533217">
        <w:fldChar w:fldCharType="end"/>
      </w:r>
      <w:r>
        <w:t xml:space="preserve"> </w:t>
      </w:r>
      <w:r w:rsidRPr="003E6F55">
        <w:t>dokumentace</w:t>
      </w:r>
      <w:r>
        <w:t xml:space="preserve"> zadávacího řízení)</w:t>
      </w:r>
      <w:r w:rsidR="00062CB7">
        <w:t>.</w:t>
      </w:r>
    </w:p>
    <w:p w14:paraId="50BC4BD4" w14:textId="1DCD0EB6"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675E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907"/>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44BFCA4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675E2">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6747D4E"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675E2">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128EFA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2675E2" w:rsidRPr="002675E2">
        <w:rPr>
          <w:b/>
        </w:rPr>
        <w:t>317</w:t>
      </w:r>
      <w:r w:rsidR="002675E2">
        <w:rPr>
          <w:b/>
        </w:rPr>
        <w:t>.</w:t>
      </w:r>
      <w:r w:rsidR="002675E2" w:rsidRPr="002675E2">
        <w:rPr>
          <w:b/>
        </w:rPr>
        <w:t>148</w:t>
      </w:r>
      <w:r w:rsidR="002675E2">
        <w:rPr>
          <w:b/>
        </w:rPr>
        <w:t>.</w:t>
      </w:r>
      <w:r w:rsidR="002675E2" w:rsidRPr="002675E2">
        <w:rPr>
          <w:b/>
        </w:rPr>
        <w:t>415</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908"/>
      <w:r w:rsidRPr="00DB13AF">
        <w:t xml:space="preserve">Doba </w:t>
      </w:r>
      <w:r w:rsidR="00514058">
        <w:t xml:space="preserve">a místo </w:t>
      </w:r>
      <w:r w:rsidRPr="00DB13AF">
        <w:t>plnění veřejné zakázky</w:t>
      </w:r>
      <w:bookmarkEnd w:id="7"/>
      <w:bookmarkEnd w:id="8"/>
    </w:p>
    <w:p w14:paraId="4382612D" w14:textId="78EE9CE9"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675E2">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909"/>
      <w:bookmarkEnd w:id="9"/>
      <w:r w:rsidRPr="00456DB0">
        <w:t xml:space="preserve">Požadavky </w:t>
      </w:r>
      <w:bookmarkEnd w:id="10"/>
      <w:bookmarkEnd w:id="11"/>
      <w:r>
        <w:t>na prokázání kvalifikace</w:t>
      </w:r>
      <w:bookmarkEnd w:id="12"/>
      <w:bookmarkEnd w:id="13"/>
      <w:bookmarkEnd w:id="14"/>
      <w:bookmarkEnd w:id="15"/>
      <w:bookmarkEnd w:id="16"/>
    </w:p>
    <w:p w14:paraId="78D205BB" w14:textId="15BF581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675E2">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910"/>
      <w:r w:rsidRPr="00DB13AF">
        <w:t>Obchodní a platební podmínky</w:t>
      </w:r>
      <w:bookmarkEnd w:id="17"/>
      <w:bookmarkEnd w:id="18"/>
    </w:p>
    <w:p w14:paraId="09B3A29A" w14:textId="3B0B6DF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675E2">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2D68D4"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675E2">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911"/>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170542"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675E2">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8F753" w:rsidR="007C343C" w:rsidRPr="00185734" w:rsidRDefault="00AA44D8"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70ECDAD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675E2">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912"/>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37EDDE04"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675E2">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685461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675E2">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FC6FE9E"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675E2">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73450207"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675E2">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64374BA" w:rsidR="00B70658" w:rsidRDefault="00B70658" w:rsidP="00B70658">
            <w:pPr>
              <w:pStyle w:val="2sltext"/>
              <w:numPr>
                <w:ilvl w:val="0"/>
                <w:numId w:val="0"/>
              </w:numPr>
              <w:rPr>
                <w:b/>
              </w:rPr>
            </w:pPr>
            <w:r>
              <w:rPr>
                <w:b/>
              </w:rPr>
              <w:t>K</w:t>
            </w:r>
            <w:r w:rsidR="0011015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3AC95682" w:rsidR="00B70658" w:rsidRDefault="00B70658" w:rsidP="00B70658">
            <w:pPr>
              <w:pStyle w:val="2sltext"/>
              <w:numPr>
                <w:ilvl w:val="0"/>
                <w:numId w:val="0"/>
              </w:numPr>
              <w:rPr>
                <w:b/>
              </w:rPr>
            </w:pPr>
            <w:r>
              <w:rPr>
                <w:b/>
              </w:rPr>
              <w:t>K</w:t>
            </w:r>
            <w:r w:rsidR="0011015A">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913"/>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914"/>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915"/>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84EA25E"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675E2">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675E2">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14069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675E2" w:rsidRPr="002675E2">
        <w:rPr>
          <w:b/>
        </w:rPr>
        <w:t>11.1</w:t>
      </w:r>
      <w:r w:rsidR="00533217">
        <w:fldChar w:fldCharType="end"/>
      </w:r>
      <w:r w:rsidRPr="006163A7">
        <w:rPr>
          <w:b/>
        </w:rPr>
        <w:t xml:space="preserve"> dokumentace zadávacího řízení</w:t>
      </w:r>
      <w:r w:rsidRPr="006163A7">
        <w:t>.</w:t>
      </w:r>
    </w:p>
    <w:p w14:paraId="10735B68" w14:textId="4BEB9536"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3FE50662"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916"/>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917"/>
      <w:r w:rsidRPr="00E406F3">
        <w:t>Lhůta pro podání nabídek</w:t>
      </w:r>
      <w:bookmarkEnd w:id="42"/>
      <w:bookmarkEnd w:id="43"/>
      <w:bookmarkEnd w:id="44"/>
      <w:bookmarkEnd w:id="45"/>
    </w:p>
    <w:p w14:paraId="287C3E85" w14:textId="0ED9A366"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11015A" w:rsidRPr="0011015A">
        <w:rPr>
          <w:b/>
        </w:rPr>
        <w:t>Z2021-007598</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918"/>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919"/>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920"/>
      <w:r w:rsidRPr="00B207F0">
        <w:lastRenderedPageBreak/>
        <w:t>Jistota</w:t>
      </w:r>
      <w:bookmarkEnd w:id="57"/>
      <w:bookmarkEnd w:id="58"/>
    </w:p>
    <w:p w14:paraId="4EC8B25F" w14:textId="4334ACF5"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2675E2" w:rsidRPr="002675E2">
        <w:rPr>
          <w:b/>
        </w:rPr>
        <w:t>3</w:t>
      </w:r>
      <w:r w:rsidR="002675E2">
        <w:rPr>
          <w:b/>
        </w:rPr>
        <w:t>.</w:t>
      </w:r>
      <w:r w:rsidR="002675E2" w:rsidRPr="002675E2">
        <w:rPr>
          <w:b/>
        </w:rPr>
        <w:t>200</w:t>
      </w:r>
      <w:r w:rsidR="002675E2">
        <w:rPr>
          <w:b/>
        </w:rPr>
        <w:t>.</w:t>
      </w:r>
      <w:r w:rsidR="002675E2" w:rsidRPr="002675E2">
        <w:rPr>
          <w:b/>
        </w:rPr>
        <w:t>000</w:t>
      </w:r>
      <w:r w:rsidRPr="008254F4">
        <w:rPr>
          <w:b/>
        </w:rPr>
        <w:t>,</w:t>
      </w:r>
      <w:r w:rsidRPr="008254F4">
        <w:rPr>
          <w:b/>
        </w:rPr>
        <w:noBreakHyphen/>
        <w:t> Kč</w:t>
      </w:r>
      <w:r w:rsidRPr="008254F4">
        <w:t>.</w:t>
      </w:r>
    </w:p>
    <w:p w14:paraId="2C98802C" w14:textId="45B1305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675E2">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DFBC463"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921"/>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339889E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675E2">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922"/>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6F648B0"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675E2">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DB75D5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675E2">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1718EFB1"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675E2">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675E2">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923"/>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B1CEF78"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675E2">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924"/>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2762A34C" w:rsidR="000626CC" w:rsidRDefault="000626CC" w:rsidP="001774F7">
      <w:pPr>
        <w:pStyle w:val="6Plohy"/>
        <w:rPr>
          <w:ins w:id="96" w:author="Autor"/>
        </w:rPr>
      </w:pPr>
      <w:r w:rsidRPr="000626CC">
        <w:t>Zpráva o předběžných tržních konzultacích</w:t>
      </w:r>
    </w:p>
    <w:p w14:paraId="0E1F6F82" w14:textId="34E0AC77" w:rsidR="009F43D6" w:rsidRPr="0098288B" w:rsidRDefault="009F43D6" w:rsidP="001774F7">
      <w:pPr>
        <w:pStyle w:val="6Plohy"/>
      </w:pPr>
      <w:ins w:id="97" w:author="Autor">
        <w:r>
          <w:t>Smluvní přepravní podmínky Veřejné dopravy Vysočiny</w:t>
        </w:r>
      </w:ins>
    </w:p>
    <w:p w14:paraId="504E02C3" w14:textId="4DAF57DE"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11015A" w:rsidDel="009F43D6">
              <w:rPr>
                <w:rStyle w:val="Styl9"/>
              </w:rPr>
              <w:delText>04.03.2021</w:delText>
            </w:r>
          </w:del>
          <w:ins w:id="99" w:author="Autor">
            <w:r w:rsidR="009F43D6">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54DBCCC1"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F4AF596" w14:textId="0A8BDF3F" w:rsidR="0011015A" w:rsidRPr="0011015A" w:rsidRDefault="0011015A" w:rsidP="00E406F3">
      <w:pPr>
        <w:pStyle w:val="2nesltext"/>
        <w:keepNext/>
        <w:ind w:left="5670"/>
        <w:rPr>
          <w:i/>
          <w:iCs/>
        </w:rPr>
      </w:pPr>
      <w:r>
        <w:rPr>
          <w:rFonts w:asciiTheme="minorHAnsi" w:hAnsiTheme="minorHAnsi"/>
          <w:i/>
          <w:iCs/>
        </w:rPr>
        <w:t>(elektronicky podepsáno)</w:t>
      </w:r>
    </w:p>
    <w:sectPr w:rsidR="0011015A" w:rsidRPr="0011015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A690E" w14:textId="77777777" w:rsidR="006805CD" w:rsidRDefault="006805CD" w:rsidP="00FE2559">
      <w:r>
        <w:separator/>
      </w:r>
    </w:p>
  </w:endnote>
  <w:endnote w:type="continuationSeparator" w:id="0">
    <w:p w14:paraId="38A7FD80" w14:textId="77777777" w:rsidR="006805CD" w:rsidRDefault="006805C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2351C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675E2">
      <w:rPr>
        <w:rFonts w:ascii="Calibri" w:hAnsi="Calibri"/>
        <w:b/>
        <w:sz w:val="22"/>
        <w:szCs w:val="22"/>
      </w:rPr>
      <w:t>8</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C0062" w14:textId="77777777" w:rsidR="006805CD" w:rsidRDefault="006805CD" w:rsidP="00FE2559">
      <w:r>
        <w:separator/>
      </w:r>
    </w:p>
  </w:footnote>
  <w:footnote w:type="continuationSeparator" w:id="0">
    <w:p w14:paraId="14137626" w14:textId="77777777" w:rsidR="006805CD" w:rsidRDefault="006805CD"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15A"/>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043"/>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675E2"/>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5EE"/>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1CAA"/>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05CD"/>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43D6"/>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44D8"/>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657"/>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380F"/>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1A8"/>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5DF3"/>
    <w:rsid w:val="001714EC"/>
    <w:rsid w:val="0018486E"/>
    <w:rsid w:val="00193026"/>
    <w:rsid w:val="001A3E0E"/>
    <w:rsid w:val="001A7955"/>
    <w:rsid w:val="001B51AE"/>
    <w:rsid w:val="001D1D7D"/>
    <w:rsid w:val="001D38BC"/>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4F70"/>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1C77"/>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2991"/>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47B80"/>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2021-03-04T13:33:00Z</dcterms:created>
  <dcterms:modified xsi:type="dcterms:W3CDTF">2021-04-01T09:16:00Z</dcterms:modified>
</cp:coreProperties>
</file>