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2C57056" w:rsidR="00F77F61" w:rsidRPr="004A5DD0" w:rsidRDefault="004A5DD0" w:rsidP="0025090D">
      <w:pPr>
        <w:spacing w:before="120" w:after="120" w:line="360" w:lineRule="auto"/>
        <w:jc w:val="both"/>
        <w:rPr>
          <w:rFonts w:ascii="Arial" w:hAnsi="Arial" w:cs="Arial"/>
          <w:bCs/>
          <w:shd w:val="clear" w:color="auto" w:fill="FFFFFF"/>
        </w:rPr>
      </w:pPr>
      <w:proofErr w:type="spellStart"/>
      <w:r w:rsidRPr="004A5DD0">
        <w:rPr>
          <w:rFonts w:ascii="Arial" w:hAnsi="Arial" w:cs="Arial"/>
          <w:bCs/>
          <w:shd w:val="clear" w:color="auto" w:fill="FFFFFF"/>
        </w:rPr>
        <w:t>Nízkopodlažnost</w:t>
      </w:r>
      <w:proofErr w:type="spellEnd"/>
      <w:r w:rsidRPr="004A5DD0">
        <w:rPr>
          <w:rFonts w:ascii="Arial" w:hAnsi="Arial" w:cs="Arial"/>
          <w:bCs/>
          <w:shd w:val="clear" w:color="auto" w:fill="FFFFFF"/>
        </w:rPr>
        <w:t xml:space="preserve"> vozidel provozovaných v </w:t>
      </w:r>
      <w:r w:rsidRPr="005178E9">
        <w:rPr>
          <w:rFonts w:ascii="Arial" w:hAnsi="Arial" w:cs="Arial"/>
          <w:bCs/>
          <w:shd w:val="clear" w:color="auto" w:fill="FFFFFF"/>
        </w:rPr>
        <w:t>systému VDV</w:t>
      </w:r>
      <w:r w:rsidRPr="00971D6F">
        <w:rPr>
          <w:rFonts w:ascii="Arial" w:hAnsi="Arial" w:cs="Arial"/>
          <w:bCs/>
          <w:shd w:val="clear" w:color="auto" w:fill="FFFFFF"/>
        </w:rPr>
        <w:t xml:space="preserve"> je definována N</w:t>
      </w:r>
      <w:r w:rsidRPr="009372C5">
        <w:rPr>
          <w:rFonts w:ascii="Arial" w:hAnsi="Arial" w:cs="Arial"/>
          <w:bCs/>
          <w:shd w:val="clear" w:color="auto" w:fill="FFFFFF"/>
        </w:rPr>
        <w:t>ařízením vlády č.</w:t>
      </w:r>
      <w:r w:rsidR="00172E70">
        <w:rPr>
          <w:rFonts w:ascii="Arial" w:hAnsi="Arial" w:cs="Arial"/>
          <w:bCs/>
          <w:shd w:val="clear" w:color="auto" w:fill="FFFFFF"/>
        </w:rPr>
        <w:t> </w:t>
      </w:r>
      <w:r w:rsidRPr="0035771E">
        <w:rPr>
          <w:rFonts w:ascii="Arial" w:hAnsi="Arial" w:cs="Arial"/>
          <w:bCs/>
          <w:shd w:val="clear" w:color="auto" w:fill="FFFFFF"/>
        </w:rPr>
        <w:t>63/</w:t>
      </w:r>
      <w:r w:rsidRPr="004A5DD0">
        <w:rPr>
          <w:rFonts w:ascii="Arial" w:hAnsi="Arial" w:cs="Arial"/>
          <w:bCs/>
          <w:shd w:val="clear" w:color="auto" w:fill="FFFFFF"/>
        </w:rPr>
        <w:t xml:space="preserve">2011 Sb. </w:t>
      </w:r>
      <w:r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lastRenderedPageBreak/>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667CA8F5"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oddílem III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67BD2549" w14:textId="069F1A6C" w:rsidR="00F0212A"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 Přívěsný vozík musí být homologován dle platných předpisů, za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E4C529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Minimální standard přívěsného vozidla:</w:t>
      </w:r>
    </w:p>
    <w:p w14:paraId="31092201"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Jednoosý přívěs</w:t>
      </w:r>
    </w:p>
    <w:p w14:paraId="466A4E37"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Celková hmotnost do 750 kg</w:t>
      </w:r>
    </w:p>
    <w:p w14:paraId="774763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Ložná délka přívěsu 4000 mm</w:t>
      </w:r>
    </w:p>
    <w:p w14:paraId="08B79533" w14:textId="20C542BB"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Kapacita nástavbového plata – </w:t>
      </w:r>
      <w:r w:rsidR="0087177E">
        <w:rPr>
          <w:rStyle w:val="Siln"/>
          <w:rFonts w:cs="Arial"/>
          <w:b w:val="0"/>
        </w:rPr>
        <w:t>14</w:t>
      </w:r>
      <w:r w:rsidRPr="00D11CE7">
        <w:rPr>
          <w:rStyle w:val="Siln"/>
          <w:rFonts w:cs="Arial"/>
          <w:b w:val="0"/>
        </w:rPr>
        <w:t xml:space="preserve"> jízdních kol</w:t>
      </w:r>
    </w:p>
    <w:p w14:paraId="05E37E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Připojení na kouli DIN 50</w:t>
      </w:r>
    </w:p>
    <w:p w14:paraId="036F23FD"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Boční ochranné rámy</w:t>
      </w:r>
    </w:p>
    <w:p w14:paraId="59C44001" w14:textId="77777777" w:rsidR="00F0212A" w:rsidRPr="0099084D"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99084D">
        <w:rPr>
          <w:rStyle w:val="Siln"/>
          <w:rFonts w:cs="Arial"/>
          <w:b w:val="0"/>
        </w:rPr>
        <w:t>Osvětlení dle EU homologací</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77777777" w:rsidR="00F71280" w:rsidRPr="00456A0D"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w:t>
      </w:r>
      <w:r w:rsidR="00C54FA2" w:rsidRPr="007339C5">
        <w:rPr>
          <w:rFonts w:ascii="Arial" w:hAnsi="Arial" w:cs="Arial"/>
          <w:shd w:val="clear" w:color="auto" w:fill="FFFFFF"/>
        </w:rPr>
        <w:lastRenderedPageBreak/>
        <w:t>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2A90A1FB"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2415D882"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 Součástí elektronického akustického informačního systému je i </w:t>
      </w:r>
      <w:r w:rsidRPr="00456A0D">
        <w:rPr>
          <w:rFonts w:ascii="Arial" w:hAnsi="Arial" w:cs="Arial"/>
          <w:shd w:val="clear" w:color="auto" w:fill="FFFFFF"/>
        </w:rPr>
        <w:lastRenderedPageBreak/>
        <w:t>informační systém pro nevidomé – vybavení vozidla přijímačem signálu z osobní vysílačky nevidomého a automatického nahlášení čísla linky a směru jízdy.</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lastRenderedPageBreak/>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668F9883" w:rsidR="00624AEC" w:rsidRDefault="00971D6F" w:rsidP="00971D6F">
      <w:pPr>
        <w:spacing w:before="240" w:line="360" w:lineRule="auto"/>
        <w:jc w:val="both"/>
        <w:rPr>
          <w:rStyle w:val="Odkaznakoment"/>
          <w:rFonts w:ascii="Arial" w:hAnsi="Arial" w:cs="Arial"/>
          <w:sz w:val="22"/>
          <w:szCs w:val="22"/>
        </w:rPr>
      </w:pPr>
      <w:r w:rsidRPr="00456A0D">
        <w:rPr>
          <w:rFonts w:ascii="Arial" w:hAnsi="Arial" w:cs="Arial"/>
          <w:bCs/>
          <w:shd w:val="clear" w:color="auto" w:fill="FFFFFF"/>
        </w:rPr>
        <w:t xml:space="preserve">Průměrné stáří nabízených vozidel </w:t>
      </w:r>
      <w:r>
        <w:rPr>
          <w:rFonts w:ascii="Arial" w:hAnsi="Arial" w:cs="Arial"/>
          <w:bCs/>
          <w:shd w:val="clear" w:color="auto" w:fill="FFFFFF"/>
        </w:rPr>
        <w:t xml:space="preserve">musí splňovat požadavky dle Nařízení vlády č. 63/2011 Sb., o stanovení minimálních hodnot a ukazatelů standardů kvality a bezpečnosti a o způsobu jejich prokazování v souvislosti s poskytováním veřejných služeb v přepravě cestujících. </w:t>
      </w:r>
      <w:r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w:t>
      </w:r>
      <w:del w:id="52"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3" w:name="_Hlk68702277"/>
        <w:r w:rsidRPr="00B45AE0" w:rsidDel="0010188C">
          <w:rPr>
            <w:rFonts w:ascii="Arial" w:eastAsia="Calibri" w:hAnsi="Arial" w:cs="Arial"/>
          </w:rPr>
          <w:delText>tabulky s dalšími dopravními informacemi pro zveřejňování jízdních řádů.</w:delText>
        </w:r>
      </w:del>
      <w:bookmarkEnd w:id="53"/>
      <w:ins w:id="54"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5" w:name="_Toc6386419"/>
      <w:r w:rsidRPr="00BB3F92">
        <w:rPr>
          <w:rFonts w:ascii="Arial" w:hAnsi="Arial" w:cs="Arial"/>
          <w:color w:val="auto"/>
        </w:rPr>
        <w:t>Zařízení pro zveřejňování jízdních řádů</w:t>
      </w:r>
      <w:bookmarkEnd w:id="55"/>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6" w:name="_Toc6386420"/>
      <w:r w:rsidRPr="00B717F0">
        <w:rPr>
          <w:rFonts w:ascii="Arial" w:hAnsi="Arial" w:cs="Arial"/>
          <w:color w:val="auto"/>
        </w:rPr>
        <w:t>Standardní rozmístění informací</w:t>
      </w:r>
      <w:bookmarkEnd w:id="56"/>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357F85" w:rsidRDefault="00357F85"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357F85" w:rsidRDefault="00357F85"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357F85" w:rsidRDefault="00357F85"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357F85" w:rsidRDefault="00357F85"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357F85" w:rsidRDefault="00357F85"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357F85" w:rsidRDefault="00357F85"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357F85" w:rsidRDefault="00357F85"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357F85" w:rsidRDefault="00357F85"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357F85" w:rsidRDefault="00357F85"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357F85" w:rsidRDefault="00357F85"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357F85" w:rsidRDefault="00357F85"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357F85" w:rsidRDefault="00357F85"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7" w:name="_Toc6386421"/>
      <w:r w:rsidRPr="00B717F0">
        <w:rPr>
          <w:rFonts w:ascii="Arial" w:hAnsi="Arial" w:cs="Arial"/>
          <w:color w:val="auto"/>
        </w:rPr>
        <w:t>Další povinnosti vlastníka zařízení pro zveřejňování jízdních řádů</w:t>
      </w:r>
      <w:bookmarkEnd w:id="57"/>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8" w:name="_Toc6386422"/>
      <w:r w:rsidRPr="00CE30BA">
        <w:rPr>
          <w:rFonts w:ascii="Arial" w:hAnsi="Arial" w:cs="Arial"/>
          <w:color w:val="auto"/>
        </w:rPr>
        <w:t>Tabulka s dalšími dopravními informacemi</w:t>
      </w:r>
      <w:bookmarkEnd w:id="58"/>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9" w:name="_Toc6386423"/>
      <w:r w:rsidRPr="00CE30BA">
        <w:rPr>
          <w:rFonts w:ascii="Arial" w:hAnsi="Arial" w:cs="Arial"/>
          <w:color w:val="auto"/>
        </w:rPr>
        <w:t>Tabulky s dalšími dopravními informacemi v zastávkách I. třídy</w:t>
      </w:r>
      <w:bookmarkEnd w:id="59"/>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0" w:name="_Toc6386424"/>
      <w:r w:rsidRPr="00F5040A">
        <w:rPr>
          <w:rFonts w:ascii="Arial" w:hAnsi="Arial" w:cs="Arial"/>
          <w:color w:val="auto"/>
        </w:rPr>
        <w:t>Tabulka s dalšími dopravními informacemi v zastávkách II. třídy</w:t>
      </w:r>
      <w:bookmarkEnd w:id="60"/>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1"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1"/>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2" w:name="_Toc6386425"/>
      <w:r w:rsidRPr="00F5040A">
        <w:rPr>
          <w:rFonts w:ascii="Arial" w:hAnsi="Arial" w:cs="Arial"/>
          <w:color w:val="auto"/>
        </w:rPr>
        <w:t>Označení zastávek</w:t>
      </w:r>
      <w:bookmarkEnd w:id="62"/>
    </w:p>
    <w:p w14:paraId="6C3C8760" w14:textId="77777777" w:rsidR="00D82402" w:rsidRPr="00F5040A" w:rsidRDefault="00D82402" w:rsidP="00F5040A">
      <w:pPr>
        <w:pStyle w:val="Nadpis3"/>
        <w:rPr>
          <w:rFonts w:ascii="Arial" w:hAnsi="Arial" w:cs="Arial"/>
          <w:color w:val="auto"/>
        </w:rPr>
      </w:pPr>
      <w:bookmarkStart w:id="63" w:name="_Toc6386426"/>
      <w:r w:rsidRPr="00F5040A">
        <w:rPr>
          <w:rFonts w:ascii="Arial" w:hAnsi="Arial" w:cs="Arial"/>
          <w:color w:val="auto"/>
        </w:rPr>
        <w:t>Zastávky skupiny A</w:t>
      </w:r>
      <w:bookmarkEnd w:id="63"/>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4" w:name="_Toc6386427"/>
      <w:r w:rsidRPr="00F5040A">
        <w:rPr>
          <w:rFonts w:ascii="Arial" w:hAnsi="Arial" w:cs="Arial"/>
          <w:color w:val="auto"/>
        </w:rPr>
        <w:lastRenderedPageBreak/>
        <w:t>Zastávky skupiny B – standard designu VDV</w:t>
      </w:r>
      <w:bookmarkEnd w:id="64"/>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5" w:name="_Toc6386428"/>
      <w:r w:rsidRPr="00F5040A">
        <w:rPr>
          <w:rFonts w:ascii="Arial" w:hAnsi="Arial" w:cs="Arial"/>
          <w:color w:val="auto"/>
        </w:rPr>
        <w:t>Vlastnictví zastávek VDV</w:t>
      </w:r>
      <w:bookmarkEnd w:id="65"/>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6" w:name="_Toc6386429"/>
      <w:bookmarkStart w:id="67" w:name="_Ref61339419"/>
      <w:r w:rsidRPr="00F5040A">
        <w:rPr>
          <w:rFonts w:ascii="Arial" w:hAnsi="Arial" w:cs="Arial"/>
          <w:color w:val="auto"/>
        </w:rPr>
        <w:t>Dočasné označování zastávek</w:t>
      </w:r>
      <w:bookmarkEnd w:id="66"/>
      <w:bookmarkEnd w:id="67"/>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8" w:name="_Toc6386430"/>
      <w:r w:rsidRPr="00F5040A">
        <w:rPr>
          <w:rFonts w:ascii="Arial" w:hAnsi="Arial" w:cs="Arial"/>
          <w:color w:val="auto"/>
        </w:rPr>
        <w:t>Pravidelná kontrola a údržba zastávek VDV</w:t>
      </w:r>
      <w:bookmarkEnd w:id="68"/>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9" w:name="_Toc187136836"/>
      <w:bookmarkStart w:id="70"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9"/>
      <w:bookmarkEnd w:id="70"/>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1"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1"/>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2" w:name="_Toc6386434"/>
      <w:r w:rsidRPr="0023277E">
        <w:rPr>
          <w:rFonts w:ascii="Arial" w:hAnsi="Arial" w:cs="Arial"/>
          <w:color w:val="auto"/>
        </w:rPr>
        <w:t>Papírové jízdní doklady</w:t>
      </w:r>
      <w:bookmarkEnd w:id="72"/>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3" w:name="_Toc6386445"/>
      <w:r w:rsidRPr="0023277E">
        <w:rPr>
          <w:rFonts w:ascii="Arial" w:hAnsi="Arial" w:cs="Arial"/>
          <w:color w:val="auto"/>
        </w:rPr>
        <w:t>STANDARD DOPRAVNÍCH VÝKONŮ</w:t>
      </w:r>
      <w:bookmarkEnd w:id="73"/>
    </w:p>
    <w:p w14:paraId="1ECC6952" w14:textId="77777777" w:rsidR="00EA7200" w:rsidRPr="0023277E" w:rsidRDefault="00EA7200" w:rsidP="0023277E">
      <w:pPr>
        <w:pStyle w:val="Nadpis2"/>
        <w:rPr>
          <w:rFonts w:ascii="Arial" w:hAnsi="Arial" w:cs="Arial"/>
          <w:color w:val="auto"/>
        </w:rPr>
      </w:pPr>
      <w:bookmarkStart w:id="74" w:name="_Toc6386446"/>
      <w:r w:rsidRPr="0023277E">
        <w:rPr>
          <w:rFonts w:ascii="Arial" w:hAnsi="Arial" w:cs="Arial"/>
          <w:color w:val="auto"/>
        </w:rPr>
        <w:t>Zajištění dopravy dle jízdních řádů</w:t>
      </w:r>
      <w:bookmarkEnd w:id="74"/>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5" w:name="_Toc6386447"/>
      <w:r w:rsidRPr="0023277E">
        <w:rPr>
          <w:rFonts w:ascii="Arial" w:hAnsi="Arial" w:cs="Arial"/>
          <w:color w:val="auto"/>
        </w:rPr>
        <w:t>Přesnost a přistavování vozidel na zastávky</w:t>
      </w:r>
      <w:bookmarkEnd w:id="75"/>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6" w:name="_Toc6386448"/>
      <w:r w:rsidRPr="0023277E">
        <w:rPr>
          <w:rFonts w:ascii="Arial" w:hAnsi="Arial" w:cs="Arial"/>
          <w:color w:val="auto"/>
        </w:rPr>
        <w:lastRenderedPageBreak/>
        <w:t>Návaznost spojů</w:t>
      </w:r>
      <w:bookmarkEnd w:id="76"/>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7"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7"/>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8" w:name="_Toc6386453"/>
      <w:r w:rsidRPr="00D41CE6">
        <w:rPr>
          <w:rFonts w:ascii="Arial" w:hAnsi="Arial" w:cs="Arial"/>
          <w:color w:val="auto"/>
        </w:rPr>
        <w:t>Záznam o provozu vozidla</w:t>
      </w:r>
      <w:bookmarkEnd w:id="78"/>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9" w:name="_Ref459031527"/>
      <w:bookmarkStart w:id="80" w:name="_Toc460335159"/>
      <w:bookmarkStart w:id="81" w:name="_Toc6386457"/>
      <w:r w:rsidRPr="00D41CE6">
        <w:rPr>
          <w:rFonts w:ascii="Arial" w:hAnsi="Arial" w:cs="Arial"/>
          <w:color w:val="auto"/>
        </w:rPr>
        <w:t>Stanovení požadavků na zaměstnance dopravců přicházející do styku s cestující veřejností</w:t>
      </w:r>
      <w:bookmarkEnd w:id="79"/>
      <w:bookmarkEnd w:id="80"/>
      <w:bookmarkEnd w:id="81"/>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2" w:name="_Toc6386458"/>
      <w:r w:rsidRPr="00D41CE6">
        <w:rPr>
          <w:rFonts w:ascii="Arial" w:hAnsi="Arial" w:cs="Arial"/>
          <w:color w:val="auto"/>
        </w:rPr>
        <w:t>Požadavky na servisní personál dopravců</w:t>
      </w:r>
      <w:bookmarkEnd w:id="82"/>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3" w:name="_Toc6386459"/>
      <w:r w:rsidRPr="00D41CE6">
        <w:rPr>
          <w:rFonts w:ascii="Arial" w:hAnsi="Arial" w:cs="Arial"/>
          <w:color w:val="auto"/>
        </w:rPr>
        <w:lastRenderedPageBreak/>
        <w:t>Informační povinnosti dopravců</w:t>
      </w:r>
      <w:bookmarkEnd w:id="8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4" w:name="_Toc6386460"/>
      <w:r w:rsidRPr="00D41CE6">
        <w:rPr>
          <w:rFonts w:ascii="Arial" w:hAnsi="Arial" w:cs="Arial"/>
          <w:color w:val="auto"/>
        </w:rPr>
        <w:t>Školení zaměstnanců dopravce</w:t>
      </w:r>
      <w:bookmarkEnd w:id="84"/>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5" w:name="_Toc6386461"/>
      <w:r w:rsidRPr="00D41CE6">
        <w:rPr>
          <w:rFonts w:ascii="Arial" w:hAnsi="Arial" w:cs="Arial"/>
          <w:color w:val="auto"/>
        </w:rPr>
        <w:t>STANDARD VÝLUK A OMEZENÍ DOPRAVY</w:t>
      </w:r>
      <w:bookmarkEnd w:id="8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6" w:name="_Toc6386462"/>
      <w:r w:rsidRPr="00D41CE6">
        <w:rPr>
          <w:rFonts w:ascii="Arial" w:hAnsi="Arial" w:cs="Arial"/>
          <w:color w:val="auto"/>
        </w:rPr>
        <w:t>Výluky na železnici</w:t>
      </w:r>
      <w:bookmarkEnd w:id="86"/>
    </w:p>
    <w:p w14:paraId="29FA0A0F" w14:textId="77777777" w:rsidR="00494712" w:rsidRPr="00D41CE6" w:rsidRDefault="00494712" w:rsidP="00D41CE6">
      <w:pPr>
        <w:pStyle w:val="Nadpis3"/>
        <w:rPr>
          <w:rFonts w:ascii="Arial" w:hAnsi="Arial" w:cs="Arial"/>
          <w:color w:val="auto"/>
        </w:rPr>
      </w:pPr>
      <w:bookmarkStart w:id="87" w:name="_Toc6386463"/>
      <w:r w:rsidRPr="00D41CE6">
        <w:rPr>
          <w:rFonts w:ascii="Arial" w:hAnsi="Arial" w:cs="Arial"/>
          <w:color w:val="auto"/>
        </w:rPr>
        <w:t>Plánované výluky</w:t>
      </w:r>
      <w:bookmarkEnd w:id="8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8" w:name="_Toc6386464"/>
      <w:r w:rsidRPr="00D41CE6">
        <w:rPr>
          <w:rFonts w:ascii="Arial" w:hAnsi="Arial" w:cs="Arial"/>
          <w:color w:val="auto"/>
        </w:rPr>
        <w:t>Neplánované výluky a jiná omezení dopravy</w:t>
      </w:r>
      <w:bookmarkEnd w:id="88"/>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9" w:name="_Toc6386465"/>
      <w:r w:rsidRPr="007A2A7C">
        <w:rPr>
          <w:rFonts w:ascii="Arial" w:hAnsi="Arial" w:cs="Arial"/>
          <w:color w:val="auto"/>
        </w:rPr>
        <w:t>Výluky na silničních komunikacích</w:t>
      </w:r>
      <w:bookmarkEnd w:id="89"/>
    </w:p>
    <w:p w14:paraId="706A6675" w14:textId="77777777" w:rsidR="00494712" w:rsidRPr="007A2A7C" w:rsidRDefault="00494712" w:rsidP="007A2A7C">
      <w:pPr>
        <w:pStyle w:val="Nadpis3"/>
        <w:rPr>
          <w:rFonts w:ascii="Arial" w:hAnsi="Arial" w:cs="Arial"/>
          <w:color w:val="auto"/>
        </w:rPr>
      </w:pPr>
      <w:bookmarkStart w:id="90" w:name="_Toc6386466"/>
      <w:r w:rsidRPr="007A2A7C">
        <w:rPr>
          <w:rFonts w:ascii="Arial" w:hAnsi="Arial" w:cs="Arial"/>
          <w:color w:val="auto"/>
        </w:rPr>
        <w:t>Rozsáhlé výluky se značným dopadem na dopravu</w:t>
      </w:r>
      <w:bookmarkEnd w:id="90"/>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1" w:name="_Toc6386467"/>
      <w:r w:rsidRPr="007A2A7C">
        <w:rPr>
          <w:rFonts w:ascii="Arial" w:hAnsi="Arial" w:cs="Arial"/>
          <w:color w:val="auto"/>
        </w:rPr>
        <w:t>Drobné výluky s omezeným dopadem na dopravu</w:t>
      </w:r>
      <w:bookmarkEnd w:id="91"/>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2" w:name="_Toc6386468"/>
      <w:r w:rsidRPr="007A2A7C">
        <w:rPr>
          <w:rFonts w:ascii="Arial" w:hAnsi="Arial" w:cs="Arial"/>
          <w:color w:val="auto"/>
        </w:rPr>
        <w:t>Informování cestujících o výluce – uzavírce, objížďce</w:t>
      </w:r>
      <w:bookmarkEnd w:id="9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3" w:name="_KONTROLA_DODRŽOVÁNÍ_PŘEDEPSANÝCH"/>
      <w:bookmarkStart w:id="94" w:name="_Toc6386469"/>
      <w:bookmarkStart w:id="95" w:name="_Ref61339787"/>
      <w:bookmarkEnd w:id="93"/>
      <w:r w:rsidRPr="007A2A7C">
        <w:rPr>
          <w:rFonts w:ascii="Arial" w:hAnsi="Arial" w:cs="Arial"/>
          <w:color w:val="auto"/>
        </w:rPr>
        <w:t>KONTROLA DODRŽOVÁNÍ PŘEDEPSANÝCH STANDARDŮ A ÚHRADA SANKCÍ</w:t>
      </w:r>
      <w:bookmarkEnd w:id="94"/>
      <w:bookmarkEnd w:id="95"/>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6" w:name="_Toc535324013"/>
      <w:bookmarkStart w:id="97" w:name="_Toc6386475"/>
      <w:bookmarkEnd w:id="96"/>
      <w:r w:rsidRPr="007A2A7C">
        <w:rPr>
          <w:rFonts w:ascii="Arial" w:hAnsi="Arial" w:cs="Arial"/>
          <w:color w:val="auto"/>
        </w:rPr>
        <w:t>Přepravní a tarifní kontrola ve vozidlech</w:t>
      </w:r>
      <w:bookmarkEnd w:id="97"/>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8" w:name="_Toc6386476"/>
      <w:r w:rsidRPr="00B00187">
        <w:rPr>
          <w:rFonts w:ascii="Arial" w:hAnsi="Arial" w:cs="Arial"/>
          <w:color w:val="auto"/>
        </w:rPr>
        <w:t>Kontroly vybavení zastávek a stanic</w:t>
      </w:r>
      <w:bookmarkEnd w:id="98"/>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9" w:name="_Toc6386478"/>
      <w:r w:rsidRPr="00B00187">
        <w:rPr>
          <w:rFonts w:ascii="Arial" w:hAnsi="Arial" w:cs="Arial"/>
          <w:color w:val="auto"/>
        </w:rPr>
        <w:t>Úhrada sankcí</w:t>
      </w:r>
      <w:bookmarkEnd w:id="99"/>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0" w:name="_Toc6386479"/>
      <w:r w:rsidRPr="006A5F99">
        <w:rPr>
          <w:rFonts w:ascii="Arial" w:hAnsi="Arial" w:cs="Arial"/>
          <w:color w:val="auto"/>
        </w:rPr>
        <w:lastRenderedPageBreak/>
        <w:t>Seznam příloh</w:t>
      </w:r>
      <w:bookmarkEnd w:id="100"/>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2AC0B" w14:textId="77777777" w:rsidR="008842A5" w:rsidRDefault="008842A5" w:rsidP="0025090D">
      <w:pPr>
        <w:spacing w:after="0" w:line="240" w:lineRule="auto"/>
      </w:pPr>
      <w:r>
        <w:separator/>
      </w:r>
    </w:p>
  </w:endnote>
  <w:endnote w:type="continuationSeparator" w:id="0">
    <w:p w14:paraId="779E8CB8" w14:textId="77777777" w:rsidR="008842A5" w:rsidRDefault="008842A5" w:rsidP="0025090D">
      <w:pPr>
        <w:spacing w:after="0" w:line="240" w:lineRule="auto"/>
      </w:pPr>
      <w:r>
        <w:continuationSeparator/>
      </w:r>
    </w:p>
  </w:endnote>
  <w:endnote w:type="continuationNotice" w:id="1">
    <w:p w14:paraId="6CF71FC6" w14:textId="77777777" w:rsidR="008842A5" w:rsidRDefault="008842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31C3D8D5" w:rsidR="00357F85" w:rsidRDefault="00357F85">
        <w:pPr>
          <w:pStyle w:val="Zpat"/>
          <w:jc w:val="center"/>
        </w:pPr>
        <w:r>
          <w:fldChar w:fldCharType="begin"/>
        </w:r>
        <w:r>
          <w:instrText>PAGE   \* MERGEFORMAT</w:instrText>
        </w:r>
        <w:r>
          <w:fldChar w:fldCharType="separate"/>
        </w:r>
        <w:r w:rsidR="0035219D">
          <w:rPr>
            <w:noProof/>
          </w:rPr>
          <w:t>20</w:t>
        </w:r>
        <w:r>
          <w:fldChar w:fldCharType="end"/>
        </w:r>
      </w:p>
    </w:sdtContent>
  </w:sdt>
  <w:p w14:paraId="379D489F" w14:textId="77777777" w:rsidR="00357F85" w:rsidRDefault="00357F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F3C5D" w14:textId="77777777" w:rsidR="008842A5" w:rsidRDefault="008842A5" w:rsidP="0025090D">
      <w:pPr>
        <w:spacing w:after="0" w:line="240" w:lineRule="auto"/>
      </w:pPr>
      <w:r>
        <w:separator/>
      </w:r>
    </w:p>
  </w:footnote>
  <w:footnote w:type="continuationSeparator" w:id="0">
    <w:p w14:paraId="52A4B1A8" w14:textId="77777777" w:rsidR="008842A5" w:rsidRDefault="008842A5" w:rsidP="0025090D">
      <w:pPr>
        <w:spacing w:after="0" w:line="240" w:lineRule="auto"/>
      </w:pPr>
      <w:r>
        <w:continuationSeparator/>
      </w:r>
    </w:p>
  </w:footnote>
  <w:footnote w:type="continuationNotice" w:id="1">
    <w:p w14:paraId="2709563C" w14:textId="77777777" w:rsidR="008842A5" w:rsidRDefault="008842A5">
      <w:pPr>
        <w:spacing w:after="0" w:line="240" w:lineRule="auto"/>
      </w:pPr>
    </w:p>
  </w:footnote>
  <w:footnote w:id="2">
    <w:p w14:paraId="54AA12E3" w14:textId="77777777" w:rsidR="00357F85" w:rsidRDefault="00357F85" w:rsidP="00F0212A">
      <w:pPr>
        <w:pStyle w:val="Textpoznpodarou"/>
      </w:pPr>
      <w:r>
        <w:rPr>
          <w:rStyle w:val="Znakapoznpodarou"/>
        </w:rPr>
        <w:footnoteRef/>
      </w:r>
      <w:r>
        <w:t xml:space="preserve"> Určených pro nástup a výstup s jízdním kolem.</w:t>
      </w:r>
    </w:p>
  </w:footnote>
  <w:footnote w:id="3">
    <w:p w14:paraId="3FCFBE10" w14:textId="77777777" w:rsidR="00357F85" w:rsidRDefault="00357F85" w:rsidP="00F71280">
      <w:pPr>
        <w:pStyle w:val="Textpoznpodarou"/>
      </w:pPr>
      <w:r>
        <w:rPr>
          <w:rStyle w:val="Znakapoznpodarou"/>
        </w:rPr>
        <w:footnoteRef/>
      </w:r>
      <w:r>
        <w:t xml:space="preserve"> Ve směru jízdy vozidla.</w:t>
      </w:r>
    </w:p>
  </w:footnote>
  <w:footnote w:id="4">
    <w:p w14:paraId="6CD7B73A" w14:textId="292C27F6" w:rsidR="00357F85" w:rsidRDefault="00357F85">
      <w:pPr>
        <w:pStyle w:val="Textpoznpodarou"/>
      </w:pPr>
      <w:r>
        <w:rPr>
          <w:rStyle w:val="Znakapoznpodarou"/>
        </w:rPr>
        <w:footnoteRef/>
      </w:r>
      <w:r>
        <w:t xml:space="preserve"> Grafický manuál VDV je přílohou č. 1 TPS VDV</w:t>
      </w:r>
    </w:p>
  </w:footnote>
  <w:footnote w:id="5">
    <w:p w14:paraId="5D1D0610" w14:textId="0EDC543B" w:rsidR="00357F85" w:rsidRDefault="00357F85">
      <w:pPr>
        <w:pStyle w:val="Textpoznpodarou"/>
      </w:pPr>
      <w:r>
        <w:rPr>
          <w:rStyle w:val="Znakapoznpodarou"/>
        </w:rPr>
        <w:footnoteRef/>
      </w:r>
      <w:r>
        <w:t xml:space="preserve"> Grafický manuál je přílohou č. 1 TPS VDV</w:t>
      </w:r>
    </w:p>
  </w:footnote>
  <w:footnote w:id="6">
    <w:p w14:paraId="29773F48" w14:textId="34A8776B" w:rsidR="00357F85" w:rsidRDefault="00357F85" w:rsidP="00267E3D">
      <w:pPr>
        <w:pStyle w:val="Textpoznpodarou"/>
      </w:pPr>
      <w:r>
        <w:rPr>
          <w:rStyle w:val="Znakapoznpodarou"/>
        </w:rPr>
        <w:footnoteRef/>
      </w:r>
      <w:r>
        <w:t xml:space="preserve"> Ve smyslu zákona č. 111/1994 Sb., § 18 odst. 1 písm. e).</w:t>
      </w:r>
    </w:p>
  </w:footnote>
  <w:footnote w:id="7">
    <w:p w14:paraId="5EC37383" w14:textId="77777777" w:rsidR="00357F85" w:rsidRDefault="00357F85" w:rsidP="00267E3D">
      <w:pPr>
        <w:pStyle w:val="Textpoznpodarou"/>
      </w:pPr>
      <w:r>
        <w:rPr>
          <w:rStyle w:val="Znakapoznpodarou"/>
        </w:rPr>
        <w:footnoteRef/>
      </w:r>
      <w:r>
        <w:t xml:space="preserve"> Stanoveno ve směru jízdy vozidla.</w:t>
      </w:r>
    </w:p>
  </w:footnote>
  <w:footnote w:id="8">
    <w:p w14:paraId="24D5365A" w14:textId="77777777" w:rsidR="00357F85" w:rsidRDefault="00357F85"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357F85" w:rsidRDefault="00357F85"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357F85" w:rsidRDefault="00357F85"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357F85" w:rsidRDefault="00357F85" w:rsidP="00D82402">
      <w:pPr>
        <w:pStyle w:val="Textpoznpodarou"/>
      </w:pPr>
      <w:r>
        <w:rPr>
          <w:rStyle w:val="Znakapoznpodarou"/>
        </w:rPr>
        <w:footnoteRef/>
      </w:r>
      <w:r>
        <w:t xml:space="preserve"> V podobě, kterou dodá objednatel.</w:t>
      </w:r>
    </w:p>
  </w:footnote>
  <w:footnote w:id="12">
    <w:p w14:paraId="58C123F9" w14:textId="77777777" w:rsidR="00357F85" w:rsidRDefault="00357F85" w:rsidP="00D82402">
      <w:pPr>
        <w:pStyle w:val="Textpoznpodarou"/>
      </w:pPr>
      <w:r>
        <w:rPr>
          <w:rStyle w:val="Znakapoznpodarou"/>
        </w:rPr>
        <w:footnoteRef/>
      </w:r>
      <w:r>
        <w:t xml:space="preserve"> Tabulka standardizovaných rozměrů i vzhledu.</w:t>
      </w:r>
    </w:p>
  </w:footnote>
  <w:footnote w:id="13">
    <w:p w14:paraId="048DF515" w14:textId="68928B07" w:rsidR="00357F85" w:rsidRDefault="00357F85" w:rsidP="00D82402">
      <w:pPr>
        <w:pStyle w:val="Textpoznpodarou"/>
      </w:pPr>
      <w:r>
        <w:rPr>
          <w:rStyle w:val="Znakapoznpodarou"/>
        </w:rPr>
        <w:footnoteRef/>
      </w:r>
      <w:r>
        <w:t xml:space="preserve"> Grafický manuál VDV je přílohou č. 1 TPS VDV.</w:t>
      </w:r>
    </w:p>
  </w:footnote>
  <w:footnote w:id="14">
    <w:p w14:paraId="74E0C0AE" w14:textId="77777777" w:rsidR="00357F85" w:rsidRDefault="00357F85" w:rsidP="00D82402">
      <w:pPr>
        <w:pStyle w:val="Textpoznpodarou"/>
      </w:pPr>
      <w:r>
        <w:rPr>
          <w:rStyle w:val="Znakapoznpodarou"/>
        </w:rPr>
        <w:footnoteRef/>
      </w:r>
      <w:r>
        <w:t xml:space="preserve"> VLD a MHD.</w:t>
      </w:r>
    </w:p>
  </w:footnote>
  <w:footnote w:id="15">
    <w:p w14:paraId="6D4CB79D" w14:textId="371E1B4C" w:rsidR="00357F85" w:rsidRDefault="00357F85" w:rsidP="00D82402">
      <w:pPr>
        <w:pStyle w:val="Textpoznpodarou"/>
      </w:pPr>
      <w:r>
        <w:rPr>
          <w:rStyle w:val="Znakapoznpodarou"/>
        </w:rPr>
        <w:footnoteRef/>
      </w:r>
      <w:r>
        <w:t xml:space="preserve"> Grafický manuál VDV je přílohou č. 1 TPS VDV.</w:t>
      </w:r>
    </w:p>
  </w:footnote>
  <w:footnote w:id="16">
    <w:p w14:paraId="332CEB29" w14:textId="77777777" w:rsidR="00357F85" w:rsidRDefault="00357F85"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357F85" w:rsidRDefault="00357F85" w:rsidP="00734668">
      <w:pPr>
        <w:pStyle w:val="Textpoznpodarou"/>
      </w:pPr>
      <w:r>
        <w:rPr>
          <w:rStyle w:val="Znakapoznpodarou"/>
        </w:rPr>
        <w:footnoteRef/>
      </w:r>
      <w:r>
        <w:t xml:space="preserve"> Vyhláška o jízdních řádech veřejné linkové dopravy.</w:t>
      </w:r>
    </w:p>
  </w:footnote>
  <w:footnote w:id="18">
    <w:p w14:paraId="464F5EC9" w14:textId="678FA4F3" w:rsidR="00357F85" w:rsidRDefault="00357F85"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357F85" w:rsidRDefault="00357F85" w:rsidP="00494712">
      <w:pPr>
        <w:pStyle w:val="Textpoznpodarou"/>
      </w:pPr>
      <w:r>
        <w:rPr>
          <w:rStyle w:val="Znakapoznpodarou"/>
        </w:rPr>
        <w:footnoteRef/>
      </w:r>
      <w:r>
        <w:t xml:space="preserve"> Příslušné regionální oblasti – krajský objednatel</w:t>
      </w:r>
    </w:p>
  </w:footnote>
  <w:footnote w:id="20">
    <w:p w14:paraId="12E5C8AF" w14:textId="0CB7DD84" w:rsidR="00357F85" w:rsidRDefault="00357F85"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50605"/>
    <w:rsid w:val="007633BA"/>
    <w:rsid w:val="00787DB7"/>
    <w:rsid w:val="00792D31"/>
    <w:rsid w:val="0079739E"/>
    <w:rsid w:val="007A0DFD"/>
    <w:rsid w:val="007A2A7C"/>
    <w:rsid w:val="007B19DB"/>
    <w:rsid w:val="007B6ABE"/>
    <w:rsid w:val="007C13AF"/>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8083</Words>
  <Characters>47691</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2021-04-01T12:37:00Z</dcterms:created>
  <dcterms:modified xsi:type="dcterms:W3CDTF">2021-04-07T15:02:00Z</dcterms:modified>
</cp:coreProperties>
</file>