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77777777"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2"/>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oddílem III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67BD2549" w14:textId="5EFE622F"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 Přívěsný vozík musí </w:t>
      </w:r>
      <w:r w:rsidRPr="00456A0D">
        <w:rPr>
          <w:rFonts w:ascii="Arial" w:hAnsi="Arial" w:cs="Arial"/>
          <w:bCs/>
          <w:shd w:val="clear" w:color="auto" w:fill="FFFFFF"/>
        </w:rPr>
        <w:lastRenderedPageBreak/>
        <w:t>být homologován dle platných předpisů, za splnění legislativních podmínek pro provoz na pozemních komunikacích ručí dopravce.</w:t>
      </w:r>
    </w:p>
    <w:p w14:paraId="5E4C529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Minimální standard přívěsného vozidla:</w:t>
      </w:r>
    </w:p>
    <w:p w14:paraId="31092201"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Jednoosý přívěs</w:t>
      </w:r>
    </w:p>
    <w:p w14:paraId="466A4E37"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Celková hmotnost do 750 kg</w:t>
      </w:r>
    </w:p>
    <w:p w14:paraId="77476340" w14:textId="3F4A52BE"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Ložná délka přívěsu </w:t>
      </w:r>
      <w:r w:rsidR="008027C3">
        <w:rPr>
          <w:rStyle w:val="Siln"/>
          <w:rFonts w:cs="Arial"/>
          <w:b w:val="0"/>
        </w:rPr>
        <w:t xml:space="preserve">minimálně </w:t>
      </w:r>
      <w:r w:rsidRPr="00D11CE7">
        <w:rPr>
          <w:rStyle w:val="Siln"/>
          <w:rFonts w:cs="Arial"/>
          <w:b w:val="0"/>
        </w:rPr>
        <w:t>4000 mm</w:t>
      </w:r>
    </w:p>
    <w:p w14:paraId="08B79533" w14:textId="60099F95"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Kapacita nástavbového plata – </w:t>
      </w:r>
      <w:r w:rsidR="00862F1D">
        <w:rPr>
          <w:rStyle w:val="Siln"/>
          <w:rFonts w:cs="Arial"/>
          <w:b w:val="0"/>
        </w:rPr>
        <w:t xml:space="preserve">minimálně </w:t>
      </w:r>
      <w:r w:rsidR="00920E62">
        <w:rPr>
          <w:rStyle w:val="Siln"/>
          <w:rFonts w:cs="Arial"/>
          <w:b w:val="0"/>
        </w:rPr>
        <w:t>14</w:t>
      </w:r>
      <w:r w:rsidRPr="00D11CE7">
        <w:rPr>
          <w:rStyle w:val="Siln"/>
          <w:rFonts w:cs="Arial"/>
          <w:b w:val="0"/>
        </w:rPr>
        <w:t xml:space="preserve"> jízdních kol</w:t>
      </w:r>
    </w:p>
    <w:p w14:paraId="05E37E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Připojení na kouli DIN 50</w:t>
      </w:r>
    </w:p>
    <w:p w14:paraId="036F23FD"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Boční ochranné rámy</w:t>
      </w:r>
    </w:p>
    <w:p w14:paraId="59C44001" w14:textId="77777777" w:rsidR="00F0212A" w:rsidRPr="0099084D"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99084D">
        <w:rPr>
          <w:rStyle w:val="Siln"/>
          <w:rFonts w:cs="Arial"/>
          <w:b w:val="0"/>
        </w:rPr>
        <w:t>Osvětlení dle EU homologací</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lastRenderedPageBreak/>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77777777" w:rsidR="00F71280" w:rsidRPr="00456A0D"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54A0871E"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42A7E2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 Součástí elektronického akustického informačního systému je i informační systém pro nevidomé – vybavení vozidla přijímačem signálu z osobní vysílačky nevidomého a automatického nahlášení čísla linky a směru jízdy.</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lastRenderedPageBreak/>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lastRenderedPageBreak/>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lastRenderedPageBreak/>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 xml:space="preserve">stanovení minimálních hodnot a ukazatelů </w:t>
      </w:r>
      <w:r w:rsidRPr="005146A8">
        <w:rPr>
          <w:rFonts w:ascii="Arial" w:hAnsi="Arial" w:cs="Arial"/>
        </w:rPr>
        <w:lastRenderedPageBreak/>
        <w:t>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lastRenderedPageBreak/>
        <w:t>Značení a vybavení zastávek</w:t>
      </w:r>
      <w:bookmarkEnd w:id="54"/>
      <w:bookmarkEnd w:id="55"/>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w:t>
      </w:r>
      <w:del w:id="56"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57" w:author="Autor">
        <w:r w:rsidR="00DC40D1">
          <w:rPr>
            <w:rFonts w:ascii="Arial" w:eastAsia="Calibri" w:hAnsi="Arial" w:cs="Arial"/>
          </w:rPr>
          <w:t xml:space="preserve">bez </w:t>
        </w:r>
        <w:bookmarkStart w:id="58"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8"/>
        <w:r w:rsidR="00DC358F">
          <w:rPr>
            <w:rFonts w:ascii="Arial" w:eastAsia="Calibri" w:hAnsi="Arial" w:cs="Arial"/>
          </w:rPr>
          <w:t>.</w:t>
        </w:r>
      </w:ins>
      <w:r w:rsidRPr="00B45AE0">
        <w:rPr>
          <w:rFonts w:ascii="Arial" w:eastAsia="Calibri" w:hAnsi="Arial" w:cs="Arial"/>
        </w:rPr>
        <w:t xml:space="preserve"> </w:t>
      </w:r>
      <w:del w:id="59" w:author="Autor">
        <w:r w:rsidRPr="00B45AE0" w:rsidDel="00DC358F">
          <w:rPr>
            <w:rFonts w:ascii="Arial" w:eastAsia="Calibri" w:hAnsi="Arial" w:cs="Arial"/>
          </w:rPr>
          <w:delText>a umístit na ní tabulky s dalšími dopravními informacemi pro zveřejňování jízdních řádů.</w:delText>
        </w:r>
      </w:del>
      <w:ins w:id="60" w:author="Autor">
        <w:r w:rsidR="00DC40D1">
          <w:rPr>
            <w:rFonts w:ascii="Arial" w:eastAsia="Calibri" w:hAnsi="Arial" w:cs="Arial"/>
          </w:rPr>
          <w:t xml:space="preserve"> </w:t>
        </w:r>
        <w:bookmarkStart w:id="61"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1"/>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2" w:name="_Toc6386419"/>
      <w:r w:rsidRPr="004035DD">
        <w:rPr>
          <w:color w:val="auto"/>
        </w:rPr>
        <w:t>Zařízení pro zveřejňování jízdních řádů</w:t>
      </w:r>
      <w:bookmarkEnd w:id="62"/>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3" w:name="_Toc6386420"/>
      <w:r w:rsidRPr="00B717F0">
        <w:rPr>
          <w:rFonts w:ascii="Arial" w:hAnsi="Arial" w:cs="Arial"/>
          <w:color w:val="auto"/>
        </w:rPr>
        <w:t>Standardní rozmístění informací</w:t>
      </w:r>
      <w:bookmarkEnd w:id="6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w:t>
      </w:r>
      <w:r w:rsidRPr="00456A0D">
        <w:rPr>
          <w:rFonts w:ascii="Arial" w:hAnsi="Arial" w:cs="Arial"/>
        </w:rPr>
        <w:lastRenderedPageBreak/>
        <w:t xml:space="preserve">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C40D1" w:rsidRDefault="00DC40D1"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C40D1" w:rsidRDefault="00DC40D1"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C40D1" w:rsidRDefault="00DC40D1"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C40D1" w:rsidRDefault="00DC40D1"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C40D1" w:rsidRDefault="00DC40D1"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C40D1" w:rsidRDefault="00DC40D1"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C40D1" w:rsidRDefault="00DC40D1"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C40D1" w:rsidRDefault="00DC40D1"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C40D1" w:rsidRDefault="00DC40D1"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C40D1" w:rsidRDefault="00DC40D1"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C40D1" w:rsidRDefault="00DC40D1"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C40D1" w:rsidRDefault="00DC40D1"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4" w:name="_Toc6386421"/>
      <w:r w:rsidRPr="00B717F0">
        <w:rPr>
          <w:rFonts w:ascii="Arial" w:hAnsi="Arial" w:cs="Arial"/>
          <w:color w:val="auto"/>
        </w:rPr>
        <w:t>Další povinnosti vlastníka zařízení pro zveřejňování jízdních řádů</w:t>
      </w:r>
      <w:bookmarkEnd w:id="6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5" w:name="_Toc6386422"/>
      <w:r w:rsidRPr="00CE30BA">
        <w:rPr>
          <w:rFonts w:ascii="Arial" w:hAnsi="Arial" w:cs="Arial"/>
          <w:color w:val="auto"/>
        </w:rPr>
        <w:t>Tabulka s dalšími dopravními informacemi</w:t>
      </w:r>
      <w:bookmarkEnd w:id="65"/>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6" w:name="_Toc6386423"/>
      <w:r w:rsidRPr="00CE30BA">
        <w:rPr>
          <w:rFonts w:ascii="Arial" w:hAnsi="Arial" w:cs="Arial"/>
          <w:color w:val="auto"/>
        </w:rPr>
        <w:t>Tabulky s dalšími dopravními informacemi v zastávkách I. třídy</w:t>
      </w:r>
      <w:bookmarkEnd w:id="6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7" w:name="_Toc6386424"/>
      <w:r w:rsidRPr="00F5040A">
        <w:rPr>
          <w:rFonts w:ascii="Arial" w:hAnsi="Arial" w:cs="Arial"/>
          <w:color w:val="auto"/>
        </w:rPr>
        <w:t>Tabulka s dalšími dopravními informacemi v zastávkách II. třídy</w:t>
      </w:r>
      <w:bookmarkEnd w:id="67"/>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8" w:name="_Toc6386425"/>
      <w:r w:rsidRPr="00F5040A">
        <w:rPr>
          <w:rFonts w:ascii="Arial" w:hAnsi="Arial" w:cs="Arial"/>
          <w:color w:val="auto"/>
        </w:rPr>
        <w:t>Označení zastávek</w:t>
      </w:r>
      <w:bookmarkEnd w:id="68"/>
    </w:p>
    <w:p w14:paraId="6C3C8760" w14:textId="77777777" w:rsidR="00D82402" w:rsidRPr="00F5040A" w:rsidRDefault="00D82402" w:rsidP="00F5040A">
      <w:pPr>
        <w:pStyle w:val="Nadpis3"/>
        <w:rPr>
          <w:rFonts w:ascii="Arial" w:hAnsi="Arial" w:cs="Arial"/>
          <w:color w:val="auto"/>
        </w:rPr>
      </w:pPr>
      <w:bookmarkStart w:id="69" w:name="_Toc6386426"/>
      <w:r w:rsidRPr="00F5040A">
        <w:rPr>
          <w:rFonts w:ascii="Arial" w:hAnsi="Arial" w:cs="Arial"/>
          <w:color w:val="auto"/>
        </w:rPr>
        <w:t>Zastávky skupiny A</w:t>
      </w:r>
      <w:bookmarkEnd w:id="69"/>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w:t>
      </w:r>
      <w:r w:rsidRPr="00456A0D">
        <w:rPr>
          <w:rFonts w:ascii="Arial" w:hAnsi="Arial" w:cs="Arial"/>
        </w:rPr>
        <w:lastRenderedPageBreak/>
        <w:t>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0" w:name="_Toc6386427"/>
      <w:r w:rsidRPr="00F5040A">
        <w:rPr>
          <w:rFonts w:ascii="Arial" w:hAnsi="Arial" w:cs="Arial"/>
          <w:color w:val="auto"/>
        </w:rPr>
        <w:t>Zastávky skupiny B – standard designu VDV</w:t>
      </w:r>
      <w:bookmarkEnd w:id="70"/>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1" w:name="_Toc6386428"/>
      <w:r w:rsidRPr="00F5040A">
        <w:rPr>
          <w:rFonts w:ascii="Arial" w:hAnsi="Arial" w:cs="Arial"/>
          <w:color w:val="auto"/>
        </w:rPr>
        <w:t>Vlastnictví zastávek VDV</w:t>
      </w:r>
      <w:bookmarkEnd w:id="71"/>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2" w:name="_Toc6386429"/>
      <w:bookmarkStart w:id="73" w:name="_Ref61339328"/>
      <w:r w:rsidRPr="00F5040A">
        <w:rPr>
          <w:rFonts w:ascii="Arial" w:hAnsi="Arial" w:cs="Arial"/>
          <w:color w:val="auto"/>
        </w:rPr>
        <w:t>Dočasné označování zastávek</w:t>
      </w:r>
      <w:bookmarkEnd w:id="72"/>
      <w:bookmarkEnd w:id="73"/>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4" w:name="_Toc6386430"/>
      <w:r w:rsidRPr="00F5040A">
        <w:rPr>
          <w:rFonts w:ascii="Arial" w:hAnsi="Arial" w:cs="Arial"/>
          <w:color w:val="auto"/>
        </w:rPr>
        <w:lastRenderedPageBreak/>
        <w:t>Pravidelná kontrola a údržba zastávek VDV</w:t>
      </w:r>
      <w:bookmarkEnd w:id="74"/>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5" w:name="_Toc187136836"/>
      <w:bookmarkStart w:id="76"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5"/>
      <w:bookmarkEnd w:id="76"/>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7" w:name="_Toc6386431"/>
      <w:r w:rsidRPr="00C50B7A">
        <w:rPr>
          <w:rFonts w:ascii="Arial" w:hAnsi="Arial" w:cs="Arial"/>
          <w:color w:val="auto"/>
        </w:rPr>
        <w:t>STANDARD PODOBY JÍZDNÍCH ŘÁDŮ</w:t>
      </w:r>
      <w:bookmarkEnd w:id="77"/>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8" w:name="_Toc6386433"/>
      <w:r w:rsidRPr="00C50B7A">
        <w:rPr>
          <w:rFonts w:ascii="Arial" w:hAnsi="Arial" w:cs="Arial"/>
          <w:color w:val="auto"/>
        </w:rPr>
        <w:lastRenderedPageBreak/>
        <w:t>STANDARD JÍZDNÍCH DOKLADŮ</w:t>
      </w:r>
      <w:bookmarkEnd w:id="7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9" w:name="_Toc6386434"/>
      <w:r w:rsidRPr="0023277E">
        <w:rPr>
          <w:rFonts w:ascii="Arial" w:hAnsi="Arial" w:cs="Arial"/>
          <w:color w:val="auto"/>
        </w:rPr>
        <w:t>Papírové jízdní doklady</w:t>
      </w:r>
      <w:bookmarkEnd w:id="79"/>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0" w:name="_Toc6386445"/>
      <w:r w:rsidRPr="0023277E">
        <w:rPr>
          <w:rFonts w:ascii="Arial" w:hAnsi="Arial" w:cs="Arial"/>
          <w:color w:val="auto"/>
        </w:rPr>
        <w:t>STANDARD DOPRAVNÍCH VÝKONŮ</w:t>
      </w:r>
      <w:bookmarkEnd w:id="80"/>
    </w:p>
    <w:p w14:paraId="1ECC6952" w14:textId="77777777" w:rsidR="00EA7200" w:rsidRPr="0023277E" w:rsidRDefault="00EA7200" w:rsidP="0023277E">
      <w:pPr>
        <w:pStyle w:val="Nadpis2"/>
        <w:rPr>
          <w:rFonts w:ascii="Arial" w:hAnsi="Arial" w:cs="Arial"/>
          <w:color w:val="auto"/>
        </w:rPr>
      </w:pPr>
      <w:bookmarkStart w:id="81" w:name="_Toc6386446"/>
      <w:r w:rsidRPr="0023277E">
        <w:rPr>
          <w:rFonts w:ascii="Arial" w:hAnsi="Arial" w:cs="Arial"/>
          <w:color w:val="auto"/>
        </w:rPr>
        <w:t>Zajištění dopravy dle jízdních řádů</w:t>
      </w:r>
      <w:bookmarkEnd w:id="81"/>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2" w:name="_Toc6386447"/>
      <w:r w:rsidRPr="0023277E">
        <w:rPr>
          <w:rFonts w:ascii="Arial" w:hAnsi="Arial" w:cs="Arial"/>
          <w:color w:val="auto"/>
        </w:rPr>
        <w:t>Přesnost a přistavování vozidel na zastávky</w:t>
      </w:r>
      <w:bookmarkEnd w:id="8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lastRenderedPageBreak/>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3" w:name="_Toc6386448"/>
      <w:r w:rsidRPr="0023277E">
        <w:rPr>
          <w:rFonts w:ascii="Arial" w:hAnsi="Arial" w:cs="Arial"/>
          <w:color w:val="auto"/>
        </w:rPr>
        <w:t xml:space="preserve">Návaznost </w:t>
      </w:r>
      <w:r w:rsidRPr="00EA7C06">
        <w:rPr>
          <w:rFonts w:ascii="Arial" w:hAnsi="Arial" w:cs="Arial"/>
          <w:color w:val="auto"/>
        </w:rPr>
        <w:t>spojů</w:t>
      </w:r>
      <w:bookmarkEnd w:id="83"/>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4" w:name="_Toc6386449"/>
      <w:r w:rsidRPr="0023277E">
        <w:rPr>
          <w:rFonts w:ascii="Arial" w:hAnsi="Arial" w:cs="Arial"/>
          <w:color w:val="auto"/>
        </w:rPr>
        <w:lastRenderedPageBreak/>
        <w:t>Mimořádnosti v dopravě</w:t>
      </w:r>
      <w:bookmarkEnd w:id="84"/>
    </w:p>
    <w:p w14:paraId="7321B0E9" w14:textId="77777777" w:rsidR="00EA7200" w:rsidRPr="0023277E" w:rsidRDefault="00EA7200" w:rsidP="0023277E">
      <w:pPr>
        <w:pStyle w:val="Nadpis3"/>
        <w:rPr>
          <w:rFonts w:ascii="Arial" w:hAnsi="Arial" w:cs="Arial"/>
          <w:color w:val="auto"/>
        </w:rPr>
      </w:pPr>
      <w:bookmarkStart w:id="85" w:name="_Toc6386450"/>
      <w:r w:rsidRPr="0023277E">
        <w:rPr>
          <w:rFonts w:ascii="Arial" w:hAnsi="Arial" w:cs="Arial"/>
          <w:color w:val="auto"/>
        </w:rPr>
        <w:t>Mimořádnosti v dopravě způsobené dopravcem</w:t>
      </w:r>
      <w:bookmarkEnd w:id="85"/>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6" w:name="_Toc6386451"/>
      <w:r w:rsidRPr="0023277E">
        <w:rPr>
          <w:rFonts w:ascii="Arial" w:hAnsi="Arial" w:cs="Arial"/>
          <w:color w:val="auto"/>
        </w:rPr>
        <w:t>Mimořádnosti v dopravě nezávislé na dopravci</w:t>
      </w:r>
      <w:bookmarkEnd w:id="86"/>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7" w:name="_Toc6386452"/>
      <w:r w:rsidRPr="00D41CE6">
        <w:rPr>
          <w:rFonts w:ascii="Arial" w:hAnsi="Arial" w:cs="Arial"/>
          <w:color w:val="auto"/>
        </w:rPr>
        <w:t>Postup v případě mimořádnosti v dopravě</w:t>
      </w:r>
      <w:bookmarkEnd w:id="87"/>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w:t>
      </w:r>
      <w:r w:rsidRPr="00456A0D">
        <w:rPr>
          <w:rFonts w:ascii="Arial" w:hAnsi="Arial" w:cs="Arial"/>
        </w:rPr>
        <w:lastRenderedPageBreak/>
        <w:t>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8"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8"/>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9" w:name="_Toc6386453"/>
      <w:r w:rsidRPr="00D41CE6">
        <w:rPr>
          <w:rFonts w:ascii="Arial" w:hAnsi="Arial" w:cs="Arial"/>
          <w:color w:val="auto"/>
        </w:rPr>
        <w:t>Záznam o provozu vozidla</w:t>
      </w:r>
      <w:bookmarkEnd w:id="8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0" w:name="_Toc6386454"/>
      <w:r w:rsidRPr="00D41CE6">
        <w:rPr>
          <w:rFonts w:ascii="Arial" w:hAnsi="Arial" w:cs="Arial"/>
          <w:color w:val="auto"/>
        </w:rPr>
        <w:lastRenderedPageBreak/>
        <w:t>Standard provozní a operativní zálohy</w:t>
      </w:r>
      <w:bookmarkEnd w:id="90"/>
    </w:p>
    <w:p w14:paraId="63C18C45" w14:textId="77777777" w:rsidR="00EA7200" w:rsidRPr="00D41CE6" w:rsidRDefault="00EA7200" w:rsidP="00D41CE6">
      <w:pPr>
        <w:pStyle w:val="Nadpis3"/>
        <w:rPr>
          <w:rFonts w:ascii="Arial" w:hAnsi="Arial" w:cs="Arial"/>
          <w:color w:val="auto"/>
        </w:rPr>
      </w:pPr>
      <w:bookmarkStart w:id="91" w:name="_Toc6386455"/>
      <w:r w:rsidRPr="00D41CE6">
        <w:rPr>
          <w:rFonts w:ascii="Arial" w:hAnsi="Arial" w:cs="Arial"/>
          <w:color w:val="auto"/>
        </w:rPr>
        <w:t>Provozní záloha</w:t>
      </w:r>
      <w:bookmarkEnd w:id="91"/>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2" w:name="_Toc6386456"/>
      <w:r w:rsidRPr="00D41CE6">
        <w:rPr>
          <w:rFonts w:ascii="Arial" w:hAnsi="Arial" w:cs="Arial"/>
          <w:color w:val="auto"/>
        </w:rPr>
        <w:t>Operativní záloha</w:t>
      </w:r>
      <w:bookmarkEnd w:id="92"/>
    </w:p>
    <w:p w14:paraId="293F4C73" w14:textId="24D83A2F"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w:t>
      </w:r>
      <w:del w:id="93" w:author="Autor">
        <w:r w:rsidRPr="00456A0D" w:rsidDel="00DC40D1">
          <w:rPr>
            <w:rFonts w:ascii="Arial" w:hAnsi="Arial" w:cs="Arial"/>
          </w:rPr>
          <w:delText xml:space="preserve">odstaveno na definovaném místě (pro každou provozní oblast jsou definovány počty vozidel, místa odstavení a doba pohotovosti) a je </w:delText>
        </w:r>
      </w:del>
      <w:r w:rsidRPr="00456A0D">
        <w:rPr>
          <w:rFonts w:ascii="Arial" w:hAnsi="Arial" w:cs="Arial"/>
        </w:rPr>
        <w:t xml:space="preserve">připraveno </w:t>
      </w:r>
      <w:ins w:id="94" w:author="Autor">
        <w:r w:rsidR="00DC40D1">
          <w:rPr>
            <w:rFonts w:ascii="Arial" w:hAnsi="Arial" w:cs="Arial"/>
          </w:rPr>
          <w:t xml:space="preserve">bez zbytečného odkladu po ohlášení výpadku a </w:t>
        </w:r>
      </w:ins>
      <w:r w:rsidRPr="00456A0D">
        <w:rPr>
          <w:rFonts w:ascii="Arial" w:hAnsi="Arial" w:cs="Arial"/>
        </w:rPr>
        <w:t xml:space="preserve">na vyžádání Centrálního dispečinku VDV </w:t>
      </w:r>
      <w:del w:id="95" w:author="Autor">
        <w:r w:rsidRPr="00456A0D" w:rsidDel="00DC40D1">
          <w:rPr>
            <w:rFonts w:ascii="Arial" w:hAnsi="Arial" w:cs="Arial"/>
          </w:rPr>
          <w:delText xml:space="preserve">do 5 minut </w:delText>
        </w:r>
      </w:del>
      <w:r w:rsidRPr="00456A0D">
        <w:rPr>
          <w:rFonts w:ascii="Arial" w:hAnsi="Arial" w:cs="Arial"/>
        </w:rPr>
        <w:t>vyjet</w:t>
      </w:r>
      <w:del w:id="96" w:author="Autor">
        <w:r w:rsidRPr="00456A0D" w:rsidDel="00DC40D1">
          <w:rPr>
            <w:rFonts w:ascii="Arial" w:hAnsi="Arial" w:cs="Arial"/>
          </w:rPr>
          <w:delText xml:space="preserve"> na trasu spoje linky</w:delText>
        </w:r>
      </w:del>
      <w:ins w:id="97" w:author="Autor">
        <w:r w:rsidR="00DC40D1">
          <w:rPr>
            <w:rFonts w:ascii="Arial" w:hAnsi="Arial" w:cs="Arial"/>
          </w:rPr>
          <w:t xml:space="preserve"> z místa odstavení operativní zálohy na trasu spoje linky</w:t>
        </w:r>
      </w:ins>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ins w:id="98" w:author="Auto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211D4DE7" w:rsidR="00DC40D1" w:rsidRDefault="00DC40D1" w:rsidP="00DC40D1">
      <w:pPr>
        <w:spacing w:before="120" w:after="120" w:line="360" w:lineRule="auto"/>
        <w:ind w:firstLine="284"/>
        <w:jc w:val="both"/>
        <w:rPr>
          <w:ins w:id="99" w:author="Autor"/>
          <w:rFonts w:ascii="Arial" w:hAnsi="Arial" w:cs="Arial"/>
        </w:rPr>
      </w:pPr>
      <w:ins w:id="100" w:author="Autor">
        <w:r>
          <w:rPr>
            <w:rFonts w:ascii="Arial" w:hAnsi="Arial" w:cs="Arial"/>
          </w:rPr>
          <w:lastRenderedPageBreak/>
          <w:t xml:space="preserve">Vozidla operativní zálohy musí být </w:t>
        </w:r>
        <w:r w:rsidR="00E603C6">
          <w:rPr>
            <w:rFonts w:ascii="Arial" w:hAnsi="Arial" w:cs="Arial"/>
          </w:rPr>
          <w:t>odstavena</w:t>
        </w:r>
        <w:r>
          <w:rPr>
            <w:rFonts w:ascii="Arial" w:hAnsi="Arial" w:cs="Arial"/>
          </w:rPr>
          <w:t xml:space="preserve"> v </w:t>
        </w:r>
        <w:r w:rsidR="00E603C6">
          <w:rPr>
            <w:rFonts w:ascii="Arial" w:hAnsi="Arial" w:cs="Arial"/>
          </w:rPr>
          <w:t>místech</w:t>
        </w:r>
        <w:r>
          <w:rPr>
            <w:rFonts w:ascii="Arial" w:hAnsi="Arial" w:cs="Arial"/>
          </w:rPr>
          <w:t xml:space="preserve"> definovaný</w:t>
        </w:r>
        <w:r w:rsidR="00E603C6">
          <w:rPr>
            <w:rFonts w:ascii="Arial" w:hAnsi="Arial" w:cs="Arial"/>
          </w:rPr>
          <w:t>ch</w:t>
        </w:r>
        <w:r>
          <w:rPr>
            <w:rFonts w:ascii="Arial" w:hAnsi="Arial" w:cs="Arial"/>
          </w:rPr>
          <w:t xml:space="preserve"> v jízdních řádech dle </w:t>
        </w:r>
        <w:r w:rsidR="00E603C6">
          <w:rPr>
            <w:rFonts w:ascii="Arial" w:hAnsi="Arial" w:cs="Arial"/>
          </w:rPr>
          <w:t>obsluhovaných oblastí</w:t>
        </w:r>
        <w:r>
          <w:rPr>
            <w:rFonts w:ascii="Arial" w:hAnsi="Arial" w:cs="Arial"/>
          </w:rPr>
          <w:t>, za splnění podmínky, že dané místo spadá do okresu totožného s okresem provozované informační kanceláře dle přílohy č. 4 TPS</w:t>
        </w:r>
        <w:r w:rsidR="00E603C6" w:rsidRPr="00E603C6">
          <w:rPr>
            <w:rFonts w:ascii="Arial" w:hAnsi="Arial" w:cs="Arial"/>
          </w:rPr>
          <w:t xml:space="preserve"> </w:t>
        </w:r>
        <w:r w:rsidR="00E603C6">
          <w:rPr>
            <w:rFonts w:ascii="Arial" w:hAnsi="Arial" w:cs="Arial"/>
          </w:rPr>
          <w:t>dle dané obsluhované oblasti</w:t>
        </w:r>
        <w:r>
          <w:rPr>
            <w:rFonts w:ascii="Arial" w:hAnsi="Arial" w:cs="Arial"/>
          </w:rPr>
          <w:t>.</w:t>
        </w:r>
      </w:ins>
    </w:p>
    <w:p w14:paraId="158AB140" w14:textId="4C94E3FB" w:rsidR="00DC40D1" w:rsidRPr="00456A0D" w:rsidRDefault="00DC40D1" w:rsidP="00DC40D1">
      <w:pPr>
        <w:spacing w:before="120" w:after="120" w:line="360" w:lineRule="auto"/>
        <w:ind w:firstLine="284"/>
        <w:jc w:val="both"/>
        <w:rPr>
          <w:rFonts w:ascii="Arial" w:hAnsi="Arial" w:cs="Arial"/>
        </w:rPr>
      </w:pPr>
      <w:ins w:id="101" w:author="Autor">
        <w:r>
          <w:rPr>
            <w:rFonts w:ascii="Arial" w:hAnsi="Arial" w:cs="Arial"/>
          </w:rPr>
          <w:t>Doba pohotovosti operativní zálohy je stanovena v období 5:00 až 21:30.</w:t>
        </w:r>
      </w:ins>
    </w:p>
    <w:p w14:paraId="7281E691" w14:textId="77777777" w:rsidR="00494712" w:rsidRPr="00D41CE6" w:rsidRDefault="00494712" w:rsidP="00D41CE6">
      <w:pPr>
        <w:pStyle w:val="Nadpis2"/>
        <w:rPr>
          <w:rFonts w:ascii="Arial" w:hAnsi="Arial" w:cs="Arial"/>
          <w:color w:val="auto"/>
        </w:rPr>
      </w:pPr>
      <w:bookmarkStart w:id="102" w:name="_Ref459031527"/>
      <w:bookmarkStart w:id="103" w:name="_Toc460335159"/>
      <w:bookmarkStart w:id="104" w:name="_Toc6386457"/>
      <w:r w:rsidRPr="00D41CE6">
        <w:rPr>
          <w:rFonts w:ascii="Arial" w:hAnsi="Arial" w:cs="Arial"/>
          <w:color w:val="auto"/>
        </w:rPr>
        <w:t>Stanovení požadavků na zaměstnance dopravců přicházející do styku s cestující veřejností</w:t>
      </w:r>
      <w:bookmarkEnd w:id="102"/>
      <w:bookmarkEnd w:id="103"/>
      <w:bookmarkEnd w:id="104"/>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5" w:name="_Toc6386458"/>
      <w:r w:rsidRPr="00D41CE6">
        <w:rPr>
          <w:rFonts w:ascii="Arial" w:hAnsi="Arial" w:cs="Arial"/>
          <w:color w:val="auto"/>
        </w:rPr>
        <w:t>Požadavky na servisní personál dopravců</w:t>
      </w:r>
      <w:bookmarkEnd w:id="105"/>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lastRenderedPageBreak/>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6" w:name="_Toc6386459"/>
      <w:r w:rsidRPr="00D41CE6">
        <w:rPr>
          <w:rFonts w:ascii="Arial" w:hAnsi="Arial" w:cs="Arial"/>
          <w:color w:val="auto"/>
        </w:rPr>
        <w:t>Informační povinnosti dopravců</w:t>
      </w:r>
      <w:bookmarkEnd w:id="106"/>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7" w:name="_Toc6386460"/>
      <w:r w:rsidRPr="00D41CE6">
        <w:rPr>
          <w:rFonts w:ascii="Arial" w:hAnsi="Arial" w:cs="Arial"/>
          <w:color w:val="auto"/>
        </w:rPr>
        <w:t>Školení zaměstnanců dopravce</w:t>
      </w:r>
      <w:bookmarkEnd w:id="107"/>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8" w:name="_Toc6386461"/>
      <w:r w:rsidRPr="00D41CE6">
        <w:rPr>
          <w:rFonts w:ascii="Arial" w:hAnsi="Arial" w:cs="Arial"/>
          <w:color w:val="auto"/>
        </w:rPr>
        <w:lastRenderedPageBreak/>
        <w:t>STANDARD VÝLUK A OMEZENÍ DOPRAVY</w:t>
      </w:r>
      <w:bookmarkEnd w:id="108"/>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9" w:name="_Toc6386462"/>
      <w:r w:rsidRPr="00D41CE6">
        <w:rPr>
          <w:rFonts w:ascii="Arial" w:hAnsi="Arial" w:cs="Arial"/>
          <w:color w:val="auto"/>
        </w:rPr>
        <w:t>Výluky na železnici</w:t>
      </w:r>
      <w:bookmarkEnd w:id="109"/>
    </w:p>
    <w:p w14:paraId="29FA0A0F" w14:textId="77777777" w:rsidR="00494712" w:rsidRPr="00D41CE6" w:rsidRDefault="00494712" w:rsidP="00D41CE6">
      <w:pPr>
        <w:pStyle w:val="Nadpis3"/>
        <w:rPr>
          <w:rFonts w:ascii="Arial" w:hAnsi="Arial" w:cs="Arial"/>
          <w:color w:val="auto"/>
        </w:rPr>
      </w:pPr>
      <w:bookmarkStart w:id="110" w:name="_Toc6386463"/>
      <w:r w:rsidRPr="00D41CE6">
        <w:rPr>
          <w:rFonts w:ascii="Arial" w:hAnsi="Arial" w:cs="Arial"/>
          <w:color w:val="auto"/>
        </w:rPr>
        <w:t>Plánované výluky</w:t>
      </w:r>
      <w:bookmarkEnd w:id="110"/>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11" w:name="_Toc6386464"/>
      <w:r w:rsidRPr="00D41CE6">
        <w:rPr>
          <w:rFonts w:ascii="Arial" w:hAnsi="Arial" w:cs="Arial"/>
          <w:color w:val="auto"/>
        </w:rPr>
        <w:t>Neplánované výluky a jiná omezení dopravy</w:t>
      </w:r>
      <w:bookmarkEnd w:id="111"/>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12" w:name="_Toc6386465"/>
      <w:r w:rsidRPr="007A2A7C">
        <w:rPr>
          <w:rFonts w:ascii="Arial" w:hAnsi="Arial" w:cs="Arial"/>
          <w:color w:val="auto"/>
        </w:rPr>
        <w:t>Výluky na silničních komunikacích</w:t>
      </w:r>
      <w:bookmarkEnd w:id="112"/>
    </w:p>
    <w:p w14:paraId="706A6675" w14:textId="77777777" w:rsidR="00494712" w:rsidRPr="007A2A7C" w:rsidRDefault="00494712" w:rsidP="007A2A7C">
      <w:pPr>
        <w:pStyle w:val="Nadpis3"/>
        <w:rPr>
          <w:rFonts w:ascii="Arial" w:hAnsi="Arial" w:cs="Arial"/>
          <w:color w:val="auto"/>
        </w:rPr>
      </w:pPr>
      <w:bookmarkStart w:id="113" w:name="_Toc6386466"/>
      <w:r w:rsidRPr="007A2A7C">
        <w:rPr>
          <w:rFonts w:ascii="Arial" w:hAnsi="Arial" w:cs="Arial"/>
          <w:color w:val="auto"/>
        </w:rPr>
        <w:t>Rozsáhlé výluky se značným dopadem na dopravu</w:t>
      </w:r>
      <w:bookmarkEnd w:id="113"/>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lastRenderedPageBreak/>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4" w:name="_Toc6386467"/>
      <w:r w:rsidRPr="007A2A7C">
        <w:rPr>
          <w:rFonts w:ascii="Arial" w:hAnsi="Arial" w:cs="Arial"/>
          <w:color w:val="auto"/>
        </w:rPr>
        <w:t>Drobné výluky s omezeným dopadem na dopravu</w:t>
      </w:r>
      <w:bookmarkEnd w:id="114"/>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5" w:name="_Toc6386468"/>
      <w:r w:rsidRPr="007A2A7C">
        <w:rPr>
          <w:rFonts w:ascii="Arial" w:hAnsi="Arial" w:cs="Arial"/>
          <w:color w:val="auto"/>
        </w:rPr>
        <w:t>Informování cestujících o výluce – uzavírce, objížďce</w:t>
      </w:r>
      <w:bookmarkEnd w:id="115"/>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6" w:name="_KONTROLA_DODRŽOVÁNÍ_PŘEDEPSANÝCH"/>
      <w:bookmarkStart w:id="117" w:name="_Toc6386469"/>
      <w:bookmarkEnd w:id="116"/>
      <w:r w:rsidRPr="007A2A7C">
        <w:rPr>
          <w:rFonts w:ascii="Arial" w:hAnsi="Arial" w:cs="Arial"/>
          <w:color w:val="auto"/>
        </w:rPr>
        <w:t>KONTROLA DODRŽOVÁNÍ PŘEDEPSANÝCH STANDARDŮ A ÚHRADA SANKCÍ</w:t>
      </w:r>
      <w:bookmarkEnd w:id="117"/>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8" w:name="_Toc535324013"/>
      <w:bookmarkStart w:id="119" w:name="_Toc6386470"/>
      <w:bookmarkStart w:id="120" w:name="_Ref61249587"/>
      <w:bookmarkEnd w:id="118"/>
      <w:r w:rsidRPr="007A2A7C">
        <w:rPr>
          <w:rFonts w:ascii="Arial" w:hAnsi="Arial" w:cs="Arial"/>
          <w:color w:val="auto"/>
        </w:rPr>
        <w:lastRenderedPageBreak/>
        <w:t>Způsob provádění kontrol</w:t>
      </w:r>
      <w:bookmarkEnd w:id="119"/>
      <w:bookmarkEnd w:id="120"/>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21" w:name="_Toc6386471"/>
      <w:r w:rsidRPr="007A2A7C">
        <w:rPr>
          <w:rFonts w:ascii="Arial" w:hAnsi="Arial" w:cs="Arial"/>
          <w:color w:val="auto"/>
        </w:rPr>
        <w:t>Přímá kontrola</w:t>
      </w:r>
      <w:bookmarkEnd w:id="121"/>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22" w:name="_Toc6386472"/>
      <w:r w:rsidRPr="007A2A7C">
        <w:rPr>
          <w:rFonts w:ascii="Arial" w:hAnsi="Arial" w:cs="Arial"/>
          <w:color w:val="auto"/>
        </w:rPr>
        <w:t>Nepřímá kontrola</w:t>
      </w:r>
      <w:bookmarkEnd w:id="122"/>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3" w:name="_Toc6386473"/>
      <w:r w:rsidRPr="007A2A7C">
        <w:rPr>
          <w:rFonts w:ascii="Arial" w:hAnsi="Arial" w:cs="Arial"/>
          <w:color w:val="auto"/>
        </w:rPr>
        <w:t>Kontroly v provozu vozidel</w:t>
      </w:r>
      <w:bookmarkEnd w:id="123"/>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4" w:name="_Toc6386474"/>
      <w:r w:rsidRPr="007A2A7C">
        <w:rPr>
          <w:rFonts w:ascii="Arial" w:hAnsi="Arial" w:cs="Arial"/>
          <w:color w:val="auto"/>
        </w:rPr>
        <w:t>Provádění kontrol ve vozidlech</w:t>
      </w:r>
      <w:bookmarkEnd w:id="124"/>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xml:space="preserve">. Objednatel nebo pověřená osoba může, po </w:t>
      </w:r>
      <w:r w:rsidRPr="00456A0D">
        <w:rPr>
          <w:rFonts w:ascii="Arial" w:hAnsi="Arial" w:cs="Arial"/>
        </w:rPr>
        <w:lastRenderedPageBreak/>
        <w:t>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5" w:name="_Toc6386475"/>
      <w:r w:rsidRPr="007A2A7C">
        <w:rPr>
          <w:rFonts w:ascii="Arial" w:hAnsi="Arial" w:cs="Arial"/>
          <w:color w:val="auto"/>
        </w:rPr>
        <w:t>Přepravní a tarifní kontrola ve vozidlech</w:t>
      </w:r>
      <w:bookmarkEnd w:id="125"/>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6" w:name="_Toc6386476"/>
      <w:r w:rsidRPr="00B00187">
        <w:rPr>
          <w:rFonts w:ascii="Arial" w:hAnsi="Arial" w:cs="Arial"/>
          <w:color w:val="auto"/>
        </w:rPr>
        <w:t>Kontroly vybavení zastávek a stanic</w:t>
      </w:r>
      <w:bookmarkEnd w:id="126"/>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7" w:name="_Toc6386477"/>
      <w:r w:rsidRPr="00B00187">
        <w:rPr>
          <w:rFonts w:ascii="Arial" w:hAnsi="Arial" w:cs="Arial"/>
          <w:color w:val="auto"/>
        </w:rPr>
        <w:t>Kontroly předprodejních a informačních kanceláří</w:t>
      </w:r>
      <w:bookmarkEnd w:id="127"/>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8" w:name="_Toc6386478"/>
      <w:r w:rsidRPr="00B00187">
        <w:rPr>
          <w:rFonts w:ascii="Arial" w:hAnsi="Arial" w:cs="Arial"/>
          <w:color w:val="auto"/>
        </w:rPr>
        <w:lastRenderedPageBreak/>
        <w:t>Úhrada sankcí</w:t>
      </w:r>
      <w:bookmarkEnd w:id="128"/>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9" w:name="_Toc6386479"/>
      <w:r w:rsidRPr="00F36D29">
        <w:rPr>
          <w:rFonts w:ascii="Arial" w:hAnsi="Arial" w:cs="Arial"/>
          <w:color w:val="auto"/>
        </w:rPr>
        <w:lastRenderedPageBreak/>
        <w:t>Seznam příloh</w:t>
      </w:r>
      <w:bookmarkEnd w:id="129"/>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30"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30"/>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9D104" w14:textId="77777777" w:rsidR="001C5473" w:rsidRDefault="001C5473" w:rsidP="0025090D">
      <w:pPr>
        <w:spacing w:after="0" w:line="240" w:lineRule="auto"/>
      </w:pPr>
      <w:r>
        <w:separator/>
      </w:r>
    </w:p>
  </w:endnote>
  <w:endnote w:type="continuationSeparator" w:id="0">
    <w:p w14:paraId="7FA83044" w14:textId="77777777" w:rsidR="001C5473" w:rsidRDefault="001C5473" w:rsidP="0025090D">
      <w:pPr>
        <w:spacing w:after="0" w:line="240" w:lineRule="auto"/>
      </w:pPr>
      <w:r>
        <w:continuationSeparator/>
      </w:r>
    </w:p>
  </w:endnote>
  <w:endnote w:type="continuationNotice" w:id="1">
    <w:p w14:paraId="1784F546" w14:textId="77777777" w:rsidR="001C5473" w:rsidRDefault="001C54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345021A7" w:rsidR="00DC40D1" w:rsidRDefault="00DC40D1">
        <w:pPr>
          <w:pStyle w:val="Zpat"/>
          <w:jc w:val="center"/>
        </w:pPr>
        <w:r>
          <w:fldChar w:fldCharType="begin"/>
        </w:r>
        <w:r>
          <w:instrText>PAGE   \* MERGEFORMAT</w:instrText>
        </w:r>
        <w:r>
          <w:fldChar w:fldCharType="separate"/>
        </w:r>
        <w:r>
          <w:rPr>
            <w:noProof/>
          </w:rPr>
          <w:t>38</w:t>
        </w:r>
        <w:r>
          <w:fldChar w:fldCharType="end"/>
        </w:r>
      </w:p>
    </w:sdtContent>
  </w:sdt>
  <w:p w14:paraId="379D489F" w14:textId="77777777" w:rsidR="00DC40D1" w:rsidRDefault="00DC40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85FDE" w14:textId="77777777" w:rsidR="001C5473" w:rsidRDefault="001C5473" w:rsidP="0025090D">
      <w:pPr>
        <w:spacing w:after="0" w:line="240" w:lineRule="auto"/>
      </w:pPr>
      <w:r>
        <w:separator/>
      </w:r>
    </w:p>
  </w:footnote>
  <w:footnote w:type="continuationSeparator" w:id="0">
    <w:p w14:paraId="72324E6B" w14:textId="77777777" w:rsidR="001C5473" w:rsidRDefault="001C5473" w:rsidP="0025090D">
      <w:pPr>
        <w:spacing w:after="0" w:line="240" w:lineRule="auto"/>
      </w:pPr>
      <w:r>
        <w:continuationSeparator/>
      </w:r>
    </w:p>
  </w:footnote>
  <w:footnote w:type="continuationNotice" w:id="1">
    <w:p w14:paraId="44070210" w14:textId="77777777" w:rsidR="001C5473" w:rsidRDefault="001C5473">
      <w:pPr>
        <w:spacing w:after="0" w:line="240" w:lineRule="auto"/>
      </w:pPr>
    </w:p>
  </w:footnote>
  <w:footnote w:id="2">
    <w:p w14:paraId="526F8C58" w14:textId="77777777" w:rsidR="00DC40D1" w:rsidRDefault="00DC40D1"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DC40D1" w:rsidRDefault="00DC40D1">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DC40D1" w:rsidRDefault="00DC40D1" w:rsidP="00F0212A">
      <w:pPr>
        <w:pStyle w:val="Textpoznpodarou"/>
      </w:pPr>
      <w:r>
        <w:rPr>
          <w:rStyle w:val="Znakapoznpodarou"/>
        </w:rPr>
        <w:footnoteRef/>
      </w:r>
      <w:r>
        <w:t xml:space="preserve"> Určených pro nástup a výstup s jízdním kolem.</w:t>
      </w:r>
    </w:p>
  </w:footnote>
  <w:footnote w:id="5">
    <w:p w14:paraId="1BA37186" w14:textId="77777777" w:rsidR="00DC40D1" w:rsidRDefault="00DC40D1" w:rsidP="00F0212A">
      <w:pPr>
        <w:pStyle w:val="Textpoznpodarou"/>
      </w:pPr>
      <w:r>
        <w:rPr>
          <w:rStyle w:val="Znakapoznpodarou"/>
        </w:rPr>
        <w:footnoteRef/>
      </w:r>
      <w:r>
        <w:t xml:space="preserve"> Nová i starší.</w:t>
      </w:r>
    </w:p>
  </w:footnote>
  <w:footnote w:id="6">
    <w:p w14:paraId="6846DA19" w14:textId="77777777" w:rsidR="00DC40D1" w:rsidRDefault="00DC40D1" w:rsidP="00F71280">
      <w:pPr>
        <w:pStyle w:val="Textpoznpodarou"/>
      </w:pPr>
      <w:r>
        <w:rPr>
          <w:rStyle w:val="Znakapoznpodarou"/>
        </w:rPr>
        <w:footnoteRef/>
      </w:r>
      <w:r>
        <w:t xml:space="preserve"> minibus</w:t>
      </w:r>
    </w:p>
  </w:footnote>
  <w:footnote w:id="7">
    <w:p w14:paraId="0129E8AC" w14:textId="77777777" w:rsidR="00DC40D1" w:rsidRDefault="00DC40D1" w:rsidP="00F71280">
      <w:pPr>
        <w:pStyle w:val="Textpoznpodarou"/>
      </w:pPr>
      <w:r>
        <w:rPr>
          <w:rStyle w:val="Znakapoznpodarou"/>
        </w:rPr>
        <w:footnoteRef/>
      </w:r>
      <w:r>
        <w:t xml:space="preserve"> malý bus</w:t>
      </w:r>
    </w:p>
  </w:footnote>
  <w:footnote w:id="8">
    <w:p w14:paraId="3FCFBE10" w14:textId="77777777" w:rsidR="00DC40D1" w:rsidRDefault="00DC40D1" w:rsidP="00F71280">
      <w:pPr>
        <w:pStyle w:val="Textpoznpodarou"/>
      </w:pPr>
      <w:r>
        <w:rPr>
          <w:rStyle w:val="Znakapoznpodarou"/>
        </w:rPr>
        <w:footnoteRef/>
      </w:r>
      <w:r>
        <w:t xml:space="preserve"> Ve směru jízdy vozidla.</w:t>
      </w:r>
    </w:p>
  </w:footnote>
  <w:footnote w:id="9">
    <w:p w14:paraId="1FBB52C4" w14:textId="77777777" w:rsidR="00DC40D1" w:rsidRDefault="00DC40D1" w:rsidP="00F71280">
      <w:pPr>
        <w:pStyle w:val="Textpoznpodarou"/>
      </w:pPr>
      <w:r>
        <w:rPr>
          <w:rStyle w:val="Znakapoznpodarou"/>
        </w:rPr>
        <w:footnoteRef/>
      </w:r>
      <w:r>
        <w:t xml:space="preserve"> minibus</w:t>
      </w:r>
    </w:p>
  </w:footnote>
  <w:footnote w:id="10">
    <w:p w14:paraId="7062FE2B" w14:textId="77777777" w:rsidR="00DC40D1" w:rsidRDefault="00DC40D1" w:rsidP="00F71280">
      <w:pPr>
        <w:pStyle w:val="Textpoznpodarou"/>
      </w:pPr>
      <w:r>
        <w:rPr>
          <w:rStyle w:val="Znakapoznpodarou"/>
        </w:rPr>
        <w:footnoteRef/>
      </w:r>
      <w:r>
        <w:t xml:space="preserve"> malý bus</w:t>
      </w:r>
    </w:p>
  </w:footnote>
  <w:footnote w:id="11">
    <w:p w14:paraId="20BDB714" w14:textId="77777777" w:rsidR="00DC40D1" w:rsidRDefault="00DC40D1"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DC40D1" w:rsidRDefault="00DC40D1">
      <w:pPr>
        <w:pStyle w:val="Textpoznpodarou"/>
      </w:pPr>
      <w:r>
        <w:rPr>
          <w:rStyle w:val="Znakapoznpodarou"/>
        </w:rPr>
        <w:footnoteRef/>
      </w:r>
      <w:r>
        <w:t xml:space="preserve"> Grafický manuál VDV je přílohou č. 1 TPS VDV</w:t>
      </w:r>
    </w:p>
  </w:footnote>
  <w:footnote w:id="13">
    <w:p w14:paraId="5D1D0610" w14:textId="0EDC543B" w:rsidR="00DC40D1" w:rsidRDefault="00DC40D1">
      <w:pPr>
        <w:pStyle w:val="Textpoznpodarou"/>
      </w:pPr>
      <w:r>
        <w:rPr>
          <w:rStyle w:val="Znakapoznpodarou"/>
        </w:rPr>
        <w:footnoteRef/>
      </w:r>
      <w:r>
        <w:t xml:space="preserve"> Grafický manuál je přílohou č. 1 TPS VDV</w:t>
      </w:r>
    </w:p>
  </w:footnote>
  <w:footnote w:id="14">
    <w:p w14:paraId="495212BC" w14:textId="2ED6985D" w:rsidR="00DC40D1" w:rsidRDefault="00DC40D1" w:rsidP="00267E3D">
      <w:pPr>
        <w:pStyle w:val="Textpoznpodarou"/>
      </w:pPr>
      <w:r>
        <w:rPr>
          <w:rStyle w:val="Znakapoznpodarou"/>
        </w:rPr>
        <w:footnoteRef/>
      </w:r>
      <w:r>
        <w:t xml:space="preserve"> Samostatný dokument.</w:t>
      </w:r>
    </w:p>
  </w:footnote>
  <w:footnote w:id="15">
    <w:p w14:paraId="29773F48" w14:textId="7738E3C5" w:rsidR="00DC40D1" w:rsidRDefault="00DC40D1" w:rsidP="00267E3D">
      <w:pPr>
        <w:pStyle w:val="Textpoznpodarou"/>
      </w:pPr>
      <w:r>
        <w:rPr>
          <w:rStyle w:val="Znakapoznpodarou"/>
        </w:rPr>
        <w:footnoteRef/>
      </w:r>
      <w:r>
        <w:t xml:space="preserve"> Ve smyslu zákona č. 111/1994 Sb., § 18 odst. 1 písm. e).</w:t>
      </w:r>
    </w:p>
  </w:footnote>
  <w:footnote w:id="16">
    <w:p w14:paraId="5EC37383" w14:textId="77777777" w:rsidR="00DC40D1" w:rsidRDefault="00DC40D1" w:rsidP="00267E3D">
      <w:pPr>
        <w:pStyle w:val="Textpoznpodarou"/>
      </w:pPr>
      <w:r>
        <w:rPr>
          <w:rStyle w:val="Znakapoznpodarou"/>
        </w:rPr>
        <w:footnoteRef/>
      </w:r>
      <w:r>
        <w:t xml:space="preserve"> Stanoveno ve směru jízdy vozidla.</w:t>
      </w:r>
    </w:p>
  </w:footnote>
  <w:footnote w:id="17">
    <w:p w14:paraId="24D5365A" w14:textId="77777777" w:rsidR="00DC40D1" w:rsidRDefault="00DC40D1"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DC40D1" w:rsidRDefault="00DC40D1">
      <w:pPr>
        <w:pStyle w:val="Textpoznpodarou"/>
      </w:pPr>
      <w:r>
        <w:rPr>
          <w:rStyle w:val="Znakapoznpodarou"/>
        </w:rPr>
        <w:footnoteRef/>
      </w:r>
      <w:r>
        <w:t xml:space="preserve"> Všechny hodnoty se vztahují k datu první registrace daného vozidla.</w:t>
      </w:r>
    </w:p>
  </w:footnote>
  <w:footnote w:id="19">
    <w:p w14:paraId="34993177" w14:textId="77777777" w:rsidR="00DC40D1" w:rsidRDefault="00DC40D1"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DC40D1" w:rsidRDefault="00DC40D1"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DC40D1" w:rsidRDefault="00DC40D1" w:rsidP="00D82402">
      <w:pPr>
        <w:pStyle w:val="Textpoznpodarou"/>
      </w:pPr>
      <w:r>
        <w:rPr>
          <w:rStyle w:val="Znakapoznpodarou"/>
        </w:rPr>
        <w:footnoteRef/>
      </w:r>
      <w:r>
        <w:t xml:space="preserve"> V podobě, kterou dodá objednatel.</w:t>
      </w:r>
    </w:p>
  </w:footnote>
  <w:footnote w:id="22">
    <w:p w14:paraId="58C123F9" w14:textId="77777777" w:rsidR="00DC40D1" w:rsidRDefault="00DC40D1" w:rsidP="00D82402">
      <w:pPr>
        <w:pStyle w:val="Textpoznpodarou"/>
      </w:pPr>
      <w:r>
        <w:rPr>
          <w:rStyle w:val="Znakapoznpodarou"/>
        </w:rPr>
        <w:footnoteRef/>
      </w:r>
      <w:r>
        <w:t xml:space="preserve"> Tabulka standardizovaných rozměrů i vzhledu.</w:t>
      </w:r>
    </w:p>
  </w:footnote>
  <w:footnote w:id="23">
    <w:p w14:paraId="048DF515" w14:textId="68928B07" w:rsidR="00DC40D1" w:rsidRDefault="00DC40D1" w:rsidP="00D82402">
      <w:pPr>
        <w:pStyle w:val="Textpoznpodarou"/>
      </w:pPr>
      <w:r>
        <w:rPr>
          <w:rStyle w:val="Znakapoznpodarou"/>
        </w:rPr>
        <w:footnoteRef/>
      </w:r>
      <w:r>
        <w:t xml:space="preserve"> Grafický manuál VDV je přílohou č. 1 TPS VDV.</w:t>
      </w:r>
    </w:p>
  </w:footnote>
  <w:footnote w:id="24">
    <w:p w14:paraId="74E0C0AE" w14:textId="77777777" w:rsidR="00DC40D1" w:rsidRDefault="00DC40D1" w:rsidP="00D82402">
      <w:pPr>
        <w:pStyle w:val="Textpoznpodarou"/>
      </w:pPr>
      <w:r>
        <w:rPr>
          <w:rStyle w:val="Znakapoznpodarou"/>
        </w:rPr>
        <w:footnoteRef/>
      </w:r>
      <w:r>
        <w:t xml:space="preserve"> VLD a MHD.</w:t>
      </w:r>
    </w:p>
  </w:footnote>
  <w:footnote w:id="25">
    <w:p w14:paraId="6D4CB79D" w14:textId="371E1B4C" w:rsidR="00DC40D1" w:rsidRDefault="00DC40D1" w:rsidP="00D82402">
      <w:pPr>
        <w:pStyle w:val="Textpoznpodarou"/>
      </w:pPr>
      <w:r>
        <w:rPr>
          <w:rStyle w:val="Znakapoznpodarou"/>
        </w:rPr>
        <w:footnoteRef/>
      </w:r>
      <w:r>
        <w:t xml:space="preserve"> Grafický manuál VDV je přílohou č. 1 TPS VDV.</w:t>
      </w:r>
    </w:p>
  </w:footnote>
  <w:footnote w:id="26">
    <w:p w14:paraId="332CEB29" w14:textId="77777777" w:rsidR="00DC40D1" w:rsidRDefault="00DC40D1"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DC40D1" w:rsidRDefault="00DC40D1" w:rsidP="005F60CE">
      <w:pPr>
        <w:pStyle w:val="Textpoznpodarou"/>
      </w:pPr>
      <w:r>
        <w:rPr>
          <w:rStyle w:val="Znakapoznpodarou"/>
        </w:rPr>
        <w:footnoteRef/>
      </w:r>
      <w:r>
        <w:t xml:space="preserve"> Vyhláška o jízdních řádech veřejné linkové dopravy.</w:t>
      </w:r>
    </w:p>
  </w:footnote>
  <w:footnote w:id="28">
    <w:p w14:paraId="464F5EC9" w14:textId="77777777" w:rsidR="00DC40D1" w:rsidRDefault="00DC40D1"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DC40D1" w:rsidRDefault="00DC40D1"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DC40D1" w:rsidRDefault="00DC40D1"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DC40D1" w:rsidRDefault="00DC40D1" w:rsidP="00EA7200">
      <w:pPr>
        <w:pStyle w:val="Textpoznpodarou"/>
      </w:pPr>
      <w:r>
        <w:rPr>
          <w:rStyle w:val="Znakapoznpodarou"/>
        </w:rPr>
        <w:footnoteRef/>
      </w:r>
      <w:r>
        <w:t xml:space="preserve"> Posily.</w:t>
      </w:r>
    </w:p>
  </w:footnote>
  <w:footnote w:id="32">
    <w:p w14:paraId="3D5F7A5B" w14:textId="77777777" w:rsidR="00DC40D1" w:rsidRDefault="00DC40D1" w:rsidP="00494712">
      <w:pPr>
        <w:pStyle w:val="Textpoznpodarou"/>
      </w:pPr>
      <w:r>
        <w:rPr>
          <w:rStyle w:val="Znakapoznpodarou"/>
        </w:rPr>
        <w:footnoteRef/>
      </w:r>
      <w:r>
        <w:t xml:space="preserve"> Příslušné regionální oblasti – krajský objednatel</w:t>
      </w:r>
    </w:p>
  </w:footnote>
  <w:footnote w:id="33">
    <w:p w14:paraId="12E5C8AF" w14:textId="0AD8F078" w:rsidR="00DC40D1" w:rsidRDefault="00DC40D1"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DC40D1" w:rsidRDefault="00DC40D1"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11590</Words>
  <Characters>68383</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2021-04-01T12:30:00Z</dcterms:created>
  <dcterms:modified xsi:type="dcterms:W3CDTF">2021-04-07T15:02:00Z</dcterms:modified>
</cp:coreProperties>
</file>