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3"/>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071C3A">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071C3A">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071C3A">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071C3A">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071C3A">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071C3A">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071C3A">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071C3A">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Pr>
          <w:rFonts w:ascii="Arial" w:hAnsi="Arial" w:cs="Arial"/>
        </w:rPr>
        <w:t>umístěny</w:t>
      </w:r>
      <w:proofErr w:type="gramEnd"/>
      <w:r>
        <w:rPr>
          <w:rFonts w:ascii="Arial" w:hAnsi="Arial" w:cs="Arial"/>
        </w:rPr>
        <w:t xml:space="preserve">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959ED" w14:textId="77777777" w:rsidR="001F5B39" w:rsidRDefault="001F5B39" w:rsidP="0025090D">
      <w:pPr>
        <w:spacing w:after="0" w:line="240" w:lineRule="auto"/>
      </w:pPr>
      <w:r>
        <w:separator/>
      </w:r>
    </w:p>
  </w:endnote>
  <w:endnote w:type="continuationSeparator" w:id="0">
    <w:p w14:paraId="6EFB18AD" w14:textId="77777777" w:rsidR="001F5B39" w:rsidRDefault="001F5B39" w:rsidP="0025090D">
      <w:pPr>
        <w:spacing w:after="0" w:line="240" w:lineRule="auto"/>
      </w:pPr>
      <w:r>
        <w:continuationSeparator/>
      </w:r>
    </w:p>
  </w:endnote>
  <w:endnote w:type="continuationNotice" w:id="1">
    <w:p w14:paraId="2A39212A" w14:textId="77777777" w:rsidR="001F5B39" w:rsidRDefault="001F5B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E57FB" w14:textId="77777777" w:rsidR="001F5B39" w:rsidRDefault="001F5B39" w:rsidP="0025090D">
      <w:pPr>
        <w:spacing w:after="0" w:line="240" w:lineRule="auto"/>
      </w:pPr>
      <w:r>
        <w:separator/>
      </w:r>
    </w:p>
  </w:footnote>
  <w:footnote w:type="continuationSeparator" w:id="0">
    <w:p w14:paraId="6009684D" w14:textId="77777777" w:rsidR="001F5B39" w:rsidRDefault="001F5B39" w:rsidP="0025090D">
      <w:pPr>
        <w:spacing w:after="0" w:line="240" w:lineRule="auto"/>
      </w:pPr>
      <w:r>
        <w:continuationSeparator/>
      </w:r>
    </w:p>
  </w:footnote>
  <w:footnote w:type="continuationNotice" w:id="1">
    <w:p w14:paraId="03F5AFF4" w14:textId="77777777" w:rsidR="001F5B39" w:rsidRDefault="001F5B39">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1C3A"/>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1F5B39"/>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2021-05-04T16:38:00Z</dcterms:created>
  <dcterms:modified xsi:type="dcterms:W3CDTF">2021-05-04T16:38:00Z</dcterms:modified>
</cp:coreProperties>
</file>