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0236A" w14:textId="77E1B9FE" w:rsidR="00895318" w:rsidRPr="00456A0D" w:rsidRDefault="00D94840" w:rsidP="00895318">
      <w:pPr>
        <w:rPr>
          <w:rFonts w:ascii="Arial" w:hAnsi="Arial" w:cs="Arial"/>
        </w:rPr>
      </w:pPr>
      <w:r>
        <w:rPr>
          <w:rFonts w:ascii="Arial" w:hAnsi="Arial" w:cs="Arial"/>
        </w:rPr>
        <w:t xml:space="preserve">           </w:t>
      </w: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64CF9157"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030D11">
        <w:rPr>
          <w:rFonts w:ascii="Arial" w:hAnsi="Arial" w:cs="Arial"/>
          <w:b/>
          <w:sz w:val="32"/>
          <w:szCs w:val="32"/>
        </w:rPr>
        <w:t xml:space="preserve"> pro druhé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CCA3B0D" w:rsidR="00895318" w:rsidRPr="00456A0D" w:rsidRDefault="00F76D41"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8B74B3" w:rsidRPr="00456A0D">
        <w:rPr>
          <w:rFonts w:ascii="Arial" w:hAnsi="Arial" w:cs="Arial"/>
        </w:rPr>
        <w:t>20</w:t>
      </w:r>
      <w:r w:rsidR="008B74B3">
        <w:rPr>
          <w:rFonts w:ascii="Arial" w:hAnsi="Arial" w:cs="Arial"/>
        </w:rPr>
        <w:t>21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23AD259E"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51CE1A31"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400ECB1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343C78">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A2A2EC3" w14:textId="746BB5AD" w:rsidR="0025090D" w:rsidRPr="00456A0D" w:rsidRDefault="0025090D" w:rsidP="0025090D">
      <w:pPr>
        <w:spacing w:before="120" w:after="120" w:line="360" w:lineRule="auto"/>
        <w:ind w:firstLine="284"/>
        <w:jc w:val="both"/>
        <w:rPr>
          <w:rFonts w:ascii="Arial" w:hAnsi="Arial" w:cs="Arial"/>
          <w:shd w:val="clear" w:color="auto" w:fill="FFFFFF"/>
        </w:rPr>
      </w:pP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648C46DE" w14:textId="3FB4E85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obsaditelnosti</w:t>
      </w:r>
      <w:r w:rsidR="00E42AE0">
        <w:rPr>
          <w:rFonts w:ascii="Arial" w:hAnsi="Arial" w:cs="Arial"/>
          <w:shd w:val="clear" w:color="auto" w:fill="FFFFFF"/>
        </w:rPr>
        <w:t>,</w:t>
      </w:r>
      <w:r w:rsidRPr="00456A0D">
        <w:rPr>
          <w:rFonts w:ascii="Arial" w:hAnsi="Arial" w:cs="Arial"/>
          <w:shd w:val="clear" w:color="auto" w:fill="FFFFFF"/>
        </w:rPr>
        <w:t xml:space="preserve"> a přípustného stáří. </w:t>
      </w:r>
    </w:p>
    <w:p w14:paraId="7487A3CA" w14:textId="77777777" w:rsidR="0025090D" w:rsidRPr="00456A0D" w:rsidRDefault="0025090D" w:rsidP="008C2E77">
      <w:pPr>
        <w:spacing w:before="120" w:after="120" w:line="360" w:lineRule="auto"/>
        <w:jc w:val="both"/>
        <w:rPr>
          <w:rFonts w:ascii="Arial" w:hAnsi="Arial" w:cs="Arial"/>
          <w:shd w:val="clear" w:color="auto" w:fill="FFFFFF"/>
        </w:rPr>
      </w:pPr>
    </w:p>
    <w:p w14:paraId="12A360DD" w14:textId="1C61C1B1"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K</w:t>
      </w:r>
      <w:r w:rsidRPr="00456A0D">
        <w:rPr>
          <w:rFonts w:ascii="Arial" w:hAnsi="Arial" w:cs="Arial"/>
          <w:bCs/>
          <w:shd w:val="clear" w:color="auto" w:fill="FFFFFF"/>
        </w:rPr>
        <w:t xml:space="preserve">ategorie </w:t>
      </w:r>
      <w:r w:rsidR="008C2E77">
        <w:rPr>
          <w:rFonts w:ascii="Arial" w:hAnsi="Arial" w:cs="Arial"/>
          <w:bCs/>
          <w:shd w:val="clear" w:color="auto" w:fill="FFFFFF"/>
        </w:rPr>
        <w:t xml:space="preserve">vozidel </w:t>
      </w:r>
      <w:r>
        <w:rPr>
          <w:rFonts w:ascii="Arial" w:hAnsi="Arial" w:cs="Arial"/>
          <w:bCs/>
          <w:shd w:val="clear" w:color="auto" w:fill="FFFFFF"/>
        </w:rPr>
        <w:t xml:space="preserve">jsou rozlišovány </w:t>
      </w:r>
      <w:r w:rsidR="0025090D" w:rsidRPr="00456A0D">
        <w:rPr>
          <w:rFonts w:ascii="Arial" w:hAnsi="Arial" w:cs="Arial"/>
          <w:bCs/>
          <w:shd w:val="clear" w:color="auto" w:fill="FFFFFF"/>
        </w:rPr>
        <w:t>na:</w:t>
      </w:r>
    </w:p>
    <w:p w14:paraId="20C7C817"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Velký autobus plus </w:t>
      </w:r>
      <w:r w:rsidRPr="00456A0D">
        <w:rPr>
          <w:rFonts w:cs="Arial"/>
          <w:bCs/>
          <w:shd w:val="clear" w:color="auto" w:fill="FFFFFF"/>
        </w:rPr>
        <w:tab/>
        <w:t>Vplus</w:t>
      </w:r>
    </w:p>
    <w:p w14:paraId="2B53F0F9" w14:textId="3C1E9CEC" w:rsidR="002509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Velký autobus</w:t>
      </w:r>
      <w:r w:rsidRPr="00456A0D">
        <w:rPr>
          <w:rFonts w:cs="Arial"/>
          <w:bCs/>
          <w:shd w:val="clear" w:color="auto" w:fill="FFFFFF"/>
        </w:rPr>
        <w:tab/>
        <w:t>V</w:t>
      </w:r>
    </w:p>
    <w:p w14:paraId="4E505965"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Střední autobus </w:t>
      </w:r>
      <w:r w:rsidRPr="00456A0D">
        <w:rPr>
          <w:rFonts w:cs="Arial"/>
          <w:bCs/>
          <w:shd w:val="clear" w:color="auto" w:fill="FFFFFF"/>
        </w:rPr>
        <w:tab/>
        <w:t>S</w:t>
      </w:r>
    </w:p>
    <w:p w14:paraId="7B8268D4"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Malý autobus</w:t>
      </w:r>
      <w:r w:rsidRPr="00456A0D">
        <w:rPr>
          <w:rFonts w:cs="Arial"/>
          <w:bCs/>
          <w:shd w:val="clear" w:color="auto" w:fill="FFFFFF"/>
        </w:rPr>
        <w:tab/>
        <w:t>M</w:t>
      </w:r>
    </w:p>
    <w:p w14:paraId="54FC97DB"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Minibus</w:t>
      </w:r>
      <w:r w:rsidRPr="00456A0D">
        <w:rPr>
          <w:rFonts w:cs="Arial"/>
          <w:bCs/>
          <w:shd w:val="clear" w:color="auto" w:fill="FFFFFF"/>
        </w:rPr>
        <w:tab/>
        <w:t>X</w:t>
      </w:r>
    </w:p>
    <w:p w14:paraId="795A9CB9" w14:textId="21B1DB3C"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A dále z</w:t>
      </w:r>
      <w:r w:rsidR="0025090D" w:rsidRPr="00456A0D">
        <w:rPr>
          <w:rFonts w:ascii="Arial" w:hAnsi="Arial" w:cs="Arial"/>
          <w:bCs/>
          <w:shd w:val="clear" w:color="auto" w:fill="FFFFFF"/>
        </w:rPr>
        <w:t> hlediska provedení:</w:t>
      </w:r>
    </w:p>
    <w:p w14:paraId="243B6230" w14:textId="55CB89FC"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w:t>
      </w:r>
      <w:r w:rsidR="00417CF3">
        <w:rPr>
          <w:rFonts w:cs="Arial"/>
          <w:bCs/>
          <w:shd w:val="clear" w:color="auto" w:fill="FFFFFF"/>
        </w:rPr>
        <w:t xml:space="preserve"> </w:t>
      </w:r>
      <w:r w:rsidRPr="00456A0D">
        <w:rPr>
          <w:rFonts w:cs="Arial"/>
          <w:bCs/>
          <w:shd w:val="clear" w:color="auto" w:fill="FFFFFF"/>
        </w:rPr>
        <w:t>částečně nízkopodlažní</w:t>
      </w:r>
      <w:r w:rsidRPr="00456A0D">
        <w:rPr>
          <w:rFonts w:cs="Arial"/>
          <w:bCs/>
          <w:shd w:val="clear" w:color="auto" w:fill="FFFFFF"/>
          <w:vertAlign w:val="superscript"/>
        </w:rPr>
        <w:footnoteReference w:id="2"/>
      </w:r>
      <w:r w:rsidRPr="00456A0D">
        <w:rPr>
          <w:rFonts w:cs="Arial"/>
          <w:bCs/>
          <w:shd w:val="clear" w:color="auto" w:fill="FFFFFF"/>
          <w:vertAlign w:val="superscript"/>
        </w:rPr>
        <w:tab/>
      </w:r>
      <w:r w:rsidR="00417CF3">
        <w:rPr>
          <w:rFonts w:cs="Arial"/>
          <w:bCs/>
          <w:shd w:val="clear" w:color="auto" w:fill="FFFFFF"/>
        </w:rPr>
        <w:t xml:space="preserve"> </w:t>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sidRPr="00456A0D">
        <w:rPr>
          <w:rFonts w:cs="Arial"/>
          <w:bCs/>
          <w:shd w:val="clear" w:color="auto" w:fill="FFFFFF"/>
        </w:rPr>
        <w:tab/>
      </w:r>
      <w:r w:rsidR="00417CF3" w:rsidRPr="00456A0D">
        <w:rPr>
          <w:rFonts w:cs="Arial"/>
          <w:bCs/>
          <w:shd w:val="clear" w:color="auto" w:fill="FFFFFF"/>
        </w:rPr>
        <w:tab/>
      </w:r>
      <w:r w:rsidR="00417CF3">
        <w:rPr>
          <w:rFonts w:cs="Arial"/>
          <w:bCs/>
          <w:shd w:val="clear" w:color="auto" w:fill="FFFFFF"/>
        </w:rPr>
        <w:t xml:space="preserve">     </w:t>
      </w:r>
      <w:r w:rsidRPr="00456A0D">
        <w:rPr>
          <w:rFonts w:cs="Arial"/>
          <w:bCs/>
          <w:shd w:val="clear" w:color="auto" w:fill="FFFFFF"/>
        </w:rPr>
        <w:t>N</w:t>
      </w:r>
      <w:r w:rsidR="00417CF3">
        <w:rPr>
          <w:rFonts w:cs="Arial"/>
          <w:bCs/>
          <w:shd w:val="clear" w:color="auto" w:fill="FFFFFF"/>
        </w:rPr>
        <w:tab/>
      </w:r>
    </w:p>
    <w:p w14:paraId="1532A461" w14:textId="1CFFC35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 standardního provedení</w:t>
      </w:r>
      <w:r w:rsidRPr="00456A0D">
        <w:rPr>
          <w:rFonts w:cs="Arial"/>
          <w:bCs/>
          <w:shd w:val="clear" w:color="auto" w:fill="FFFFFF"/>
        </w:rPr>
        <w:tab/>
      </w:r>
      <w:r w:rsidR="00417CF3">
        <w:rPr>
          <w:rFonts w:cs="Arial"/>
          <w:bCs/>
          <w:shd w:val="clear" w:color="auto" w:fill="FFFFFF"/>
        </w:rPr>
        <w:t xml:space="preserve"> </w:t>
      </w:r>
      <w:r w:rsidR="00417CF3">
        <w:rPr>
          <w:rFonts w:cs="Arial"/>
          <w:bCs/>
          <w:shd w:val="clear" w:color="auto" w:fill="FFFFFF"/>
        </w:rPr>
        <w:tab/>
        <w:t xml:space="preserve">     </w:t>
      </w:r>
      <w:r w:rsidRPr="00456A0D">
        <w:rPr>
          <w:rFonts w:cs="Arial"/>
          <w:bCs/>
          <w:shd w:val="clear" w:color="auto" w:fill="FFFFFF"/>
        </w:rPr>
        <w:t>S</w:t>
      </w:r>
    </w:p>
    <w:p w14:paraId="52D8E804" w14:textId="77777777" w:rsidR="0025090D" w:rsidRPr="00456A0D" w:rsidRDefault="0025090D" w:rsidP="0025090D">
      <w:pPr>
        <w:spacing w:before="120" w:after="120" w:line="360" w:lineRule="auto"/>
        <w:ind w:firstLine="284"/>
        <w:jc w:val="both"/>
        <w:rPr>
          <w:rFonts w:ascii="Arial" w:hAnsi="Arial" w:cs="Arial"/>
          <w:bCs/>
          <w:i/>
          <w:shd w:val="clear" w:color="auto" w:fill="FFFFFF"/>
        </w:rPr>
      </w:pPr>
      <w:r w:rsidRPr="00456A0D">
        <w:rPr>
          <w:rFonts w:ascii="Arial" w:hAnsi="Arial" w:cs="Arial"/>
          <w:bCs/>
          <w:i/>
          <w:shd w:val="clear" w:color="auto" w:fill="FFFFFF"/>
        </w:rPr>
        <w:t>Poznámka: příklad značení (V-N) – vozidlo kategorie velké vozidlo, provedení nízkopodlažní</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5C162F90"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w:t>
      </w:r>
      <w:r w:rsidR="00EF756D">
        <w:rPr>
          <w:rFonts w:cs="Arial"/>
          <w:bCs/>
          <w:shd w:val="clear" w:color="auto" w:fill="FFFFFF"/>
        </w:rPr>
        <w:t xml:space="preserve"> </w:t>
      </w:r>
      <w:r w:rsidRPr="00456A0D">
        <w:rPr>
          <w:rFonts w:cs="Arial"/>
          <w:bCs/>
          <w:shd w:val="clear" w:color="auto" w:fill="FFFFFF"/>
        </w:rPr>
        <w:t>vozidla</w:t>
      </w:r>
    </w:p>
    <w:p w14:paraId="2715F8DC" w14:textId="2504FA9A" w:rsidR="0025090D" w:rsidRDefault="0025090D" w:rsidP="0025090D">
      <w:pPr>
        <w:spacing w:before="120" w:after="120" w:line="360" w:lineRule="auto"/>
        <w:ind w:firstLine="284"/>
        <w:jc w:val="both"/>
        <w:rPr>
          <w:rFonts w:ascii="Arial" w:hAnsi="Arial" w:cs="Arial"/>
          <w:bCs/>
          <w:shd w:val="clear" w:color="auto" w:fill="FFFFFF"/>
        </w:rPr>
      </w:pPr>
    </w:p>
    <w:p w14:paraId="250816A8" w14:textId="35FEA731" w:rsidR="0037034E" w:rsidRPr="00456A0D" w:rsidRDefault="0037034E" w:rsidP="0025090D">
      <w:pPr>
        <w:spacing w:before="120" w:after="120" w:line="360" w:lineRule="auto"/>
        <w:ind w:firstLine="284"/>
        <w:jc w:val="both"/>
        <w:rPr>
          <w:rFonts w:ascii="Arial" w:hAnsi="Arial" w:cs="Arial"/>
          <w:bCs/>
          <w:shd w:val="clear" w:color="auto" w:fill="FFFFFF"/>
        </w:rPr>
      </w:pPr>
      <w:bookmarkStart w:id="0" w:name="_Hlk62398448"/>
      <w:r>
        <w:rPr>
          <w:rFonts w:ascii="Arial" w:hAnsi="Arial" w:cs="Arial"/>
          <w:bCs/>
          <w:shd w:val="clear" w:color="auto" w:fill="FFFFFF"/>
        </w:rPr>
        <w:t xml:space="preserve">Za </w:t>
      </w:r>
      <w:r w:rsidR="00EF756D">
        <w:rPr>
          <w:rFonts w:ascii="Arial" w:hAnsi="Arial" w:cs="Arial"/>
          <w:bCs/>
          <w:shd w:val="clear" w:color="auto" w:fill="FFFFFF"/>
        </w:rPr>
        <w:t xml:space="preserve">nové vozidlo </w:t>
      </w:r>
      <w:r>
        <w:rPr>
          <w:rFonts w:ascii="Arial" w:hAnsi="Arial" w:cs="Arial"/>
          <w:bCs/>
          <w:shd w:val="clear" w:color="auto" w:fill="FFFFFF"/>
        </w:rPr>
        <w:t xml:space="preserve">se </w:t>
      </w:r>
      <w:r w:rsidR="00EF756D">
        <w:rPr>
          <w:rFonts w:ascii="Arial" w:hAnsi="Arial" w:cs="Arial"/>
          <w:bCs/>
          <w:shd w:val="clear" w:color="auto" w:fill="FFFFFF"/>
        </w:rPr>
        <w:t>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vyšší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bookmarkEnd w:id="0"/>
      <w:r w:rsidR="00EF756D">
        <w:rPr>
          <w:rFonts w:ascii="Arial" w:hAnsi="Arial" w:cs="Arial"/>
          <w:bCs/>
          <w:shd w:val="clear" w:color="auto" w:fill="FFFFFF"/>
        </w:rPr>
        <w:t xml:space="preserve"> Za starší vozidlo se 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w:t>
      </w:r>
      <w:r w:rsidR="00EF756D">
        <w:rPr>
          <w:rFonts w:ascii="Arial" w:hAnsi="Arial" w:cs="Arial"/>
          <w:bCs/>
          <w:shd w:val="clear" w:color="auto" w:fill="FFFFFF"/>
        </w:rPr>
        <w:t>nižší</w:t>
      </w:r>
      <w:r w:rsidR="00EF756D" w:rsidRPr="00EF756D">
        <w:rPr>
          <w:rFonts w:ascii="Arial" w:hAnsi="Arial" w:cs="Arial"/>
          <w:bCs/>
          <w:shd w:val="clear" w:color="auto" w:fill="FFFFFF"/>
        </w:rPr>
        <w:t xml:space="preserve">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p>
    <w:p w14:paraId="7A395A8A" w14:textId="77777777" w:rsidR="00215202" w:rsidRDefault="00215202" w:rsidP="00215202">
      <w:pPr>
        <w:spacing w:before="120" w:after="120" w:line="360" w:lineRule="auto"/>
        <w:jc w:val="both"/>
        <w:rPr>
          <w:rFonts w:ascii="Arial" w:hAnsi="Arial" w:cs="Arial"/>
          <w:bCs/>
          <w:shd w:val="clear" w:color="auto" w:fill="FFFFFF"/>
        </w:rPr>
      </w:pPr>
    </w:p>
    <w:p w14:paraId="05535194" w14:textId="77777777" w:rsidR="00215202" w:rsidRDefault="00215202" w:rsidP="00215202">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390"/>
        <w:gridCol w:w="1984"/>
        <w:gridCol w:w="2688"/>
      </w:tblGrid>
      <w:tr w:rsidR="00215202" w14:paraId="37BB739F" w14:textId="77777777" w:rsidTr="00D4003C">
        <w:tc>
          <w:tcPr>
            <w:tcW w:w="4390" w:type="dxa"/>
            <w:vAlign w:val="center"/>
          </w:tcPr>
          <w:p w14:paraId="686D4E8A" w14:textId="77777777" w:rsidR="00215202" w:rsidRDefault="00215202" w:rsidP="00C85086">
            <w:pPr>
              <w:spacing w:line="360" w:lineRule="auto"/>
              <w:jc w:val="both"/>
              <w:rPr>
                <w:rFonts w:cs="Arial"/>
                <w:bCs/>
                <w:shd w:val="clear" w:color="auto" w:fill="FFFFFF"/>
              </w:rPr>
            </w:pPr>
            <w:r>
              <w:rPr>
                <w:rFonts w:cs="Arial"/>
                <w:bCs/>
                <w:shd w:val="clear" w:color="auto" w:fill="FFFFFF"/>
              </w:rPr>
              <w:t>Oblast</w:t>
            </w:r>
          </w:p>
        </w:tc>
        <w:tc>
          <w:tcPr>
            <w:tcW w:w="1984" w:type="dxa"/>
            <w:vAlign w:val="center"/>
          </w:tcPr>
          <w:p w14:paraId="446AF1AE" w14:textId="77777777" w:rsidR="00215202" w:rsidRDefault="00215202" w:rsidP="00C85086">
            <w:pPr>
              <w:spacing w:line="360" w:lineRule="auto"/>
              <w:jc w:val="both"/>
              <w:rPr>
                <w:rFonts w:cs="Arial"/>
                <w:bCs/>
                <w:shd w:val="clear" w:color="auto" w:fill="FFFFFF"/>
              </w:rPr>
            </w:pPr>
            <w:r>
              <w:rPr>
                <w:rFonts w:cs="Arial"/>
                <w:bCs/>
                <w:shd w:val="clear" w:color="auto" w:fill="FFFFFF"/>
              </w:rPr>
              <w:t>Číslo oblasti</w:t>
            </w:r>
          </w:p>
        </w:tc>
        <w:tc>
          <w:tcPr>
            <w:tcW w:w="2688" w:type="dxa"/>
            <w:vAlign w:val="center"/>
          </w:tcPr>
          <w:p w14:paraId="55C6691D" w14:textId="77777777" w:rsidR="00215202" w:rsidRDefault="00215202" w:rsidP="00C85086">
            <w:pPr>
              <w:spacing w:line="360" w:lineRule="auto"/>
              <w:jc w:val="both"/>
              <w:rPr>
                <w:rFonts w:cs="Arial"/>
                <w:bCs/>
                <w:shd w:val="clear" w:color="auto" w:fill="FFFFFF"/>
              </w:rPr>
            </w:pPr>
            <w:r>
              <w:rPr>
                <w:rFonts w:cs="Arial"/>
                <w:bCs/>
                <w:shd w:val="clear" w:color="auto" w:fill="FFFFFF"/>
              </w:rPr>
              <w:t>Min. počet vozidel</w:t>
            </w:r>
          </w:p>
        </w:tc>
      </w:tr>
      <w:tr w:rsidR="00215202" w14:paraId="5F4B6E2F" w14:textId="77777777" w:rsidTr="00D4003C">
        <w:tc>
          <w:tcPr>
            <w:tcW w:w="4390" w:type="dxa"/>
          </w:tcPr>
          <w:p w14:paraId="2D4F7ECB" w14:textId="77777777" w:rsidR="00215202" w:rsidRDefault="00215202" w:rsidP="00215202">
            <w:pPr>
              <w:spacing w:line="360" w:lineRule="auto"/>
              <w:jc w:val="both"/>
              <w:rPr>
                <w:rFonts w:cs="Arial"/>
                <w:bCs/>
                <w:shd w:val="clear" w:color="auto" w:fill="FFFFFF"/>
              </w:rPr>
            </w:pPr>
            <w:r w:rsidRPr="005D5A74">
              <w:t>Bystřicko a Velkomeziříčsko</w:t>
            </w:r>
          </w:p>
        </w:tc>
        <w:tc>
          <w:tcPr>
            <w:tcW w:w="1984" w:type="dxa"/>
          </w:tcPr>
          <w:p w14:paraId="5DBFF807" w14:textId="77777777" w:rsidR="00215202" w:rsidRDefault="00215202" w:rsidP="00215202">
            <w:pPr>
              <w:spacing w:line="360" w:lineRule="auto"/>
              <w:jc w:val="both"/>
              <w:rPr>
                <w:rFonts w:cs="Arial"/>
                <w:bCs/>
                <w:shd w:val="clear" w:color="auto" w:fill="FFFFFF"/>
              </w:rPr>
            </w:pPr>
            <w:r w:rsidRPr="0098420A">
              <w:t>1</w:t>
            </w:r>
          </w:p>
        </w:tc>
        <w:tc>
          <w:tcPr>
            <w:tcW w:w="2688" w:type="dxa"/>
          </w:tcPr>
          <w:p w14:paraId="289B0CEB" w14:textId="53E7A297" w:rsidR="00215202" w:rsidRDefault="00215202" w:rsidP="00215202">
            <w:pPr>
              <w:spacing w:line="360" w:lineRule="auto"/>
              <w:jc w:val="both"/>
              <w:rPr>
                <w:rFonts w:cs="Arial"/>
                <w:bCs/>
                <w:shd w:val="clear" w:color="auto" w:fill="FFFFFF"/>
              </w:rPr>
            </w:pPr>
            <w:r w:rsidRPr="00D0171A">
              <w:t>47</w:t>
            </w:r>
          </w:p>
        </w:tc>
      </w:tr>
      <w:tr w:rsidR="00215202" w14:paraId="6DC9E165" w14:textId="77777777" w:rsidTr="00D4003C">
        <w:tc>
          <w:tcPr>
            <w:tcW w:w="4390" w:type="dxa"/>
          </w:tcPr>
          <w:p w14:paraId="6BCEE09B" w14:textId="4C96ACBA" w:rsidR="00215202" w:rsidRDefault="00215202" w:rsidP="00215202">
            <w:pPr>
              <w:spacing w:line="360" w:lineRule="auto"/>
              <w:jc w:val="both"/>
              <w:rPr>
                <w:rFonts w:cs="Arial"/>
                <w:bCs/>
                <w:shd w:val="clear" w:color="auto" w:fill="FFFFFF"/>
              </w:rPr>
            </w:pPr>
            <w:r w:rsidRPr="005D5A74">
              <w:t>Žďárské vrchy</w:t>
            </w:r>
          </w:p>
        </w:tc>
        <w:tc>
          <w:tcPr>
            <w:tcW w:w="1984" w:type="dxa"/>
          </w:tcPr>
          <w:p w14:paraId="7A8B8AD9" w14:textId="77777777" w:rsidR="00215202" w:rsidRDefault="00215202" w:rsidP="00215202">
            <w:pPr>
              <w:spacing w:line="360" w:lineRule="auto"/>
              <w:jc w:val="both"/>
              <w:rPr>
                <w:rFonts w:cs="Arial"/>
                <w:bCs/>
                <w:shd w:val="clear" w:color="auto" w:fill="FFFFFF"/>
              </w:rPr>
            </w:pPr>
            <w:r w:rsidRPr="0098420A">
              <w:t>2</w:t>
            </w:r>
          </w:p>
        </w:tc>
        <w:tc>
          <w:tcPr>
            <w:tcW w:w="2688" w:type="dxa"/>
          </w:tcPr>
          <w:p w14:paraId="565AA071" w14:textId="7F4283F1" w:rsidR="00215202" w:rsidRDefault="00215202" w:rsidP="00215202">
            <w:pPr>
              <w:spacing w:line="360" w:lineRule="auto"/>
              <w:jc w:val="both"/>
              <w:rPr>
                <w:rFonts w:cs="Arial"/>
                <w:bCs/>
                <w:shd w:val="clear" w:color="auto" w:fill="FFFFFF"/>
              </w:rPr>
            </w:pPr>
            <w:r w:rsidRPr="00D0171A">
              <w:t>44</w:t>
            </w:r>
          </w:p>
        </w:tc>
      </w:tr>
      <w:tr w:rsidR="00215202" w14:paraId="331ABF98" w14:textId="77777777" w:rsidTr="00D4003C">
        <w:tc>
          <w:tcPr>
            <w:tcW w:w="4390" w:type="dxa"/>
          </w:tcPr>
          <w:p w14:paraId="74D8D16E" w14:textId="4B6D2C6B" w:rsidR="00215202" w:rsidRDefault="00215202" w:rsidP="00215202">
            <w:pPr>
              <w:spacing w:line="360" w:lineRule="auto"/>
              <w:jc w:val="both"/>
              <w:rPr>
                <w:rFonts w:cs="Arial"/>
                <w:bCs/>
                <w:shd w:val="clear" w:color="auto" w:fill="FFFFFF"/>
              </w:rPr>
            </w:pPr>
            <w:r w:rsidRPr="005D5A74">
              <w:t>Havlíčkobrodsko</w:t>
            </w:r>
          </w:p>
        </w:tc>
        <w:tc>
          <w:tcPr>
            <w:tcW w:w="1984" w:type="dxa"/>
          </w:tcPr>
          <w:p w14:paraId="3CE75EF9" w14:textId="77777777" w:rsidR="00215202" w:rsidRDefault="00215202" w:rsidP="00215202">
            <w:pPr>
              <w:spacing w:line="360" w:lineRule="auto"/>
              <w:jc w:val="both"/>
              <w:rPr>
                <w:rFonts w:cs="Arial"/>
                <w:bCs/>
                <w:shd w:val="clear" w:color="auto" w:fill="FFFFFF"/>
              </w:rPr>
            </w:pPr>
            <w:r w:rsidRPr="0098420A">
              <w:t>3</w:t>
            </w:r>
          </w:p>
        </w:tc>
        <w:tc>
          <w:tcPr>
            <w:tcW w:w="2688" w:type="dxa"/>
          </w:tcPr>
          <w:p w14:paraId="13335399" w14:textId="07C972AD" w:rsidR="00215202" w:rsidRDefault="00215202" w:rsidP="00215202">
            <w:pPr>
              <w:spacing w:line="360" w:lineRule="auto"/>
              <w:jc w:val="both"/>
              <w:rPr>
                <w:rFonts w:cs="Arial"/>
                <w:bCs/>
                <w:shd w:val="clear" w:color="auto" w:fill="FFFFFF"/>
              </w:rPr>
            </w:pPr>
            <w:r w:rsidRPr="00D0171A">
              <w:t>47</w:t>
            </w:r>
          </w:p>
        </w:tc>
      </w:tr>
      <w:tr w:rsidR="00215202" w14:paraId="24109B40" w14:textId="77777777" w:rsidTr="00D4003C">
        <w:tc>
          <w:tcPr>
            <w:tcW w:w="4390" w:type="dxa"/>
          </w:tcPr>
          <w:p w14:paraId="2434E7BD" w14:textId="77777777" w:rsidR="00215202" w:rsidRDefault="00215202" w:rsidP="00215202">
            <w:pPr>
              <w:spacing w:line="360" w:lineRule="auto"/>
              <w:jc w:val="both"/>
              <w:rPr>
                <w:rFonts w:cs="Arial"/>
                <w:bCs/>
                <w:shd w:val="clear" w:color="auto" w:fill="FFFFFF"/>
              </w:rPr>
            </w:pPr>
            <w:r w:rsidRPr="005D5A74">
              <w:t>Jihlavsko</w:t>
            </w:r>
          </w:p>
        </w:tc>
        <w:tc>
          <w:tcPr>
            <w:tcW w:w="1984" w:type="dxa"/>
          </w:tcPr>
          <w:p w14:paraId="1CAAF602" w14:textId="77777777" w:rsidR="00215202" w:rsidRDefault="00215202" w:rsidP="00215202">
            <w:pPr>
              <w:spacing w:line="360" w:lineRule="auto"/>
              <w:jc w:val="both"/>
              <w:rPr>
                <w:rFonts w:cs="Arial"/>
                <w:bCs/>
                <w:shd w:val="clear" w:color="auto" w:fill="FFFFFF"/>
              </w:rPr>
            </w:pPr>
            <w:r w:rsidRPr="0098420A">
              <w:t>4</w:t>
            </w:r>
          </w:p>
        </w:tc>
        <w:tc>
          <w:tcPr>
            <w:tcW w:w="2688" w:type="dxa"/>
          </w:tcPr>
          <w:p w14:paraId="65AC74FB" w14:textId="18FC3AE7" w:rsidR="00215202" w:rsidRDefault="00215202" w:rsidP="00215202">
            <w:pPr>
              <w:spacing w:line="360" w:lineRule="auto"/>
              <w:jc w:val="both"/>
              <w:rPr>
                <w:rFonts w:cs="Arial"/>
                <w:bCs/>
                <w:shd w:val="clear" w:color="auto" w:fill="FFFFFF"/>
              </w:rPr>
            </w:pPr>
            <w:r w:rsidRPr="00D0171A">
              <w:t>36</w:t>
            </w:r>
          </w:p>
        </w:tc>
      </w:tr>
      <w:tr w:rsidR="00215202" w14:paraId="47E4CEC7" w14:textId="77777777" w:rsidTr="00D4003C">
        <w:tc>
          <w:tcPr>
            <w:tcW w:w="4390" w:type="dxa"/>
          </w:tcPr>
          <w:p w14:paraId="2C20A677" w14:textId="364DDE56" w:rsidR="00215202" w:rsidRDefault="00215202" w:rsidP="00215202">
            <w:pPr>
              <w:spacing w:line="360" w:lineRule="auto"/>
              <w:jc w:val="both"/>
              <w:rPr>
                <w:rFonts w:cs="Arial"/>
                <w:bCs/>
                <w:shd w:val="clear" w:color="auto" w:fill="FFFFFF"/>
              </w:rPr>
            </w:pPr>
            <w:r w:rsidRPr="005D5A74">
              <w:t>Moravskobud</w:t>
            </w:r>
            <w:r w:rsidR="00945896">
              <w:t>ějovicko</w:t>
            </w:r>
          </w:p>
        </w:tc>
        <w:tc>
          <w:tcPr>
            <w:tcW w:w="1984" w:type="dxa"/>
          </w:tcPr>
          <w:p w14:paraId="7B9EF041" w14:textId="77777777" w:rsidR="00215202" w:rsidRDefault="00215202" w:rsidP="00215202">
            <w:pPr>
              <w:spacing w:line="360" w:lineRule="auto"/>
              <w:jc w:val="both"/>
              <w:rPr>
                <w:rFonts w:cs="Arial"/>
                <w:bCs/>
                <w:shd w:val="clear" w:color="auto" w:fill="FFFFFF"/>
              </w:rPr>
            </w:pPr>
            <w:r w:rsidRPr="0098420A">
              <w:t>5</w:t>
            </w:r>
          </w:p>
        </w:tc>
        <w:tc>
          <w:tcPr>
            <w:tcW w:w="2688" w:type="dxa"/>
          </w:tcPr>
          <w:p w14:paraId="1B73E354" w14:textId="1F7DE537" w:rsidR="00215202" w:rsidRDefault="00215202" w:rsidP="00215202">
            <w:pPr>
              <w:spacing w:line="360" w:lineRule="auto"/>
              <w:jc w:val="both"/>
              <w:rPr>
                <w:rFonts w:cs="Arial"/>
                <w:bCs/>
                <w:shd w:val="clear" w:color="auto" w:fill="FFFFFF"/>
              </w:rPr>
            </w:pPr>
            <w:r w:rsidRPr="00D0171A">
              <w:t>38</w:t>
            </w:r>
          </w:p>
        </w:tc>
      </w:tr>
      <w:tr w:rsidR="00215202" w14:paraId="0E16DBF7" w14:textId="77777777" w:rsidTr="00D4003C">
        <w:tc>
          <w:tcPr>
            <w:tcW w:w="4390" w:type="dxa"/>
          </w:tcPr>
          <w:p w14:paraId="2FDD8A27" w14:textId="77777777" w:rsidR="00215202" w:rsidRDefault="00215202" w:rsidP="00215202">
            <w:pPr>
              <w:spacing w:line="360" w:lineRule="auto"/>
              <w:jc w:val="both"/>
              <w:rPr>
                <w:rFonts w:cs="Arial"/>
                <w:bCs/>
                <w:shd w:val="clear" w:color="auto" w:fill="FFFFFF"/>
              </w:rPr>
            </w:pPr>
            <w:r w:rsidRPr="005D5A74">
              <w:t>Třebíčsko</w:t>
            </w:r>
          </w:p>
        </w:tc>
        <w:tc>
          <w:tcPr>
            <w:tcW w:w="1984" w:type="dxa"/>
          </w:tcPr>
          <w:p w14:paraId="6109B62F" w14:textId="77777777" w:rsidR="00215202" w:rsidRDefault="00215202" w:rsidP="00215202">
            <w:pPr>
              <w:spacing w:line="360" w:lineRule="auto"/>
              <w:jc w:val="both"/>
              <w:rPr>
                <w:rFonts w:cs="Arial"/>
                <w:bCs/>
                <w:shd w:val="clear" w:color="auto" w:fill="FFFFFF"/>
              </w:rPr>
            </w:pPr>
            <w:r w:rsidRPr="0098420A">
              <w:t>6</w:t>
            </w:r>
          </w:p>
        </w:tc>
        <w:tc>
          <w:tcPr>
            <w:tcW w:w="2688" w:type="dxa"/>
          </w:tcPr>
          <w:p w14:paraId="4C9F15DF" w14:textId="16218064" w:rsidR="00215202" w:rsidRDefault="00215202" w:rsidP="00215202">
            <w:pPr>
              <w:spacing w:line="360" w:lineRule="auto"/>
              <w:jc w:val="both"/>
              <w:rPr>
                <w:rFonts w:cs="Arial"/>
                <w:bCs/>
                <w:shd w:val="clear" w:color="auto" w:fill="FFFFFF"/>
              </w:rPr>
            </w:pPr>
            <w:r w:rsidRPr="00D0171A">
              <w:t>41</w:t>
            </w:r>
          </w:p>
        </w:tc>
      </w:tr>
      <w:tr w:rsidR="00215202" w14:paraId="04D19EF9" w14:textId="77777777" w:rsidTr="00D4003C">
        <w:tc>
          <w:tcPr>
            <w:tcW w:w="4390" w:type="dxa"/>
          </w:tcPr>
          <w:p w14:paraId="1E013EF1" w14:textId="77777777" w:rsidR="00215202" w:rsidRDefault="00215202" w:rsidP="00215202">
            <w:pPr>
              <w:spacing w:line="360" w:lineRule="auto"/>
              <w:jc w:val="both"/>
              <w:rPr>
                <w:rFonts w:cs="Arial"/>
                <w:bCs/>
                <w:shd w:val="clear" w:color="auto" w:fill="FFFFFF"/>
              </w:rPr>
            </w:pPr>
            <w:r w:rsidRPr="005D5A74">
              <w:t>Humpolecko</w:t>
            </w:r>
          </w:p>
        </w:tc>
        <w:tc>
          <w:tcPr>
            <w:tcW w:w="1984" w:type="dxa"/>
          </w:tcPr>
          <w:p w14:paraId="30D85D79" w14:textId="77777777" w:rsidR="00215202" w:rsidRDefault="00215202" w:rsidP="00215202">
            <w:pPr>
              <w:spacing w:line="360" w:lineRule="auto"/>
              <w:jc w:val="both"/>
              <w:rPr>
                <w:rFonts w:cs="Arial"/>
                <w:bCs/>
                <w:shd w:val="clear" w:color="auto" w:fill="FFFFFF"/>
              </w:rPr>
            </w:pPr>
            <w:r w:rsidRPr="0098420A">
              <w:t>7</w:t>
            </w:r>
          </w:p>
        </w:tc>
        <w:tc>
          <w:tcPr>
            <w:tcW w:w="2688" w:type="dxa"/>
          </w:tcPr>
          <w:p w14:paraId="7786AE17" w14:textId="2F2F3EE9" w:rsidR="00215202" w:rsidRDefault="00215202" w:rsidP="00215202">
            <w:pPr>
              <w:spacing w:line="360" w:lineRule="auto"/>
              <w:jc w:val="both"/>
              <w:rPr>
                <w:rFonts w:cs="Arial"/>
                <w:bCs/>
                <w:shd w:val="clear" w:color="auto" w:fill="FFFFFF"/>
              </w:rPr>
            </w:pPr>
            <w:r w:rsidRPr="00D0171A">
              <w:t>45</w:t>
            </w:r>
          </w:p>
        </w:tc>
      </w:tr>
      <w:tr w:rsidR="00215202" w14:paraId="5E96D528" w14:textId="77777777" w:rsidTr="00D4003C">
        <w:tc>
          <w:tcPr>
            <w:tcW w:w="4390" w:type="dxa"/>
          </w:tcPr>
          <w:p w14:paraId="78CC583F" w14:textId="77777777" w:rsidR="00215202" w:rsidRDefault="00215202" w:rsidP="00215202">
            <w:pPr>
              <w:spacing w:line="360" w:lineRule="auto"/>
              <w:jc w:val="both"/>
              <w:rPr>
                <w:rFonts w:cs="Arial"/>
                <w:bCs/>
                <w:shd w:val="clear" w:color="auto" w:fill="FFFFFF"/>
              </w:rPr>
            </w:pPr>
            <w:r w:rsidRPr="005D5A74">
              <w:t>Pelhřimovsko</w:t>
            </w:r>
          </w:p>
        </w:tc>
        <w:tc>
          <w:tcPr>
            <w:tcW w:w="1984" w:type="dxa"/>
          </w:tcPr>
          <w:p w14:paraId="52626604" w14:textId="77777777" w:rsidR="00215202" w:rsidRDefault="00215202" w:rsidP="00215202">
            <w:pPr>
              <w:spacing w:line="360" w:lineRule="auto"/>
              <w:jc w:val="both"/>
              <w:rPr>
                <w:rFonts w:cs="Arial"/>
                <w:bCs/>
                <w:shd w:val="clear" w:color="auto" w:fill="FFFFFF"/>
              </w:rPr>
            </w:pPr>
            <w:r w:rsidRPr="0098420A">
              <w:t>8</w:t>
            </w:r>
          </w:p>
        </w:tc>
        <w:tc>
          <w:tcPr>
            <w:tcW w:w="2688" w:type="dxa"/>
          </w:tcPr>
          <w:p w14:paraId="23F08E7B" w14:textId="2B201D50" w:rsidR="00215202" w:rsidRDefault="00215202" w:rsidP="00215202">
            <w:pPr>
              <w:spacing w:line="360" w:lineRule="auto"/>
              <w:jc w:val="both"/>
              <w:rPr>
                <w:rFonts w:cs="Arial"/>
                <w:bCs/>
                <w:shd w:val="clear" w:color="auto" w:fill="FFFFFF"/>
              </w:rPr>
            </w:pPr>
            <w:r w:rsidRPr="00D0171A">
              <w:t>4</w:t>
            </w:r>
            <w:r w:rsidR="00E52349">
              <w:t>8</w:t>
            </w:r>
          </w:p>
        </w:tc>
      </w:tr>
    </w:tbl>
    <w:p w14:paraId="35E249E5" w14:textId="77045D01" w:rsidR="00C11480" w:rsidRDefault="00C11480">
      <w:pPr>
        <w:rPr>
          <w:rFonts w:ascii="Arial" w:hAnsi="Arial" w:cs="Arial"/>
          <w:bCs/>
          <w:shd w:val="clear" w:color="auto" w:fill="FFFFFF"/>
        </w:rPr>
      </w:pPr>
    </w:p>
    <w:p w14:paraId="096AE8C4" w14:textId="0C955A6F" w:rsidR="00BF51D8" w:rsidRDefault="00BF51D8">
      <w:pPr>
        <w:rPr>
          <w:rFonts w:ascii="Arial" w:hAnsi="Arial" w:cs="Arial"/>
          <w:bCs/>
          <w:shd w:val="clear" w:color="auto" w:fill="FFFFFF"/>
        </w:rPr>
      </w:pPr>
      <w:r>
        <w:rPr>
          <w:rFonts w:ascii="Arial" w:hAnsi="Arial" w:cs="Arial"/>
          <w:bCs/>
          <w:shd w:val="clear" w:color="auto" w:fill="FFFFFF"/>
        </w:rPr>
        <w:t>Minimální počet vozidel 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rovozní zálohy</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3539"/>
        <w:gridCol w:w="1559"/>
        <w:gridCol w:w="1985"/>
        <w:gridCol w:w="1979"/>
      </w:tblGrid>
      <w:tr w:rsidR="002C17FC" w14:paraId="77041565" w14:textId="77777777" w:rsidTr="009E7327">
        <w:tc>
          <w:tcPr>
            <w:tcW w:w="3539" w:type="dxa"/>
            <w:vAlign w:val="center"/>
          </w:tcPr>
          <w:p w14:paraId="5E5AF744" w14:textId="77777777" w:rsidR="002C17FC" w:rsidRDefault="002C17FC" w:rsidP="009E7327">
            <w:pPr>
              <w:spacing w:line="360" w:lineRule="auto"/>
              <w:rPr>
                <w:rFonts w:cs="Arial"/>
                <w:bCs/>
                <w:shd w:val="clear" w:color="auto" w:fill="FFFFFF"/>
              </w:rPr>
            </w:pPr>
            <w:r w:rsidRPr="00C94A51">
              <w:t>Oblast</w:t>
            </w:r>
          </w:p>
        </w:tc>
        <w:tc>
          <w:tcPr>
            <w:tcW w:w="1559" w:type="dxa"/>
            <w:vAlign w:val="center"/>
          </w:tcPr>
          <w:p w14:paraId="62CCC7CA" w14:textId="77777777" w:rsidR="002C17FC" w:rsidRDefault="002C17FC" w:rsidP="009E7327">
            <w:pPr>
              <w:spacing w:line="360" w:lineRule="auto"/>
              <w:rPr>
                <w:rFonts w:cs="Arial"/>
                <w:bCs/>
                <w:shd w:val="clear" w:color="auto" w:fill="FFFFFF"/>
              </w:rPr>
            </w:pPr>
            <w:r w:rsidRPr="00DF3F00">
              <w:t>Číslo oblasti</w:t>
            </w:r>
          </w:p>
        </w:tc>
        <w:tc>
          <w:tcPr>
            <w:tcW w:w="1985" w:type="dxa"/>
            <w:vAlign w:val="center"/>
          </w:tcPr>
          <w:p w14:paraId="65197349"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operativní zálohy</w:t>
            </w:r>
          </w:p>
        </w:tc>
        <w:tc>
          <w:tcPr>
            <w:tcW w:w="1979" w:type="dxa"/>
            <w:vAlign w:val="center"/>
          </w:tcPr>
          <w:p w14:paraId="1C68AEBC"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provozní zálohy</w:t>
            </w:r>
          </w:p>
        </w:tc>
      </w:tr>
      <w:tr w:rsidR="002C17FC" w14:paraId="2648F0DF" w14:textId="77777777" w:rsidTr="002C17FC">
        <w:tc>
          <w:tcPr>
            <w:tcW w:w="3539" w:type="dxa"/>
            <w:vAlign w:val="center"/>
          </w:tcPr>
          <w:p w14:paraId="72B5BF3F" w14:textId="77777777" w:rsidR="002C17FC" w:rsidRDefault="002C17FC" w:rsidP="002C17FC">
            <w:pPr>
              <w:spacing w:line="360" w:lineRule="auto"/>
              <w:rPr>
                <w:rFonts w:cs="Arial"/>
                <w:bCs/>
                <w:shd w:val="clear" w:color="auto" w:fill="FFFFFF"/>
              </w:rPr>
            </w:pPr>
            <w:r w:rsidRPr="00C94A51">
              <w:t>Bystřicko a Velkomeziříčsko</w:t>
            </w:r>
          </w:p>
        </w:tc>
        <w:tc>
          <w:tcPr>
            <w:tcW w:w="1559" w:type="dxa"/>
            <w:vAlign w:val="center"/>
          </w:tcPr>
          <w:p w14:paraId="4176C1F5" w14:textId="77777777" w:rsidR="002C17FC" w:rsidRDefault="002C17FC" w:rsidP="002C17FC">
            <w:pPr>
              <w:spacing w:line="360" w:lineRule="auto"/>
              <w:rPr>
                <w:rFonts w:cs="Arial"/>
                <w:bCs/>
                <w:shd w:val="clear" w:color="auto" w:fill="FFFFFF"/>
              </w:rPr>
            </w:pPr>
            <w:r w:rsidRPr="00DF3F00">
              <w:t>1</w:t>
            </w:r>
          </w:p>
        </w:tc>
        <w:tc>
          <w:tcPr>
            <w:tcW w:w="1985" w:type="dxa"/>
          </w:tcPr>
          <w:p w14:paraId="03FBA767" w14:textId="7582F0EE" w:rsidR="002C17FC" w:rsidRDefault="002C17FC" w:rsidP="002C17FC">
            <w:pPr>
              <w:spacing w:line="360" w:lineRule="auto"/>
              <w:rPr>
                <w:rFonts w:cs="Arial"/>
                <w:bCs/>
                <w:shd w:val="clear" w:color="auto" w:fill="FFFFFF"/>
              </w:rPr>
            </w:pPr>
            <w:r w:rsidRPr="00E07594">
              <w:t>2</w:t>
            </w:r>
          </w:p>
        </w:tc>
        <w:tc>
          <w:tcPr>
            <w:tcW w:w="1979" w:type="dxa"/>
          </w:tcPr>
          <w:p w14:paraId="6851D443" w14:textId="570DD1D1" w:rsidR="002C17FC" w:rsidRDefault="002C17FC" w:rsidP="002C17FC">
            <w:pPr>
              <w:spacing w:line="360" w:lineRule="auto"/>
              <w:rPr>
                <w:rFonts w:cs="Arial"/>
                <w:bCs/>
                <w:shd w:val="clear" w:color="auto" w:fill="FFFFFF"/>
              </w:rPr>
            </w:pPr>
            <w:r w:rsidRPr="004C72CE">
              <w:t>2</w:t>
            </w:r>
          </w:p>
        </w:tc>
      </w:tr>
      <w:tr w:rsidR="002C17FC" w14:paraId="24F700BD" w14:textId="77777777" w:rsidTr="002C17FC">
        <w:tc>
          <w:tcPr>
            <w:tcW w:w="3539" w:type="dxa"/>
            <w:vAlign w:val="center"/>
          </w:tcPr>
          <w:p w14:paraId="574D6F61" w14:textId="64575E6F" w:rsidR="002C17FC" w:rsidRDefault="002C17FC" w:rsidP="002C17FC">
            <w:pPr>
              <w:spacing w:line="360" w:lineRule="auto"/>
              <w:rPr>
                <w:rFonts w:cs="Arial"/>
                <w:bCs/>
                <w:shd w:val="clear" w:color="auto" w:fill="FFFFFF"/>
              </w:rPr>
            </w:pPr>
            <w:r w:rsidRPr="00C94A51">
              <w:t>Žďárské vrchy</w:t>
            </w:r>
          </w:p>
        </w:tc>
        <w:tc>
          <w:tcPr>
            <w:tcW w:w="1559" w:type="dxa"/>
            <w:vAlign w:val="center"/>
          </w:tcPr>
          <w:p w14:paraId="50B6CA4F" w14:textId="77777777" w:rsidR="002C17FC" w:rsidRDefault="002C17FC" w:rsidP="002C17FC">
            <w:pPr>
              <w:spacing w:line="360" w:lineRule="auto"/>
              <w:rPr>
                <w:rFonts w:cs="Arial"/>
                <w:bCs/>
                <w:shd w:val="clear" w:color="auto" w:fill="FFFFFF"/>
              </w:rPr>
            </w:pPr>
            <w:r w:rsidRPr="00DF3F00">
              <w:t>2</w:t>
            </w:r>
          </w:p>
        </w:tc>
        <w:tc>
          <w:tcPr>
            <w:tcW w:w="1985" w:type="dxa"/>
          </w:tcPr>
          <w:p w14:paraId="0F7C0C06" w14:textId="3B61E24E" w:rsidR="002C17FC" w:rsidRDefault="002C17FC" w:rsidP="002C17FC">
            <w:pPr>
              <w:spacing w:line="360" w:lineRule="auto"/>
              <w:rPr>
                <w:rFonts w:cs="Arial"/>
                <w:bCs/>
                <w:shd w:val="clear" w:color="auto" w:fill="FFFFFF"/>
              </w:rPr>
            </w:pPr>
            <w:r w:rsidRPr="00E07594">
              <w:t>3</w:t>
            </w:r>
          </w:p>
        </w:tc>
        <w:tc>
          <w:tcPr>
            <w:tcW w:w="1979" w:type="dxa"/>
          </w:tcPr>
          <w:p w14:paraId="24E5F50F" w14:textId="483714B8" w:rsidR="002C17FC" w:rsidRDefault="002C17FC" w:rsidP="002C17FC">
            <w:pPr>
              <w:spacing w:line="360" w:lineRule="auto"/>
              <w:rPr>
                <w:rFonts w:cs="Arial"/>
                <w:bCs/>
                <w:shd w:val="clear" w:color="auto" w:fill="FFFFFF"/>
              </w:rPr>
            </w:pPr>
            <w:r w:rsidRPr="004C72CE">
              <w:t>2</w:t>
            </w:r>
          </w:p>
        </w:tc>
      </w:tr>
      <w:tr w:rsidR="002C17FC" w14:paraId="45856449" w14:textId="77777777" w:rsidTr="002C17FC">
        <w:tc>
          <w:tcPr>
            <w:tcW w:w="3539" w:type="dxa"/>
            <w:vAlign w:val="center"/>
          </w:tcPr>
          <w:p w14:paraId="32E426A8" w14:textId="06CEB653" w:rsidR="002C17FC" w:rsidRDefault="002C17FC" w:rsidP="002C17FC">
            <w:pPr>
              <w:spacing w:line="360" w:lineRule="auto"/>
              <w:rPr>
                <w:rFonts w:cs="Arial"/>
                <w:bCs/>
                <w:shd w:val="clear" w:color="auto" w:fill="FFFFFF"/>
              </w:rPr>
            </w:pPr>
            <w:r w:rsidRPr="00C94A51">
              <w:t>Havlíčkobrodsko</w:t>
            </w:r>
          </w:p>
        </w:tc>
        <w:tc>
          <w:tcPr>
            <w:tcW w:w="1559" w:type="dxa"/>
            <w:vAlign w:val="center"/>
          </w:tcPr>
          <w:p w14:paraId="75ABC642" w14:textId="77777777" w:rsidR="002C17FC" w:rsidRDefault="002C17FC" w:rsidP="002C17FC">
            <w:pPr>
              <w:spacing w:line="360" w:lineRule="auto"/>
              <w:rPr>
                <w:rFonts w:cs="Arial"/>
                <w:bCs/>
                <w:shd w:val="clear" w:color="auto" w:fill="FFFFFF"/>
              </w:rPr>
            </w:pPr>
            <w:r w:rsidRPr="00DF3F00">
              <w:t>3</w:t>
            </w:r>
          </w:p>
        </w:tc>
        <w:tc>
          <w:tcPr>
            <w:tcW w:w="1985" w:type="dxa"/>
          </w:tcPr>
          <w:p w14:paraId="59E1B9E7" w14:textId="3533B050" w:rsidR="002C17FC" w:rsidRDefault="002C17FC" w:rsidP="002C17FC">
            <w:pPr>
              <w:spacing w:line="360" w:lineRule="auto"/>
              <w:rPr>
                <w:rFonts w:cs="Arial"/>
                <w:bCs/>
                <w:shd w:val="clear" w:color="auto" w:fill="FFFFFF"/>
              </w:rPr>
            </w:pPr>
            <w:r w:rsidRPr="00E07594">
              <w:t>2</w:t>
            </w:r>
          </w:p>
        </w:tc>
        <w:tc>
          <w:tcPr>
            <w:tcW w:w="1979" w:type="dxa"/>
          </w:tcPr>
          <w:p w14:paraId="43A5AA5C" w14:textId="0422AFDD" w:rsidR="002C17FC" w:rsidRDefault="002C17FC" w:rsidP="002C17FC">
            <w:pPr>
              <w:spacing w:line="360" w:lineRule="auto"/>
              <w:rPr>
                <w:rFonts w:cs="Arial"/>
                <w:bCs/>
                <w:shd w:val="clear" w:color="auto" w:fill="FFFFFF"/>
              </w:rPr>
            </w:pPr>
            <w:r w:rsidRPr="004C72CE">
              <w:t>2</w:t>
            </w:r>
          </w:p>
        </w:tc>
      </w:tr>
      <w:tr w:rsidR="002C17FC" w14:paraId="5990823F" w14:textId="77777777" w:rsidTr="002C17FC">
        <w:tc>
          <w:tcPr>
            <w:tcW w:w="3539" w:type="dxa"/>
            <w:vAlign w:val="center"/>
          </w:tcPr>
          <w:p w14:paraId="29652EB2" w14:textId="77777777" w:rsidR="002C17FC" w:rsidRDefault="002C17FC" w:rsidP="002C17FC">
            <w:pPr>
              <w:spacing w:line="360" w:lineRule="auto"/>
              <w:rPr>
                <w:rFonts w:cs="Arial"/>
                <w:bCs/>
                <w:shd w:val="clear" w:color="auto" w:fill="FFFFFF"/>
              </w:rPr>
            </w:pPr>
            <w:r w:rsidRPr="00C94A51">
              <w:t>Jihlavsko</w:t>
            </w:r>
          </w:p>
        </w:tc>
        <w:tc>
          <w:tcPr>
            <w:tcW w:w="1559" w:type="dxa"/>
            <w:vAlign w:val="center"/>
          </w:tcPr>
          <w:p w14:paraId="29BD24E7" w14:textId="77777777" w:rsidR="002C17FC" w:rsidRDefault="002C17FC" w:rsidP="002C17FC">
            <w:pPr>
              <w:spacing w:line="360" w:lineRule="auto"/>
              <w:rPr>
                <w:rFonts w:cs="Arial"/>
                <w:bCs/>
                <w:shd w:val="clear" w:color="auto" w:fill="FFFFFF"/>
              </w:rPr>
            </w:pPr>
            <w:r w:rsidRPr="00DF3F00">
              <w:t>4</w:t>
            </w:r>
          </w:p>
        </w:tc>
        <w:tc>
          <w:tcPr>
            <w:tcW w:w="1985" w:type="dxa"/>
          </w:tcPr>
          <w:p w14:paraId="583D7B46" w14:textId="1AFFCF12" w:rsidR="002C17FC" w:rsidRDefault="002C17FC" w:rsidP="002C17FC">
            <w:pPr>
              <w:spacing w:line="360" w:lineRule="auto"/>
              <w:rPr>
                <w:rFonts w:cs="Arial"/>
                <w:bCs/>
                <w:shd w:val="clear" w:color="auto" w:fill="FFFFFF"/>
              </w:rPr>
            </w:pPr>
            <w:r w:rsidRPr="00E07594">
              <w:t>2</w:t>
            </w:r>
          </w:p>
        </w:tc>
        <w:tc>
          <w:tcPr>
            <w:tcW w:w="1979" w:type="dxa"/>
          </w:tcPr>
          <w:p w14:paraId="49AEFF9A" w14:textId="41C15CAB" w:rsidR="002C17FC" w:rsidRDefault="002C17FC" w:rsidP="002C17FC">
            <w:pPr>
              <w:spacing w:line="360" w:lineRule="auto"/>
              <w:rPr>
                <w:rFonts w:cs="Arial"/>
                <w:bCs/>
                <w:shd w:val="clear" w:color="auto" w:fill="FFFFFF"/>
              </w:rPr>
            </w:pPr>
            <w:r w:rsidRPr="004C72CE">
              <w:t>1</w:t>
            </w:r>
          </w:p>
        </w:tc>
      </w:tr>
      <w:tr w:rsidR="002C17FC" w14:paraId="06A4E73E" w14:textId="77777777" w:rsidTr="002C17FC">
        <w:tc>
          <w:tcPr>
            <w:tcW w:w="3539" w:type="dxa"/>
            <w:vAlign w:val="center"/>
          </w:tcPr>
          <w:p w14:paraId="17E199C9" w14:textId="43353424" w:rsidR="002C17FC" w:rsidRDefault="002C17FC" w:rsidP="002C17FC">
            <w:pPr>
              <w:spacing w:line="360" w:lineRule="auto"/>
              <w:rPr>
                <w:rFonts w:cs="Arial"/>
                <w:bCs/>
                <w:shd w:val="clear" w:color="auto" w:fill="FFFFFF"/>
              </w:rPr>
            </w:pPr>
            <w:r w:rsidRPr="00C94A51">
              <w:t>Moravskobud</w:t>
            </w:r>
            <w:r w:rsidR="005B5BC2">
              <w:t>ějovicko</w:t>
            </w:r>
          </w:p>
        </w:tc>
        <w:tc>
          <w:tcPr>
            <w:tcW w:w="1559" w:type="dxa"/>
            <w:vAlign w:val="center"/>
          </w:tcPr>
          <w:p w14:paraId="44D560E7" w14:textId="77777777" w:rsidR="002C17FC" w:rsidRDefault="002C17FC" w:rsidP="002C17FC">
            <w:pPr>
              <w:spacing w:line="360" w:lineRule="auto"/>
              <w:rPr>
                <w:rFonts w:cs="Arial"/>
                <w:bCs/>
                <w:shd w:val="clear" w:color="auto" w:fill="FFFFFF"/>
              </w:rPr>
            </w:pPr>
            <w:r w:rsidRPr="00DF3F00">
              <w:t>5</w:t>
            </w:r>
          </w:p>
        </w:tc>
        <w:tc>
          <w:tcPr>
            <w:tcW w:w="1985" w:type="dxa"/>
          </w:tcPr>
          <w:p w14:paraId="48F35030" w14:textId="62B7AF7E" w:rsidR="002C17FC" w:rsidRDefault="002C17FC" w:rsidP="002C17FC">
            <w:pPr>
              <w:spacing w:line="360" w:lineRule="auto"/>
              <w:rPr>
                <w:rFonts w:cs="Arial"/>
                <w:bCs/>
                <w:shd w:val="clear" w:color="auto" w:fill="FFFFFF"/>
              </w:rPr>
            </w:pPr>
            <w:r w:rsidRPr="00E07594">
              <w:t>2</w:t>
            </w:r>
          </w:p>
        </w:tc>
        <w:tc>
          <w:tcPr>
            <w:tcW w:w="1979" w:type="dxa"/>
          </w:tcPr>
          <w:p w14:paraId="39582C36" w14:textId="320CEC7B" w:rsidR="002C17FC" w:rsidRDefault="002C17FC" w:rsidP="002C17FC">
            <w:pPr>
              <w:spacing w:line="360" w:lineRule="auto"/>
              <w:rPr>
                <w:rFonts w:cs="Arial"/>
                <w:bCs/>
                <w:shd w:val="clear" w:color="auto" w:fill="FFFFFF"/>
              </w:rPr>
            </w:pPr>
            <w:r w:rsidRPr="004C72CE">
              <w:t>2</w:t>
            </w:r>
          </w:p>
        </w:tc>
      </w:tr>
      <w:tr w:rsidR="002C17FC" w14:paraId="2058EFF3" w14:textId="77777777" w:rsidTr="002C17FC">
        <w:tc>
          <w:tcPr>
            <w:tcW w:w="3539" w:type="dxa"/>
            <w:vAlign w:val="center"/>
          </w:tcPr>
          <w:p w14:paraId="7F47DDE8" w14:textId="77777777" w:rsidR="002C17FC" w:rsidRDefault="002C17FC" w:rsidP="002C17FC">
            <w:pPr>
              <w:spacing w:line="360" w:lineRule="auto"/>
              <w:rPr>
                <w:rFonts w:cs="Arial"/>
                <w:bCs/>
                <w:shd w:val="clear" w:color="auto" w:fill="FFFFFF"/>
              </w:rPr>
            </w:pPr>
            <w:r w:rsidRPr="00C94A51">
              <w:t>Třebíčsko</w:t>
            </w:r>
          </w:p>
        </w:tc>
        <w:tc>
          <w:tcPr>
            <w:tcW w:w="1559" w:type="dxa"/>
            <w:vAlign w:val="center"/>
          </w:tcPr>
          <w:p w14:paraId="031909D1" w14:textId="77777777" w:rsidR="002C17FC" w:rsidRDefault="002C17FC" w:rsidP="002C17FC">
            <w:pPr>
              <w:spacing w:line="360" w:lineRule="auto"/>
              <w:rPr>
                <w:rFonts w:cs="Arial"/>
                <w:bCs/>
                <w:shd w:val="clear" w:color="auto" w:fill="FFFFFF"/>
              </w:rPr>
            </w:pPr>
            <w:r w:rsidRPr="00DF3F00">
              <w:t>6</w:t>
            </w:r>
          </w:p>
        </w:tc>
        <w:tc>
          <w:tcPr>
            <w:tcW w:w="1985" w:type="dxa"/>
          </w:tcPr>
          <w:p w14:paraId="729A4634" w14:textId="3BD45954" w:rsidR="002C17FC" w:rsidRDefault="002C17FC" w:rsidP="002C17FC">
            <w:pPr>
              <w:spacing w:line="360" w:lineRule="auto"/>
              <w:rPr>
                <w:rFonts w:cs="Arial"/>
                <w:bCs/>
                <w:shd w:val="clear" w:color="auto" w:fill="FFFFFF"/>
              </w:rPr>
            </w:pPr>
            <w:r w:rsidRPr="00E07594">
              <w:t>2</w:t>
            </w:r>
          </w:p>
        </w:tc>
        <w:tc>
          <w:tcPr>
            <w:tcW w:w="1979" w:type="dxa"/>
          </w:tcPr>
          <w:p w14:paraId="23842A56" w14:textId="34D8F4CA" w:rsidR="002C17FC" w:rsidRDefault="002C17FC" w:rsidP="002C17FC">
            <w:pPr>
              <w:spacing w:line="360" w:lineRule="auto"/>
              <w:rPr>
                <w:rFonts w:cs="Arial"/>
                <w:bCs/>
                <w:shd w:val="clear" w:color="auto" w:fill="FFFFFF"/>
              </w:rPr>
            </w:pPr>
            <w:r w:rsidRPr="004C72CE">
              <w:t>2</w:t>
            </w:r>
          </w:p>
        </w:tc>
      </w:tr>
      <w:tr w:rsidR="002C17FC" w14:paraId="3FA8BC58" w14:textId="77777777" w:rsidTr="002C17FC">
        <w:tc>
          <w:tcPr>
            <w:tcW w:w="3539" w:type="dxa"/>
            <w:vAlign w:val="center"/>
          </w:tcPr>
          <w:p w14:paraId="0EF9F46E" w14:textId="77777777" w:rsidR="002C17FC" w:rsidRDefault="002C17FC" w:rsidP="002C17FC">
            <w:pPr>
              <w:spacing w:line="360" w:lineRule="auto"/>
              <w:rPr>
                <w:rFonts w:cs="Arial"/>
                <w:bCs/>
                <w:shd w:val="clear" w:color="auto" w:fill="FFFFFF"/>
              </w:rPr>
            </w:pPr>
            <w:r w:rsidRPr="00C94A51">
              <w:t>Humpolecko</w:t>
            </w:r>
          </w:p>
        </w:tc>
        <w:tc>
          <w:tcPr>
            <w:tcW w:w="1559" w:type="dxa"/>
            <w:vAlign w:val="center"/>
          </w:tcPr>
          <w:p w14:paraId="2622C773" w14:textId="77777777" w:rsidR="002C17FC" w:rsidRDefault="002C17FC" w:rsidP="002C17FC">
            <w:pPr>
              <w:spacing w:line="360" w:lineRule="auto"/>
              <w:rPr>
                <w:rFonts w:cs="Arial"/>
                <w:bCs/>
                <w:shd w:val="clear" w:color="auto" w:fill="FFFFFF"/>
              </w:rPr>
            </w:pPr>
            <w:r w:rsidRPr="00DF3F00">
              <w:t>7</w:t>
            </w:r>
          </w:p>
        </w:tc>
        <w:tc>
          <w:tcPr>
            <w:tcW w:w="1985" w:type="dxa"/>
          </w:tcPr>
          <w:p w14:paraId="1F4A560E" w14:textId="5C73BC36" w:rsidR="002C17FC" w:rsidRDefault="002C17FC" w:rsidP="002C17FC">
            <w:pPr>
              <w:spacing w:line="360" w:lineRule="auto"/>
              <w:rPr>
                <w:rFonts w:cs="Arial"/>
                <w:bCs/>
                <w:shd w:val="clear" w:color="auto" w:fill="FFFFFF"/>
              </w:rPr>
            </w:pPr>
            <w:r w:rsidRPr="00E07594">
              <w:t>2</w:t>
            </w:r>
          </w:p>
        </w:tc>
        <w:tc>
          <w:tcPr>
            <w:tcW w:w="1979" w:type="dxa"/>
          </w:tcPr>
          <w:p w14:paraId="01D4114F" w14:textId="0233B584" w:rsidR="002C17FC" w:rsidRDefault="002C17FC" w:rsidP="002C17FC">
            <w:pPr>
              <w:spacing w:line="360" w:lineRule="auto"/>
              <w:rPr>
                <w:rFonts w:cs="Arial"/>
                <w:bCs/>
                <w:shd w:val="clear" w:color="auto" w:fill="FFFFFF"/>
              </w:rPr>
            </w:pPr>
            <w:r w:rsidRPr="004C72CE">
              <w:t>2</w:t>
            </w:r>
          </w:p>
        </w:tc>
      </w:tr>
      <w:tr w:rsidR="002C17FC" w14:paraId="18BCCC76" w14:textId="77777777" w:rsidTr="002C17FC">
        <w:tc>
          <w:tcPr>
            <w:tcW w:w="3539" w:type="dxa"/>
            <w:vAlign w:val="center"/>
          </w:tcPr>
          <w:p w14:paraId="474E6219" w14:textId="77777777" w:rsidR="002C17FC" w:rsidRDefault="002C17FC" w:rsidP="002C17FC">
            <w:pPr>
              <w:spacing w:line="360" w:lineRule="auto"/>
              <w:rPr>
                <w:rFonts w:cs="Arial"/>
                <w:bCs/>
                <w:shd w:val="clear" w:color="auto" w:fill="FFFFFF"/>
              </w:rPr>
            </w:pPr>
            <w:r w:rsidRPr="00C94A51">
              <w:t>Pelhřimovsko</w:t>
            </w:r>
          </w:p>
        </w:tc>
        <w:tc>
          <w:tcPr>
            <w:tcW w:w="1559" w:type="dxa"/>
            <w:vAlign w:val="center"/>
          </w:tcPr>
          <w:p w14:paraId="251639AB" w14:textId="77777777" w:rsidR="002C17FC" w:rsidRDefault="002C17FC" w:rsidP="002C17FC">
            <w:pPr>
              <w:spacing w:line="360" w:lineRule="auto"/>
              <w:rPr>
                <w:rFonts w:cs="Arial"/>
                <w:bCs/>
                <w:shd w:val="clear" w:color="auto" w:fill="FFFFFF"/>
              </w:rPr>
            </w:pPr>
            <w:r w:rsidRPr="00DF3F00">
              <w:t>8</w:t>
            </w:r>
          </w:p>
        </w:tc>
        <w:tc>
          <w:tcPr>
            <w:tcW w:w="1985" w:type="dxa"/>
          </w:tcPr>
          <w:p w14:paraId="60AF0DC4" w14:textId="5F085582" w:rsidR="002C17FC" w:rsidRDefault="002C17FC" w:rsidP="002C17FC">
            <w:pPr>
              <w:spacing w:line="360" w:lineRule="auto"/>
              <w:rPr>
                <w:rFonts w:cs="Arial"/>
                <w:bCs/>
                <w:shd w:val="clear" w:color="auto" w:fill="FFFFFF"/>
              </w:rPr>
            </w:pPr>
            <w:r w:rsidRPr="00E07594">
              <w:t>2</w:t>
            </w:r>
          </w:p>
        </w:tc>
        <w:tc>
          <w:tcPr>
            <w:tcW w:w="1979" w:type="dxa"/>
          </w:tcPr>
          <w:p w14:paraId="36AFFE55" w14:textId="14C72B0C" w:rsidR="002C17FC" w:rsidRDefault="002C17FC" w:rsidP="002C17FC">
            <w:pPr>
              <w:spacing w:line="360" w:lineRule="auto"/>
              <w:rPr>
                <w:rFonts w:cs="Arial"/>
                <w:bCs/>
                <w:shd w:val="clear" w:color="auto" w:fill="FFFFFF"/>
              </w:rPr>
            </w:pPr>
            <w:r w:rsidRPr="004C72CE">
              <w:t>2</w:t>
            </w:r>
          </w:p>
        </w:tc>
      </w:tr>
    </w:tbl>
    <w:p w14:paraId="07C0FD68" w14:textId="77777777" w:rsidR="003B6252" w:rsidRPr="00456A0D" w:rsidRDefault="003B6252">
      <w:pPr>
        <w:rPr>
          <w:rFonts w:ascii="Arial" w:hAnsi="Arial" w:cs="Arial"/>
          <w:bCs/>
          <w:shd w:val="clear" w:color="auto" w:fill="FFFFFF"/>
        </w:rPr>
      </w:pP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Rozčlenění kategorií vozidel</w:t>
      </w:r>
    </w:p>
    <w:p w14:paraId="50933B0B" w14:textId="731B8026" w:rsidR="00C11480" w:rsidRPr="00456A0D"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Pro stanovení kategorie vozidel je rozhodující údaj o počtu míst k sezení a počtu míst celkem. Doplňkovým orientačním parametrem je údaj stanovující minimální délku vozidla.</w:t>
      </w:r>
      <w:r w:rsidR="00D44BB2">
        <w:rPr>
          <w:rFonts w:ascii="Arial" w:hAnsi="Arial" w:cs="Arial"/>
          <w:bCs/>
          <w:shd w:val="clear" w:color="auto" w:fill="FFFFFF"/>
        </w:rPr>
        <w:t xml:space="preserve"> Minimální délka vozidla není závazným parametrem a představuje pouze </w:t>
      </w:r>
      <w:r w:rsidR="00374096">
        <w:rPr>
          <w:rFonts w:ascii="Arial" w:hAnsi="Arial" w:cs="Arial"/>
          <w:bCs/>
          <w:shd w:val="clear" w:color="auto" w:fill="FFFFFF"/>
        </w:rPr>
        <w:t>nezávazné vodítko pro dodavatele.</w:t>
      </w:r>
    </w:p>
    <w:tbl>
      <w:tblPr>
        <w:tblStyle w:val="Mkatabulky"/>
        <w:tblW w:w="9013" w:type="dxa"/>
        <w:tblLook w:val="04A0" w:firstRow="1" w:lastRow="0" w:firstColumn="1" w:lastColumn="0" w:noHBand="0" w:noVBand="1"/>
      </w:tblPr>
      <w:tblGrid>
        <w:gridCol w:w="1232"/>
        <w:gridCol w:w="3056"/>
        <w:gridCol w:w="1379"/>
        <w:gridCol w:w="1416"/>
        <w:gridCol w:w="1930"/>
      </w:tblGrid>
      <w:tr w:rsidR="00C11480" w:rsidRPr="00456A0D" w14:paraId="1796314F" w14:textId="77777777" w:rsidTr="002502E2">
        <w:trPr>
          <w:trHeight w:hRule="exact" w:val="582"/>
        </w:trPr>
        <w:tc>
          <w:tcPr>
            <w:tcW w:w="1232" w:type="dxa"/>
            <w:vMerge w:val="restart"/>
            <w:vAlign w:val="center"/>
          </w:tcPr>
          <w:p w14:paraId="3B4CFC9F" w14:textId="77777777" w:rsidR="00C11480" w:rsidRPr="00456A0D" w:rsidRDefault="00C11480" w:rsidP="00F76D41">
            <w:pPr>
              <w:keepNext/>
              <w:spacing w:before="120" w:after="120" w:line="288" w:lineRule="auto"/>
              <w:rPr>
                <w:rFonts w:cs="Arial"/>
                <w:b/>
                <w:bCs/>
                <w:shd w:val="clear" w:color="auto" w:fill="FFFFFF"/>
              </w:rPr>
            </w:pPr>
            <w:bookmarkStart w:id="1" w:name="_Hlk61619815"/>
            <w:r w:rsidRPr="00456A0D">
              <w:rPr>
                <w:rFonts w:cs="Arial"/>
                <w:b/>
                <w:bCs/>
                <w:shd w:val="clear" w:color="auto" w:fill="FFFFFF"/>
              </w:rPr>
              <w:lastRenderedPageBreak/>
              <w:t>Označení kategorie</w:t>
            </w:r>
          </w:p>
        </w:tc>
        <w:tc>
          <w:tcPr>
            <w:tcW w:w="3056" w:type="dxa"/>
            <w:vMerge w:val="restart"/>
            <w:vAlign w:val="center"/>
          </w:tcPr>
          <w:p w14:paraId="1384419F" w14:textId="77777777" w:rsidR="00C11480" w:rsidRPr="00456A0D" w:rsidRDefault="00C11480" w:rsidP="00F76D41">
            <w:pPr>
              <w:keepNext/>
              <w:spacing w:before="120" w:after="120" w:line="288" w:lineRule="auto"/>
              <w:rPr>
                <w:rFonts w:cs="Arial"/>
                <w:bCs/>
                <w:shd w:val="clear" w:color="auto" w:fill="FFFFFF"/>
              </w:rPr>
            </w:pPr>
            <w:r w:rsidRPr="00456A0D">
              <w:rPr>
                <w:rFonts w:cs="Arial"/>
                <w:b/>
                <w:bCs/>
                <w:shd w:val="clear" w:color="auto" w:fill="FFFFFF"/>
              </w:rPr>
              <w:t>Kategorie vozidla</w:t>
            </w:r>
          </w:p>
        </w:tc>
        <w:tc>
          <w:tcPr>
            <w:tcW w:w="2795" w:type="dxa"/>
            <w:gridSpan w:val="2"/>
            <w:tcBorders>
              <w:bottom w:val="single" w:sz="12" w:space="0" w:color="auto"/>
            </w:tcBorders>
            <w:vAlign w:val="center"/>
          </w:tcPr>
          <w:p w14:paraId="53D62CC7" w14:textId="77777777" w:rsidR="00C11480" w:rsidRPr="00456A0D" w:rsidRDefault="00C11480" w:rsidP="00F76D41">
            <w:pPr>
              <w:keepNext/>
              <w:spacing w:before="120" w:after="120" w:line="360" w:lineRule="auto"/>
              <w:rPr>
                <w:rFonts w:cs="Arial"/>
                <w:b/>
                <w:bCs/>
                <w:shd w:val="clear" w:color="auto" w:fill="FFFFFF"/>
              </w:rPr>
            </w:pPr>
            <w:r w:rsidRPr="00456A0D">
              <w:rPr>
                <w:rFonts w:cs="Arial"/>
                <w:b/>
                <w:bCs/>
                <w:shd w:val="clear" w:color="auto" w:fill="FFFFFF"/>
              </w:rPr>
              <w:t>Počet míst (minimálně)</w:t>
            </w:r>
          </w:p>
        </w:tc>
        <w:tc>
          <w:tcPr>
            <w:tcW w:w="1930" w:type="dxa"/>
            <w:vMerge w:val="restart"/>
            <w:vAlign w:val="center"/>
          </w:tcPr>
          <w:p w14:paraId="5A80BB16" w14:textId="77777777" w:rsidR="00C11480" w:rsidRPr="00456A0D" w:rsidRDefault="00C11480" w:rsidP="00F76D41">
            <w:pPr>
              <w:keepNext/>
              <w:spacing w:before="120" w:after="120" w:line="360" w:lineRule="auto"/>
              <w:rPr>
                <w:rFonts w:cs="Arial"/>
                <w:bCs/>
                <w:shd w:val="clear" w:color="auto" w:fill="FFFFFF"/>
              </w:rPr>
            </w:pPr>
            <w:r w:rsidRPr="00456A0D">
              <w:rPr>
                <w:rFonts w:cs="Arial"/>
                <w:b/>
                <w:bCs/>
                <w:shd w:val="clear" w:color="auto" w:fill="FFFFFF"/>
              </w:rPr>
              <w:t>Minimální délka vozidla [m] (orientačně)</w:t>
            </w:r>
          </w:p>
        </w:tc>
      </w:tr>
      <w:tr w:rsidR="00C11480" w:rsidRPr="00456A0D" w14:paraId="2F2AABF2" w14:textId="77777777" w:rsidTr="002502E2">
        <w:trPr>
          <w:trHeight w:hRule="exact" w:val="582"/>
        </w:trPr>
        <w:tc>
          <w:tcPr>
            <w:tcW w:w="1232" w:type="dxa"/>
            <w:vMerge/>
            <w:tcBorders>
              <w:bottom w:val="single" w:sz="12" w:space="0" w:color="auto"/>
            </w:tcBorders>
            <w:vAlign w:val="center"/>
          </w:tcPr>
          <w:p w14:paraId="77EE4FE7" w14:textId="77777777" w:rsidR="00C11480" w:rsidRPr="00456A0D" w:rsidRDefault="00C11480" w:rsidP="00325B6B">
            <w:pPr>
              <w:keepNext/>
              <w:spacing w:before="120" w:after="120" w:line="288" w:lineRule="auto"/>
              <w:rPr>
                <w:rFonts w:cs="Arial"/>
                <w:b/>
                <w:bCs/>
                <w:shd w:val="clear" w:color="auto" w:fill="FFFFFF"/>
              </w:rPr>
            </w:pPr>
          </w:p>
        </w:tc>
        <w:tc>
          <w:tcPr>
            <w:tcW w:w="3056" w:type="dxa"/>
            <w:vMerge/>
            <w:tcBorders>
              <w:bottom w:val="single" w:sz="12" w:space="0" w:color="auto"/>
            </w:tcBorders>
            <w:vAlign w:val="center"/>
          </w:tcPr>
          <w:p w14:paraId="0C7C5791" w14:textId="77777777" w:rsidR="00C11480" w:rsidRPr="00456A0D" w:rsidRDefault="00C11480" w:rsidP="00325B6B">
            <w:pPr>
              <w:keepNext/>
              <w:spacing w:before="120" w:after="120" w:line="288" w:lineRule="auto"/>
              <w:rPr>
                <w:rFonts w:cs="Arial"/>
                <w:b/>
                <w:bCs/>
                <w:shd w:val="clear" w:color="auto" w:fill="FFFFFF"/>
              </w:rPr>
            </w:pPr>
          </w:p>
        </w:tc>
        <w:tc>
          <w:tcPr>
            <w:tcW w:w="1379" w:type="dxa"/>
            <w:tcBorders>
              <w:top w:val="single" w:sz="12" w:space="0" w:color="auto"/>
              <w:bottom w:val="single" w:sz="12" w:space="0" w:color="auto"/>
            </w:tcBorders>
            <w:vAlign w:val="center"/>
          </w:tcPr>
          <w:p w14:paraId="193818E4" w14:textId="77777777" w:rsidR="00C11480" w:rsidRPr="00456A0D" w:rsidRDefault="00C11480" w:rsidP="00325B6B">
            <w:pPr>
              <w:keepNext/>
              <w:spacing w:before="120" w:after="120" w:line="360" w:lineRule="auto"/>
              <w:rPr>
                <w:rFonts w:cs="Arial"/>
                <w:bCs/>
                <w:shd w:val="clear" w:color="auto" w:fill="FFFFFF"/>
              </w:rPr>
            </w:pPr>
            <w:r w:rsidRPr="00456A0D">
              <w:rPr>
                <w:rFonts w:cs="Arial"/>
                <w:b/>
                <w:bCs/>
                <w:shd w:val="clear" w:color="auto" w:fill="FFFFFF"/>
              </w:rPr>
              <w:t xml:space="preserve">celkem </w:t>
            </w:r>
          </w:p>
        </w:tc>
        <w:tc>
          <w:tcPr>
            <w:tcW w:w="1416" w:type="dxa"/>
            <w:tcBorders>
              <w:top w:val="single" w:sz="12" w:space="0" w:color="auto"/>
              <w:bottom w:val="single" w:sz="12" w:space="0" w:color="auto"/>
            </w:tcBorders>
            <w:vAlign w:val="center"/>
          </w:tcPr>
          <w:p w14:paraId="181F93AF" w14:textId="77777777" w:rsidR="00C11480" w:rsidRPr="00456A0D" w:rsidRDefault="00C11480" w:rsidP="00325B6B">
            <w:pPr>
              <w:keepNext/>
              <w:spacing w:before="120" w:after="120" w:line="360" w:lineRule="auto"/>
              <w:rPr>
                <w:rFonts w:cs="Arial"/>
                <w:b/>
                <w:bCs/>
                <w:shd w:val="clear" w:color="auto" w:fill="FFFFFF"/>
              </w:rPr>
            </w:pPr>
            <w:r w:rsidRPr="00456A0D">
              <w:rPr>
                <w:rFonts w:cs="Arial"/>
                <w:b/>
                <w:bCs/>
                <w:shd w:val="clear" w:color="auto" w:fill="FFFFFF"/>
              </w:rPr>
              <w:t>sezení</w:t>
            </w:r>
          </w:p>
        </w:tc>
        <w:tc>
          <w:tcPr>
            <w:tcW w:w="1930" w:type="dxa"/>
            <w:vMerge/>
            <w:tcBorders>
              <w:bottom w:val="single" w:sz="12" w:space="0" w:color="auto"/>
            </w:tcBorders>
            <w:vAlign w:val="center"/>
          </w:tcPr>
          <w:p w14:paraId="0E71648A" w14:textId="77777777" w:rsidR="00C11480" w:rsidRPr="00456A0D" w:rsidRDefault="00C11480" w:rsidP="00325B6B">
            <w:pPr>
              <w:keepNext/>
              <w:spacing w:before="120" w:after="120" w:line="360" w:lineRule="auto"/>
              <w:rPr>
                <w:rFonts w:cs="Arial"/>
                <w:bCs/>
                <w:shd w:val="clear" w:color="auto" w:fill="FFFFFF"/>
              </w:rPr>
            </w:pPr>
          </w:p>
        </w:tc>
      </w:tr>
      <w:tr w:rsidR="00C11480" w:rsidRPr="00456A0D" w14:paraId="1F2A704C" w14:textId="77777777" w:rsidTr="002502E2">
        <w:trPr>
          <w:trHeight w:hRule="exact" w:val="466"/>
        </w:trPr>
        <w:tc>
          <w:tcPr>
            <w:tcW w:w="1232" w:type="dxa"/>
            <w:tcBorders>
              <w:top w:val="single" w:sz="12" w:space="0" w:color="auto"/>
            </w:tcBorders>
            <w:vAlign w:val="center"/>
          </w:tcPr>
          <w:p w14:paraId="1313240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X</w:t>
            </w:r>
          </w:p>
        </w:tc>
        <w:tc>
          <w:tcPr>
            <w:tcW w:w="3056" w:type="dxa"/>
            <w:tcBorders>
              <w:top w:val="single" w:sz="12" w:space="0" w:color="auto"/>
            </w:tcBorders>
            <w:vAlign w:val="center"/>
          </w:tcPr>
          <w:p w14:paraId="6059F4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Minibus</w:t>
            </w:r>
          </w:p>
        </w:tc>
        <w:tc>
          <w:tcPr>
            <w:tcW w:w="1379" w:type="dxa"/>
            <w:tcBorders>
              <w:top w:val="single" w:sz="12" w:space="0" w:color="auto"/>
            </w:tcBorders>
            <w:vAlign w:val="center"/>
          </w:tcPr>
          <w:p w14:paraId="76043D7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416" w:type="dxa"/>
            <w:tcBorders>
              <w:top w:val="single" w:sz="12" w:space="0" w:color="auto"/>
            </w:tcBorders>
            <w:vAlign w:val="center"/>
          </w:tcPr>
          <w:p w14:paraId="1BB7D0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930" w:type="dxa"/>
            <w:tcBorders>
              <w:top w:val="single" w:sz="12" w:space="0" w:color="auto"/>
            </w:tcBorders>
            <w:vAlign w:val="center"/>
          </w:tcPr>
          <w:p w14:paraId="75C4EFA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w:t>
            </w:r>
          </w:p>
        </w:tc>
      </w:tr>
      <w:tr w:rsidR="00C11480" w:rsidRPr="00456A0D" w14:paraId="10796B49" w14:textId="77777777" w:rsidTr="002502E2">
        <w:trPr>
          <w:trHeight w:hRule="exact" w:val="883"/>
        </w:trPr>
        <w:tc>
          <w:tcPr>
            <w:tcW w:w="1232" w:type="dxa"/>
            <w:vAlign w:val="center"/>
          </w:tcPr>
          <w:p w14:paraId="3A22E80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M – N</w:t>
            </w:r>
          </w:p>
        </w:tc>
        <w:tc>
          <w:tcPr>
            <w:tcW w:w="3056" w:type="dxa"/>
            <w:vAlign w:val="center"/>
          </w:tcPr>
          <w:p w14:paraId="682D2FC2" w14:textId="67D0E79C" w:rsidR="00C11480" w:rsidRPr="00456A0D" w:rsidRDefault="00C11480" w:rsidP="00877C19">
            <w:pPr>
              <w:spacing w:before="120" w:after="120"/>
              <w:rPr>
                <w:rFonts w:cs="Arial"/>
                <w:bCs/>
                <w:shd w:val="clear" w:color="auto" w:fill="FFFFFF"/>
              </w:rPr>
            </w:pPr>
            <w:r w:rsidRPr="00456A0D">
              <w:rPr>
                <w:rFonts w:cs="Arial"/>
                <w:bCs/>
                <w:shd w:val="clear" w:color="auto" w:fill="FFFFFF"/>
              </w:rPr>
              <w:t>Malý autobus/</w:t>
            </w:r>
            <w:r w:rsidR="00E94BCB">
              <w:rPr>
                <w:rFonts w:cs="Arial"/>
                <w:bCs/>
                <w:shd w:val="clear" w:color="auto" w:fill="FFFFFF"/>
              </w:rPr>
              <w:t xml:space="preserve">částečně </w:t>
            </w:r>
            <w:r w:rsidRPr="00456A0D">
              <w:rPr>
                <w:rFonts w:cs="Arial"/>
                <w:bCs/>
                <w:shd w:val="clear" w:color="auto" w:fill="FFFFFF"/>
              </w:rPr>
              <w:t>nízkopodlažní</w:t>
            </w:r>
          </w:p>
        </w:tc>
        <w:tc>
          <w:tcPr>
            <w:tcW w:w="1379" w:type="dxa"/>
            <w:vAlign w:val="center"/>
          </w:tcPr>
          <w:p w14:paraId="288E1B0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35</w:t>
            </w:r>
          </w:p>
        </w:tc>
        <w:tc>
          <w:tcPr>
            <w:tcW w:w="1416" w:type="dxa"/>
            <w:vAlign w:val="center"/>
          </w:tcPr>
          <w:p w14:paraId="6EB028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22</w:t>
            </w:r>
          </w:p>
        </w:tc>
        <w:tc>
          <w:tcPr>
            <w:tcW w:w="1930" w:type="dxa"/>
            <w:vAlign w:val="center"/>
          </w:tcPr>
          <w:p w14:paraId="7704DC0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p>
        </w:tc>
      </w:tr>
      <w:tr w:rsidR="00C11480" w:rsidRPr="00456A0D" w14:paraId="606FA230" w14:textId="77777777" w:rsidTr="002502E2">
        <w:trPr>
          <w:trHeight w:hRule="exact" w:val="696"/>
        </w:trPr>
        <w:tc>
          <w:tcPr>
            <w:tcW w:w="1232" w:type="dxa"/>
            <w:vAlign w:val="center"/>
          </w:tcPr>
          <w:p w14:paraId="1D157D4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 – N</w:t>
            </w:r>
          </w:p>
        </w:tc>
        <w:tc>
          <w:tcPr>
            <w:tcW w:w="3056" w:type="dxa"/>
            <w:vAlign w:val="center"/>
          </w:tcPr>
          <w:p w14:paraId="5C74CC23" w14:textId="4655C732"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7C83A67"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2775332C"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5638E9D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7FED04FB" w14:textId="77777777" w:rsidTr="002502E2">
        <w:trPr>
          <w:trHeight w:hRule="exact" w:val="721"/>
        </w:trPr>
        <w:tc>
          <w:tcPr>
            <w:tcW w:w="1232" w:type="dxa"/>
            <w:vAlign w:val="center"/>
          </w:tcPr>
          <w:p w14:paraId="35ADF769"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 – N</w:t>
            </w:r>
          </w:p>
        </w:tc>
        <w:tc>
          <w:tcPr>
            <w:tcW w:w="3056" w:type="dxa"/>
            <w:vAlign w:val="center"/>
          </w:tcPr>
          <w:p w14:paraId="6DF9472A" w14:textId="7F856F59"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F2C162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83</w:t>
            </w:r>
          </w:p>
        </w:tc>
        <w:tc>
          <w:tcPr>
            <w:tcW w:w="1416" w:type="dxa"/>
            <w:vAlign w:val="center"/>
          </w:tcPr>
          <w:p w14:paraId="295AFF22"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22FA85D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2628EBB0" w14:textId="77777777" w:rsidTr="002502E2">
        <w:trPr>
          <w:trHeight w:hRule="exact" w:val="670"/>
        </w:trPr>
        <w:tc>
          <w:tcPr>
            <w:tcW w:w="1232" w:type="dxa"/>
            <w:vAlign w:val="center"/>
          </w:tcPr>
          <w:p w14:paraId="42E511C3"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Vplus – N</w:t>
            </w:r>
          </w:p>
        </w:tc>
        <w:tc>
          <w:tcPr>
            <w:tcW w:w="3056" w:type="dxa"/>
            <w:vAlign w:val="center"/>
          </w:tcPr>
          <w:p w14:paraId="68E733FD" w14:textId="4E47F472" w:rsidR="00C11480" w:rsidRPr="00456A0D" w:rsidRDefault="007B19DB" w:rsidP="00877C19">
            <w:pPr>
              <w:spacing w:before="120" w:after="120"/>
              <w:rPr>
                <w:rFonts w:cs="Arial"/>
                <w:bCs/>
                <w:shd w:val="clear" w:color="auto" w:fill="FFFFFF"/>
              </w:rPr>
            </w:pPr>
            <w:r>
              <w:rPr>
                <w:rFonts w:cs="Arial"/>
                <w:bCs/>
                <w:shd w:val="clear" w:color="auto" w:fill="FFFFFF"/>
              </w:rPr>
              <w:t>Velký autobus plus/</w:t>
            </w:r>
            <w:r w:rsidR="00E94BCB">
              <w:rPr>
                <w:rFonts w:cs="Arial"/>
                <w:bCs/>
                <w:shd w:val="clear" w:color="auto" w:fill="FFFFFF"/>
              </w:rPr>
              <w:t xml:space="preserve"> částečně </w:t>
            </w:r>
            <w:r>
              <w:rPr>
                <w:rFonts w:cs="Arial"/>
                <w:bCs/>
                <w:shd w:val="clear" w:color="auto" w:fill="FFFFFF"/>
              </w:rPr>
              <w:t>nízkopodlažní</w:t>
            </w:r>
          </w:p>
        </w:tc>
        <w:tc>
          <w:tcPr>
            <w:tcW w:w="1379" w:type="dxa"/>
            <w:vAlign w:val="center"/>
          </w:tcPr>
          <w:p w14:paraId="08C25C10"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85</w:t>
            </w:r>
          </w:p>
        </w:tc>
        <w:tc>
          <w:tcPr>
            <w:tcW w:w="1416" w:type="dxa"/>
            <w:vAlign w:val="center"/>
          </w:tcPr>
          <w:p w14:paraId="23527B8D" w14:textId="0A1143E2" w:rsidR="00C11480" w:rsidRPr="00456A0D" w:rsidRDefault="00C11480" w:rsidP="00877C19">
            <w:pPr>
              <w:spacing w:before="120" w:after="120"/>
              <w:rPr>
                <w:rFonts w:cs="Arial"/>
                <w:bCs/>
                <w:shd w:val="clear" w:color="auto" w:fill="FFFFFF"/>
              </w:rPr>
            </w:pPr>
            <w:r w:rsidRPr="00456A0D">
              <w:rPr>
                <w:rFonts w:cs="Arial"/>
                <w:bCs/>
                <w:shd w:val="clear" w:color="auto" w:fill="FFFFFF"/>
              </w:rPr>
              <w:t>4</w:t>
            </w:r>
            <w:r w:rsidR="00FF790A">
              <w:rPr>
                <w:rFonts w:cs="Arial"/>
                <w:bCs/>
                <w:shd w:val="clear" w:color="auto" w:fill="FFFFFF"/>
              </w:rPr>
              <w:t>7</w:t>
            </w:r>
          </w:p>
        </w:tc>
        <w:tc>
          <w:tcPr>
            <w:tcW w:w="1930" w:type="dxa"/>
            <w:vAlign w:val="center"/>
          </w:tcPr>
          <w:p w14:paraId="627B1030" w14:textId="77A1F7FA"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tr w:rsidR="00C11480" w:rsidRPr="00456A0D" w14:paraId="629D8401" w14:textId="77777777" w:rsidTr="002502E2">
        <w:trPr>
          <w:trHeight w:hRule="exact" w:val="838"/>
        </w:trPr>
        <w:tc>
          <w:tcPr>
            <w:tcW w:w="1232" w:type="dxa"/>
            <w:vAlign w:val="center"/>
          </w:tcPr>
          <w:p w14:paraId="0AE6882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 – S</w:t>
            </w:r>
          </w:p>
        </w:tc>
        <w:tc>
          <w:tcPr>
            <w:tcW w:w="3056" w:type="dxa"/>
            <w:vAlign w:val="center"/>
          </w:tcPr>
          <w:p w14:paraId="4901B8A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autobus/(standard)</w:t>
            </w:r>
          </w:p>
        </w:tc>
        <w:tc>
          <w:tcPr>
            <w:tcW w:w="1379" w:type="dxa"/>
            <w:vAlign w:val="center"/>
          </w:tcPr>
          <w:p w14:paraId="6216986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17E1227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32F456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42D338AE" w14:textId="77777777" w:rsidTr="002502E2">
        <w:trPr>
          <w:trHeight w:hRule="exact" w:val="466"/>
        </w:trPr>
        <w:tc>
          <w:tcPr>
            <w:tcW w:w="1232" w:type="dxa"/>
            <w:vAlign w:val="center"/>
          </w:tcPr>
          <w:p w14:paraId="4FDE016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 – S</w:t>
            </w:r>
          </w:p>
        </w:tc>
        <w:tc>
          <w:tcPr>
            <w:tcW w:w="3056" w:type="dxa"/>
            <w:vAlign w:val="center"/>
          </w:tcPr>
          <w:p w14:paraId="12E829C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autobus/(standard)</w:t>
            </w:r>
          </w:p>
        </w:tc>
        <w:tc>
          <w:tcPr>
            <w:tcW w:w="1379" w:type="dxa"/>
            <w:vAlign w:val="center"/>
          </w:tcPr>
          <w:p w14:paraId="6F987A7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83</w:t>
            </w:r>
          </w:p>
        </w:tc>
        <w:tc>
          <w:tcPr>
            <w:tcW w:w="1416" w:type="dxa"/>
            <w:vAlign w:val="center"/>
          </w:tcPr>
          <w:p w14:paraId="479EC44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30DDAA1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54A6152F" w14:textId="77777777" w:rsidTr="002502E2">
        <w:trPr>
          <w:trHeight w:hRule="exact" w:val="813"/>
        </w:trPr>
        <w:tc>
          <w:tcPr>
            <w:tcW w:w="1232" w:type="dxa"/>
            <w:vAlign w:val="center"/>
          </w:tcPr>
          <w:p w14:paraId="3C323C82"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Vplus - S</w:t>
            </w:r>
          </w:p>
        </w:tc>
        <w:tc>
          <w:tcPr>
            <w:tcW w:w="3056" w:type="dxa"/>
            <w:vAlign w:val="center"/>
          </w:tcPr>
          <w:p w14:paraId="6E482423"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 plus/(standard)</w:t>
            </w:r>
          </w:p>
        </w:tc>
        <w:tc>
          <w:tcPr>
            <w:tcW w:w="1379" w:type="dxa"/>
            <w:vAlign w:val="center"/>
          </w:tcPr>
          <w:p w14:paraId="609F358B"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85</w:t>
            </w:r>
          </w:p>
        </w:tc>
        <w:tc>
          <w:tcPr>
            <w:tcW w:w="1416" w:type="dxa"/>
            <w:vAlign w:val="center"/>
          </w:tcPr>
          <w:p w14:paraId="56D605D0"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49</w:t>
            </w:r>
          </w:p>
        </w:tc>
        <w:tc>
          <w:tcPr>
            <w:tcW w:w="1930" w:type="dxa"/>
            <w:vAlign w:val="center"/>
          </w:tcPr>
          <w:p w14:paraId="6F2E0C98" w14:textId="1BB31AB9"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bookmarkEnd w:id="1"/>
    </w:tbl>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25C16151" w14:textId="5C235C09" w:rsidR="00C11480" w:rsidRPr="00B93B97" w:rsidRDefault="00C11480" w:rsidP="00C11480">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B93B97" w:rsidRPr="00221AC8">
        <w:rPr>
          <w:rFonts w:ascii="Arial" w:hAnsi="Arial" w:cs="Arial"/>
        </w:rPr>
        <w:t>Dopravce může oběh zajistit mimo přiřazené kategorie vozidla i vozidlem kategorie vyšší</w:t>
      </w:r>
      <w:r w:rsidR="00A55478">
        <w:rPr>
          <w:rFonts w:ascii="Arial" w:hAnsi="Arial" w:cs="Arial"/>
        </w:rPr>
        <w:t xml:space="preserve"> (dle počtu míst </w:t>
      </w:r>
      <w:r w:rsidR="00D11F58">
        <w:rPr>
          <w:rFonts w:ascii="Arial" w:hAnsi="Arial" w:cs="Arial"/>
        </w:rPr>
        <w:t xml:space="preserve">k sezení </w:t>
      </w:r>
      <w:r w:rsidR="00A55478">
        <w:rPr>
          <w:rFonts w:ascii="Arial" w:hAnsi="Arial" w:cs="Arial"/>
        </w:rPr>
        <w:t>– viz tabulka výše)</w:t>
      </w:r>
      <w:r w:rsidR="009A3434">
        <w:rPr>
          <w:rFonts w:ascii="Arial" w:hAnsi="Arial" w:cs="Arial"/>
        </w:rPr>
        <w:t xml:space="preserve">. </w:t>
      </w:r>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D7511AE"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Nová vozidla kategorie M, S, V, Vplus</w:t>
      </w:r>
    </w:p>
    <w:p w14:paraId="65F590F6" w14:textId="6EDE492B"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 xml:space="preserve">Vozidla musí splňovat </w:t>
      </w:r>
      <w:r w:rsidR="00545FF8">
        <w:rPr>
          <w:rFonts w:ascii="Arial" w:eastAsia="Calibri" w:hAnsi="Arial" w:cs="Arial"/>
          <w:bCs/>
        </w:rPr>
        <w:t xml:space="preserve">minimálně </w:t>
      </w:r>
      <w:r w:rsidRPr="00456A0D">
        <w:rPr>
          <w:rFonts w:ascii="Arial" w:eastAsia="Calibri" w:hAnsi="Arial" w:cs="Arial"/>
          <w:bCs/>
        </w:rPr>
        <w:t>následující požadavky – mít níže uvedené vybavení:</w:t>
      </w:r>
    </w:p>
    <w:p w14:paraId="18C72029" w14:textId="5AA13A9E" w:rsidR="002F5F06" w:rsidRPr="00456A0D" w:rsidRDefault="00C85086"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 xml:space="preserve">Nová </w:t>
      </w:r>
      <w:r w:rsidR="00B227DF">
        <w:rPr>
          <w:rFonts w:ascii="Arial" w:eastAsia="Calibri" w:hAnsi="Arial" w:cs="Arial"/>
          <w:bCs/>
        </w:rPr>
        <w:t xml:space="preserve">vozidla </w:t>
      </w:r>
      <w:r>
        <w:rPr>
          <w:rFonts w:ascii="Arial" w:eastAsia="Calibri" w:hAnsi="Arial" w:cs="Arial"/>
          <w:bCs/>
        </w:rPr>
        <w:t xml:space="preserve">musí mít </w:t>
      </w:r>
      <w:r w:rsidR="002F5F06" w:rsidRPr="00456A0D">
        <w:rPr>
          <w:rFonts w:ascii="Arial" w:eastAsia="Calibri" w:hAnsi="Arial" w:cs="Arial"/>
          <w:bCs/>
        </w:rPr>
        <w:t>částečně nízkopodlažní provedení LE (Low Entry)</w:t>
      </w:r>
    </w:p>
    <w:p w14:paraId="2A2982DD" w14:textId="77777777" w:rsidR="002F5F06" w:rsidRPr="00456A0D" w:rsidRDefault="002F5F06"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Minimálně ručně vyklápěná najížděcí plošina pro kočárek/invalidní vozík</w:t>
      </w:r>
    </w:p>
    <w:p w14:paraId="06A51B29" w14:textId="48835068" w:rsidR="00B3671E" w:rsidRPr="00456A0D" w:rsidRDefault="00254730"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p>
    <w:p w14:paraId="070FA9D9" w14:textId="77777777"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7EF394EA" w14:textId="16A4B90B" w:rsidR="00B3671E" w:rsidRDefault="00B3671E" w:rsidP="0060009F">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43A43096" w14:textId="77777777" w:rsidR="006C184A" w:rsidRPr="00456A0D" w:rsidRDefault="006C184A"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Vnitřní rozhlas s možností ovládání řidičem</w:t>
      </w:r>
      <w:r>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08DA73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Elektronický odbavovací systém – požadavky na elektronický odbavovací systém ve vozidlech je specifikován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42F641F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79E8544F" w14:textId="6E667C28" w:rsidR="00B3671E" w:rsidRPr="00236D88" w:rsidRDefault="004A3366"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Bezplatné připojení Wi-Fi</w:t>
      </w:r>
      <w:r w:rsidR="00B3671E" w:rsidRPr="00236D88">
        <w:rPr>
          <w:rFonts w:ascii="Arial" w:eastAsia="Calibri" w:hAnsi="Arial" w:cs="Arial"/>
          <w:bCs/>
        </w:rPr>
        <w:t xml:space="preserve"> </w:t>
      </w:r>
      <w:r w:rsidR="00D50772" w:rsidRPr="00236D88">
        <w:rPr>
          <w:rFonts w:ascii="Arial" w:eastAsia="Calibri" w:hAnsi="Arial" w:cs="Arial"/>
          <w:bCs/>
        </w:rPr>
        <w:t xml:space="preserve">s minimální rychlostí </w:t>
      </w:r>
      <w:r w:rsidR="00C324F5">
        <w:rPr>
          <w:rFonts w:ascii="Arial" w:eastAsia="Calibri" w:hAnsi="Arial" w:cs="Arial"/>
          <w:bCs/>
        </w:rPr>
        <w:t xml:space="preserve">dosahující alespoň </w:t>
      </w:r>
      <w:r w:rsidR="00D50772" w:rsidRPr="00236D88">
        <w:rPr>
          <w:rFonts w:ascii="Arial" w:eastAsia="Calibri" w:hAnsi="Arial" w:cs="Arial"/>
          <w:bCs/>
        </w:rPr>
        <w:t>5 MBit/s</w:t>
      </w:r>
    </w:p>
    <w:p w14:paraId="60F7520F" w14:textId="3A644091"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F5093A">
        <w:rPr>
          <w:rFonts w:ascii="Arial" w:eastAsia="Calibri" w:hAnsi="Arial" w:cs="Arial"/>
          <w:bCs/>
        </w:rPr>
        <w:t xml:space="preserve"> </w:t>
      </w:r>
      <w:r w:rsidR="00700947">
        <w:rPr>
          <w:rFonts w:ascii="Arial" w:eastAsia="Calibri" w:hAnsi="Arial" w:cs="Arial"/>
          <w:bCs/>
        </w:rPr>
        <w:t>od země až po strop</w:t>
      </w:r>
    </w:p>
    <w:p w14:paraId="0B13F0EE" w14:textId="6CB605F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r w:rsidR="002F5F06" w:rsidRPr="00236D88">
        <w:rPr>
          <w:rFonts w:ascii="Arial" w:eastAsia="Calibri" w:hAnsi="Arial" w:cs="Arial"/>
          <w:bCs/>
        </w:rPr>
        <w:t>klaprámy</w:t>
      </w:r>
      <w:r w:rsidRPr="00456A0D">
        <w:rPr>
          <w:rFonts w:ascii="Arial" w:eastAsia="Calibri" w:hAnsi="Arial" w:cs="Arial"/>
          <w:bCs/>
        </w:rPr>
        <w:t>, schránka na letáky</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3D6180F3"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U sedadel směřujících stejným směrem nesmí být vzdálenost mezi přední stranou polštářování sedadla a zadní stranou polštářování sedadla před ním, měřená vodorovně a ve všech výškách nad podlahou mezi úrovní vrcholu sedáku a bodem ležícím 620 mm nad podlahou, menší než 680 mm</w:t>
      </w:r>
    </w:p>
    <w:p w14:paraId="609CC144" w14:textId="065CD09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s výškou opěradla od </w:t>
      </w:r>
      <w:r w:rsidR="00E65A20">
        <w:rPr>
          <w:rFonts w:ascii="Arial" w:eastAsia="Calibri" w:hAnsi="Arial" w:cs="Arial"/>
          <w:bCs/>
        </w:rPr>
        <w:t xml:space="preserve">horní </w:t>
      </w:r>
      <w:r w:rsidRPr="00456A0D">
        <w:rPr>
          <w:rFonts w:ascii="Arial" w:eastAsia="Calibri" w:hAnsi="Arial" w:cs="Arial"/>
          <w:bCs/>
        </w:rPr>
        <w:t xml:space="preserve">plochy sedáku alespoň 680 mm. Sedadla musí být polstrovaná, nesmí být použita sedadla vyrobená z tvrdého plastu (ani potaženého látkou), dřeva aj. </w:t>
      </w:r>
    </w:p>
    <w:p w14:paraId="78AF497B" w14:textId="7CD047F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být opatřena sklopnými opěrkami rukou alespoň na straně do uličky a musí mít madla pro stojící cestující</w:t>
      </w:r>
    </w:p>
    <w:p w14:paraId="41DA988E" w14:textId="0560C32B" w:rsidR="00B3671E" w:rsidRPr="00DA3A8F" w:rsidRDefault="00B3671E" w:rsidP="00DA3A8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E4393B">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2514B5FE" w14:textId="54011A03" w:rsidR="006C184A" w:rsidRDefault="00B3671E"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Ofuk předních schodů</w:t>
      </w:r>
      <w:r w:rsidR="006C184A">
        <w:rPr>
          <w:rFonts w:ascii="Arial" w:eastAsia="Calibri" w:hAnsi="Arial" w:cs="Arial"/>
          <w:bCs/>
        </w:rPr>
        <w:t>, v případě provedení LE bude ofuk prostoru nástupu cestujících u předních dveří</w:t>
      </w:r>
      <w:ins w:id="2" w:author="Autor">
        <w:r w:rsidR="004D5370">
          <w:rPr>
            <w:rFonts w:ascii="Arial" w:eastAsia="Calibri" w:hAnsi="Arial" w:cs="Arial"/>
            <w:bCs/>
          </w:rPr>
          <w:t>, nebo lze mít vyhřívání schodů či podlahy v nástupním prostoru</w:t>
        </w:r>
      </w:ins>
    </w:p>
    <w:p w14:paraId="728EC38C" w14:textId="2986ADD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Dvojité zasklení bočních oken</w:t>
      </w:r>
      <w:r w:rsidR="001E6ED8">
        <w:rPr>
          <w:rFonts w:ascii="Arial" w:eastAsia="Calibri" w:hAnsi="Arial" w:cs="Arial"/>
          <w:bCs/>
        </w:rPr>
        <w:t xml:space="preserve"> (mimo vozidel v kategorii M)</w:t>
      </w:r>
    </w:p>
    <w:p w14:paraId="69F0C21A" w14:textId="60D9F77F"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Minimálně 4 topná tělesa na vytápění prostoru pro cestující s rozvodem vzduchu pomocí topných kanálů</w:t>
      </w:r>
      <w:r w:rsidR="004730FB">
        <w:rPr>
          <w:rFonts w:ascii="Arial" w:eastAsia="Calibri" w:hAnsi="Arial" w:cs="Arial"/>
          <w:bCs/>
        </w:rPr>
        <w:t xml:space="preserve"> </w:t>
      </w:r>
      <w:r w:rsidR="00A561F1">
        <w:rPr>
          <w:rFonts w:ascii="Arial" w:eastAsia="Calibri" w:hAnsi="Arial" w:cs="Arial"/>
          <w:bCs/>
        </w:rPr>
        <w:t>nebo systémem sálavého topení</w:t>
      </w:r>
      <w:r w:rsidR="003E110C">
        <w:rPr>
          <w:rFonts w:ascii="Arial" w:eastAsia="Calibri" w:hAnsi="Arial" w:cs="Arial"/>
          <w:bCs/>
        </w:rPr>
        <w:t xml:space="preserve"> s ventilátorem</w:t>
      </w:r>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63C67527"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 dvoje dveře. Dveře musí být dvoukřídlé, pouze první dveře (u stanoviště řidiče) mohou být jednokřídlé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24F8A897"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920E62">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77777777" w:rsidR="00E40C98" w:rsidRPr="00236D8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7652A9F2" w:rsidR="00505C90" w:rsidRPr="001D0372" w:rsidRDefault="00505C90" w:rsidP="001D0372">
      <w:pPr>
        <w:pStyle w:val="Nadpis3"/>
        <w:rPr>
          <w:rFonts w:ascii="Arial" w:eastAsia="Calibri" w:hAnsi="Arial" w:cs="Arial"/>
          <w:color w:val="auto"/>
          <w:sz w:val="24"/>
          <w:szCs w:val="24"/>
        </w:rPr>
      </w:pPr>
      <w:bookmarkStart w:id="3" w:name="_Ref61243687"/>
      <w:r w:rsidRPr="001D0372">
        <w:rPr>
          <w:rFonts w:ascii="Arial" w:eastAsia="Calibri" w:hAnsi="Arial" w:cs="Arial"/>
          <w:color w:val="auto"/>
          <w:sz w:val="24"/>
          <w:szCs w:val="24"/>
        </w:rPr>
        <w:t>Starší vozidla vstupující do systému VDV přípustných kategorií S, V, Vplus</w:t>
      </w:r>
      <w:bookmarkEnd w:id="3"/>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3D36D2C8" w:rsidR="00505C90" w:rsidRPr="00456A0D" w:rsidRDefault="00746EE4"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447A15F8"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Přední mlhové světlomety</w:t>
      </w:r>
    </w:p>
    <w:p w14:paraId="1AA9A3BD" w14:textId="5FC7E15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Maximální rychlost alespoň </w:t>
      </w:r>
      <w:r w:rsidR="008D06D1">
        <w:rPr>
          <w:rFonts w:ascii="Arial" w:eastAsia="Calibri" w:hAnsi="Arial" w:cs="Arial"/>
          <w:bCs/>
        </w:rPr>
        <w:t>90</w:t>
      </w:r>
      <w:r w:rsidRPr="00456A0D">
        <w:rPr>
          <w:rFonts w:ascii="Arial" w:eastAsia="Calibri" w:hAnsi="Arial" w:cs="Arial"/>
          <w:bCs/>
        </w:rPr>
        <w:t xml:space="preserve"> km/h</w:t>
      </w:r>
    </w:p>
    <w:p w14:paraId="78FB3890" w14:textId="696C9BB6"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4209E61D"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 schránka na letáky</w:t>
      </w:r>
    </w:p>
    <w:p w14:paraId="1399BE57" w14:textId="67DC5D52" w:rsidR="00523637"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Ve vozidle se musí nacházet prostor pro umístění dvou kočárků nebo vozíků pro invalidy, v tomto místě mohou být sklopné sedačky</w:t>
      </w:r>
      <w:r w:rsidR="00224C5B">
        <w:rPr>
          <w:rFonts w:ascii="Arial" w:eastAsia="Calibri" w:hAnsi="Arial" w:cs="Arial"/>
          <w:bCs/>
        </w:rPr>
        <w:t xml:space="preserve">; to neplatí pro kategorii S, kde </w:t>
      </w:r>
      <w:r w:rsidR="00224C5B">
        <w:rPr>
          <w:rFonts w:ascii="Arial" w:eastAsia="Calibri" w:hAnsi="Arial" w:cs="Arial"/>
          <w:bCs/>
        </w:rPr>
        <w:lastRenderedPageBreak/>
        <w:t>stačí prostor pro umístění jednoho kočárku nebo vozíku pro invalidy, v tomto místě mohou být sklopné sedačky</w:t>
      </w:r>
      <w:r w:rsidR="00523637">
        <w:rPr>
          <w:rFonts w:ascii="Arial" w:eastAsia="Calibri" w:hAnsi="Arial" w:cs="Arial"/>
          <w:bCs/>
        </w:rPr>
        <w:t xml:space="preserve"> </w:t>
      </w:r>
    </w:p>
    <w:p w14:paraId="1291A152" w14:textId="34A746BB"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min. 3 ks v celé délce vozidla, z toho </w:t>
      </w:r>
      <w:r w:rsidR="004224A5">
        <w:rPr>
          <w:rFonts w:ascii="Arial" w:eastAsia="Calibri" w:hAnsi="Arial" w:cs="Arial"/>
          <w:bCs/>
        </w:rPr>
        <w:t xml:space="preserve">min. </w:t>
      </w:r>
      <w:r w:rsidRPr="00456A0D">
        <w:rPr>
          <w:rFonts w:ascii="Arial" w:eastAsia="Calibri" w:hAnsi="Arial" w:cs="Arial"/>
          <w:bCs/>
        </w:rPr>
        <w:t>2 ks do výšky max. 140 cm od podlahy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60940CDF" w14:textId="3D3B6DA9"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Minimálně 5 oken musí mít posuvné </w:t>
      </w:r>
      <w:r w:rsidR="00513631">
        <w:rPr>
          <w:rFonts w:ascii="Arial" w:eastAsia="Calibri" w:hAnsi="Arial" w:cs="Arial"/>
          <w:bCs/>
        </w:rPr>
        <w:t xml:space="preserve">nebo výklopné </w:t>
      </w:r>
      <w:r w:rsidRPr="00456A0D">
        <w:rPr>
          <w:rFonts w:ascii="Arial" w:eastAsia="Calibri" w:hAnsi="Arial" w:cs="Arial"/>
          <w:bCs/>
        </w:rPr>
        <w:t>ventilační prostory vysoké minimálně 150 mm</w:t>
      </w:r>
      <w:r w:rsidR="00BF43F0">
        <w:rPr>
          <w:rFonts w:ascii="Arial" w:eastAsia="Calibri" w:hAnsi="Arial" w:cs="Arial"/>
          <w:bCs/>
        </w:rPr>
        <w:t>; v případě, pokud je vozidlo vybaveno funkční klimatizací, není podmínka počtu oken s výklopnými nebo posuvnými prostory vyžadována</w:t>
      </w:r>
    </w:p>
    <w:p w14:paraId="2ABEBDED"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09A0479E" w14:textId="77777777" w:rsidR="003649AA" w:rsidRPr="001D0372" w:rsidRDefault="003649AA" w:rsidP="001D0372">
      <w:pPr>
        <w:pStyle w:val="Nadpis2"/>
        <w:rPr>
          <w:rFonts w:ascii="Arial" w:eastAsia="Calibri" w:hAnsi="Arial" w:cs="Arial"/>
          <w:color w:val="auto"/>
        </w:rPr>
      </w:pPr>
      <w:r w:rsidRPr="001D0372">
        <w:rPr>
          <w:rFonts w:ascii="Arial" w:eastAsia="Calibri" w:hAnsi="Arial" w:cs="Arial"/>
          <w:color w:val="auto"/>
        </w:rPr>
        <w:t>Specifické standardy vybavení jednotlivých kategorii vozidel pro přepravu osob – M3</w:t>
      </w:r>
    </w:p>
    <w:p w14:paraId="512B5466" w14:textId="77777777" w:rsidR="00494997" w:rsidRDefault="00494997" w:rsidP="003649AA">
      <w:pPr>
        <w:tabs>
          <w:tab w:val="num" w:pos="2268"/>
        </w:tabs>
        <w:spacing w:after="120" w:line="360" w:lineRule="auto"/>
        <w:contextualSpacing/>
        <w:jc w:val="both"/>
        <w:rPr>
          <w:rFonts w:ascii="Arial" w:eastAsia="Calibri" w:hAnsi="Arial" w:cs="Arial"/>
          <w:bCs/>
        </w:rPr>
      </w:pPr>
    </w:p>
    <w:p w14:paraId="556E0303" w14:textId="22E5AA2F" w:rsidR="00494997" w:rsidRDefault="00494997" w:rsidP="003649AA">
      <w:pPr>
        <w:tabs>
          <w:tab w:val="num" w:pos="2268"/>
        </w:tabs>
        <w:spacing w:after="120" w:line="360" w:lineRule="auto"/>
        <w:contextualSpacing/>
        <w:jc w:val="both"/>
        <w:rPr>
          <w:rFonts w:ascii="Arial" w:eastAsia="Calibri" w:hAnsi="Arial" w:cs="Arial"/>
          <w:bCs/>
        </w:rPr>
      </w:pPr>
      <w:r w:rsidRPr="00677138">
        <w:rPr>
          <w:rFonts w:ascii="Arial" w:eastAsia="Calibri" w:hAnsi="Arial" w:cs="Arial"/>
          <w:b/>
          <w:sz w:val="28"/>
          <w:szCs w:val="28"/>
        </w:rPr>
        <w:t>Požadavky na nová vozidla</w:t>
      </w:r>
    </w:p>
    <w:p w14:paraId="64E83E9B" w14:textId="6A2E75E5" w:rsidR="003649AA" w:rsidRPr="00456A0D" w:rsidRDefault="00551B1B" w:rsidP="003649AA">
      <w:pPr>
        <w:tabs>
          <w:tab w:val="num" w:pos="2268"/>
        </w:tabs>
        <w:spacing w:after="120" w:line="360" w:lineRule="auto"/>
        <w:contextualSpacing/>
        <w:jc w:val="both"/>
        <w:rPr>
          <w:rFonts w:ascii="Arial" w:eastAsia="Calibri" w:hAnsi="Arial" w:cs="Arial"/>
          <w:bCs/>
        </w:rPr>
      </w:pPr>
      <w:r>
        <w:rPr>
          <w:rFonts w:ascii="Arial" w:eastAsia="Calibri" w:hAnsi="Arial" w:cs="Arial"/>
          <w:bCs/>
        </w:rPr>
        <w:t>Nová</w:t>
      </w:r>
      <w:r w:rsidR="003649AA" w:rsidRPr="00456A0D">
        <w:rPr>
          <w:rFonts w:ascii="Arial" w:eastAsia="Calibri" w:hAnsi="Arial" w:cs="Arial"/>
          <w:bCs/>
        </w:rPr>
        <w:t xml:space="preserve"> vozidla musí dále splňovat požadavky dle jednot</w:t>
      </w:r>
      <w:r w:rsidR="00A425D5" w:rsidRPr="00456A0D">
        <w:rPr>
          <w:rFonts w:ascii="Arial" w:eastAsia="Calibri" w:hAnsi="Arial" w:cs="Arial"/>
          <w:bCs/>
        </w:rPr>
        <w:t>l</w:t>
      </w:r>
      <w:r w:rsidR="003649AA" w:rsidRPr="00456A0D">
        <w:rPr>
          <w:rFonts w:ascii="Arial" w:eastAsia="Calibri" w:hAnsi="Arial" w:cs="Arial"/>
          <w:bCs/>
        </w:rPr>
        <w:t>ivých kategorií vozidel</w:t>
      </w:r>
      <w:r w:rsidR="007B3F08">
        <w:rPr>
          <w:rFonts w:ascii="Arial" w:eastAsia="Calibri" w:hAnsi="Arial" w:cs="Arial"/>
          <w:bCs/>
        </w:rPr>
        <w:t>.</w:t>
      </w:r>
    </w:p>
    <w:p w14:paraId="3CB6A1B7" w14:textId="77777777" w:rsidR="003649AA" w:rsidRPr="001D0372" w:rsidRDefault="003649AA" w:rsidP="001D0372">
      <w:pPr>
        <w:pStyle w:val="Nadpis3"/>
        <w:rPr>
          <w:rFonts w:ascii="Arial" w:eastAsia="Calibri" w:hAnsi="Arial" w:cs="Arial"/>
          <w:color w:val="auto"/>
        </w:rPr>
      </w:pPr>
      <w:r w:rsidRPr="001D0372">
        <w:rPr>
          <w:rFonts w:ascii="Arial" w:eastAsia="Calibri" w:hAnsi="Arial" w:cs="Arial"/>
          <w:color w:val="auto"/>
        </w:rPr>
        <w:t>Vozidla kategorie M – N</w:t>
      </w:r>
    </w:p>
    <w:p w14:paraId="4566C86A" w14:textId="1EEE5F80" w:rsidR="003649AA" w:rsidRPr="00D87FD3" w:rsidRDefault="00E94BCB" w:rsidP="003649A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3649AA" w:rsidRPr="00D87FD3">
        <w:rPr>
          <w:rStyle w:val="Siln"/>
          <w:rFonts w:ascii="Arial" w:eastAsia="Calibri" w:hAnsi="Arial" w:cs="Arial"/>
          <w:b w:val="0"/>
          <w:sz w:val="22"/>
          <w:szCs w:val="22"/>
          <w:lang w:eastAsia="en-US"/>
        </w:rPr>
        <w:t xml:space="preserve">ástečně nízkopodlažní – Low Entry </w:t>
      </w:r>
    </w:p>
    <w:p w14:paraId="132369AB"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35 míst, z toho 22 míst k sezení (z čehož mohou být maximálně 2 sedačky sklopné při nevyužití plochy pro kočárek a invalidní vozík)</w:t>
      </w:r>
    </w:p>
    <w:p w14:paraId="2EA269F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Min. dvoje dveře, šířka dveří pro nástup s kočárkem/invalidním vozíkem alespoň 995 mm </w:t>
      </w:r>
    </w:p>
    <w:p w14:paraId="27C8F7BD" w14:textId="57CEC4F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562079">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562079">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 </w:t>
      </w:r>
    </w:p>
    <w:p w14:paraId="63D4C58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90 km/h</w:t>
      </w:r>
    </w:p>
    <w:p w14:paraId="74ABC5C1" w14:textId="1742C627"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3 ks v celé délce vozidla, z toho </w:t>
      </w:r>
      <w:r w:rsidR="004224A5">
        <w:rPr>
          <w:rStyle w:val="Siln"/>
          <w:rFonts w:cs="Arial"/>
          <w:b w:val="0"/>
        </w:rPr>
        <w:t xml:space="preserve">min. </w:t>
      </w:r>
      <w:r w:rsidRPr="00D87FD3">
        <w:rPr>
          <w:rStyle w:val="Siln"/>
          <w:rFonts w:cs="Arial"/>
          <w:b w:val="0"/>
        </w:rPr>
        <w:t>2 ks do výšky max. 140 cm od podlahy vozidla, umístění v blízkosti dveří a sedadel vyhrazených pro ZTP</w:t>
      </w:r>
    </w:p>
    <w:p w14:paraId="606C4842" w14:textId="5E88507F" w:rsidR="00EC1CC7" w:rsidRPr="00236D88" w:rsidRDefault="00EC1CC7"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Minimálně 2 místa ve vozidle musí být vybavena</w:t>
      </w:r>
      <w:r w:rsidR="00DA3356" w:rsidRPr="00236D88">
        <w:rPr>
          <w:rStyle w:val="Siln"/>
          <w:rFonts w:cs="Arial"/>
          <w:b w:val="0"/>
        </w:rPr>
        <w:t xml:space="preserve"> </w:t>
      </w:r>
      <w:r w:rsidR="00317B48">
        <w:t>USB zásuvkou určenou k nabíjení mobilních telefonů nebo tabletů</w:t>
      </w:r>
    </w:p>
    <w:p w14:paraId="7CCE6FE6" w14:textId="326728F3"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EE471C">
        <w:rPr>
          <w:rStyle w:val="Siln"/>
          <w:rFonts w:cs="Arial"/>
          <w:b w:val="0"/>
        </w:rPr>
        <w:t>14</w:t>
      </w:r>
      <w:r w:rsidRPr="00D87FD3">
        <w:rPr>
          <w:rStyle w:val="Siln"/>
          <w:rFonts w:cs="Arial"/>
          <w:b w:val="0"/>
        </w:rPr>
        <w:t xml:space="preserve"> jízdních kol. Jedná se o doplňkový standard pro omezené množství vozidel. Počty </w:t>
      </w:r>
      <w:r w:rsidRPr="00D87FD3">
        <w:rPr>
          <w:rStyle w:val="Siln"/>
          <w:rFonts w:cs="Arial"/>
          <w:b w:val="0"/>
        </w:rPr>
        <w:lastRenderedPageBreak/>
        <w:t xml:space="preserve">vozidel specifikují „rámcové oběhy“/oběhy vozidel v jednotlivých provozních oblastech. </w:t>
      </w:r>
    </w:p>
    <w:p w14:paraId="3FACB41E" w14:textId="46C3CBA8" w:rsidR="003649AA" w:rsidRPr="002E1628" w:rsidRDefault="003649AA" w:rsidP="002E1628">
      <w:pPr>
        <w:pStyle w:val="Nadpis3"/>
        <w:rPr>
          <w:rStyle w:val="Siln"/>
          <w:rFonts w:ascii="Arial" w:hAnsi="Arial" w:cs="Arial"/>
          <w:b/>
          <w:bCs/>
          <w:color w:val="auto"/>
        </w:rPr>
      </w:pPr>
      <w:r w:rsidRPr="002E1628">
        <w:rPr>
          <w:rStyle w:val="Siln"/>
          <w:rFonts w:ascii="Arial" w:hAnsi="Arial" w:cs="Arial"/>
          <w:b/>
          <w:bCs/>
          <w:color w:val="auto"/>
        </w:rPr>
        <w:t>Vozidla kategorie S-N</w:t>
      </w:r>
    </w:p>
    <w:p w14:paraId="5F86C1C2" w14:textId="1E5CAA4D" w:rsidR="009D770C" w:rsidRPr="00D87FD3" w:rsidRDefault="00E94BCB" w:rsidP="009D770C">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9D770C" w:rsidRPr="00D87FD3">
        <w:rPr>
          <w:rStyle w:val="Siln"/>
          <w:rFonts w:ascii="Arial" w:eastAsia="Calibri" w:hAnsi="Arial" w:cs="Arial"/>
          <w:b w:val="0"/>
          <w:sz w:val="22"/>
          <w:szCs w:val="22"/>
          <w:lang w:eastAsia="en-US"/>
        </w:rPr>
        <w:t xml:space="preserve">ástečně nízkopodlažní – Low Entry </w:t>
      </w:r>
    </w:p>
    <w:p w14:paraId="4FC407AB"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Celková kapacita alespoň 62 míst, z toho 31 míst k sezení, z čehož mohou být </w:t>
      </w:r>
      <w:r w:rsidRPr="00D87FD3">
        <w:rPr>
          <w:rStyle w:val="Siln"/>
          <w:rFonts w:ascii="Arial" w:eastAsia="Calibri" w:hAnsi="Arial" w:cs="Arial"/>
          <w:b w:val="0"/>
          <w:sz w:val="22"/>
          <w:szCs w:val="22"/>
          <w:lang w:eastAsia="en-US"/>
        </w:rPr>
        <w:br/>
        <w:t>max. 2 sedačky sklopné při nevyužití plochy pro kočárek a invalidní vozík</w:t>
      </w:r>
    </w:p>
    <w:p w14:paraId="400290E1" w14:textId="1C244131"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C63D3C">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3D7CCDB9" w14:textId="304262B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EE471C">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w:t>
      </w:r>
    </w:p>
    <w:p w14:paraId="77ECFEB5"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9F4510D" w14:textId="1A09255B"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 xml:space="preserve">umožňující informovat řidiče o nutnosti nouzového zastavení, výstupu </w:t>
      </w:r>
      <w:r w:rsidR="0057698B" w:rsidRPr="0057698B">
        <w:rPr>
          <w:rFonts w:eastAsia="Calibri" w:cs="Arial"/>
          <w:bCs/>
        </w:rPr>
        <w:t>osoby se sníženou schopností pohybu a orientace</w:t>
      </w:r>
      <w:r w:rsidRPr="00D87FD3">
        <w:rPr>
          <w:rFonts w:eastAsia="Calibri" w:cs="Arial"/>
          <w:bCs/>
        </w:rPr>
        <w:t>,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6 ks v celé délce vozidla, z</w:t>
      </w:r>
      <w:r w:rsidR="004224A5">
        <w:rPr>
          <w:rStyle w:val="Siln"/>
          <w:rFonts w:cs="Arial"/>
          <w:b w:val="0"/>
        </w:rPr>
        <w:t> </w:t>
      </w:r>
      <w:r w:rsidRPr="00D87FD3">
        <w:rPr>
          <w:rStyle w:val="Siln"/>
          <w:rFonts w:cs="Arial"/>
          <w:b w:val="0"/>
        </w:rPr>
        <w:t>čehož</w:t>
      </w:r>
      <w:r w:rsidR="004224A5">
        <w:rPr>
          <w:rStyle w:val="Siln"/>
          <w:rFonts w:cs="Arial"/>
          <w:b w:val="0"/>
        </w:rPr>
        <w:t xml:space="preserve"> min.</w:t>
      </w:r>
      <w:r w:rsidRPr="00D87FD3">
        <w:rPr>
          <w:rStyle w:val="Siln"/>
          <w:rFonts w:cs="Arial"/>
          <w:b w:val="0"/>
        </w:rPr>
        <w:t xml:space="preserve"> 3 ks max. do výšky 140 cm od podlahy vozidla, umístění v blízkosti dveří a sedadel vyhrazených pro ZTP</w:t>
      </w:r>
    </w:p>
    <w:p w14:paraId="6B8E0093" w14:textId="2C795BF7" w:rsidR="003B3AA1" w:rsidRPr="00236D88" w:rsidRDefault="003B3AA1"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w:t>
      </w:r>
      <w:r w:rsidR="00EC1CC7" w:rsidRPr="00236D88">
        <w:rPr>
          <w:rStyle w:val="Siln"/>
          <w:rFonts w:cs="Arial"/>
          <w:b w:val="0"/>
        </w:rPr>
        <w:t xml:space="preserve">ně 2 místa ve vozidle musí být vybavena </w:t>
      </w:r>
      <w:r w:rsidR="007709C3">
        <w:t>USB zásuvkou určenou k nabíjení mobilních telefonů nebo tabletů</w:t>
      </w:r>
    </w:p>
    <w:p w14:paraId="0CD63DC3" w14:textId="7DD1E004"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120C13BF" w14:textId="77777777" w:rsidR="003649AA" w:rsidRPr="00456A0D" w:rsidRDefault="003649AA" w:rsidP="003649AA">
      <w:pPr>
        <w:tabs>
          <w:tab w:val="num" w:pos="797"/>
        </w:tabs>
        <w:spacing w:after="0" w:line="360" w:lineRule="auto"/>
        <w:jc w:val="both"/>
        <w:rPr>
          <w:rStyle w:val="Siln"/>
          <w:rFonts w:ascii="Arial" w:hAnsi="Arial" w:cs="Arial"/>
          <w:b w:val="0"/>
        </w:rPr>
      </w:pPr>
    </w:p>
    <w:p w14:paraId="745E38D0" w14:textId="5F351A5E" w:rsidR="009D770C" w:rsidRPr="002E1628" w:rsidRDefault="009D770C" w:rsidP="00BD65F6">
      <w:pPr>
        <w:pStyle w:val="Nadpis3"/>
        <w:rPr>
          <w:rStyle w:val="Siln"/>
          <w:rFonts w:ascii="Arial" w:hAnsi="Arial" w:cs="Arial"/>
          <w:b/>
          <w:bCs/>
          <w:color w:val="auto"/>
        </w:rPr>
      </w:pPr>
      <w:r w:rsidRPr="002E1628">
        <w:rPr>
          <w:rStyle w:val="Siln"/>
          <w:rFonts w:ascii="Arial" w:hAnsi="Arial" w:cs="Arial"/>
          <w:b/>
          <w:bCs/>
          <w:color w:val="auto"/>
        </w:rPr>
        <w:t>Vozidlo kategorie V-N</w:t>
      </w:r>
    </w:p>
    <w:p w14:paraId="50ABFDD0" w14:textId="52D6F16E" w:rsidR="00B05BEC" w:rsidRPr="00D87FD3" w:rsidRDefault="003369AF" w:rsidP="00BD65F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B05BEC" w:rsidRPr="00D87FD3">
        <w:rPr>
          <w:rStyle w:val="Siln"/>
          <w:rFonts w:ascii="Arial" w:eastAsia="Calibri" w:hAnsi="Arial" w:cs="Arial"/>
          <w:b w:val="0"/>
          <w:sz w:val="22"/>
          <w:szCs w:val="22"/>
          <w:lang w:eastAsia="en-US"/>
        </w:rPr>
        <w:t xml:space="preserve">ástečně nízkopodlažní – Low Entry </w:t>
      </w:r>
    </w:p>
    <w:p w14:paraId="7134E4E2"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83 cestujících, z toho 43 míst k sezení, z čehož mohou být max. 2 sedačky sklopné při nevyužití plochy pro kočárek a invalidní vozík</w:t>
      </w:r>
    </w:p>
    <w:p w14:paraId="79503EB4" w14:textId="2CFA9AF9"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3369AF">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168271BC"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dvou kočárků nebo vozíků pro invalidy, v tomto místě lze mít sklopné sedačky. </w:t>
      </w:r>
    </w:p>
    <w:p w14:paraId="2551F3F8"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4092D2F" w14:textId="54FE33F6" w:rsidR="00B05BEC" w:rsidRPr="00D87FD3" w:rsidRDefault="00B05BEC" w:rsidP="00B05BE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Fonts w:eastAsia="Calibri" w:cs="Arial"/>
          <w:b/>
          <w:bCs/>
        </w:rPr>
        <w:t xml:space="preserve"> </w:t>
      </w:r>
      <w:r w:rsidRPr="00D87FD3">
        <w:rPr>
          <w:rStyle w:val="Siln"/>
          <w:rFonts w:cs="Arial"/>
          <w:b w:val="0"/>
        </w:rPr>
        <w:t xml:space="preserve">v počtu </w:t>
      </w:r>
      <w:r w:rsidR="004224A5">
        <w:rPr>
          <w:rStyle w:val="Siln"/>
          <w:rFonts w:cs="Arial"/>
          <w:b w:val="0"/>
        </w:rPr>
        <w:lastRenderedPageBreak/>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5B4F1F3F" w14:textId="1C8FD5BB" w:rsidR="00EC1CC7" w:rsidRPr="00236D88" w:rsidRDefault="00EC1CC7" w:rsidP="009047E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29E00F3F" w14:textId="778BFBFA" w:rsidR="009047ED" w:rsidRPr="00D87FD3" w:rsidRDefault="009047ED" w:rsidP="009047ED">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2C4568F9" w14:textId="77777777" w:rsidR="008F6D24" w:rsidRPr="002E1628" w:rsidRDefault="008F6D24" w:rsidP="002E1628">
      <w:pPr>
        <w:pStyle w:val="Nadpis3"/>
        <w:rPr>
          <w:rFonts w:ascii="Arial" w:hAnsi="Arial" w:cs="Arial"/>
          <w:color w:val="auto"/>
        </w:rPr>
      </w:pPr>
      <w:bookmarkStart w:id="4" w:name="_Toc6386387"/>
      <w:r w:rsidRPr="002E1628">
        <w:rPr>
          <w:rFonts w:ascii="Arial" w:hAnsi="Arial" w:cs="Arial"/>
          <w:color w:val="auto"/>
        </w:rPr>
        <w:t>Vozidla kategorie Vplus – N</w:t>
      </w:r>
      <w:bookmarkEnd w:id="4"/>
    </w:p>
    <w:p w14:paraId="7DD8D991" w14:textId="4437D409" w:rsidR="008F6D24" w:rsidRPr="00D87FD3" w:rsidRDefault="003369AF" w:rsidP="008F6D24">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8F6D24" w:rsidRPr="00D87FD3">
        <w:rPr>
          <w:rStyle w:val="Siln"/>
          <w:rFonts w:ascii="Arial" w:eastAsia="Calibri" w:hAnsi="Arial" w:cs="Arial"/>
          <w:b w:val="0"/>
          <w:sz w:val="22"/>
          <w:szCs w:val="22"/>
          <w:lang w:eastAsia="en-US"/>
        </w:rPr>
        <w:t xml:space="preserve">ástečně nízkopodlažní – Low Entry </w:t>
      </w:r>
    </w:p>
    <w:p w14:paraId="031F89F6" w14:textId="504E8FD8"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85 cestujících, z toho 4</w:t>
      </w:r>
      <w:r w:rsidR="00EE471C">
        <w:rPr>
          <w:rStyle w:val="Siln"/>
          <w:rFonts w:ascii="Arial" w:eastAsia="Calibri" w:hAnsi="Arial" w:cs="Arial"/>
          <w:b w:val="0"/>
          <w:sz w:val="22"/>
          <w:szCs w:val="22"/>
          <w:lang w:eastAsia="en-US"/>
        </w:rPr>
        <w:t>7</w:t>
      </w:r>
      <w:r w:rsidRPr="00D87FD3">
        <w:rPr>
          <w:rStyle w:val="Siln"/>
          <w:rFonts w:ascii="Arial" w:eastAsia="Calibri" w:hAnsi="Arial" w:cs="Arial"/>
          <w:b w:val="0"/>
          <w:sz w:val="22"/>
          <w:szCs w:val="22"/>
          <w:lang w:eastAsia="en-US"/>
        </w:rPr>
        <w:t xml:space="preserve"> míst k sezení, z čehož mohou být max. 2 sedačky sklopné při nevyužití plochy pro kočárek a invalidní vozík</w:t>
      </w:r>
    </w:p>
    <w:p w14:paraId="4CF9F42C" w14:textId="7331F093"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9C629A">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2C192A0E"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Pr="00D87FD3">
        <w:rPr>
          <w:rFonts w:ascii="Arial" w:hAnsi="Arial" w:cs="Arial"/>
          <w:b/>
        </w:rPr>
        <w:t xml:space="preserve"> </w:t>
      </w:r>
    </w:p>
    <w:p w14:paraId="5C6F2E68"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30542506" w14:textId="10478487" w:rsidR="008F6D24" w:rsidRPr="00D87FD3" w:rsidRDefault="008F6D24" w:rsidP="008F6D24">
      <w:pPr>
        <w:pStyle w:val="Odstavecseseznamem"/>
        <w:numPr>
          <w:ilvl w:val="0"/>
          <w:numId w:val="2"/>
        </w:numPr>
        <w:tabs>
          <w:tab w:val="num" w:pos="797"/>
        </w:tabs>
        <w:spacing w:after="120" w:line="360" w:lineRule="auto"/>
        <w:ind w:left="797" w:hanging="284"/>
        <w:jc w:val="both"/>
        <w:rPr>
          <w:rStyle w:val="Siln"/>
          <w:rFonts w:eastAsia="Calibri" w:cs="Arial"/>
          <w:b w:val="0"/>
        </w:rPr>
      </w:pPr>
      <w:r w:rsidRPr="00D87FD3">
        <w:rPr>
          <w:rStyle w:val="Siln"/>
          <w:rFonts w:cs="Arial"/>
          <w:b w:val="0"/>
        </w:rPr>
        <w:t>Signalizační zařízení uvnitř vozidla</w:t>
      </w:r>
      <w:r w:rsidRPr="00D87FD3">
        <w:rPr>
          <w:rFonts w:eastAsia="Calibri" w:cs="Arial"/>
          <w:b/>
          <w:bCs/>
        </w:rPr>
        <w:t xml:space="preserve">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295E8DAB" w14:textId="07B4340B" w:rsidR="00563D7D" w:rsidRPr="00236D88" w:rsidRDefault="00563D7D" w:rsidP="00563D7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4F2A6B2D" w14:textId="77777777" w:rsidR="00563D7D" w:rsidRPr="004F5C85" w:rsidRDefault="00563D7D" w:rsidP="002E54DD">
      <w:pPr>
        <w:pStyle w:val="Odstavecseseznamem"/>
        <w:spacing w:after="120" w:line="360" w:lineRule="auto"/>
        <w:ind w:left="797"/>
        <w:jc w:val="both"/>
        <w:rPr>
          <w:rStyle w:val="Siln"/>
          <w:rFonts w:eastAsia="Calibri" w:cs="Arial"/>
          <w:b w:val="0"/>
        </w:rPr>
      </w:pPr>
    </w:p>
    <w:p w14:paraId="19E2D602" w14:textId="77777777" w:rsidR="00494997" w:rsidRDefault="00494997" w:rsidP="00494997">
      <w:pPr>
        <w:tabs>
          <w:tab w:val="num" w:pos="2268"/>
        </w:tabs>
        <w:spacing w:after="120" w:line="360" w:lineRule="auto"/>
        <w:contextualSpacing/>
        <w:jc w:val="both"/>
        <w:rPr>
          <w:rFonts w:ascii="Arial" w:eastAsia="Calibri" w:hAnsi="Arial" w:cs="Arial"/>
          <w:b/>
          <w:sz w:val="28"/>
          <w:szCs w:val="28"/>
        </w:rPr>
      </w:pPr>
    </w:p>
    <w:p w14:paraId="2237B7C8" w14:textId="6436F4A7" w:rsidR="00494997" w:rsidRDefault="00494997" w:rsidP="00494997">
      <w:pPr>
        <w:tabs>
          <w:tab w:val="num" w:pos="2268"/>
        </w:tabs>
        <w:spacing w:after="120" w:line="360" w:lineRule="auto"/>
        <w:contextualSpacing/>
        <w:jc w:val="both"/>
        <w:rPr>
          <w:rFonts w:ascii="Arial" w:eastAsia="Calibri" w:hAnsi="Arial" w:cs="Arial"/>
          <w:bCs/>
        </w:rPr>
      </w:pPr>
      <w:r w:rsidRPr="008F311B">
        <w:rPr>
          <w:rFonts w:ascii="Arial" w:eastAsia="Calibri" w:hAnsi="Arial" w:cs="Arial"/>
          <w:b/>
          <w:sz w:val="28"/>
          <w:szCs w:val="28"/>
        </w:rPr>
        <w:t xml:space="preserve">Požadavky na </w:t>
      </w:r>
      <w:r>
        <w:rPr>
          <w:rFonts w:ascii="Arial" w:eastAsia="Calibri" w:hAnsi="Arial" w:cs="Arial"/>
          <w:b/>
          <w:sz w:val="28"/>
          <w:szCs w:val="28"/>
        </w:rPr>
        <w:t>starší</w:t>
      </w:r>
      <w:r w:rsidRPr="008F311B">
        <w:rPr>
          <w:rFonts w:ascii="Arial" w:eastAsia="Calibri" w:hAnsi="Arial" w:cs="Arial"/>
          <w:b/>
          <w:sz w:val="28"/>
          <w:szCs w:val="28"/>
        </w:rPr>
        <w:t xml:space="preserve"> vozidla</w:t>
      </w:r>
    </w:p>
    <w:p w14:paraId="399EEF65" w14:textId="4E5AF199" w:rsidR="009047ED" w:rsidRPr="00456A0D" w:rsidRDefault="009047ED"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 xml:space="preserve">Starší vozidla </w:t>
      </w:r>
      <w:r w:rsidR="006664A6" w:rsidRPr="00456A0D">
        <w:rPr>
          <w:rStyle w:val="Siln"/>
          <w:rFonts w:ascii="Arial" w:hAnsi="Arial" w:cs="Arial"/>
          <w:b w:val="0"/>
        </w:rPr>
        <w:t>musí dále splňovat tyto požadavky dle kategorií vozidel</w:t>
      </w:r>
      <w:r w:rsidR="007B3F08">
        <w:rPr>
          <w:rStyle w:val="Siln"/>
          <w:rFonts w:ascii="Arial" w:hAnsi="Arial" w:cs="Arial"/>
          <w:b w:val="0"/>
        </w:rPr>
        <w:t>.</w:t>
      </w:r>
    </w:p>
    <w:p w14:paraId="2152D4DA" w14:textId="77777777" w:rsidR="006664A6" w:rsidRPr="00BD65F6" w:rsidRDefault="006664A6" w:rsidP="00BD65F6">
      <w:pPr>
        <w:pStyle w:val="Nadpis3"/>
        <w:spacing w:line="360" w:lineRule="auto"/>
        <w:rPr>
          <w:rStyle w:val="Siln"/>
          <w:rFonts w:ascii="Arial" w:hAnsi="Arial" w:cs="Arial"/>
          <w:b/>
          <w:bCs/>
          <w:color w:val="auto"/>
        </w:rPr>
      </w:pPr>
      <w:r w:rsidRPr="00BD65F6">
        <w:rPr>
          <w:rStyle w:val="Siln"/>
          <w:rFonts w:ascii="Arial" w:hAnsi="Arial" w:cs="Arial"/>
          <w:b/>
          <w:bCs/>
          <w:color w:val="auto"/>
        </w:rPr>
        <w:t>Vozidla kategorie S-S</w:t>
      </w:r>
    </w:p>
    <w:p w14:paraId="01BC7CE6"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62 míst, z toho 31 míst k sezení, max. 2 sedačky mohou být sklopné při nevyužití plochy pro kočárek a invalidní vozík</w:t>
      </w:r>
    </w:p>
    <w:p w14:paraId="062FC7A9"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t>Vozidla kategorie V-S</w:t>
      </w:r>
    </w:p>
    <w:p w14:paraId="720B46EE"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83 cestujících, z toho 43 míst k sezení, z toho max. 2 sedačky mohou být sklopné při nevyužití plochy pro kočárek a invalidní vozík</w:t>
      </w:r>
    </w:p>
    <w:p w14:paraId="486213ED"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lastRenderedPageBreak/>
        <w:t>Vozidla kategorie Vplus-S</w:t>
      </w:r>
    </w:p>
    <w:p w14:paraId="75A34F59" w14:textId="00019ED1"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85 cestujících, z toho 49 míst k sezení, z toho max. 2</w:t>
      </w:r>
      <w:r w:rsidR="007B3F08">
        <w:rPr>
          <w:rStyle w:val="Siln"/>
          <w:rFonts w:ascii="Arial" w:eastAsia="Calibri" w:hAnsi="Arial" w:cs="Arial"/>
          <w:b w:val="0"/>
          <w:sz w:val="22"/>
          <w:szCs w:val="22"/>
          <w:lang w:eastAsia="en-US"/>
        </w:rPr>
        <w:t> </w:t>
      </w:r>
      <w:r w:rsidRPr="00D11CE7">
        <w:rPr>
          <w:rStyle w:val="Siln"/>
          <w:rFonts w:ascii="Arial" w:eastAsia="Calibri" w:hAnsi="Arial" w:cs="Arial"/>
          <w:b w:val="0"/>
          <w:sz w:val="22"/>
          <w:szCs w:val="22"/>
          <w:lang w:eastAsia="en-US"/>
        </w:rPr>
        <w:t>sedačky mohou být sklopné při nevyužití plochy pro kočárek a invalidní vozík</w:t>
      </w:r>
    </w:p>
    <w:p w14:paraId="45877979" w14:textId="77777777" w:rsidR="00C73968" w:rsidRPr="00D11CE7" w:rsidRDefault="00C73968" w:rsidP="00C73968">
      <w:pPr>
        <w:pStyle w:val="Normlnweb"/>
        <w:spacing w:before="0" w:beforeAutospacing="0" w:after="0" w:afterAutospacing="0" w:line="360" w:lineRule="auto"/>
        <w:jc w:val="both"/>
        <w:rPr>
          <w:rStyle w:val="Siln"/>
          <w:rFonts w:ascii="Arial" w:eastAsia="Calibri" w:hAnsi="Arial" w:cs="Arial"/>
          <w:b w:val="0"/>
          <w:sz w:val="22"/>
          <w:szCs w:val="22"/>
          <w:lang w:eastAsia="en-US"/>
        </w:rPr>
      </w:pPr>
    </w:p>
    <w:p w14:paraId="3C365C30" w14:textId="77777777" w:rsidR="006664A6" w:rsidRPr="002B095A" w:rsidRDefault="006664A6" w:rsidP="0060665A">
      <w:pPr>
        <w:pStyle w:val="Nadpis2"/>
        <w:spacing w:line="360" w:lineRule="auto"/>
        <w:ind w:left="578" w:hanging="578"/>
        <w:rPr>
          <w:rStyle w:val="Siln"/>
          <w:rFonts w:ascii="Arial" w:hAnsi="Arial" w:cs="Arial"/>
          <w:b/>
          <w:bCs/>
          <w:color w:val="auto"/>
          <w:sz w:val="24"/>
          <w:szCs w:val="24"/>
          <w:lang w:eastAsia="cs-CZ"/>
        </w:rPr>
      </w:pPr>
      <w:r w:rsidRPr="002B095A">
        <w:rPr>
          <w:rStyle w:val="Siln"/>
          <w:rFonts w:ascii="Arial" w:hAnsi="Arial" w:cs="Arial"/>
          <w:b/>
          <w:bCs/>
          <w:color w:val="auto"/>
        </w:rPr>
        <w:t>Standard vybavení vozidel pro přepravu osob-M2-vozidla kategorie X</w:t>
      </w:r>
    </w:p>
    <w:p w14:paraId="0C7B8059" w14:textId="77777777" w:rsidR="00462167" w:rsidRPr="00456A0D" w:rsidRDefault="00462167"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Níže je definován specifický standard vybavení vozidel kategorie minibus</w:t>
      </w:r>
    </w:p>
    <w:p w14:paraId="78F780D0"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Nízkopodlažnost se nepředpokládá</w:t>
      </w:r>
    </w:p>
    <w:p w14:paraId="4A15AB64" w14:textId="2579A586"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Jedny dveře - nutná možnost blokace ze strany řidiče, šířka dveří pro nástup s kočárkem alespoň 800 mm</w:t>
      </w:r>
    </w:p>
    <w:p w14:paraId="5489CC0D"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Přední mlhové světlomety</w:t>
      </w:r>
    </w:p>
    <w:p w14:paraId="4565F932"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Maximální rychlost alespoň 80 km/h</w:t>
      </w:r>
    </w:p>
    <w:p w14:paraId="7415D145" w14:textId="4A92754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vozidlech</w:t>
      </w:r>
      <w:r w:rsidR="00685AEB" w:rsidRPr="00685AEB">
        <w:rPr>
          <w:rFonts w:ascii="Arial" w:eastAsia="Calibri" w:hAnsi="Arial" w:cs="Arial"/>
          <w:bCs/>
        </w:rPr>
        <w:t xml:space="preserve"> je specifikován v příloze </w:t>
      </w:r>
      <w:r w:rsidR="00685AEB">
        <w:rPr>
          <w:rFonts w:ascii="Arial" w:eastAsia="Calibri" w:hAnsi="Arial" w:cs="Arial"/>
          <w:bCs/>
        </w:rPr>
        <w:t>č. 2 TPS VDV – Elektronické odbavení cestujících</w:t>
      </w:r>
      <w:r w:rsidRPr="00456A0D">
        <w:rPr>
          <w:rFonts w:ascii="Arial" w:eastAsia="Calibri" w:hAnsi="Arial" w:cs="Arial"/>
          <w:bCs/>
        </w:rPr>
        <w:t xml:space="preserve">“. </w:t>
      </w:r>
      <w:r w:rsidRPr="00456A0D">
        <w:rPr>
          <w:rFonts w:ascii="Arial" w:eastAsia="Calibri" w:hAnsi="Arial" w:cs="Arial"/>
          <w:bCs/>
        </w:rPr>
        <w:br/>
        <w:t>V dokumentu jsou popsány jednotlivé funkcionality, které musí elektronický odbavovací systém ve vozidlech VDV splňovat</w:t>
      </w:r>
    </w:p>
    <w:p w14:paraId="040A49AB" w14:textId="036295D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Pr>
          <w:rFonts w:ascii="Arial" w:eastAsia="Calibri" w:hAnsi="Arial" w:cs="Arial"/>
          <w:bCs/>
        </w:rPr>
        <w:t>.</w:t>
      </w:r>
    </w:p>
    <w:p w14:paraId="19B8D381" w14:textId="77777777"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Ve vozidle se musí nacházet prostor pro umístění jednoho kočárku nebo vozíku pro invalidy, v tomto místě lze mít sklopné sedačky</w:t>
      </w:r>
    </w:p>
    <w:p w14:paraId="6296C00C" w14:textId="6BC5EA13"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Signalizační zařízení uvnitř vozidla</w:t>
      </w:r>
      <w:r w:rsidRPr="00D11CE7">
        <w:rPr>
          <w:rFonts w:eastAsia="Calibri" w:cs="Arial"/>
          <w:b/>
          <w:bCs/>
        </w:rPr>
        <w:t xml:space="preserve"> </w:t>
      </w:r>
      <w:r w:rsidRPr="00D11CE7">
        <w:rPr>
          <w:rFonts w:eastAsia="Calibri" w:cs="Arial"/>
          <w:bCs/>
        </w:rPr>
        <w:t>umožňující informovat řidiče o nutnosti nouzového zastavení, výstupu hůře pohyblivého občana, či cestujícího s kočárkem, a to</w:t>
      </w:r>
      <w:r w:rsidRPr="00D11CE7">
        <w:rPr>
          <w:rStyle w:val="Siln"/>
          <w:rFonts w:cs="Arial"/>
        </w:rPr>
        <w:t xml:space="preserve"> </w:t>
      </w:r>
      <w:r w:rsidRPr="00D11CE7">
        <w:rPr>
          <w:rStyle w:val="Siln"/>
          <w:rFonts w:cs="Arial"/>
          <w:b w:val="0"/>
        </w:rPr>
        <w:t xml:space="preserve">v počtu </w:t>
      </w:r>
      <w:r w:rsidR="00504C7E">
        <w:rPr>
          <w:rStyle w:val="Siln"/>
          <w:rFonts w:cs="Arial"/>
          <w:b w:val="0"/>
        </w:rPr>
        <w:t xml:space="preserve">min. </w:t>
      </w:r>
      <w:r w:rsidRPr="00D11CE7">
        <w:rPr>
          <w:rStyle w:val="Siln"/>
          <w:rFonts w:cs="Arial"/>
          <w:b w:val="0"/>
        </w:rPr>
        <w:t xml:space="preserve">2 ks v celé délce vozidla, přičemž </w:t>
      </w:r>
      <w:r w:rsidR="00504C7E">
        <w:rPr>
          <w:rStyle w:val="Siln"/>
          <w:rFonts w:cs="Arial"/>
          <w:b w:val="0"/>
        </w:rPr>
        <w:t xml:space="preserve">min. </w:t>
      </w:r>
      <w:r w:rsidRPr="00D11CE7">
        <w:rPr>
          <w:rStyle w:val="Siln"/>
          <w:rFonts w:cs="Arial"/>
          <w:b w:val="0"/>
        </w:rPr>
        <w:t>1 ks musí být umístěn max. do výšky 140 cm od podlahy vozidla, umístění v blízkosti dveří a prostoru vyhrazeného pro ZTP</w:t>
      </w:r>
    </w:p>
    <w:p w14:paraId="4C527170" w14:textId="2E857116" w:rsidR="00462167" w:rsidRDefault="00462167"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sidRPr="00D11CE7">
        <w:rPr>
          <w:rStyle w:val="Siln"/>
          <w:rFonts w:cs="Arial"/>
          <w:b w:val="0"/>
        </w:rPr>
        <w:t>Maximální stáří žádného jednotlivého vozidla nesmí přesáhnout 12 let</w:t>
      </w:r>
    </w:p>
    <w:p w14:paraId="2237B7D9" w14:textId="2DFD5B19" w:rsidR="0060665A" w:rsidRDefault="0060665A"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 xml:space="preserve">Minimálně 2 boční okna musí mít </w:t>
      </w:r>
      <w:r w:rsidR="00773159">
        <w:rPr>
          <w:rStyle w:val="Siln"/>
          <w:rFonts w:cs="Arial"/>
          <w:b w:val="0"/>
        </w:rPr>
        <w:t xml:space="preserve">posuvné </w:t>
      </w:r>
      <w:r w:rsidR="00773159">
        <w:rPr>
          <w:rFonts w:eastAsia="Calibri" w:cs="Arial"/>
          <w:bCs/>
        </w:rPr>
        <w:t xml:space="preserve">nebo výklopné </w:t>
      </w:r>
      <w:r>
        <w:rPr>
          <w:rStyle w:val="Siln"/>
          <w:rFonts w:cs="Arial"/>
          <w:b w:val="0"/>
        </w:rPr>
        <w:t>ventilační prostory vysoké minimálně 100 mm</w:t>
      </w:r>
    </w:p>
    <w:p w14:paraId="46573A01" w14:textId="61948855" w:rsidR="00E5257F" w:rsidRPr="00D11CE7" w:rsidRDefault="00E5257F"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Výklopné střešní okno nebo ventilátory pro vnitřní ventilaci vzduchu</w:t>
      </w:r>
    </w:p>
    <w:p w14:paraId="42611103" w14:textId="77777777" w:rsidR="00462167" w:rsidRPr="00D11CE7" w:rsidDel="007869AD"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sidDel="007869AD">
        <w:rPr>
          <w:rStyle w:val="Siln"/>
          <w:rFonts w:cs="Arial"/>
          <w:b w:val="0"/>
        </w:rPr>
        <w:t>Nezávislé topení</w:t>
      </w:r>
    </w:p>
    <w:p w14:paraId="20D674D6" w14:textId="1A3F0803" w:rsidR="0046216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Celková kapacita alespoň 15 cestujících, z toho 15 míst k sezení (min. 2 sedačky mohou být sklopné při nevyužití plochy pro kočárek a invalidní vozík)</w:t>
      </w: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r w:rsidRPr="00E5257F">
        <w:rPr>
          <w:rFonts w:ascii="Arial" w:eastAsia="Calibri" w:hAnsi="Arial" w:cs="Arial"/>
          <w:color w:val="auto"/>
        </w:rPr>
        <w:t>Nízkopodlažnost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3FABC572"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lastRenderedPageBreak/>
        <w:t>Ve vazbě na plnění požadavků Nařízení vlády č. 63/2011 Sb.</w:t>
      </w:r>
      <w:r w:rsidR="0065580D">
        <w:rPr>
          <w:rFonts w:ascii="Arial" w:hAnsi="Arial" w:cs="Arial"/>
          <w:shd w:val="clear" w:color="auto" w:fill="FFFFFF"/>
        </w:rPr>
        <w:t>,</w:t>
      </w:r>
      <w:r w:rsidRPr="00456A0D">
        <w:rPr>
          <w:rFonts w:ascii="Arial" w:hAnsi="Arial" w:cs="Arial"/>
          <w:shd w:val="clear" w:color="auto" w:fill="FFFFFF"/>
        </w:rPr>
        <w:t xml:space="preserve">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(Low Entry).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6789FBDF"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r w:rsidRPr="007339C5">
        <w:rPr>
          <w:rFonts w:ascii="Arial" w:hAnsi="Arial" w:cs="Arial"/>
          <w:shd w:val="clear" w:color="auto" w:fill="FFFFFF"/>
        </w:rPr>
        <w:t>Všechna nově zařaz</w:t>
      </w:r>
      <w:r w:rsidR="00901FB5" w:rsidRPr="007339C5">
        <w:rPr>
          <w:rFonts w:ascii="Arial" w:hAnsi="Arial" w:cs="Arial"/>
          <w:shd w:val="clear" w:color="auto" w:fill="FFFFFF"/>
        </w:rPr>
        <w:t>ovaná vozidla musí být</w:t>
      </w:r>
      <w:r w:rsidR="005350A5" w:rsidRPr="007339C5">
        <w:rPr>
          <w:rFonts w:ascii="Arial" w:hAnsi="Arial" w:cs="Arial"/>
          <w:shd w:val="clear" w:color="auto" w:fill="FFFFFF"/>
        </w:rPr>
        <w:t xml:space="preserve"> </w:t>
      </w:r>
      <w:r w:rsidRPr="007339C5">
        <w:rPr>
          <w:rFonts w:ascii="Arial" w:hAnsi="Arial" w:cs="Arial"/>
          <w:shd w:val="clear" w:color="auto" w:fill="FFFFFF"/>
        </w:rPr>
        <w:t>částečně nízkopodlažní (Low Entry)</w:t>
      </w:r>
      <w:r w:rsidR="00456A0D" w:rsidRPr="007339C5">
        <w:rPr>
          <w:rFonts w:ascii="Arial" w:hAnsi="Arial" w:cs="Arial"/>
          <w:shd w:val="clear" w:color="auto" w:fill="FFFFFF"/>
        </w:rPr>
        <w:t>.</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5" w:name="_Toc10991133"/>
      <w:r w:rsidRPr="00E5257F">
        <w:rPr>
          <w:rFonts w:ascii="Arial" w:hAnsi="Arial" w:cs="Arial"/>
          <w:color w:val="auto"/>
        </w:rPr>
        <w:t>Pohon (palivo)</w:t>
      </w:r>
      <w:bookmarkEnd w:id="5"/>
    </w:p>
    <w:p w14:paraId="45B70718" w14:textId="00817B33"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r w:rsidRPr="007339C5">
        <w:rPr>
          <w:rFonts w:ascii="Arial" w:hAnsi="Arial" w:cs="Arial"/>
        </w:rPr>
        <w:t xml:space="preserve">Zadavatel požaduje, aby při zahájení plnění ZVS </w:t>
      </w:r>
      <w:r w:rsidR="004D5E0B">
        <w:rPr>
          <w:rFonts w:ascii="Arial" w:hAnsi="Arial" w:cs="Arial"/>
        </w:rPr>
        <w:t>KV</w:t>
      </w:r>
      <w:r w:rsidRPr="007339C5">
        <w:rPr>
          <w:rFonts w:ascii="Arial" w:hAnsi="Arial" w:cs="Arial"/>
        </w:rPr>
        <w:t xml:space="preserve"> všechna vozidla plnila emisní normu min. EURO V. U vozidel využívajících alternativních paliv nebo jiných pohonů musí vozidla plnit hodnoty srovnatelné normě EURO V nebo EEV</w:t>
      </w:r>
      <w:r w:rsidRPr="007339C5">
        <w:rPr>
          <w:rStyle w:val="Znakapoznpodarou"/>
          <w:rFonts w:ascii="Arial" w:hAnsi="Arial" w:cs="Arial"/>
        </w:rPr>
        <w:footnoteReference w:id="3"/>
      </w:r>
      <w:r w:rsidRPr="007339C5">
        <w:rPr>
          <w:rFonts w:ascii="Arial" w:hAnsi="Arial" w:cs="Arial"/>
        </w:rPr>
        <w:t>.</w:t>
      </w:r>
    </w:p>
    <w:p w14:paraId="199807E7" w14:textId="68CDCDA4" w:rsidR="002B7E35" w:rsidRDefault="00CF0B84" w:rsidP="00D87FD3">
      <w:pPr>
        <w:spacing w:before="120" w:after="120" w:line="360" w:lineRule="auto"/>
        <w:ind w:firstLine="284"/>
        <w:jc w:val="both"/>
        <w:rPr>
          <w:rFonts w:ascii="Arial" w:hAnsi="Arial" w:cs="Arial"/>
          <w:sz w:val="24"/>
          <w:szCs w:val="24"/>
        </w:rPr>
      </w:pPr>
      <w:r>
        <w:rPr>
          <w:rFonts w:ascii="Arial" w:hAnsi="Arial" w:cs="Arial"/>
        </w:rPr>
        <w:t>Nová vozidla</w:t>
      </w:r>
      <w:r w:rsidR="002B7E35" w:rsidRPr="007339C5">
        <w:rPr>
          <w:rFonts w:ascii="Arial" w:hAnsi="Arial" w:cs="Arial"/>
        </w:rPr>
        <w:t xml:space="preserve"> musí splňovat standard EURO VI, případně přísnější emisní limity, budou-li v průběhu plnění smlouvy zavedeny. Toto ustanovení platí i pro alternativní paliva nebo jiné pohony.</w:t>
      </w:r>
      <w:r w:rsidR="002B7E35"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686008BB"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w:t>
      </w:r>
      <w:ins w:id="6" w:author="Autor">
        <w:r w:rsidR="00221AC8">
          <w:rPr>
            <w:rFonts w:ascii="Arial" w:hAnsi="Arial" w:cs="Arial"/>
            <w:bCs/>
            <w:shd w:val="clear" w:color="auto" w:fill="FFFFFF"/>
          </w:rPr>
          <w:t> kapitolou 5</w:t>
        </w:r>
      </w:ins>
      <w:del w:id="7" w:author="Autor">
        <w:r w:rsidRPr="00456A0D" w:rsidDel="00221AC8">
          <w:rPr>
            <w:rFonts w:ascii="Arial" w:hAnsi="Arial" w:cs="Arial"/>
            <w:bCs/>
            <w:shd w:val="clear" w:color="auto" w:fill="FFFFFF"/>
          </w:rPr>
          <w:delText> oddílem III</w:delText>
        </w:r>
      </w:del>
      <w:r w:rsidRPr="00456A0D">
        <w:rPr>
          <w:rFonts w:ascii="Arial" w:hAnsi="Arial" w:cs="Arial"/>
          <w:bCs/>
          <w:shd w:val="clear" w:color="auto" w:fill="FFFFFF"/>
        </w:rPr>
        <w:t xml:space="preserve"> těchto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přívěsným vozíkem</w:t>
      </w:r>
    </w:p>
    <w:p w14:paraId="15F3EC73" w14:textId="1BC367E3" w:rsidR="00F13232" w:rsidRPr="00456A0D" w:rsidRDefault="00F0212A" w:rsidP="00F13232">
      <w:pPr>
        <w:spacing w:before="120" w:after="120" w:line="360" w:lineRule="auto"/>
        <w:ind w:firstLine="284"/>
        <w:jc w:val="both"/>
        <w:rPr>
          <w:ins w:id="8" w:author="Auto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BD6A90">
        <w:rPr>
          <w:rFonts w:ascii="Arial" w:hAnsi="Arial" w:cs="Arial"/>
          <w:bCs/>
          <w:shd w:val="clear" w:color="auto" w:fill="FFFFFF"/>
        </w:rPr>
        <w:t>14</w:t>
      </w:r>
      <w:r w:rsidRPr="00456A0D">
        <w:rPr>
          <w:rFonts w:ascii="Arial" w:hAnsi="Arial" w:cs="Arial"/>
          <w:bCs/>
          <w:shd w:val="clear" w:color="auto" w:fill="FFFFFF"/>
        </w:rPr>
        <w:t xml:space="preserve"> jízdních kol</w:t>
      </w:r>
      <w:ins w:id="9" w:author="Autor">
        <w:r w:rsidR="00F13232">
          <w:rPr>
            <w:rFonts w:ascii="Arial" w:hAnsi="Arial" w:cs="Arial"/>
            <w:bCs/>
            <w:shd w:val="clear" w:color="auto" w:fill="FFFFFF"/>
          </w:rPr>
          <w:t>, včetně elektrokol</w:t>
        </w:r>
        <w:r w:rsidR="00F13232" w:rsidRPr="00456A0D">
          <w:rPr>
            <w:rFonts w:ascii="Arial" w:hAnsi="Arial" w:cs="Arial"/>
            <w:bCs/>
            <w:shd w:val="clear" w:color="auto" w:fill="FFFFFF"/>
          </w:rPr>
          <w:t xml:space="preserve">. </w:t>
        </w:r>
        <w:r w:rsidR="00F13232" w:rsidRPr="00456A0D">
          <w:rPr>
            <w:rFonts w:ascii="Arial" w:hAnsi="Arial" w:cs="Arial"/>
            <w:bCs/>
            <w:shd w:val="clear" w:color="auto" w:fill="FFFFFF"/>
          </w:rPr>
          <w:lastRenderedPageBreak/>
          <w:t>Přívěsný vozík musí být ho</w:t>
        </w:r>
        <w:r w:rsidR="00F13232">
          <w:rPr>
            <w:rFonts w:ascii="Arial" w:hAnsi="Arial" w:cs="Arial"/>
            <w:bCs/>
            <w:shd w:val="clear" w:color="auto" w:fill="FFFFFF"/>
          </w:rPr>
          <w:t>mologován dle platných předpisů. Z</w:t>
        </w:r>
        <w:r w:rsidR="00F13232" w:rsidRPr="00456A0D">
          <w:rPr>
            <w:rFonts w:ascii="Arial" w:hAnsi="Arial" w:cs="Arial"/>
            <w:bCs/>
            <w:shd w:val="clear" w:color="auto" w:fill="FFFFFF"/>
          </w:rPr>
          <w:t>a splnění legislativních podmínek pro provoz na pozemních komunikacích ručí dopravce.</w:t>
        </w:r>
      </w:ins>
    </w:p>
    <w:p w14:paraId="67BD2549" w14:textId="54DDEB6C" w:rsidR="00F0212A" w:rsidRPr="00456A0D" w:rsidDel="0085639B" w:rsidRDefault="00F0212A" w:rsidP="0085639B">
      <w:pPr>
        <w:spacing w:before="120" w:after="120" w:line="360" w:lineRule="auto"/>
        <w:ind w:firstLine="284"/>
        <w:jc w:val="both"/>
        <w:rPr>
          <w:del w:id="10" w:author="Autor"/>
          <w:rFonts w:ascii="Arial" w:hAnsi="Arial" w:cs="Arial"/>
          <w:bCs/>
          <w:shd w:val="clear" w:color="auto" w:fill="FFFFFF"/>
        </w:rPr>
      </w:pPr>
      <w:del w:id="11" w:author="Autor">
        <w:r w:rsidRPr="00456A0D" w:rsidDel="00F13232">
          <w:rPr>
            <w:rFonts w:ascii="Arial" w:hAnsi="Arial" w:cs="Arial"/>
            <w:bCs/>
            <w:shd w:val="clear" w:color="auto" w:fill="FFFFFF"/>
          </w:rPr>
          <w:delText>.</w:delText>
        </w:r>
      </w:del>
      <w:r w:rsidRPr="00456A0D">
        <w:rPr>
          <w:rFonts w:ascii="Arial" w:hAnsi="Arial" w:cs="Arial"/>
          <w:bCs/>
          <w:shd w:val="clear" w:color="auto" w:fill="FFFFFF"/>
        </w:rPr>
        <w:t xml:space="preserve"> </w:t>
      </w:r>
      <w:del w:id="12" w:author="Autor">
        <w:r w:rsidRPr="00456A0D" w:rsidDel="0085639B">
          <w:rPr>
            <w:rFonts w:ascii="Arial" w:hAnsi="Arial" w:cs="Arial"/>
            <w:bCs/>
            <w:shd w:val="clear" w:color="auto" w:fill="FFFFFF"/>
          </w:rPr>
          <w:delText>Přívěsný vozík musí být homologován dle platných předpisů, za splnění legislativních podmínek pro provoz na pozemních komunikacích ručí dopravce.</w:delText>
        </w:r>
      </w:del>
    </w:p>
    <w:p w14:paraId="5E4C5296" w14:textId="59E8FA49" w:rsidR="00F0212A" w:rsidRPr="00456A0D" w:rsidDel="0085639B" w:rsidRDefault="00F0212A">
      <w:pPr>
        <w:spacing w:before="120" w:after="120" w:line="360" w:lineRule="auto"/>
        <w:ind w:firstLine="284"/>
        <w:jc w:val="both"/>
        <w:rPr>
          <w:del w:id="13" w:author="Autor"/>
          <w:rFonts w:ascii="Arial" w:hAnsi="Arial" w:cs="Arial"/>
          <w:bCs/>
          <w:shd w:val="clear" w:color="auto" w:fill="FFFFFF"/>
        </w:rPr>
      </w:pPr>
      <w:del w:id="14" w:author="Autor">
        <w:r w:rsidRPr="00456A0D" w:rsidDel="0085639B">
          <w:rPr>
            <w:rFonts w:ascii="Arial" w:hAnsi="Arial" w:cs="Arial"/>
            <w:bCs/>
            <w:shd w:val="clear" w:color="auto" w:fill="FFFFFF"/>
          </w:rPr>
          <w:delText>Minimální standard přívěsného vozidla:</w:delText>
        </w:r>
      </w:del>
    </w:p>
    <w:p w14:paraId="31092201" w14:textId="18701026" w:rsidR="00F0212A" w:rsidRPr="00D11CE7" w:rsidDel="0085639B" w:rsidRDefault="00F0212A" w:rsidP="00601DBA">
      <w:pPr>
        <w:spacing w:before="120" w:after="120" w:line="360" w:lineRule="auto"/>
        <w:ind w:firstLine="284"/>
        <w:jc w:val="both"/>
        <w:rPr>
          <w:del w:id="15" w:author="Autor"/>
          <w:rStyle w:val="Siln"/>
          <w:rFonts w:cs="Arial"/>
          <w:b w:val="0"/>
          <w:bCs w:val="0"/>
        </w:rPr>
        <w:pPrChange w:id="16" w:author="Autor">
          <w:pPr>
            <w:pStyle w:val="Odstavecseseznamem"/>
            <w:numPr>
              <w:numId w:val="2"/>
            </w:numPr>
            <w:tabs>
              <w:tab w:val="num" w:pos="1701"/>
              <w:tab w:val="num" w:pos="1815"/>
              <w:tab w:val="num" w:pos="2535"/>
            </w:tabs>
            <w:spacing w:after="120" w:line="360" w:lineRule="auto"/>
            <w:ind w:left="851" w:hanging="360"/>
            <w:jc w:val="both"/>
          </w:pPr>
        </w:pPrChange>
      </w:pPr>
      <w:del w:id="17" w:author="Autor">
        <w:r w:rsidRPr="00D11CE7" w:rsidDel="0085639B">
          <w:rPr>
            <w:rStyle w:val="Siln"/>
            <w:rFonts w:cs="Arial"/>
            <w:b w:val="0"/>
          </w:rPr>
          <w:delText>Jednoosý přívěs</w:delText>
        </w:r>
      </w:del>
    </w:p>
    <w:p w14:paraId="466A4E37" w14:textId="0A7C3B35" w:rsidR="00F0212A" w:rsidRPr="00D11CE7" w:rsidDel="0085639B" w:rsidRDefault="00F0212A" w:rsidP="00601DBA">
      <w:pPr>
        <w:spacing w:before="120" w:after="120" w:line="360" w:lineRule="auto"/>
        <w:ind w:firstLine="284"/>
        <w:jc w:val="both"/>
        <w:rPr>
          <w:del w:id="18" w:author="Autor"/>
          <w:rStyle w:val="Siln"/>
          <w:rFonts w:cs="Arial"/>
          <w:b w:val="0"/>
          <w:bCs w:val="0"/>
        </w:rPr>
        <w:pPrChange w:id="19" w:author="Autor">
          <w:pPr>
            <w:pStyle w:val="Odstavecseseznamem"/>
            <w:numPr>
              <w:numId w:val="2"/>
            </w:numPr>
            <w:tabs>
              <w:tab w:val="num" w:pos="1701"/>
              <w:tab w:val="num" w:pos="1815"/>
              <w:tab w:val="num" w:pos="2535"/>
            </w:tabs>
            <w:spacing w:after="120" w:line="360" w:lineRule="auto"/>
            <w:ind w:left="851" w:hanging="360"/>
            <w:jc w:val="both"/>
          </w:pPr>
        </w:pPrChange>
      </w:pPr>
      <w:del w:id="20" w:author="Autor">
        <w:r w:rsidRPr="00D11CE7" w:rsidDel="0085639B">
          <w:rPr>
            <w:rStyle w:val="Siln"/>
            <w:rFonts w:cs="Arial"/>
            <w:b w:val="0"/>
          </w:rPr>
          <w:delText>Celková hmotnost do 750 kg</w:delText>
        </w:r>
      </w:del>
    </w:p>
    <w:p w14:paraId="77476340" w14:textId="56821C69" w:rsidR="00F0212A" w:rsidRPr="00D11CE7" w:rsidDel="0085639B" w:rsidRDefault="00F0212A" w:rsidP="00601DBA">
      <w:pPr>
        <w:spacing w:before="120" w:after="120" w:line="360" w:lineRule="auto"/>
        <w:ind w:firstLine="284"/>
        <w:jc w:val="both"/>
        <w:rPr>
          <w:del w:id="21" w:author="Autor"/>
          <w:rStyle w:val="Siln"/>
          <w:rFonts w:cs="Arial"/>
          <w:b w:val="0"/>
          <w:bCs w:val="0"/>
        </w:rPr>
        <w:pPrChange w:id="22" w:author="Autor">
          <w:pPr>
            <w:pStyle w:val="Odstavecseseznamem"/>
            <w:numPr>
              <w:numId w:val="2"/>
            </w:numPr>
            <w:tabs>
              <w:tab w:val="num" w:pos="1701"/>
              <w:tab w:val="num" w:pos="1815"/>
              <w:tab w:val="num" w:pos="2535"/>
            </w:tabs>
            <w:spacing w:after="120" w:line="360" w:lineRule="auto"/>
            <w:ind w:left="851" w:hanging="360"/>
            <w:jc w:val="both"/>
          </w:pPr>
        </w:pPrChange>
      </w:pPr>
      <w:del w:id="23" w:author="Autor">
        <w:r w:rsidRPr="00D11CE7" w:rsidDel="0085639B">
          <w:rPr>
            <w:rStyle w:val="Siln"/>
            <w:rFonts w:cs="Arial"/>
            <w:b w:val="0"/>
          </w:rPr>
          <w:delText xml:space="preserve">Ložná délka přívěsu </w:delText>
        </w:r>
        <w:r w:rsidR="008027C3" w:rsidDel="0085639B">
          <w:rPr>
            <w:rStyle w:val="Siln"/>
            <w:rFonts w:cs="Arial"/>
            <w:b w:val="0"/>
          </w:rPr>
          <w:delText xml:space="preserve">minimálně </w:delText>
        </w:r>
        <w:r w:rsidRPr="00D11CE7" w:rsidDel="0085639B">
          <w:rPr>
            <w:rStyle w:val="Siln"/>
            <w:rFonts w:cs="Arial"/>
            <w:b w:val="0"/>
          </w:rPr>
          <w:delText>4000 mm</w:delText>
        </w:r>
      </w:del>
    </w:p>
    <w:p w14:paraId="08B79533" w14:textId="190125E0" w:rsidR="00F0212A" w:rsidRPr="00D11CE7" w:rsidDel="0085639B" w:rsidRDefault="00F0212A" w:rsidP="00601DBA">
      <w:pPr>
        <w:spacing w:before="120" w:after="120" w:line="360" w:lineRule="auto"/>
        <w:ind w:firstLine="284"/>
        <w:jc w:val="both"/>
        <w:rPr>
          <w:del w:id="24" w:author="Autor"/>
          <w:rStyle w:val="Siln"/>
          <w:rFonts w:cs="Arial"/>
          <w:b w:val="0"/>
          <w:bCs w:val="0"/>
        </w:rPr>
        <w:pPrChange w:id="25" w:author="Autor">
          <w:pPr>
            <w:pStyle w:val="Odstavecseseznamem"/>
            <w:numPr>
              <w:numId w:val="2"/>
            </w:numPr>
            <w:tabs>
              <w:tab w:val="num" w:pos="1701"/>
              <w:tab w:val="num" w:pos="1815"/>
              <w:tab w:val="num" w:pos="2535"/>
            </w:tabs>
            <w:spacing w:after="120" w:line="360" w:lineRule="auto"/>
            <w:ind w:left="851" w:hanging="360"/>
            <w:jc w:val="both"/>
          </w:pPr>
        </w:pPrChange>
      </w:pPr>
      <w:del w:id="26" w:author="Autor">
        <w:r w:rsidRPr="00D11CE7" w:rsidDel="0085639B">
          <w:rPr>
            <w:rStyle w:val="Siln"/>
            <w:rFonts w:cs="Arial"/>
            <w:b w:val="0"/>
          </w:rPr>
          <w:delText xml:space="preserve">Kapacita nástavbového plata – </w:delText>
        </w:r>
        <w:r w:rsidR="00862F1D" w:rsidDel="0085639B">
          <w:rPr>
            <w:rStyle w:val="Siln"/>
            <w:rFonts w:cs="Arial"/>
            <w:b w:val="0"/>
          </w:rPr>
          <w:delText xml:space="preserve">minimálně </w:delText>
        </w:r>
        <w:r w:rsidR="00920E62" w:rsidDel="0085639B">
          <w:rPr>
            <w:rStyle w:val="Siln"/>
            <w:rFonts w:cs="Arial"/>
            <w:b w:val="0"/>
          </w:rPr>
          <w:delText>14</w:delText>
        </w:r>
        <w:r w:rsidRPr="00D11CE7" w:rsidDel="0085639B">
          <w:rPr>
            <w:rStyle w:val="Siln"/>
            <w:rFonts w:cs="Arial"/>
            <w:b w:val="0"/>
          </w:rPr>
          <w:delText xml:space="preserve"> jízdních kol</w:delText>
        </w:r>
      </w:del>
    </w:p>
    <w:p w14:paraId="05E37E40" w14:textId="6E3A0A24" w:rsidR="00F0212A" w:rsidRPr="00D11CE7" w:rsidDel="0085639B" w:rsidRDefault="00F0212A" w:rsidP="00601DBA">
      <w:pPr>
        <w:spacing w:before="120" w:after="120" w:line="360" w:lineRule="auto"/>
        <w:ind w:firstLine="284"/>
        <w:jc w:val="both"/>
        <w:rPr>
          <w:del w:id="27" w:author="Autor"/>
          <w:rStyle w:val="Siln"/>
          <w:rFonts w:cs="Arial"/>
          <w:b w:val="0"/>
          <w:bCs w:val="0"/>
        </w:rPr>
        <w:pPrChange w:id="28" w:author="Autor">
          <w:pPr>
            <w:pStyle w:val="Odstavecseseznamem"/>
            <w:numPr>
              <w:numId w:val="2"/>
            </w:numPr>
            <w:tabs>
              <w:tab w:val="num" w:pos="1701"/>
              <w:tab w:val="num" w:pos="1815"/>
              <w:tab w:val="num" w:pos="2535"/>
            </w:tabs>
            <w:spacing w:after="120" w:line="360" w:lineRule="auto"/>
            <w:ind w:left="851" w:hanging="360"/>
            <w:jc w:val="both"/>
          </w:pPr>
        </w:pPrChange>
      </w:pPr>
      <w:del w:id="29" w:author="Autor">
        <w:r w:rsidRPr="00D11CE7" w:rsidDel="0085639B">
          <w:rPr>
            <w:rStyle w:val="Siln"/>
            <w:rFonts w:cs="Arial"/>
            <w:b w:val="0"/>
          </w:rPr>
          <w:delText>Připojení na kouli DIN 50</w:delText>
        </w:r>
      </w:del>
    </w:p>
    <w:p w14:paraId="036F23FD" w14:textId="06CC4614" w:rsidR="00F0212A" w:rsidRPr="00D11CE7" w:rsidDel="0085639B" w:rsidRDefault="00F0212A" w:rsidP="00601DBA">
      <w:pPr>
        <w:spacing w:before="120" w:after="120" w:line="360" w:lineRule="auto"/>
        <w:ind w:firstLine="284"/>
        <w:jc w:val="both"/>
        <w:rPr>
          <w:del w:id="30" w:author="Autor"/>
          <w:rStyle w:val="Siln"/>
          <w:rFonts w:cs="Arial"/>
          <w:b w:val="0"/>
          <w:bCs w:val="0"/>
        </w:rPr>
        <w:pPrChange w:id="31" w:author="Autor">
          <w:pPr>
            <w:pStyle w:val="Odstavecseseznamem"/>
            <w:numPr>
              <w:numId w:val="2"/>
            </w:numPr>
            <w:tabs>
              <w:tab w:val="num" w:pos="1701"/>
              <w:tab w:val="num" w:pos="1815"/>
              <w:tab w:val="num" w:pos="2535"/>
            </w:tabs>
            <w:spacing w:after="120" w:line="360" w:lineRule="auto"/>
            <w:ind w:left="851" w:hanging="360"/>
            <w:jc w:val="both"/>
          </w:pPr>
        </w:pPrChange>
      </w:pPr>
      <w:del w:id="32" w:author="Autor">
        <w:r w:rsidRPr="00D11CE7" w:rsidDel="0085639B">
          <w:rPr>
            <w:rStyle w:val="Siln"/>
            <w:rFonts w:cs="Arial"/>
            <w:b w:val="0"/>
          </w:rPr>
          <w:delText>Boční ochranné rámy</w:delText>
        </w:r>
      </w:del>
    </w:p>
    <w:p w14:paraId="59C44001" w14:textId="65A91161" w:rsidR="00F0212A" w:rsidRPr="0099084D" w:rsidRDefault="00F0212A" w:rsidP="00601DBA">
      <w:pPr>
        <w:spacing w:before="120" w:after="120" w:line="360" w:lineRule="auto"/>
        <w:ind w:firstLine="284"/>
        <w:jc w:val="both"/>
        <w:rPr>
          <w:rStyle w:val="Siln"/>
          <w:rFonts w:cs="Arial"/>
          <w:b w:val="0"/>
          <w:bCs w:val="0"/>
        </w:rPr>
        <w:pPrChange w:id="33" w:author="Autor">
          <w:pPr>
            <w:pStyle w:val="Odstavecseseznamem"/>
            <w:numPr>
              <w:numId w:val="2"/>
            </w:numPr>
            <w:tabs>
              <w:tab w:val="num" w:pos="1701"/>
              <w:tab w:val="num" w:pos="1815"/>
              <w:tab w:val="num" w:pos="2535"/>
            </w:tabs>
            <w:spacing w:after="120" w:line="360" w:lineRule="auto"/>
            <w:ind w:left="851" w:hanging="360"/>
            <w:jc w:val="both"/>
          </w:pPr>
        </w:pPrChange>
      </w:pPr>
      <w:del w:id="34" w:author="Autor">
        <w:r w:rsidRPr="0099084D" w:rsidDel="0085639B">
          <w:rPr>
            <w:rStyle w:val="Siln"/>
            <w:rFonts w:cs="Arial"/>
            <w:b w:val="0"/>
          </w:rPr>
          <w:delText>Osvětlení dle EU homologací</w:delText>
        </w:r>
      </w:del>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Vozík je zhotoven tak, aby bylo možné jízdní kola naložit a sundat bez nutnosti součinnosti řidiče a bez nutnosti provádět úkony, které by prodlužovaly jízdní dobu (sklápění bočnic, otevírání, resp. shrnování krytů, apod.). Před odjezdem ze stanovených zastávek</w:t>
      </w:r>
      <w:r w:rsidRPr="00456A0D">
        <w:rPr>
          <w:rStyle w:val="Znakapoznpodarou"/>
          <w:rFonts w:ascii="Arial" w:hAnsi="Arial" w:cs="Arial"/>
          <w:bCs/>
          <w:shd w:val="clear" w:color="auto" w:fill="FFFFFF"/>
        </w:rPr>
        <w:footnoteReference w:id="4"/>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cyklovozíkem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3A647F8A"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Všechna vozidla kategorií S a V</w:t>
      </w:r>
      <w:r w:rsidRPr="00456A0D">
        <w:rPr>
          <w:rStyle w:val="Znakapoznpodarou"/>
          <w:rFonts w:ascii="Arial" w:hAnsi="Arial" w:cs="Arial"/>
          <w:bCs/>
          <w:shd w:val="clear" w:color="auto" w:fill="FFFFFF"/>
        </w:rPr>
        <w:footnoteReference w:id="5"/>
      </w:r>
      <w:r w:rsidR="0065580D">
        <w:rPr>
          <w:rFonts w:ascii="Arial" w:hAnsi="Arial" w:cs="Arial"/>
          <w:bCs/>
          <w:shd w:val="clear" w:color="auto" w:fill="FFFFFF"/>
        </w:rPr>
        <w:t xml:space="preserve"> </w:t>
      </w:r>
      <w:r w:rsidRPr="00456A0D">
        <w:rPr>
          <w:rFonts w:ascii="Arial" w:hAnsi="Arial" w:cs="Arial"/>
          <w:bCs/>
          <w:shd w:val="clear" w:color="auto" w:fill="FFFFFF"/>
        </w:rPr>
        <w:t>provozovaná v tomto režimu musí být vybavena v zadní části závěsem pro přepravu alespoň 6 jízdních kol, vozidla kategorie M závěsem pro přepravu alespoň 3 jízdních kol.</w:t>
      </w:r>
    </w:p>
    <w:p w14:paraId="69F28BE6"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Závěs je zhotoven tak, aby bylo možné jízdní kolo naložit a sundat bez nutnosti součinnosti řidiče a bez nutnosti provádět úkony, které by prodlužovaly jízdní dobu (sklápění, otevírání či shrnování krytů, apod.). Před odjezdem ze stanovených zastávek je řidič povinen zkontrolovat bezpečnost uložení a upevnění jízdních kol. Za splnění legislativních podmínek pro provoz závěsu ručí dopravce.</w:t>
      </w:r>
    </w:p>
    <w:p w14:paraId="18EDEB72" w14:textId="77777777" w:rsidR="00D408DB" w:rsidRPr="00456A0D" w:rsidRDefault="00D408DB" w:rsidP="00D408DB">
      <w:pPr>
        <w:spacing w:before="120" w:after="120" w:line="360" w:lineRule="auto"/>
        <w:jc w:val="both"/>
        <w:rPr>
          <w:rFonts w:ascii="Arial" w:hAnsi="Arial" w:cs="Arial"/>
          <w:shd w:val="clear" w:color="auto" w:fill="FFFFFF"/>
        </w:rPr>
      </w:pPr>
    </w:p>
    <w:p w14:paraId="7A6E35AC" w14:textId="77777777" w:rsidR="00F71280" w:rsidRPr="00C73968" w:rsidRDefault="00F71280" w:rsidP="00C73968">
      <w:pPr>
        <w:pStyle w:val="Nadpis1"/>
        <w:rPr>
          <w:rFonts w:ascii="Arial" w:hAnsi="Arial" w:cs="Arial"/>
          <w:color w:val="auto"/>
        </w:rPr>
      </w:pPr>
      <w:bookmarkStart w:id="35" w:name="_Toc6386394"/>
      <w:r w:rsidRPr="00C73968">
        <w:rPr>
          <w:rFonts w:ascii="Arial" w:hAnsi="Arial" w:cs="Arial"/>
          <w:color w:val="auto"/>
        </w:rPr>
        <w:lastRenderedPageBreak/>
        <w:t>Všeobecné standardy vybavení vozidel</w:t>
      </w:r>
      <w:bookmarkEnd w:id="35"/>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36" w:name="_Ref481657917"/>
      <w:bookmarkStart w:id="37" w:name="_Toc6386395"/>
      <w:r w:rsidRPr="00FA2B9A">
        <w:rPr>
          <w:rFonts w:ascii="Arial" w:hAnsi="Arial" w:cs="Arial"/>
          <w:color w:val="auto"/>
        </w:rPr>
        <w:t>Elektronické informační panely</w:t>
      </w:r>
      <w:bookmarkEnd w:id="36"/>
      <w:r w:rsidRPr="00FA2B9A">
        <w:rPr>
          <w:rFonts w:ascii="Arial" w:hAnsi="Arial" w:cs="Arial"/>
          <w:color w:val="auto"/>
        </w:rPr>
        <w:t xml:space="preserve"> vnější</w:t>
      </w:r>
      <w:bookmarkEnd w:id="37"/>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38" w:name="_Toc6386396"/>
      <w:r w:rsidRPr="00FA2B9A">
        <w:rPr>
          <w:rStyle w:val="Siln"/>
          <w:rFonts w:ascii="Arial" w:hAnsi="Arial" w:cs="Arial"/>
          <w:b/>
          <w:bCs/>
          <w:color w:val="auto"/>
        </w:rPr>
        <w:t>Elektronický panel vnější přední</w:t>
      </w:r>
      <w:bookmarkEnd w:id="38"/>
    </w:p>
    <w:p w14:paraId="2FBB346E" w14:textId="77777777" w:rsidR="00F71280" w:rsidRPr="00456A0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6"/>
      </w:r>
      <w:r w:rsidRPr="00456A0D">
        <w:rPr>
          <w:rFonts w:ascii="Arial" w:eastAsia="Calibri" w:hAnsi="Arial" w:cs="Arial"/>
        </w:rPr>
        <w:t xml:space="preserve"> a M</w:t>
      </w:r>
      <w:r w:rsidRPr="00456A0D">
        <w:rPr>
          <w:rFonts w:ascii="Arial" w:eastAsia="Calibri" w:hAnsi="Arial" w:cs="Arial"/>
          <w:vertAlign w:val="superscript"/>
        </w:rPr>
        <w:footnoteReference w:id="7"/>
      </w:r>
      <w:r w:rsidRPr="00456A0D">
        <w:rPr>
          <w:rFonts w:ascii="Arial" w:eastAsia="Calibri" w:hAnsi="Arial" w:cs="Arial"/>
        </w:rPr>
        <w:t xml:space="preserve"> mohou být parametry panelu po dohodě s objednatelem upraveny.</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lastRenderedPageBreak/>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1B979D7B" w:rsidR="00F71280" w:rsidRDefault="00F71280" w:rsidP="00F71280">
      <w:pPr>
        <w:numPr>
          <w:ilvl w:val="0"/>
          <w:numId w:val="4"/>
        </w:numPr>
        <w:autoSpaceDE w:val="0"/>
        <w:autoSpaceDN w:val="0"/>
        <w:adjustRightInd w:val="0"/>
        <w:spacing w:before="60" w:after="0" w:line="360" w:lineRule="auto"/>
        <w:jc w:val="both"/>
        <w:rPr>
          <w:ins w:id="39" w:author="Auto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22813A4C" w14:textId="24E8769A" w:rsidR="001A6743" w:rsidRPr="00456A0D" w:rsidRDefault="001A6743" w:rsidP="00F71280">
      <w:pPr>
        <w:numPr>
          <w:ilvl w:val="0"/>
          <w:numId w:val="4"/>
        </w:numPr>
        <w:autoSpaceDE w:val="0"/>
        <w:autoSpaceDN w:val="0"/>
        <w:adjustRightInd w:val="0"/>
        <w:spacing w:before="60" w:after="0" w:line="360" w:lineRule="auto"/>
        <w:jc w:val="both"/>
        <w:rPr>
          <w:rFonts w:ascii="Arial" w:eastAsia="Calibri" w:hAnsi="Arial" w:cs="Arial"/>
        </w:rPr>
      </w:pPr>
      <w:ins w:id="40" w:author="Autor">
        <w:r>
          <w:rPr>
            <w:rFonts w:ascii="Arial" w:eastAsia="Calibri" w:hAnsi="Arial" w:cs="Arial"/>
          </w:rPr>
          <w:t>Zobrazení piktogramů (přestup na vlak, MHD, přeprava kol), piktogramy budou zobrazeny</w:t>
        </w:r>
        <w:r w:rsidR="00B339C0">
          <w:rPr>
            <w:rFonts w:ascii="Arial" w:eastAsia="Calibri" w:hAnsi="Arial" w:cs="Arial"/>
          </w:rPr>
          <w:t xml:space="preserve"> v pravém segmentu panelu za názvem cílové zastávky. V případě dlouhého názvu lze piktogram vypustit</w:t>
        </w:r>
      </w:ins>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77777777"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41" w:name="_Toc6386397"/>
      <w:r w:rsidRPr="008F56D3">
        <w:rPr>
          <w:rFonts w:ascii="Arial" w:hAnsi="Arial" w:cs="Arial"/>
          <w:color w:val="auto"/>
        </w:rPr>
        <w:t>Elektronický panel vnější boční</w:t>
      </w:r>
      <w:bookmarkEnd w:id="41"/>
    </w:p>
    <w:p w14:paraId="49E9E468" w14:textId="77777777" w:rsidR="00F71280" w:rsidRPr="00456A0D" w:rsidRDefault="00F71280" w:rsidP="00F71280">
      <w:pPr>
        <w:spacing w:before="120" w:after="120" w:line="360" w:lineRule="auto"/>
        <w:ind w:firstLine="284"/>
        <w:rPr>
          <w:rFonts w:ascii="Arial" w:eastAsia="Calibri" w:hAnsi="Arial" w:cs="Arial"/>
        </w:rPr>
      </w:pPr>
      <w:r w:rsidRPr="0099084D">
        <w:rPr>
          <w:rStyle w:val="Siln"/>
          <w:rFonts w:ascii="Arial" w:hAnsi="Arial" w:cs="Arial"/>
          <w:b w:val="0"/>
        </w:rPr>
        <w:t>Vozidla musí být vybavena v pravé boční části vozidla</w:t>
      </w:r>
      <w:r w:rsidRPr="0099084D">
        <w:rPr>
          <w:rStyle w:val="Znakapoznpodarou"/>
          <w:rFonts w:ascii="Arial" w:hAnsi="Arial" w:cs="Arial"/>
          <w:b/>
          <w:bCs/>
        </w:rPr>
        <w:footnoteReference w:id="8"/>
      </w:r>
      <w:r w:rsidRPr="0099084D">
        <w:rPr>
          <w:rStyle w:val="Siln"/>
          <w:rFonts w:ascii="Arial" w:hAnsi="Arial" w:cs="Arial"/>
          <w:b w:val="0"/>
        </w:rPr>
        <w:t xml:space="preserve"> osvětleným elektronickým informačním panelem umístěným v horní části prvého nebo druhého okna Parametry panelu jsou minimálně 120 x 19 bodů, přičemž parametry zobrazovací plochy musí být minimálně 1200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9"/>
      </w:r>
      <w:r w:rsidRPr="00456A0D">
        <w:rPr>
          <w:rFonts w:ascii="Arial" w:eastAsia="Calibri" w:hAnsi="Arial" w:cs="Arial"/>
        </w:rPr>
        <w:t xml:space="preserve"> a M</w:t>
      </w:r>
      <w:r w:rsidRPr="00456A0D">
        <w:rPr>
          <w:rFonts w:ascii="Arial" w:eastAsia="Calibri" w:hAnsi="Arial" w:cs="Arial"/>
          <w:vertAlign w:val="superscript"/>
        </w:rPr>
        <w:footnoteReference w:id="10"/>
      </w:r>
      <w:r w:rsidRPr="00456A0D">
        <w:rPr>
          <w:rFonts w:ascii="Arial" w:eastAsia="Calibri" w:hAnsi="Arial" w:cs="Arial"/>
        </w:rPr>
        <w:t xml:space="preserve"> mohou být parametry panelu po dohodě s objednatelem upraveny.</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42" w:name="_Toc328101903"/>
      <w:bookmarkStart w:id="43" w:name="_Toc328127966"/>
      <w:bookmarkEnd w:id="42"/>
      <w:bookmarkEnd w:id="43"/>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44" w:name="_Toc328101904"/>
      <w:bookmarkStart w:id="45" w:name="_Toc328127967"/>
      <w:bookmarkEnd w:id="44"/>
      <w:bookmarkEnd w:id="45"/>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lastRenderedPageBreak/>
        <w:t>Číslo linky</w:t>
      </w:r>
      <w:bookmarkStart w:id="46" w:name="_Toc328101905"/>
      <w:bookmarkStart w:id="47" w:name="_Toc328127968"/>
      <w:bookmarkEnd w:id="46"/>
      <w:bookmarkEnd w:id="47"/>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48" w:name="_Toc328101906"/>
      <w:bookmarkStart w:id="49" w:name="_Toc328127969"/>
      <w:bookmarkEnd w:id="48"/>
      <w:bookmarkEnd w:id="49"/>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Ostatní údaje (mohou být dynamické):</w:t>
      </w:r>
      <w:bookmarkStart w:id="50" w:name="_Toc328101907"/>
      <w:bookmarkStart w:id="51" w:name="_Toc328127970"/>
      <w:bookmarkEnd w:id="50"/>
      <w:bookmarkEnd w:id="51"/>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52" w:name="_Toc328101908"/>
      <w:bookmarkStart w:id="53" w:name="_Toc328127971"/>
      <w:bookmarkEnd w:id="52"/>
      <w:bookmarkEnd w:id="53"/>
      <w:r w:rsidRPr="00456A0D">
        <w:rPr>
          <w:rFonts w:cs="Arial"/>
        </w:rPr>
        <w:t>Důležité nácestné zastávky (dle dohody s objednatelem)</w:t>
      </w:r>
      <w:bookmarkStart w:id="54" w:name="_Toc328101909"/>
      <w:bookmarkStart w:id="55" w:name="_Toc328127972"/>
      <w:bookmarkEnd w:id="54"/>
      <w:bookmarkEnd w:id="55"/>
    </w:p>
    <w:p w14:paraId="53DB563D" w14:textId="06576250" w:rsidR="00F71280" w:rsidRDefault="00F71280" w:rsidP="00F71280">
      <w:pPr>
        <w:pStyle w:val="Odstavecseseznamem"/>
        <w:numPr>
          <w:ilvl w:val="0"/>
          <w:numId w:val="4"/>
        </w:numPr>
        <w:autoSpaceDE w:val="0"/>
        <w:autoSpaceDN w:val="0"/>
        <w:adjustRightInd w:val="0"/>
        <w:spacing w:before="60" w:after="0" w:line="360" w:lineRule="auto"/>
        <w:contextualSpacing w:val="0"/>
        <w:jc w:val="both"/>
        <w:rPr>
          <w:ins w:id="56" w:author="Autor"/>
          <w:rFonts w:cs="Arial"/>
        </w:rPr>
      </w:pPr>
      <w:bookmarkStart w:id="57" w:name="_Toc328101910"/>
      <w:bookmarkStart w:id="58" w:name="_Toc328127973"/>
      <w:bookmarkEnd w:id="57"/>
      <w:bookmarkEnd w:id="58"/>
      <w:r w:rsidRPr="00456A0D">
        <w:rPr>
          <w:rFonts w:cs="Arial"/>
        </w:rPr>
        <w:t>Zobrazení piktogramů (přestup na vlak, MHD, přeprava kol)</w:t>
      </w:r>
      <w:bookmarkStart w:id="59" w:name="_Toc328101911"/>
      <w:bookmarkStart w:id="60" w:name="_Toc328127974"/>
      <w:bookmarkEnd w:id="59"/>
      <w:bookmarkEnd w:id="60"/>
      <w:ins w:id="61" w:author="Autor">
        <w:r w:rsidR="008F4E2F">
          <w:rPr>
            <w:rFonts w:cs="Arial"/>
          </w:rPr>
          <w:t>, piktogramy budou zobrazeny v pravém horním segmentu panelu za názvem cílové zastávky. V případě dlouhého názvu lze piktogram vypustit</w:t>
        </w:r>
      </w:ins>
    </w:p>
    <w:p w14:paraId="616352EE" w14:textId="54FD394C" w:rsidR="008F4E2F" w:rsidRDefault="008F4E2F" w:rsidP="00F71280">
      <w:pPr>
        <w:pStyle w:val="Odstavecseseznamem"/>
        <w:numPr>
          <w:ilvl w:val="0"/>
          <w:numId w:val="4"/>
        </w:numPr>
        <w:autoSpaceDE w:val="0"/>
        <w:autoSpaceDN w:val="0"/>
        <w:adjustRightInd w:val="0"/>
        <w:spacing w:before="60" w:after="0" w:line="360" w:lineRule="auto"/>
        <w:contextualSpacing w:val="0"/>
        <w:jc w:val="both"/>
        <w:rPr>
          <w:ins w:id="62" w:author="Autor"/>
          <w:rFonts w:cs="Arial"/>
        </w:rPr>
      </w:pPr>
      <w:ins w:id="63" w:author="Autor">
        <w:r>
          <w:rPr>
            <w:rFonts w:cs="Arial"/>
          </w:rPr>
          <w:t>Texty zastávek jsou na bočním panelu z prostorových a technických důvodů vždy uvedeny malým písmem</w:t>
        </w:r>
      </w:ins>
    </w:p>
    <w:p w14:paraId="5911EC9F" w14:textId="77777777" w:rsidR="008F4E2F" w:rsidRDefault="008F4E2F" w:rsidP="00F71280">
      <w:pPr>
        <w:pStyle w:val="Odstavecseseznamem"/>
        <w:numPr>
          <w:ilvl w:val="0"/>
          <w:numId w:val="4"/>
        </w:numPr>
        <w:autoSpaceDE w:val="0"/>
        <w:autoSpaceDN w:val="0"/>
        <w:adjustRightInd w:val="0"/>
        <w:spacing w:before="60" w:after="0" w:line="360" w:lineRule="auto"/>
        <w:contextualSpacing w:val="0"/>
        <w:jc w:val="both"/>
        <w:rPr>
          <w:ins w:id="64" w:author="Autor"/>
          <w:rFonts w:cs="Arial"/>
        </w:rPr>
      </w:pPr>
      <w:ins w:id="65" w:author="Autor">
        <w:r>
          <w:rPr>
            <w:rFonts w:cs="Arial"/>
          </w:rPr>
          <w:t>Nácestné zastávky lze řešit uvozujícím textem řetězce nácestných zastávek:</w:t>
        </w:r>
      </w:ins>
    </w:p>
    <w:p w14:paraId="118BF9AF" w14:textId="5396BE5E" w:rsidR="008F4E2F" w:rsidRPr="001A6743" w:rsidRDefault="008F4E2F" w:rsidP="00601DBA">
      <w:pPr>
        <w:autoSpaceDE w:val="0"/>
        <w:autoSpaceDN w:val="0"/>
        <w:adjustRightInd w:val="0"/>
        <w:spacing w:before="60" w:after="0" w:line="360" w:lineRule="auto"/>
        <w:ind w:left="360"/>
        <w:jc w:val="both"/>
        <w:rPr>
          <w:rFonts w:cs="Arial"/>
        </w:rPr>
        <w:pPrChange w:id="66" w:author="Autor">
          <w:pPr>
            <w:pStyle w:val="Odstavecseseznamem"/>
            <w:numPr>
              <w:numId w:val="4"/>
            </w:numPr>
            <w:autoSpaceDE w:val="0"/>
            <w:autoSpaceDN w:val="0"/>
            <w:adjustRightInd w:val="0"/>
            <w:spacing w:before="60" w:after="0" w:line="360" w:lineRule="auto"/>
            <w:ind w:hanging="360"/>
            <w:contextualSpacing w:val="0"/>
            <w:jc w:val="both"/>
          </w:pPr>
        </w:pPrChange>
      </w:pPr>
      <w:ins w:id="67" w:author="Autor">
        <w:r w:rsidRPr="001A6743">
          <w:rPr>
            <w:rFonts w:cs="Arial"/>
          </w:rPr>
          <w:t>„</w:t>
        </w:r>
        <w:r w:rsidRPr="00093732">
          <w:rPr>
            <w:rFonts w:ascii="Arial" w:hAnsi="Arial" w:cs="Arial"/>
          </w:rPr>
          <w:t>Přes zastávky“</w:t>
        </w:r>
      </w:ins>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68" w:name="_Toc328101912"/>
      <w:bookmarkStart w:id="69" w:name="_Toc328127975"/>
      <w:bookmarkEnd w:id="68"/>
      <w:bookmarkEnd w:id="69"/>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70" w:name="_Toc6386398"/>
      <w:r w:rsidRPr="008F56D3">
        <w:rPr>
          <w:rFonts w:ascii="Arial" w:hAnsi="Arial" w:cs="Arial"/>
          <w:color w:val="auto"/>
        </w:rPr>
        <w:t>Elektronický panel vnější zadní</w:t>
      </w:r>
      <w:bookmarkEnd w:id="70"/>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lastRenderedPageBreak/>
        <w:t>U vozidel uvedených do provozu před vstupem do systému může být barva zobrazovaných znaků odlišná</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71" w:name="_Ref481657946"/>
      <w:bookmarkStart w:id="72" w:name="_Toc6386399"/>
      <w:r w:rsidRPr="008F56D3">
        <w:rPr>
          <w:rFonts w:ascii="Arial" w:hAnsi="Arial" w:cs="Arial"/>
          <w:color w:val="auto"/>
        </w:rPr>
        <w:t>Elektronické informační a signalizační zařízení vnitřní</w:t>
      </w:r>
      <w:bookmarkEnd w:id="71"/>
      <w:bookmarkEnd w:id="72"/>
    </w:p>
    <w:p w14:paraId="443A6339" w14:textId="77777777" w:rsidR="00C54FA2" w:rsidRPr="008F56D3" w:rsidRDefault="00C54FA2" w:rsidP="008F56D3">
      <w:pPr>
        <w:pStyle w:val="Nadpis3"/>
        <w:rPr>
          <w:rFonts w:ascii="Arial" w:hAnsi="Arial" w:cs="Arial"/>
          <w:color w:val="auto"/>
        </w:rPr>
      </w:pPr>
      <w:bookmarkStart w:id="73" w:name="_Toc6386400"/>
      <w:r w:rsidRPr="008F56D3">
        <w:rPr>
          <w:rFonts w:ascii="Arial" w:hAnsi="Arial" w:cs="Arial"/>
          <w:color w:val="auto"/>
        </w:rPr>
        <w:t>Elektronické informační panely vnitřní</w:t>
      </w:r>
      <w:bookmarkEnd w:id="73"/>
    </w:p>
    <w:p w14:paraId="0EFD5255" w14:textId="7B410C9B"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C54FA2" w:rsidRPr="007339C5">
        <w:rPr>
          <w:rFonts w:ascii="Arial" w:hAnsi="Arial" w:cs="Arial"/>
          <w:shd w:val="clear" w:color="auto" w:fill="FFFFFF"/>
        </w:rPr>
        <w:t>Vozidla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6C184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75719D1B" w:rsidR="00C54FA2" w:rsidRPr="00456A0D" w:rsidRDefault="007339C5"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Vozidla kategorie M budou vybavena jedním vnitřním LCD panelem</w:t>
      </w:r>
    </w:p>
    <w:p w14:paraId="34F6E93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U starších vozidel</w:t>
      </w:r>
      <w:r w:rsidRPr="00456A0D">
        <w:rPr>
          <w:rStyle w:val="Znakapoznpodarou"/>
          <w:rFonts w:cs="Arial"/>
          <w:shd w:val="clear" w:color="auto" w:fill="FFFFFF"/>
        </w:rPr>
        <w:footnoteReference w:id="11"/>
      </w:r>
      <w:r w:rsidRPr="00456A0D">
        <w:rPr>
          <w:rFonts w:cs="Arial"/>
          <w:shd w:val="clear" w:color="auto" w:fill="FFFFFF"/>
        </w:rPr>
        <w:t xml:space="preserve">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p>
    <w:p w14:paraId="2DF32FD8" w14:textId="77777777" w:rsidR="007339C5" w:rsidRPr="00F22348" w:rsidRDefault="00C54FA2"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U</w:t>
      </w:r>
      <w:r w:rsidR="007339C5" w:rsidRPr="00F22348">
        <w:rPr>
          <w:rFonts w:cs="Arial"/>
          <w:shd w:val="clear" w:color="auto" w:fill="FFFFFF"/>
        </w:rPr>
        <w:t xml:space="preserve"> vozidel kategorie X, bude jeden</w:t>
      </w:r>
      <w:r w:rsidRPr="00F22348">
        <w:rPr>
          <w:rFonts w:cs="Arial"/>
          <w:shd w:val="clear" w:color="auto" w:fill="FFFFFF"/>
        </w:rPr>
        <w:t xml:space="preserve"> </w:t>
      </w:r>
      <w:r w:rsidR="00191CC2" w:rsidRPr="00F22348">
        <w:rPr>
          <w:rFonts w:cs="Arial"/>
          <w:shd w:val="clear" w:color="auto" w:fill="FFFFFF"/>
        </w:rPr>
        <w:t xml:space="preserve">LED </w:t>
      </w:r>
      <w:r w:rsidRPr="00F22348">
        <w:rPr>
          <w:rFonts w:cs="Arial"/>
          <w:shd w:val="clear" w:color="auto" w:fill="FFFFFF"/>
        </w:rPr>
        <w:t>dvouřádkový vnitřní informační panel</w:t>
      </w:r>
      <w:r w:rsidR="007339C5" w:rsidRPr="00F22348">
        <w:rPr>
          <w:rFonts w:cs="Arial"/>
          <w:shd w:val="clear" w:color="auto" w:fill="FFFFFF"/>
        </w:rPr>
        <w:t xml:space="preserve"> nebo jeden vnitřní LCD panel.</w:t>
      </w:r>
    </w:p>
    <w:p w14:paraId="7539E59B" w14:textId="038970E0"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ozidla kategorie V, Vplus a S</w:t>
      </w:r>
      <w:r w:rsidRPr="00F22348">
        <w:rPr>
          <w:rFonts w:cs="Arial"/>
          <w:shd w:val="clear" w:color="auto" w:fill="FFFFFF"/>
        </w:rPr>
        <w:t xml:space="preserve">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w:t>
      </w:r>
      <w:r w:rsidR="00487D90" w:rsidRPr="00F22348">
        <w:rPr>
          <w:rFonts w:cs="Arial"/>
          <w:shd w:val="clear" w:color="auto" w:fill="FFFFFF"/>
        </w:rPr>
        <w:t xml:space="preserve">a </w:t>
      </w:r>
      <w:r w:rsidR="00487D90">
        <w:rPr>
          <w:rFonts w:cs="Arial"/>
          <w:shd w:val="clear" w:color="auto" w:fill="FFFFFF"/>
        </w:rPr>
        <w:t xml:space="preserve">v prostřední části vozidla </w:t>
      </w:r>
      <w:r w:rsidR="00487D90" w:rsidRPr="00275940">
        <w:rPr>
          <w:rFonts w:cs="Arial"/>
          <w:shd w:val="clear" w:color="auto" w:fill="FFFFFF"/>
        </w:rPr>
        <w:t>u stropu</w:t>
      </w:r>
      <w:r w:rsidR="00C54FA2" w:rsidRPr="00F22348">
        <w:rPr>
          <w:rFonts w:cs="Arial"/>
          <w:shd w:val="clear" w:color="auto" w:fill="FFFFFF"/>
        </w:rPr>
        <w:t>.</w:t>
      </w: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79B665FE" w14:textId="3019516E" w:rsidR="00C54FA2" w:rsidRPr="00AA4D55" w:rsidRDefault="00C54FA2" w:rsidP="00AA4D55">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lastRenderedPageBreak/>
        <w:t>Ukázka LCD obrazovky je uvedena na následujícím obrázku.</w:t>
      </w:r>
      <w:r w:rsidR="00AA4D55" w:rsidRPr="00AA4D55">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AA4D55" w:rsidRPr="00AA4D55">
        <w:rPr>
          <w:rFonts w:ascii="Times New Roman" w:eastAsia="Times New Roman" w:hAnsi="Times New Roman" w:cs="Times New Roman"/>
          <w:noProof/>
          <w:snapToGrid w:val="0"/>
          <w:color w:val="000000"/>
          <w:w w:val="0"/>
          <w:sz w:val="0"/>
          <w:szCs w:val="0"/>
          <w:u w:color="000000"/>
          <w:bdr w:val="none" w:sz="0" w:space="0" w:color="000000"/>
          <w:shd w:val="clear" w:color="000000" w:fill="000000"/>
          <w:lang w:eastAsia="cs-CZ"/>
        </w:rPr>
        <w:drawing>
          <wp:inline distT="0" distB="0" distL="0" distR="0" wp14:anchorId="534F1081" wp14:editId="77835DB7">
            <wp:extent cx="4699000" cy="2865885"/>
            <wp:effectExtent l="0" t="0" r="6350" b="0"/>
            <wp:docPr id="11" name="Obrázek 1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07481" cy="2871057"/>
                    </a:xfrm>
                    <a:prstGeom prst="rect">
                      <a:avLst/>
                    </a:prstGeom>
                    <a:noFill/>
                    <a:ln>
                      <a:noFill/>
                    </a:ln>
                  </pic:spPr>
                </pic:pic>
              </a:graphicData>
            </a:graphic>
          </wp:inline>
        </w:drawing>
      </w:r>
    </w:p>
    <w:p w14:paraId="6573AE38" w14:textId="032F8FC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39235394" w14:textId="03768594"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ins w:id="74" w:author="Autor">
        <w:r w:rsidR="00E32B6E">
          <w:rPr>
            <w:rFonts w:cs="Arial"/>
            <w:shd w:val="clear" w:color="auto" w:fill="FFFFFF"/>
          </w:rPr>
          <w:t>, např. pro zobrazení dlouhých názvu zastávek, doplňkových informací, mimořádností ve větším textovém rozsahu, bude probíhat formou rolování či posuvu textu</w:t>
        </w:r>
      </w:ins>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piktogramu u nácestných zastávek (např. přestup na vlak, další linku, výluka,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lastRenderedPageBreak/>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3F2B8936" w14:textId="77777777" w:rsidR="00951933" w:rsidRPr="008027C3"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2"/>
      </w:r>
    </w:p>
    <w:p w14:paraId="749E90BE" w14:textId="77777777" w:rsidR="00951933" w:rsidRDefault="00951933" w:rsidP="008027C3">
      <w:pPr>
        <w:autoSpaceDE w:val="0"/>
        <w:autoSpaceDN w:val="0"/>
        <w:adjustRightInd w:val="0"/>
        <w:spacing w:after="0" w:line="360" w:lineRule="auto"/>
        <w:jc w:val="both"/>
        <w:rPr>
          <w:rFonts w:cs="Arial"/>
          <w:shd w:val="clear" w:color="auto" w:fill="FFFFFF"/>
        </w:rPr>
      </w:pPr>
    </w:p>
    <w:p w14:paraId="25F54525" w14:textId="77777777" w:rsidR="00951933" w:rsidRDefault="00951933" w:rsidP="008027C3">
      <w:pPr>
        <w:autoSpaceDE w:val="0"/>
        <w:autoSpaceDN w:val="0"/>
        <w:adjustRightInd w:val="0"/>
        <w:spacing w:after="0" w:line="360" w:lineRule="auto"/>
        <w:jc w:val="both"/>
        <w:rPr>
          <w:rFonts w:cs="Arial"/>
          <w:shd w:val="clear" w:color="auto" w:fill="FFFFFF"/>
        </w:rPr>
      </w:pPr>
    </w:p>
    <w:p w14:paraId="6DA6DB88" w14:textId="77777777" w:rsidR="00951933" w:rsidRDefault="00951933" w:rsidP="008027C3">
      <w:pPr>
        <w:autoSpaceDE w:val="0"/>
        <w:autoSpaceDN w:val="0"/>
        <w:adjustRightInd w:val="0"/>
        <w:spacing w:after="0" w:line="360" w:lineRule="auto"/>
        <w:jc w:val="both"/>
        <w:rPr>
          <w:rFonts w:cs="Arial"/>
          <w:shd w:val="clear" w:color="auto" w:fill="FFFFFF"/>
        </w:rPr>
      </w:pPr>
    </w:p>
    <w:p w14:paraId="6DCE0EBE" w14:textId="77777777" w:rsidR="00951933" w:rsidRDefault="00951933" w:rsidP="008027C3">
      <w:pPr>
        <w:autoSpaceDE w:val="0"/>
        <w:autoSpaceDN w:val="0"/>
        <w:adjustRightInd w:val="0"/>
        <w:spacing w:after="0" w:line="360" w:lineRule="auto"/>
        <w:jc w:val="both"/>
        <w:rPr>
          <w:rFonts w:cs="Arial"/>
          <w:shd w:val="clear" w:color="auto" w:fill="FFFFFF"/>
        </w:rPr>
      </w:pPr>
    </w:p>
    <w:p w14:paraId="2A7A0FAD" w14:textId="53E75C55" w:rsidR="00D6493F" w:rsidRPr="00951933" w:rsidRDefault="00D6493F" w:rsidP="008027C3">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3FAA48C1"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DC1758">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Zobrazení piktogramu (např. přestup na vlak, na další linky, výluka,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lastRenderedPageBreak/>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8027C3"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 xml:space="preserve">V případě nevhodné konstrukce je možné vnitřní dvouřádkový panel umístit do </w:t>
      </w:r>
      <w:r w:rsidRPr="008027C3">
        <w:rPr>
          <w:rFonts w:cs="Arial"/>
          <w:shd w:val="clear" w:color="auto" w:fill="FFFFFF"/>
        </w:rPr>
        <w:t>prostoru za řidiče. Informace na panelu musí být viditelné i pro první řady cestujících.</w:t>
      </w:r>
    </w:p>
    <w:p w14:paraId="4C59315F" w14:textId="4AF66926" w:rsidR="00CB317F" w:rsidRPr="008027C3"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Barva zobrazovaných znaků - červená nebo oranžová</w:t>
      </w:r>
    </w:p>
    <w:p w14:paraId="6A2CC65F" w14:textId="6567E084" w:rsidR="00D6493F" w:rsidRPr="008027C3"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3"/>
      </w:r>
    </w:p>
    <w:p w14:paraId="14C7E620" w14:textId="6DEE5FDC" w:rsidR="00A97FA3" w:rsidRPr="00456A0D" w:rsidRDefault="00A97FA3" w:rsidP="008027C3">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Na všech panelech je vyloučeno promítat jakoukoliv reklamu, kromě reklamy na produkty VDV. </w:t>
      </w:r>
      <w:ins w:id="75" w:author="Autor">
        <w:r w:rsidR="00164B77">
          <w:rPr>
            <w:rFonts w:ascii="Arial" w:hAnsi="Arial" w:cs="Arial"/>
            <w:shd w:val="clear" w:color="auto" w:fill="FFFFFF"/>
          </w:rPr>
          <w:t xml:space="preserve">Po písemném odsouhlasení Objednatele je dopravce oprávněn promítat reklamní sdělení dopravce týkající se personálních záležitostí dopravce. </w:t>
        </w:r>
      </w:ins>
      <w:r w:rsidR="00B75A49" w:rsidRPr="00B75A49">
        <w:rPr>
          <w:rFonts w:ascii="Arial" w:hAnsi="Arial" w:cs="Arial"/>
          <w:shd w:val="clear" w:color="auto" w:fill="FFFFFF"/>
        </w:rPr>
        <w:t>Na vyžádání objednatele prostřednictvím Krajského úřadu Kraje Vysočina, odboru dopravy a silničního hospodářství zajistí zveřejnění informací o aktivitách Kraje Vysočina.</w:t>
      </w:r>
      <w:r w:rsidR="00B75A49">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53D42095" w14:textId="77777777" w:rsidR="00A97FA3" w:rsidRPr="00456A0D" w:rsidRDefault="00A97FA3" w:rsidP="00A97FA3">
      <w:pPr>
        <w:autoSpaceDE w:val="0"/>
        <w:autoSpaceDN w:val="0"/>
        <w:adjustRightInd w:val="0"/>
        <w:spacing w:after="0" w:line="360" w:lineRule="auto"/>
        <w:jc w:val="both"/>
        <w:rPr>
          <w:rFonts w:ascii="Arial" w:hAnsi="Arial" w:cs="Arial"/>
          <w:highlight w:val="yellow"/>
          <w:shd w:val="clear" w:color="auto" w:fill="FFFFFF"/>
        </w:rPr>
      </w:pPr>
    </w:p>
    <w:p w14:paraId="0BF2CE7F" w14:textId="77777777" w:rsidR="0015593B" w:rsidRPr="00456A0D" w:rsidRDefault="0015593B" w:rsidP="0015593B">
      <w:pPr>
        <w:pStyle w:val="Odstavecseseznamem"/>
        <w:autoSpaceDE w:val="0"/>
        <w:autoSpaceDN w:val="0"/>
        <w:adjustRightInd w:val="0"/>
        <w:spacing w:after="0" w:line="360" w:lineRule="auto"/>
        <w:jc w:val="both"/>
        <w:rPr>
          <w:rFonts w:cs="Arial"/>
          <w:shd w:val="clear" w:color="auto" w:fill="FFFFFF"/>
        </w:rPr>
      </w:pP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76" w:name="_Toc6386401"/>
      <w:r w:rsidRPr="0018180D">
        <w:rPr>
          <w:rFonts w:ascii="Arial" w:hAnsi="Arial" w:cs="Arial"/>
          <w:color w:val="auto"/>
        </w:rPr>
        <w:t>Elektronický akustický informační systém</w:t>
      </w:r>
      <w:bookmarkEnd w:id="76"/>
      <w:r w:rsidRPr="0018180D">
        <w:rPr>
          <w:rFonts w:ascii="Arial" w:hAnsi="Arial" w:cs="Arial"/>
          <w:color w:val="auto"/>
        </w:rPr>
        <w:t xml:space="preserve"> </w:t>
      </w:r>
    </w:p>
    <w:p w14:paraId="14EADE1C" w14:textId="77777777" w:rsidR="00696A78" w:rsidRPr="00456A0D" w:rsidRDefault="00C54FA2" w:rsidP="00696A78">
      <w:pPr>
        <w:spacing w:before="120" w:after="120" w:line="360" w:lineRule="auto"/>
        <w:ind w:firstLine="284"/>
        <w:rPr>
          <w:ins w:id="77" w:author="Autor"/>
          <w:rFonts w:ascii="Arial" w:hAnsi="Arial" w:cs="Arial"/>
          <w:shd w:val="clear" w:color="auto" w:fill="FFFFFF"/>
        </w:rPr>
      </w:pPr>
      <w:r w:rsidRPr="00456A0D">
        <w:rPr>
          <w:rFonts w:ascii="Arial" w:hAnsi="Arial" w:cs="Arial"/>
          <w:shd w:val="clear" w:color="auto" w:fill="FFFFFF"/>
        </w:rPr>
        <w:t>Všechna 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w:t>
      </w:r>
      <w:ins w:id="78" w:author="Autor">
        <w:r w:rsidR="00696A78">
          <w:rPr>
            <w:rFonts w:ascii="Arial" w:hAnsi="Arial" w:cs="Arial"/>
            <w:shd w:val="clear" w:color="auto" w:fill="FFFFFF"/>
          </w:rPr>
          <w:t xml:space="preserve"> pomocí palubního počítače</w:t>
        </w:r>
      </w:ins>
      <w:r w:rsidRPr="00456A0D">
        <w:rPr>
          <w:rFonts w:ascii="Arial" w:hAnsi="Arial" w:cs="Arial"/>
          <w:shd w:val="clear" w:color="auto" w:fill="FFFFFF"/>
        </w:rPr>
        <w:t xml:space="preserve">. </w:t>
      </w:r>
      <w:ins w:id="79" w:author="Autor">
        <w:r w:rsidR="00696A78">
          <w:rPr>
            <w:rFonts w:ascii="Arial" w:hAnsi="Arial" w:cs="Arial"/>
            <w:shd w:val="clear" w:color="auto" w:fill="FFFFFF"/>
          </w:rPr>
          <w:t>Zvuky použité v hlášení jsou jednotné pro všechny spoje VDV. Přesný obsah hlášení stanovuje Objednatel.</w:t>
        </w:r>
        <w:r w:rsidR="00696A78" w:rsidRPr="00456A0D">
          <w:rPr>
            <w:rFonts w:ascii="Arial" w:hAnsi="Arial" w:cs="Arial"/>
            <w:shd w:val="clear" w:color="auto" w:fill="FFFFFF"/>
          </w:rPr>
          <w:t xml:space="preserve"> </w:t>
        </w:r>
      </w:ins>
      <w:r w:rsidRPr="00456A0D">
        <w:rPr>
          <w:rFonts w:ascii="Arial" w:hAnsi="Arial" w:cs="Arial"/>
          <w:shd w:val="clear" w:color="auto" w:fill="FFFFFF"/>
        </w:rPr>
        <w:t>Součástí elektronického akustického informačního systému je i informační systém pro nevidomé – vybavení vozidla přijímačem signálu z osobní vysílačky nevidomého a automatického nahlášení čísla linky a směru jízdy</w:t>
      </w:r>
      <w:ins w:id="80" w:author="Autor">
        <w:r w:rsidR="00696A78">
          <w:rPr>
            <w:rFonts w:ascii="Arial" w:hAnsi="Arial" w:cs="Arial"/>
            <w:shd w:val="clear" w:color="auto" w:fill="FFFFFF"/>
          </w:rPr>
          <w:t xml:space="preserve"> a případně dalších dopravních informací</w:t>
        </w:r>
        <w:r w:rsidR="00696A78" w:rsidRPr="00456A0D">
          <w:rPr>
            <w:rFonts w:ascii="Arial" w:hAnsi="Arial" w:cs="Arial"/>
            <w:shd w:val="clear" w:color="auto" w:fill="FFFFFF"/>
          </w:rPr>
          <w:t>.</w:t>
        </w:r>
        <w:r w:rsidR="00696A78">
          <w:rPr>
            <w:rFonts w:ascii="Arial" w:hAnsi="Arial" w:cs="Arial"/>
            <w:shd w:val="clear" w:color="auto" w:fill="FFFFFF"/>
          </w:rPr>
          <w:t xml:space="preserve"> Přesný obsah hlášení stanovuje Objednatel</w:t>
        </w:r>
      </w:ins>
    </w:p>
    <w:p w14:paraId="3D5332DD" w14:textId="12E2A40E" w:rsidR="00C54FA2" w:rsidRPr="00456A0D" w:rsidRDefault="00C54FA2" w:rsidP="00C54FA2">
      <w:pPr>
        <w:spacing w:before="120" w:after="120" w:line="360" w:lineRule="auto"/>
        <w:ind w:firstLine="284"/>
        <w:rPr>
          <w:rFonts w:ascii="Arial" w:hAnsi="Arial" w:cs="Arial"/>
          <w:shd w:val="clear" w:color="auto" w:fill="FFFFFF"/>
        </w:rPr>
      </w:pPr>
      <w:del w:id="81" w:author="Autor">
        <w:r w:rsidRPr="00456A0D" w:rsidDel="00696A78">
          <w:rPr>
            <w:rFonts w:ascii="Arial" w:hAnsi="Arial" w:cs="Arial"/>
            <w:shd w:val="clear" w:color="auto" w:fill="FFFFFF"/>
          </w:rPr>
          <w:delText>.</w:delText>
        </w:r>
      </w:del>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„Velké Meziříčí,,Novosady</w:t>
      </w:r>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(například: „Příští zastávka Velké Meziříčí,,Novosady“)</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5BFE941E"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xml:space="preserve">. Bude vyhlašováno při přejetí mezi zastávkami ležícím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6E9E3AD0" w:rsidR="00C54FA2" w:rsidRPr="00456A0D" w:rsidRDefault="00436B44"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bookmarkStart w:id="82" w:name="_Hlk62405473"/>
      <w:r>
        <w:t>min. 200 MB</w:t>
      </w:r>
      <w:r w:rsidRPr="00456A0D">
        <w:rPr>
          <w:rFonts w:cs="Arial"/>
          <w:shd w:val="clear" w:color="auto" w:fill="FFFFFF"/>
        </w:rPr>
        <w:t xml:space="preserve"> </w:t>
      </w:r>
      <w:bookmarkEnd w:id="82"/>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2819871D" w14:textId="0FF1368F"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ins w:id="83" w:author="Autor">
        <w:r w:rsidR="00696A78">
          <w:rPr>
            <w:rFonts w:cs="Arial"/>
            <w:shd w:val="clear" w:color="auto" w:fill="FFFFFF"/>
          </w:rPr>
          <w:t>, kdy úprava hlasitosti musí umožňovat nastavení doby od kdy do kdy bude nastaven noční režim a umožnit dopravci upravit hlasitost</w:t>
        </w:r>
      </w:ins>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84" w:name="_Toc6386402"/>
      <w:r w:rsidRPr="00515B7C">
        <w:rPr>
          <w:rFonts w:ascii="Arial" w:hAnsi="Arial" w:cs="Arial"/>
          <w:color w:val="auto"/>
        </w:rPr>
        <w:lastRenderedPageBreak/>
        <w:t>Signalizační zařízení uvnitř vozidla</w:t>
      </w:r>
      <w:bookmarkEnd w:id="84"/>
    </w:p>
    <w:p w14:paraId="51ED27AB"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85" w:name="_Ref531858982"/>
      <w:bookmarkStart w:id="86" w:name="_Toc6386403"/>
      <w:r w:rsidRPr="00515B7C">
        <w:rPr>
          <w:rFonts w:ascii="Arial" w:hAnsi="Arial" w:cs="Arial"/>
          <w:color w:val="auto"/>
        </w:rPr>
        <w:t>Informační vitríny a informační materiály ve vozidle</w:t>
      </w:r>
      <w:bookmarkEnd w:id="85"/>
      <w:bookmarkEnd w:id="86"/>
    </w:p>
    <w:p w14:paraId="4DD9FD5E" w14:textId="06953CEB" w:rsidR="00267E3D" w:rsidRPr="00456A0D" w:rsidRDefault="00267E3D" w:rsidP="00CA0627">
      <w:pPr>
        <w:spacing w:before="120" w:after="120" w:line="360" w:lineRule="auto"/>
        <w:ind w:firstLine="284"/>
        <w:rPr>
          <w:rFonts w:ascii="Arial" w:hAnsi="Arial" w:cs="Arial"/>
        </w:rPr>
      </w:pPr>
      <w:r w:rsidRPr="00456A0D">
        <w:rPr>
          <w:rFonts w:ascii="Arial" w:hAnsi="Arial" w:cs="Arial"/>
        </w:rPr>
        <w:t xml:space="preserve">Každé vozidlo (kromě vozidel kategorie X, kde bude případný výlep aktuálních informací o změnách v dopravě vylepen na vnitřní straně oken) bude vybaveno alespoň jednou informační vitrínou pro sadu informačních materiálů umožňující umístění alespoň 2 listů ve formátu A3 na šířku. </w:t>
      </w:r>
      <w:r w:rsidR="00CA0627">
        <w:rPr>
          <w:rFonts w:ascii="Arial" w:hAnsi="Arial" w:cs="Arial"/>
        </w:rPr>
        <w:t>Pokud tato vitrína nebude dostačovat,</w:t>
      </w:r>
      <w:r w:rsidRPr="00456A0D">
        <w:rPr>
          <w:rFonts w:ascii="Arial" w:hAnsi="Arial" w:cs="Arial"/>
        </w:rPr>
        <w:t xml:space="preserve"> musí </w:t>
      </w:r>
      <w:r w:rsidR="00CA0627">
        <w:rPr>
          <w:rFonts w:ascii="Arial" w:hAnsi="Arial" w:cs="Arial"/>
        </w:rPr>
        <w:t>dopravce</w:t>
      </w:r>
      <w:r w:rsidR="006822F4">
        <w:rPr>
          <w:rFonts w:ascii="Arial" w:hAnsi="Arial" w:cs="Arial"/>
        </w:rPr>
        <w:t xml:space="preserve"> </w:t>
      </w:r>
      <w:r w:rsidRPr="00456A0D">
        <w:rPr>
          <w:rFonts w:ascii="Arial" w:hAnsi="Arial" w:cs="Arial"/>
        </w:rPr>
        <w:t>umožnit umístění alespoň 2 (dalších) listů ve formátu A3 na šířku v informačních vitrínách, případně na jiných vhodných plochách. Tato rozšířená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Dopravce je oprávněn zveřejňovat vlastní komerční sdělení pouze se souhlasem objednatele. </w:t>
      </w:r>
    </w:p>
    <w:p w14:paraId="77644DEC"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je povinen umístit ve vozidle na viditelném a pro cestující snadno dostupném místě pevnou schránku na letáky. Doporučené umístění schránky je v prostoru pro kočárky a invalidní vozíky. Do schránky musí být možné umísťovat letáky alespoň o formátu DL (1/3 delší strany formátu A4). Schránka na letáky bude označena logem VDV.</w:t>
      </w:r>
    </w:p>
    <w:p w14:paraId="768D7168" w14:textId="77777777" w:rsidR="00267E3D" w:rsidRPr="00515B7C" w:rsidRDefault="00267E3D" w:rsidP="00515B7C">
      <w:pPr>
        <w:pStyle w:val="Nadpis2"/>
        <w:rPr>
          <w:rFonts w:ascii="Arial" w:hAnsi="Arial" w:cs="Arial"/>
          <w:color w:val="auto"/>
        </w:rPr>
      </w:pPr>
      <w:bookmarkStart w:id="87" w:name="_Toc6386404"/>
      <w:r w:rsidRPr="00515B7C">
        <w:rPr>
          <w:rFonts w:ascii="Arial" w:hAnsi="Arial" w:cs="Arial"/>
          <w:color w:val="auto"/>
        </w:rPr>
        <w:lastRenderedPageBreak/>
        <w:t>Vnější vzhled vozidel</w:t>
      </w:r>
      <w:bookmarkEnd w:id="87"/>
    </w:p>
    <w:p w14:paraId="2B449499" w14:textId="44E22256"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4C440599" w14:textId="77777777" w:rsidR="00267E3D" w:rsidRPr="00456A0D" w:rsidRDefault="00267E3D" w:rsidP="00267E3D">
      <w:pPr>
        <w:pStyle w:val="Odstavecseseznamem"/>
        <w:numPr>
          <w:ilvl w:val="0"/>
          <w:numId w:val="10"/>
        </w:numPr>
        <w:spacing w:before="120" w:after="120" w:line="360" w:lineRule="auto"/>
        <w:jc w:val="both"/>
        <w:rPr>
          <w:rFonts w:eastAsia="Calibri" w:cs="Arial"/>
          <w:b/>
          <w:lang w:eastAsia="cs-CZ"/>
        </w:rPr>
      </w:pPr>
      <w:r w:rsidRPr="00456A0D">
        <w:rPr>
          <w:rFonts w:eastAsia="Calibri" w:cs="Arial"/>
          <w:b/>
          <w:lang w:eastAsia="cs-CZ"/>
        </w:rPr>
        <w:t>Nová vozidla</w:t>
      </w:r>
    </w:p>
    <w:p w14:paraId="68978D7B"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Grafická úprava vzhledu vnějších ploch vozidel a jejich barevné provedení musí být provedeno v souladu s Grafickým manuálem Veřejné dopravy Vysočiny</w:t>
      </w:r>
      <w:r w:rsidRPr="00456A0D">
        <w:rPr>
          <w:rStyle w:val="Znakapoznpodarou"/>
          <w:rFonts w:ascii="Arial" w:eastAsia="Calibri" w:hAnsi="Arial" w:cs="Arial"/>
          <w:bCs/>
        </w:rPr>
        <w:footnoteReference w:id="14"/>
      </w:r>
      <w:r w:rsidRPr="00456A0D">
        <w:rPr>
          <w:rFonts w:ascii="Arial" w:eastAsia="Calibri" w:hAnsi="Arial" w:cs="Arial"/>
          <w:bCs/>
        </w:rPr>
        <w:t>.</w:t>
      </w:r>
    </w:p>
    <w:p w14:paraId="191B9741" w14:textId="77777777" w:rsidR="00267E3D" w:rsidRPr="00456A0D" w:rsidRDefault="00267E3D" w:rsidP="00267E3D">
      <w:pPr>
        <w:pStyle w:val="Odstavecseseznamem"/>
        <w:numPr>
          <w:ilvl w:val="0"/>
          <w:numId w:val="11"/>
        </w:numPr>
        <w:spacing w:after="120" w:line="360" w:lineRule="auto"/>
        <w:jc w:val="both"/>
        <w:rPr>
          <w:rFonts w:eastAsia="Calibri" w:cs="Arial"/>
          <w:b/>
          <w:bCs/>
        </w:rPr>
      </w:pPr>
      <w:r w:rsidRPr="00456A0D">
        <w:rPr>
          <w:rFonts w:eastAsia="Calibri" w:cs="Arial"/>
          <w:b/>
          <w:bCs/>
        </w:rPr>
        <w:t>Starší vozidla</w:t>
      </w:r>
    </w:p>
    <w:p w14:paraId="52865DD9"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3B4E2201"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673E36" w:rsidRPr="00456A0D">
        <w:rPr>
          <w:rFonts w:ascii="Arial" w:eastAsia="Calibri" w:hAnsi="Arial" w:cs="Arial"/>
          <w:lang w:eastAsia="cs-CZ"/>
        </w:rPr>
        <w:t xml:space="preserve"> </w:t>
      </w:r>
      <w:r w:rsidR="00541C97" w:rsidRPr="00F22348">
        <w:rPr>
          <w:rFonts w:ascii="Arial" w:eastAsia="Calibri" w:hAnsi="Arial" w:cs="Arial"/>
          <w:lang w:eastAsia="cs-CZ"/>
        </w:rPr>
        <w:t>Velikost názvu dopravce</w:t>
      </w:r>
      <w:r w:rsidR="00673E36" w:rsidRPr="00F22348">
        <w:rPr>
          <w:rFonts w:ascii="Arial" w:eastAsia="Calibri" w:hAnsi="Arial" w:cs="Arial"/>
          <w:lang w:eastAsia="cs-CZ"/>
        </w:rPr>
        <w:t xml:space="preserve"> je o maximálním rozměru t</w:t>
      </w:r>
      <w:r w:rsidR="004550C0" w:rsidRPr="00F22348">
        <w:rPr>
          <w:rFonts w:ascii="Arial" w:eastAsia="Calibri" w:hAnsi="Arial" w:cs="Arial"/>
          <w:lang w:eastAsia="cs-CZ"/>
        </w:rPr>
        <w:t>extového pole 4</w:t>
      </w:r>
      <w:r w:rsidR="00541C97" w:rsidRPr="00F22348">
        <w:rPr>
          <w:rFonts w:ascii="Arial" w:eastAsia="Calibri" w:hAnsi="Arial" w:cs="Arial"/>
          <w:lang w:eastAsia="cs-CZ"/>
        </w:rPr>
        <w:t>00 x 200 mm. Název dopravce bude umístěn v prostoru mezi kolem a předními dveřmi. Na stejném místě pak bude umístěno i na protějším boku vozidla</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Mezinárodního symbolu přístupnosti</w:t>
      </w:r>
      <w:r w:rsidRPr="00456A0D">
        <w:rPr>
          <w:rStyle w:val="Znakapoznpodarou"/>
          <w:rFonts w:ascii="Arial" w:eastAsia="Calibri" w:hAnsi="Arial" w:cs="Arial"/>
          <w:lang w:eastAsia="cs-CZ"/>
        </w:rPr>
        <w:footnoteReference w:id="15"/>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88" w:name="_Toc6386405"/>
      <w:r w:rsidRPr="005C69F5">
        <w:rPr>
          <w:rFonts w:ascii="Arial" w:hAnsi="Arial" w:cs="Arial"/>
          <w:color w:val="auto"/>
        </w:rPr>
        <w:t>Informační piktogramy na vnější straně vozidla a uvnitř vozidla</w:t>
      </w:r>
      <w:bookmarkEnd w:id="88"/>
    </w:p>
    <w:p w14:paraId="78DF3B1F" w14:textId="77777777" w:rsidR="00267E3D" w:rsidRPr="005C69F5" w:rsidRDefault="00267E3D" w:rsidP="005C69F5">
      <w:pPr>
        <w:pStyle w:val="Nadpis3"/>
        <w:rPr>
          <w:rFonts w:ascii="Arial" w:hAnsi="Arial" w:cs="Arial"/>
          <w:color w:val="auto"/>
        </w:rPr>
      </w:pPr>
      <w:bookmarkStart w:id="89" w:name="_Toc6386406"/>
      <w:r w:rsidRPr="005C69F5">
        <w:rPr>
          <w:rFonts w:ascii="Arial" w:hAnsi="Arial" w:cs="Arial"/>
          <w:color w:val="auto"/>
        </w:rPr>
        <w:t>Informační piktogramy na vnější straně vozidla</w:t>
      </w:r>
      <w:bookmarkEnd w:id="89"/>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16"/>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90" w:name="_Toc6386407"/>
      <w:r w:rsidRPr="005C69F5">
        <w:rPr>
          <w:rFonts w:ascii="Arial" w:hAnsi="Arial" w:cs="Arial"/>
          <w:color w:val="auto"/>
        </w:rPr>
        <w:t>Informační piktogramy uvnitř vozidla</w:t>
      </w:r>
      <w:bookmarkEnd w:id="90"/>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lastRenderedPageBreak/>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46CD68A7" w14:textId="77777777" w:rsidR="00267E3D" w:rsidRPr="005C69F5" w:rsidRDefault="00267E3D" w:rsidP="005C69F5">
      <w:pPr>
        <w:pStyle w:val="Nadpis3"/>
        <w:rPr>
          <w:rFonts w:ascii="Arial" w:hAnsi="Arial" w:cs="Arial"/>
          <w:color w:val="auto"/>
        </w:rPr>
      </w:pPr>
      <w:bookmarkStart w:id="91" w:name="_Toc6386408"/>
      <w:r w:rsidRPr="005C69F5">
        <w:rPr>
          <w:rFonts w:ascii="Arial" w:hAnsi="Arial" w:cs="Arial"/>
          <w:color w:val="auto"/>
        </w:rPr>
        <w:t>Příklady grafické podoby piktogramů</w:t>
      </w:r>
      <w:bookmarkEnd w:id="91"/>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47E02DC9"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E35D18" w:rsidRPr="00E35D18">
        <w:rPr>
          <w:rFonts w:ascii="Arial" w:eastAsia="Calibri" w:hAnsi="Arial" w:cs="Arial"/>
          <w:lang w:eastAsia="cs-CZ"/>
        </w:rPr>
        <w:t>, o obecných technických požadavcích zabezpečujících bezbariérové užívání staveb</w:t>
      </w:r>
      <w:r w:rsidR="00E35D18">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92" w:name="_Toc6386409"/>
      <w:r w:rsidRPr="00724AE9">
        <w:rPr>
          <w:rFonts w:ascii="Arial" w:hAnsi="Arial" w:cs="Arial"/>
          <w:color w:val="auto"/>
        </w:rPr>
        <w:lastRenderedPageBreak/>
        <w:t>Přeprava osob se sníženou schopností pohybu a orientace, dětských kočárků a invalidních vozíků</w:t>
      </w:r>
      <w:bookmarkEnd w:id="92"/>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Všechna vozidla musí umožnit přepravu 2 kočárků nebo invalidních vozíků s výjimkou vozidel kategorie X, která musí umožnit přepravu alespoň jednoho kočárku nebo invalidního vozíku. Ve všech vozidlech musí být vyznačena alespoň dvě místa pro osoby s omezenou či zhoršenou schopností pohybu a orientace.</w:t>
      </w:r>
    </w:p>
    <w:p w14:paraId="41E5EC4C" w14:textId="77777777" w:rsidR="004B6D3A" w:rsidRPr="00724AE9" w:rsidRDefault="004B6D3A" w:rsidP="00724AE9">
      <w:pPr>
        <w:pStyle w:val="Nadpis2"/>
        <w:rPr>
          <w:rFonts w:ascii="Arial" w:hAnsi="Arial" w:cs="Arial"/>
          <w:color w:val="auto"/>
        </w:rPr>
      </w:pPr>
      <w:bookmarkStart w:id="93" w:name="_Toc6386410"/>
      <w:r w:rsidRPr="00724AE9">
        <w:rPr>
          <w:rFonts w:ascii="Arial" w:hAnsi="Arial" w:cs="Arial"/>
          <w:color w:val="auto"/>
        </w:rPr>
        <w:t>Klimatická a světelná pohoda ve vozidlech</w:t>
      </w:r>
      <w:bookmarkEnd w:id="93"/>
    </w:p>
    <w:p w14:paraId="2CA6ED89" w14:textId="77777777" w:rsidR="004B6D3A" w:rsidRPr="00724AE9" w:rsidRDefault="004B6D3A" w:rsidP="00724AE9">
      <w:pPr>
        <w:pStyle w:val="Nadpis3"/>
        <w:rPr>
          <w:rFonts w:ascii="Arial" w:hAnsi="Arial" w:cs="Arial"/>
          <w:color w:val="auto"/>
        </w:rPr>
      </w:pPr>
      <w:bookmarkStart w:id="94" w:name="_Toc6386411"/>
      <w:r w:rsidRPr="00724AE9">
        <w:rPr>
          <w:rFonts w:ascii="Arial" w:hAnsi="Arial" w:cs="Arial"/>
          <w:color w:val="auto"/>
        </w:rPr>
        <w:t>Klimatická pohoda ve vozidlech</w:t>
      </w:r>
      <w:bookmarkEnd w:id="94"/>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09298A8E" w14:textId="17256425"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Dopravce je povinen zajistit, aby veškerá nová vozidla (kromě vozidel kategorie X) byla vybavena funkční klimatizací</w:t>
      </w:r>
      <w:r w:rsidR="00F9066B" w:rsidRPr="00456A0D">
        <w:rPr>
          <w:rFonts w:ascii="Arial" w:hAnsi="Arial" w:cs="Arial"/>
        </w:rPr>
        <w:t xml:space="preserve"> </w:t>
      </w:r>
      <w:r w:rsidR="00901FB5">
        <w:rPr>
          <w:rFonts w:ascii="Arial" w:hAnsi="Arial" w:cs="Arial"/>
        </w:rPr>
        <w:t>vnitřních prostor vozidla - celého prostoru vozidla včetně prostor řidiče</w:t>
      </w:r>
      <w:r w:rsidR="00F9066B" w:rsidRPr="00F22348">
        <w:rPr>
          <w:rFonts w:ascii="Arial" w:hAnsi="Arial" w:cs="Arial"/>
        </w:rPr>
        <w:t xml:space="preserve"> o minimálním výkonu 18 kW do prostoru pro cestující</w:t>
      </w:r>
      <w:r w:rsidRPr="00456A0D">
        <w:rPr>
          <w:rFonts w:ascii="Arial" w:hAnsi="Arial" w:cs="Arial"/>
        </w:rPr>
        <w:t>. Pokud vnitřní teplota ve vozidle přesáhne hodnotu 25°C, musí dojít u vozidel vybavených klimatizací k jejímu spuštění. Při použití klimatizace nesmí teplota v interiéru vozidla poklesnout pod 22°C. Technický stav vozidel musí zaručovat možnost otevření a uzavření</w:t>
      </w:r>
      <w:r w:rsidR="00724AE9">
        <w:rPr>
          <w:rFonts w:ascii="Arial" w:hAnsi="Arial" w:cs="Arial"/>
        </w:rPr>
        <w:t xml:space="preserve"> </w:t>
      </w:r>
      <w:r w:rsidR="00F9066B" w:rsidRPr="00456A0D">
        <w:rPr>
          <w:rFonts w:ascii="Arial" w:hAnsi="Arial" w:cs="Arial"/>
        </w:rPr>
        <w:t xml:space="preserve">všech oken </w:t>
      </w:r>
      <w:r w:rsidRPr="00456A0D">
        <w:rPr>
          <w:rFonts w:ascii="Arial" w:hAnsi="Arial" w:cs="Arial"/>
        </w:rPr>
        <w:t xml:space="preserve">a větracích průduchů k tomu konstrukčně určených a možnost temperovat vozidlo. Vozidla musí být vybavena nezávislým topením. Řidiči všech vozidel jsou povinni temperovat vozidlo, pokud vnější teplota vzduchu poklesne pod +10° C, nebo pokud bude teplota ve vozidle nižší než +15°C. </w:t>
      </w:r>
    </w:p>
    <w:p w14:paraId="19B5229C" w14:textId="769BB814"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Měření teploty bude při kontrolách ze strany objednatele prováděno kalibrovaným měřidlem, a to nejdříve po uplynutí 60 sekund od zavření všech dveří vozidla. Měření může probíhat v jednom ze dvou měřících bodů, přičemž první bod pro měření je umístěn mezi prvními a druhými dveřmi v uličce ve výšce nejméně 750 mm nad podlahou a druhý bod je umístěn v uličce nad poslední nápravou rovněž ve výšce nejméně 750 mm nad podlahou. Pro zajištění objektivity bude měření prováděno za přítomnosti příslušného zástupce dopravce (řidič vozidla). O provedeném měření bude sepsán záznam. V záznamu budou zohledněny případné odchylky měřidla.</w:t>
      </w:r>
    </w:p>
    <w:p w14:paraId="031A6C85" w14:textId="77777777" w:rsidR="000977CD" w:rsidRPr="0022277F" w:rsidRDefault="000977CD" w:rsidP="0022277F">
      <w:pPr>
        <w:pStyle w:val="Nadpis3"/>
        <w:rPr>
          <w:rFonts w:ascii="Arial" w:hAnsi="Arial" w:cs="Arial"/>
          <w:color w:val="auto"/>
        </w:rPr>
      </w:pPr>
      <w:bookmarkStart w:id="95" w:name="_Toc6386412"/>
      <w:r w:rsidRPr="0022277F">
        <w:rPr>
          <w:rFonts w:ascii="Arial" w:hAnsi="Arial" w:cs="Arial"/>
          <w:color w:val="auto"/>
        </w:rPr>
        <w:t>Světelná pohoda ve vozidlech</w:t>
      </w:r>
      <w:bookmarkEnd w:id="95"/>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164CEAA8" w:rsidR="000977CD" w:rsidRPr="00456A0D" w:rsidRDefault="000977CD" w:rsidP="000977CD">
      <w:pPr>
        <w:spacing w:line="360" w:lineRule="auto"/>
        <w:ind w:firstLine="284"/>
        <w:rPr>
          <w:rFonts w:ascii="Arial" w:hAnsi="Arial" w:cs="Arial"/>
        </w:rPr>
      </w:pPr>
      <w:r w:rsidRPr="00456A0D">
        <w:rPr>
          <w:rFonts w:ascii="Arial" w:hAnsi="Arial" w:cs="Arial"/>
        </w:rPr>
        <w:lastRenderedPageBreak/>
        <w:t>Jakýkoliv polep oken, vyjma vymezeného prostoru zadního čela vozidla</w:t>
      </w:r>
      <w:r w:rsidRPr="00456A0D">
        <w:rPr>
          <w:rStyle w:val="Znakapoznpodarou"/>
          <w:rFonts w:ascii="Arial" w:hAnsi="Arial" w:cs="Arial"/>
        </w:rPr>
        <w:footnoteReference w:id="17"/>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4438C5">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96" w:name="_Toc6386413"/>
      <w:r w:rsidRPr="00B717F0">
        <w:rPr>
          <w:rFonts w:ascii="Arial" w:hAnsi="Arial" w:cs="Arial"/>
          <w:color w:val="auto"/>
        </w:rPr>
        <w:t>Čistota vozidel</w:t>
      </w:r>
      <w:bookmarkEnd w:id="96"/>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97" w:name="_Toc6386414"/>
      <w:bookmarkStart w:id="98" w:name="_Ref61246711"/>
      <w:r w:rsidRPr="00B717F0">
        <w:rPr>
          <w:rFonts w:ascii="Arial" w:hAnsi="Arial" w:cs="Arial"/>
          <w:color w:val="auto"/>
        </w:rPr>
        <w:t>Technický stav a průměrné stáří vozidel</w:t>
      </w:r>
      <w:bookmarkEnd w:id="97"/>
      <w:bookmarkEnd w:id="98"/>
    </w:p>
    <w:p w14:paraId="7B20DDDA" w14:textId="4EF1D286"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5627D">
        <w:rPr>
          <w:rFonts w:ascii="Arial" w:hAnsi="Arial" w:cs="Arial"/>
        </w:rPr>
        <w:t>,</w:t>
      </w:r>
      <w:r w:rsidRPr="00456A0D">
        <w:rPr>
          <w:rFonts w:ascii="Arial" w:hAnsi="Arial" w:cs="Arial"/>
        </w:rPr>
        <w:t xml:space="preserve"> než je u daného typu vozidla obvyklé. </w:t>
      </w:r>
    </w:p>
    <w:p w14:paraId="36EBF4D9" w14:textId="11F5980C" w:rsidR="000977CD" w:rsidRDefault="000977CD" w:rsidP="00DA3356">
      <w:pPr>
        <w:spacing w:before="240" w:line="360" w:lineRule="auto"/>
        <w:jc w:val="both"/>
        <w:rPr>
          <w:rFonts w:ascii="Arial" w:hAnsi="Arial" w:cs="Arial"/>
        </w:rPr>
      </w:pPr>
      <w:r w:rsidRPr="00456A0D">
        <w:rPr>
          <w:rFonts w:ascii="Arial" w:hAnsi="Arial" w:cs="Arial"/>
        </w:rPr>
        <w:t>Průměrné stáří vozidel, nesmí být dle údajů v technických průkazech v žádném okamžiku průběhu plnění smlouvy vyšší než 9 let. Žádné z turnusově nasazených vozidel</w:t>
      </w:r>
      <w:r w:rsidR="008B27E1">
        <w:rPr>
          <w:rFonts w:ascii="Arial" w:hAnsi="Arial" w:cs="Arial"/>
        </w:rPr>
        <w:t xml:space="preserve"> (mezi ně se nepočítají vozidla provozní a operativní zálohy)</w:t>
      </w:r>
      <w:r w:rsidRPr="00456A0D">
        <w:rPr>
          <w:rFonts w:ascii="Arial" w:hAnsi="Arial" w:cs="Arial"/>
        </w:rPr>
        <w:t xml:space="preserve"> nesmí být dle údajů zapsaných v technickém průkazu starší 12 let, s výjimkou nasazení záložních vozidel, kde maximální stáří vozidla nesmí překročit 15 roků</w:t>
      </w:r>
      <w:r w:rsidR="00611F86">
        <w:rPr>
          <w:rStyle w:val="Znakapoznpodarou"/>
          <w:rFonts w:ascii="Arial" w:hAnsi="Arial" w:cs="Arial"/>
        </w:rPr>
        <w:footnoteReference w:id="18"/>
      </w:r>
      <w:r w:rsidRPr="00456A0D">
        <w:rPr>
          <w:rFonts w:ascii="Arial" w:hAnsi="Arial" w:cs="Arial"/>
        </w:rPr>
        <w:t>.</w:t>
      </w:r>
    </w:p>
    <w:p w14:paraId="7CB58DF2" w14:textId="301F7D36" w:rsidR="005146A8" w:rsidRPr="00456A0D" w:rsidRDefault="005146A8" w:rsidP="005146A8">
      <w:pPr>
        <w:spacing w:before="240" w:line="360" w:lineRule="auto"/>
        <w:jc w:val="both"/>
        <w:rPr>
          <w:rFonts w:ascii="Arial" w:hAnsi="Arial" w:cs="Arial"/>
        </w:rPr>
      </w:pPr>
      <w:r w:rsidRPr="005146A8">
        <w:rPr>
          <w:rFonts w:ascii="Arial" w:hAnsi="Arial" w:cs="Arial"/>
        </w:rPr>
        <w:t xml:space="preserve">Pokud se </w:t>
      </w:r>
      <w:r>
        <w:rPr>
          <w:rFonts w:ascii="Arial" w:hAnsi="Arial" w:cs="Arial"/>
        </w:rPr>
        <w:t>d</w:t>
      </w:r>
      <w:r w:rsidRPr="005146A8">
        <w:rPr>
          <w:rFonts w:ascii="Arial" w:hAnsi="Arial" w:cs="Arial"/>
        </w:rPr>
        <w:t xml:space="preserve">opravce rozhodne poskytovat </w:t>
      </w:r>
      <w:r>
        <w:rPr>
          <w:rFonts w:ascii="Arial" w:hAnsi="Arial" w:cs="Arial"/>
        </w:rPr>
        <w:t>v</w:t>
      </w:r>
      <w:r w:rsidRPr="005146A8">
        <w:rPr>
          <w:rFonts w:ascii="Arial" w:hAnsi="Arial" w:cs="Arial"/>
        </w:rPr>
        <w:t xml:space="preserve">eřejnou službu na základě </w:t>
      </w:r>
      <w:r>
        <w:rPr>
          <w:rFonts w:ascii="Arial" w:hAnsi="Arial" w:cs="Arial"/>
        </w:rPr>
        <w:t>s</w:t>
      </w:r>
      <w:r w:rsidRPr="005146A8">
        <w:rPr>
          <w:rFonts w:ascii="Arial" w:hAnsi="Arial" w:cs="Arial"/>
        </w:rPr>
        <w:t>mlouvy uzavřené</w:t>
      </w:r>
      <w:r>
        <w:rPr>
          <w:rFonts w:ascii="Arial" w:hAnsi="Arial" w:cs="Arial"/>
        </w:rPr>
        <w:t xml:space="preserve"> </w:t>
      </w:r>
      <w:r w:rsidRPr="005146A8">
        <w:rPr>
          <w:rFonts w:ascii="Arial" w:hAnsi="Arial" w:cs="Arial"/>
        </w:rPr>
        <w:t xml:space="preserve">s </w:t>
      </w:r>
      <w:r>
        <w:rPr>
          <w:rFonts w:ascii="Arial" w:hAnsi="Arial" w:cs="Arial"/>
        </w:rPr>
        <w:t>o</w:t>
      </w:r>
      <w:r w:rsidRPr="005146A8">
        <w:rPr>
          <w:rFonts w:ascii="Arial" w:hAnsi="Arial" w:cs="Arial"/>
        </w:rPr>
        <w:t xml:space="preserve">bjednatelem takovým </w:t>
      </w:r>
      <w:r>
        <w:rPr>
          <w:rFonts w:ascii="Arial" w:hAnsi="Arial" w:cs="Arial"/>
        </w:rPr>
        <w:t>v</w:t>
      </w:r>
      <w:r w:rsidRPr="005146A8">
        <w:rPr>
          <w:rFonts w:ascii="Arial" w:hAnsi="Arial" w:cs="Arial"/>
        </w:rPr>
        <w:t xml:space="preserve">ozovým parkem, který byl při zahájení plnění </w:t>
      </w:r>
      <w:r>
        <w:rPr>
          <w:rFonts w:ascii="Arial" w:hAnsi="Arial" w:cs="Arial"/>
        </w:rPr>
        <w:t>s</w:t>
      </w:r>
      <w:r w:rsidRPr="005146A8">
        <w:rPr>
          <w:rFonts w:ascii="Arial" w:hAnsi="Arial" w:cs="Arial"/>
        </w:rPr>
        <w:t>mlouvy nový</w:t>
      </w:r>
      <w:r>
        <w:rPr>
          <w:rFonts w:ascii="Arial" w:hAnsi="Arial" w:cs="Arial"/>
        </w:rPr>
        <w:t xml:space="preserve"> </w:t>
      </w:r>
      <w:r w:rsidR="00176969">
        <w:rPr>
          <w:rFonts w:ascii="Arial" w:hAnsi="Arial" w:cs="Arial"/>
        </w:rPr>
        <w:t xml:space="preserve">(tj. všechna vozidla </w:t>
      </w:r>
      <w:r w:rsidR="008B27E1">
        <w:rPr>
          <w:rFonts w:ascii="Arial" w:hAnsi="Arial" w:cs="Arial"/>
        </w:rPr>
        <w:t xml:space="preserve">vyjma </w:t>
      </w:r>
      <w:r w:rsidR="007A5556">
        <w:rPr>
          <w:rFonts w:ascii="Arial" w:hAnsi="Arial" w:cs="Arial"/>
        </w:rPr>
        <w:t xml:space="preserve">vozidel </w:t>
      </w:r>
      <w:r w:rsidR="00176969">
        <w:rPr>
          <w:rFonts w:ascii="Arial" w:hAnsi="Arial" w:cs="Arial"/>
        </w:rPr>
        <w:t>provozní a operativní zálohy)</w:t>
      </w:r>
      <w:r w:rsidRPr="005146A8">
        <w:rPr>
          <w:rFonts w:ascii="Arial" w:hAnsi="Arial" w:cs="Arial"/>
        </w:rPr>
        <w:t xml:space="preserve">, a </w:t>
      </w:r>
      <w:r w:rsidR="009B3D51" w:rsidRPr="009B3D51">
        <w:rPr>
          <w:rFonts w:ascii="Arial" w:hAnsi="Arial" w:cs="Arial"/>
        </w:rPr>
        <w:t xml:space="preserve">nejde-li po dobu nezbytně nutnou o použití </w:t>
      </w:r>
      <w:r w:rsidR="008B27E1">
        <w:rPr>
          <w:rFonts w:ascii="Arial" w:hAnsi="Arial" w:cs="Arial"/>
        </w:rPr>
        <w:t>vozidla provozní a operativní zálohy</w:t>
      </w:r>
      <w:r w:rsidRPr="005146A8">
        <w:rPr>
          <w:rFonts w:ascii="Arial" w:hAnsi="Arial" w:cs="Arial"/>
        </w:rPr>
        <w:t xml:space="preserve">, potom nesmí průměrné stáří </w:t>
      </w:r>
      <w:r w:rsidR="007A5556">
        <w:rPr>
          <w:rFonts w:ascii="Arial" w:hAnsi="Arial" w:cs="Arial"/>
        </w:rPr>
        <w:t>vozidel</w:t>
      </w:r>
      <w:r w:rsidRPr="005146A8">
        <w:rPr>
          <w:rFonts w:ascii="Arial" w:hAnsi="Arial" w:cs="Arial"/>
        </w:rPr>
        <w:t xml:space="preserve"> </w:t>
      </w:r>
      <w:r w:rsidR="007A5556">
        <w:rPr>
          <w:rFonts w:ascii="Arial" w:hAnsi="Arial" w:cs="Arial"/>
        </w:rPr>
        <w:t>(</w:t>
      </w:r>
      <w:r w:rsidR="009B3D51">
        <w:rPr>
          <w:rFonts w:ascii="Arial" w:hAnsi="Arial" w:cs="Arial"/>
        </w:rPr>
        <w:t>včetně vozidel provozní a operativní zálohy</w:t>
      </w:r>
      <w:r w:rsidR="007A5556">
        <w:rPr>
          <w:rFonts w:ascii="Arial" w:hAnsi="Arial" w:cs="Arial"/>
        </w:rPr>
        <w:t>)</w:t>
      </w:r>
      <w:r w:rsidRPr="005146A8">
        <w:rPr>
          <w:rFonts w:ascii="Arial" w:hAnsi="Arial" w:cs="Arial"/>
        </w:rPr>
        <w:t xml:space="preserve"> použitých</w:t>
      </w:r>
      <w:r>
        <w:rPr>
          <w:rFonts w:ascii="Arial" w:hAnsi="Arial" w:cs="Arial"/>
        </w:rPr>
        <w:t xml:space="preserve"> </w:t>
      </w:r>
      <w:r w:rsidRPr="005146A8">
        <w:rPr>
          <w:rFonts w:ascii="Arial" w:hAnsi="Arial" w:cs="Arial"/>
        </w:rPr>
        <w:t xml:space="preserve">k plnění </w:t>
      </w:r>
      <w:r w:rsidR="00D42FEF">
        <w:rPr>
          <w:rFonts w:ascii="Arial" w:hAnsi="Arial" w:cs="Arial"/>
        </w:rPr>
        <w:t>s</w:t>
      </w:r>
      <w:r w:rsidRPr="005146A8">
        <w:rPr>
          <w:rFonts w:ascii="Arial" w:hAnsi="Arial" w:cs="Arial"/>
        </w:rPr>
        <w:t xml:space="preserve">mlouvy přesáhnout </w:t>
      </w:r>
      <w:r w:rsidRPr="000717AE">
        <w:rPr>
          <w:rFonts w:ascii="Arial" w:hAnsi="Arial" w:cs="Arial"/>
        </w:rPr>
        <w:t>11 let</w:t>
      </w:r>
      <w:r w:rsidRPr="005146A8">
        <w:rPr>
          <w:rFonts w:ascii="Arial" w:hAnsi="Arial" w:cs="Arial"/>
          <w:b/>
          <w:bCs/>
        </w:rPr>
        <w:t xml:space="preserve"> </w:t>
      </w:r>
      <w:r w:rsidRPr="005146A8">
        <w:rPr>
          <w:rFonts w:ascii="Arial" w:hAnsi="Arial" w:cs="Arial"/>
        </w:rPr>
        <w:t>(ust. § 3 odst. 2) nařízení vlády č. 63/2011 Sb., o</w:t>
      </w:r>
      <w:r>
        <w:rPr>
          <w:rFonts w:ascii="Arial" w:hAnsi="Arial" w:cs="Arial"/>
        </w:rPr>
        <w:t xml:space="preserve"> </w:t>
      </w:r>
      <w:r w:rsidRPr="005146A8">
        <w:rPr>
          <w:rFonts w:ascii="Arial" w:hAnsi="Arial" w:cs="Arial"/>
        </w:rPr>
        <w:t>stanovení minimálních hodnot a ukazatelů standardů kvality a bezpečnosti a o způsobu</w:t>
      </w:r>
      <w:r>
        <w:rPr>
          <w:rFonts w:ascii="Arial" w:hAnsi="Arial" w:cs="Arial"/>
        </w:rPr>
        <w:t xml:space="preserve"> </w:t>
      </w:r>
      <w:r w:rsidRPr="005146A8">
        <w:rPr>
          <w:rFonts w:ascii="Arial" w:hAnsi="Arial" w:cs="Arial"/>
        </w:rPr>
        <w:t>jejich prokazování v souvislosti s poskytováním veřejných služeb v přepravě cestujících, ve</w:t>
      </w:r>
      <w:r>
        <w:rPr>
          <w:rFonts w:ascii="Arial" w:hAnsi="Arial" w:cs="Arial"/>
        </w:rPr>
        <w:t xml:space="preserve"> </w:t>
      </w:r>
      <w:r w:rsidRPr="005146A8">
        <w:rPr>
          <w:rFonts w:ascii="Arial" w:hAnsi="Arial" w:cs="Arial"/>
        </w:rPr>
        <w:t xml:space="preserve">znění pozdějších předpisů. Za nová vozidla se </w:t>
      </w:r>
      <w:r w:rsidR="0010340B">
        <w:rPr>
          <w:rFonts w:ascii="Arial" w:hAnsi="Arial" w:cs="Arial"/>
        </w:rPr>
        <w:t xml:space="preserve">pro tyto účely </w:t>
      </w:r>
      <w:r w:rsidRPr="005146A8">
        <w:rPr>
          <w:rFonts w:ascii="Arial" w:hAnsi="Arial" w:cs="Arial"/>
        </w:rPr>
        <w:t>považují vozidla pořízená za účelem plnění</w:t>
      </w:r>
      <w:r>
        <w:rPr>
          <w:rFonts w:ascii="Arial" w:hAnsi="Arial" w:cs="Arial"/>
        </w:rPr>
        <w:t xml:space="preserve"> </w:t>
      </w:r>
      <w:r w:rsidR="00D42FEF">
        <w:rPr>
          <w:rFonts w:ascii="Arial" w:hAnsi="Arial" w:cs="Arial"/>
        </w:rPr>
        <w:t>s</w:t>
      </w:r>
      <w:r w:rsidRPr="005146A8">
        <w:rPr>
          <w:rFonts w:ascii="Arial" w:hAnsi="Arial" w:cs="Arial"/>
        </w:rPr>
        <w:t xml:space="preserve">mlouvy uzavřené s </w:t>
      </w:r>
      <w:r w:rsidR="00D42FEF">
        <w:rPr>
          <w:rFonts w:ascii="Arial" w:hAnsi="Arial" w:cs="Arial"/>
        </w:rPr>
        <w:t>o</w:t>
      </w:r>
      <w:r w:rsidRPr="005146A8">
        <w:rPr>
          <w:rFonts w:ascii="Arial" w:hAnsi="Arial" w:cs="Arial"/>
        </w:rPr>
        <w:t>bjednatelem, která dosud nebyla žádným způsobem provozována</w:t>
      </w:r>
      <w:r>
        <w:rPr>
          <w:rFonts w:ascii="Arial" w:hAnsi="Arial" w:cs="Arial"/>
        </w:rPr>
        <w:t xml:space="preserve"> </w:t>
      </w:r>
      <w:r w:rsidRPr="005146A8">
        <w:rPr>
          <w:rFonts w:ascii="Arial" w:hAnsi="Arial" w:cs="Arial"/>
        </w:rPr>
        <w:t xml:space="preserve">v České republice ani v jiném státě ani nebyla </w:t>
      </w:r>
      <w:r w:rsidRPr="005146A8">
        <w:rPr>
          <w:rFonts w:ascii="Arial" w:hAnsi="Arial" w:cs="Arial"/>
        </w:rPr>
        <w:lastRenderedPageBreak/>
        <w:t>používána ke zkušebním či předváděcím</w:t>
      </w:r>
      <w:r>
        <w:rPr>
          <w:rFonts w:ascii="Arial" w:hAnsi="Arial" w:cs="Arial"/>
        </w:rPr>
        <w:t xml:space="preserve"> </w:t>
      </w:r>
      <w:r w:rsidRPr="005146A8">
        <w:rPr>
          <w:rFonts w:ascii="Arial" w:hAnsi="Arial" w:cs="Arial"/>
        </w:rPr>
        <w:t xml:space="preserve">účelům. V případě obnovy </w:t>
      </w:r>
      <w:r w:rsidR="00D42FEF">
        <w:rPr>
          <w:rFonts w:ascii="Arial" w:hAnsi="Arial" w:cs="Arial"/>
        </w:rPr>
        <w:t>vozidel</w:t>
      </w:r>
      <w:r w:rsidRPr="005146A8">
        <w:rPr>
          <w:rFonts w:ascii="Arial" w:hAnsi="Arial" w:cs="Arial"/>
        </w:rPr>
        <w:t xml:space="preserve"> během plnění </w:t>
      </w:r>
      <w:r w:rsidR="00D42FEF">
        <w:rPr>
          <w:rFonts w:ascii="Arial" w:hAnsi="Arial" w:cs="Arial"/>
        </w:rPr>
        <w:t>s</w:t>
      </w:r>
      <w:r w:rsidRPr="005146A8">
        <w:rPr>
          <w:rFonts w:ascii="Arial" w:hAnsi="Arial" w:cs="Arial"/>
        </w:rPr>
        <w:t>mlouvy musí nově pořízené</w:t>
      </w:r>
      <w:r>
        <w:rPr>
          <w:rFonts w:ascii="Arial" w:hAnsi="Arial" w:cs="Arial"/>
        </w:rPr>
        <w:t xml:space="preserve"> </w:t>
      </w:r>
      <w:r w:rsidRPr="005146A8">
        <w:rPr>
          <w:rFonts w:ascii="Arial" w:hAnsi="Arial" w:cs="Arial"/>
        </w:rPr>
        <w:t>vozidlo být stejně staré nebo mladší než nahrazované vozidlo. O této</w:t>
      </w:r>
      <w:r>
        <w:rPr>
          <w:rFonts w:ascii="Arial" w:hAnsi="Arial" w:cs="Arial"/>
        </w:rPr>
        <w:t xml:space="preserve"> </w:t>
      </w:r>
      <w:r w:rsidRPr="005146A8">
        <w:rPr>
          <w:rFonts w:ascii="Arial" w:hAnsi="Arial" w:cs="Arial"/>
        </w:rPr>
        <w:t xml:space="preserve">skutečnosti je </w:t>
      </w:r>
      <w:r w:rsidR="00D42FEF">
        <w:rPr>
          <w:rFonts w:ascii="Arial" w:hAnsi="Arial" w:cs="Arial"/>
        </w:rPr>
        <w:t>d</w:t>
      </w:r>
      <w:r w:rsidRPr="005146A8">
        <w:rPr>
          <w:rFonts w:ascii="Arial" w:hAnsi="Arial" w:cs="Arial"/>
        </w:rPr>
        <w:t xml:space="preserve">opravce povinen neprodleně informovat </w:t>
      </w:r>
      <w:r w:rsidR="00D42FEF">
        <w:rPr>
          <w:rFonts w:ascii="Arial" w:hAnsi="Arial" w:cs="Arial"/>
        </w:rPr>
        <w:t>o</w:t>
      </w:r>
      <w:r w:rsidRPr="005146A8">
        <w:rPr>
          <w:rFonts w:ascii="Arial" w:hAnsi="Arial" w:cs="Arial"/>
        </w:rPr>
        <w:t>bjednatele.</w:t>
      </w:r>
    </w:p>
    <w:p w14:paraId="144A1A2D" w14:textId="2E2630E1" w:rsidR="000977CD" w:rsidRPr="00456A0D" w:rsidRDefault="000977CD" w:rsidP="00DA3356">
      <w:pPr>
        <w:spacing w:before="240" w:line="360" w:lineRule="auto"/>
        <w:jc w:val="both"/>
        <w:rPr>
          <w:rFonts w:ascii="Arial" w:hAnsi="Arial" w:cs="Arial"/>
        </w:rPr>
      </w:pPr>
      <w:r w:rsidRPr="00F22348">
        <w:rPr>
          <w:rFonts w:ascii="Arial" w:hAnsi="Arial" w:cs="Arial"/>
        </w:rPr>
        <w:t>Obnova vozového parku je možná pouze novými vozy nebo vozy mladšími 2 let od data první registrace (umožnění zapojení předváděcích vozidel apod.). V případě závažných důvodů pro předčasné vyřazení vozidla (vážná nehoda, požár, odcizení) je možno dočasně se souhlasem objednatele nahradit vyřazené vozidlo po dobu ma</w:t>
      </w:r>
      <w:r w:rsidR="00252B18" w:rsidRPr="00F22348">
        <w:rPr>
          <w:rFonts w:ascii="Arial" w:hAnsi="Arial" w:cs="Arial"/>
        </w:rPr>
        <w:t>x. 12 měsíců i vozidlem starším, jehož stáří během provozu ve VDV však nepřesáhne 15 let</w:t>
      </w:r>
      <w:r w:rsidR="00B056E7">
        <w:rPr>
          <w:rFonts w:ascii="Arial" w:hAnsi="Arial" w:cs="Arial"/>
        </w:rPr>
        <w:t>.</w:t>
      </w:r>
    </w:p>
    <w:p w14:paraId="76F225B7" w14:textId="77777777" w:rsidR="00252B18" w:rsidRPr="00B717F0" w:rsidRDefault="00252B18" w:rsidP="00B717F0">
      <w:pPr>
        <w:pStyle w:val="Nadpis2"/>
        <w:rPr>
          <w:rFonts w:ascii="Arial" w:hAnsi="Arial" w:cs="Arial"/>
          <w:color w:val="auto"/>
        </w:rPr>
      </w:pPr>
      <w:bookmarkStart w:id="99" w:name="_Toc6386415"/>
      <w:r w:rsidRPr="00B717F0">
        <w:rPr>
          <w:rFonts w:ascii="Arial" w:hAnsi="Arial" w:cs="Arial"/>
          <w:color w:val="auto"/>
        </w:rPr>
        <w:t>Certifikace vozidel a vybavení</w:t>
      </w:r>
      <w:bookmarkEnd w:id="99"/>
    </w:p>
    <w:p w14:paraId="429DDE82"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Veškerá vozidla a jejich vybavení podléhají před uvedením do provozu v rámci systému VDV certifikaci objednatelem. Dopravce nesmí v rámci systému VDV provozovat vozidlo a jeho vybavení, které nebylo objednatelem certifikováno. Proces certifikace především ověřuje kompatibilitu vozidla a jeho vybavení s Technickými a provozními standardy, zařízeními a systémy provozovanými v systému VDV. Pokud není zajištěna úplná kompatibilita, certifikát nelze vydat.</w:t>
      </w:r>
    </w:p>
    <w:p w14:paraId="3D6DF2F9" w14:textId="57AA75E0"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Před tím, než vozidlo začne zabezpečovat dopravu na linkách VDV, dopravce požádá objednatele o vydání certifikátu na vozidlo a jeho vybavení. Současně zašle objednateli v písemné nebo elektronické podobě informaci dokladující úplnost a funkčnost požadovaného vybavení vozidla – seznam veškerých relevantních údajů týkajících se vozidla a jeho vybavení, s uvedením důležitých čísel zařízení, např. čísla pokladny, čísla modulu sledování polohy, apod. Zástupce objednatele na dohodnutém místě (zpravidla v místě provozovny dopravce, či odstavném parkovacím místě vozidel) prověří soulad vozidla a jeho vybavení s Technickými a provozními standardy VDV a provede fotodokumentaci. Pokud </w:t>
      </w:r>
      <w:r w:rsidR="009E1818">
        <w:rPr>
          <w:rFonts w:ascii="Arial" w:hAnsi="Arial" w:cs="Arial"/>
          <w:shd w:val="clear" w:color="auto" w:fill="FFFFFF"/>
        </w:rPr>
        <w:t xml:space="preserve">shledá závady, stanoví přiměřenou lhůtu pro jejich odstranění. Pokud </w:t>
      </w:r>
      <w:r w:rsidRPr="00456A0D">
        <w:rPr>
          <w:rFonts w:ascii="Arial" w:hAnsi="Arial" w:cs="Arial"/>
          <w:shd w:val="clear" w:color="auto" w:fill="FFFFFF"/>
        </w:rPr>
        <w:t>neshledá závady, vydá do 10 pracovních dnů certifikát o kompatibilitě vozidla s Technickými a provozními standardy VDV. V rámci certifikace vozidel je možno vydat i hromadný certifikát pro určitý druh vozidel a jejich vybavení. I v případě vydávání hromadného certifikátu je však prováděna kontrola dodržení Technických a provozních standardů, včetně pořízení fotodokumentace příslušných vozidel.</w:t>
      </w:r>
    </w:p>
    <w:p w14:paraId="3E0F1AD1" w14:textId="77777777" w:rsidR="00252B18" w:rsidRPr="00456A0D" w:rsidRDefault="00252B18" w:rsidP="00252B18">
      <w:pPr>
        <w:spacing w:before="120" w:after="120" w:line="360" w:lineRule="auto"/>
        <w:ind w:firstLine="284"/>
        <w:rPr>
          <w:rFonts w:ascii="Arial" w:hAnsi="Arial" w:cs="Arial"/>
          <w:i/>
          <w:shd w:val="clear" w:color="auto" w:fill="FFFFFF"/>
        </w:rPr>
      </w:pPr>
      <w:r w:rsidRPr="00456A0D">
        <w:rPr>
          <w:rFonts w:ascii="Arial" w:hAnsi="Arial" w:cs="Arial"/>
          <w:i/>
          <w:shd w:val="clear" w:color="auto" w:fill="FFFFFF"/>
        </w:rPr>
        <w:t>Poznámka: udělený certifikát může být dopravci odebrán, pokud v rámci kontrolní činnosti objednatele jsou shledány závažné závady a nedostatky na vozidle a jeho vybavení oproti požadavkům stanoveným Technickými a provozními standardy VDV.</w:t>
      </w:r>
    </w:p>
    <w:p w14:paraId="64848E07"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výjimečných případech, na dobu kratší než jeden měsíc, je objednatel oprávněn vhodným způsobem upravit požadavky na technické vybavení vybraných vozidel, např. pro zkušební vozidla apod.</w:t>
      </w:r>
    </w:p>
    <w:p w14:paraId="4C499508"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lastRenderedPageBreak/>
        <w:t>Dopravci jsou povinni bez zbytečného prodlení objednatele informovat o vozidlech zařazovaných do provozu v systému VDV a o vozidlech, která z provozu vyřazují.</w:t>
      </w:r>
    </w:p>
    <w:p w14:paraId="0B1F5E83" w14:textId="77777777" w:rsidR="00D82402" w:rsidRPr="00B717F0" w:rsidRDefault="00D82402" w:rsidP="00B717F0">
      <w:pPr>
        <w:pStyle w:val="Nadpis1"/>
        <w:rPr>
          <w:rFonts w:ascii="Arial" w:hAnsi="Arial" w:cs="Arial"/>
          <w:color w:val="auto"/>
        </w:rPr>
      </w:pPr>
      <w:bookmarkStart w:id="100" w:name="_Toc6386416"/>
      <w:r w:rsidRPr="00B717F0">
        <w:rPr>
          <w:rFonts w:ascii="Arial" w:hAnsi="Arial" w:cs="Arial"/>
          <w:color w:val="auto"/>
        </w:rPr>
        <w:t>STANDARD OZNAČENÍ, VYBAVENÍ A VZHLEDU ZASTÁVEK</w:t>
      </w:r>
      <w:bookmarkEnd w:id="100"/>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101" w:name="_Toc6386417"/>
      <w:r w:rsidRPr="00B717F0">
        <w:rPr>
          <w:rFonts w:ascii="Arial" w:hAnsi="Arial" w:cs="Arial"/>
          <w:color w:val="auto"/>
        </w:rPr>
        <w:t>Kategorie zastávek VDV</w:t>
      </w:r>
      <w:bookmarkEnd w:id="101"/>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77777777"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51BDDE5C"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102" w:name="_Toc6386418"/>
      <w:bookmarkStart w:id="103" w:name="_Ref61249500"/>
      <w:r w:rsidRPr="00B717F0">
        <w:rPr>
          <w:rFonts w:ascii="Arial" w:hAnsi="Arial" w:cs="Arial"/>
          <w:color w:val="auto"/>
        </w:rPr>
        <w:t>Značení a vybavení zastávek</w:t>
      </w:r>
      <w:bookmarkEnd w:id="102"/>
      <w:bookmarkEnd w:id="103"/>
    </w:p>
    <w:p w14:paraId="4294602D" w14:textId="367FC36D" w:rsidR="00B45AE0" w:rsidRDefault="00B45AE0" w:rsidP="00910DAD">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D2100A">
        <w:rPr>
          <w:rFonts w:ascii="Arial" w:eastAsia="Calibri" w:hAnsi="Arial" w:cs="Arial"/>
        </w:rPr>
        <w:t>o</w:t>
      </w:r>
      <w:r w:rsidRPr="00B45AE0">
        <w:rPr>
          <w:rFonts w:ascii="Arial" w:eastAsia="Calibri" w:hAnsi="Arial" w:cs="Arial"/>
        </w:rPr>
        <w:t>u IJ 4b, popřípadě IJ 4</w:t>
      </w:r>
      <w:r w:rsidR="00D2100A">
        <w:rPr>
          <w:rFonts w:ascii="Arial" w:eastAsia="Calibri" w:hAnsi="Arial" w:cs="Arial"/>
        </w:rPr>
        <w:t>a</w:t>
      </w:r>
      <w:r w:rsidRPr="00B45AE0">
        <w:rPr>
          <w:rFonts w:ascii="Arial" w:eastAsia="Calibri" w:hAnsi="Arial" w:cs="Arial"/>
        </w:rPr>
        <w:t xml:space="preserve">), je dopravce povinen osadit dopravní </w:t>
      </w:r>
      <w:r w:rsidRPr="00B45AE0">
        <w:rPr>
          <w:rFonts w:ascii="Arial" w:eastAsia="Calibri" w:hAnsi="Arial" w:cs="Arial"/>
        </w:rPr>
        <w:lastRenderedPageBreak/>
        <w:t>značku IJ 4b, popřípadě IJ 4</w:t>
      </w:r>
      <w:r w:rsidR="00D2100A">
        <w:rPr>
          <w:rFonts w:ascii="Arial" w:eastAsia="Calibri" w:hAnsi="Arial" w:cs="Arial"/>
        </w:rPr>
        <w:t>a</w:t>
      </w:r>
      <w:r w:rsidRPr="00B45AE0">
        <w:rPr>
          <w:rFonts w:ascii="Arial" w:eastAsia="Calibri" w:hAnsi="Arial" w:cs="Arial"/>
        </w:rPr>
        <w:t xml:space="preserve"> a umístit na ní tabulky s dalšími dopravními informacemi pro zveřejňování jízdních řádů.</w:t>
      </w:r>
    </w:p>
    <w:p w14:paraId="5C376444" w14:textId="5955907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4b,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1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20"/>
      </w:r>
      <w:r w:rsidRPr="00456A0D">
        <w:rPr>
          <w:rFonts w:ascii="Arial" w:eastAsia="Calibri" w:hAnsi="Arial" w:cs="Arial"/>
        </w:rPr>
        <w:t>).</w:t>
      </w:r>
    </w:p>
    <w:p w14:paraId="540E6C07" w14:textId="77777777" w:rsidR="00D82402" w:rsidRPr="004035DD" w:rsidRDefault="00D82402" w:rsidP="004035DD">
      <w:pPr>
        <w:pStyle w:val="Nadpis3"/>
        <w:rPr>
          <w:color w:val="auto"/>
        </w:rPr>
      </w:pPr>
      <w:bookmarkStart w:id="104" w:name="_Toc6386419"/>
      <w:r w:rsidRPr="004035DD">
        <w:rPr>
          <w:color w:val="auto"/>
        </w:rPr>
        <w:t>Zařízení pro zveřejňování jízdních řádů</w:t>
      </w:r>
      <w:bookmarkEnd w:id="104"/>
    </w:p>
    <w:p w14:paraId="485334E4"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hAnsi="Arial" w:cs="Arial"/>
        </w:rPr>
        <w:t xml:space="preserve">Zařízení pro </w:t>
      </w:r>
      <w:r w:rsidRPr="00456A0D">
        <w:rPr>
          <w:rFonts w:ascii="Arial" w:eastAsia="Calibri" w:hAnsi="Arial" w:cs="Arial"/>
        </w:rPr>
        <w:t>zveřejňování</w:t>
      </w:r>
      <w:r w:rsidRPr="00456A0D">
        <w:rPr>
          <w:rFonts w:ascii="Arial" w:hAnsi="Arial" w:cs="Arial"/>
        </w:rPr>
        <w:t xml:space="preserve"> jízdních řádů se zpravidla umísťuje na sloupku dopravní značky směrem na nástupní plochu (nástupiště) zastávky. </w:t>
      </w:r>
      <w:r w:rsidRPr="00456A0D">
        <w:rPr>
          <w:rFonts w:ascii="Arial" w:eastAsia="Calibri" w:hAnsi="Arial" w:cs="Arial"/>
        </w:rPr>
        <w:t xml:space="preserve">Tam kde to místní podmínky neumožní, může být s ohledem na místní podmínky umístěno na jiném vhodném místě čekací plochy (sloup, stěna přístřešku). </w:t>
      </w:r>
      <w:r w:rsidRPr="00456A0D">
        <w:rPr>
          <w:rFonts w:ascii="Arial" w:hAnsi="Arial" w:cs="Arial"/>
        </w:rPr>
        <w:t xml:space="preserve">Pokud je zastávka vybavena přístřeškem, umísťuje se zařízení pro zveřejňování jízdních řádů přednostně do přístřešku u nástupiště zastávky. </w:t>
      </w:r>
      <w:r w:rsidRPr="00456A0D">
        <w:rPr>
          <w:rFonts w:ascii="Arial" w:eastAsia="Calibri" w:hAnsi="Arial" w:cs="Arial"/>
        </w:rPr>
        <w:t xml:space="preserve">Zařízení pro zveřejňování jízdních řadů nesmí zakrývat dopravní značení nebo jiná zařízení. </w:t>
      </w:r>
    </w:p>
    <w:p w14:paraId="3B20DB55"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105" w:name="_Toc6386420"/>
      <w:r w:rsidRPr="00B717F0">
        <w:rPr>
          <w:rFonts w:ascii="Arial" w:hAnsi="Arial" w:cs="Arial"/>
          <w:color w:val="auto"/>
        </w:rPr>
        <w:t>Standardní rozmístění informací</w:t>
      </w:r>
      <w:bookmarkEnd w:id="105"/>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4F68DF92" w:rsidR="00D82402" w:rsidRPr="00456A0D" w:rsidRDefault="00D82402" w:rsidP="00910DAD">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C5025E">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w:t>
      </w:r>
      <w:r w:rsidRPr="00456A0D">
        <w:rPr>
          <w:rFonts w:ascii="Arial" w:hAnsi="Arial" w:cs="Arial"/>
          <w:i/>
        </w:rPr>
        <w:lastRenderedPageBreak/>
        <w:t>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696A78" w:rsidRDefault="00696A78"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696A78" w:rsidRDefault="00696A78"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696A78" w:rsidRDefault="00696A78"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696A78" w:rsidRDefault="00696A78"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696A78" w:rsidRDefault="00696A78"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696A78" w:rsidRDefault="00696A78"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696A78" w:rsidRDefault="00696A78"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696A78" w:rsidRDefault="00696A78"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696A78" w:rsidRDefault="00696A78"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696A78" w:rsidRDefault="00696A78"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696A78" w:rsidRDefault="00696A78"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696A78" w:rsidRDefault="00696A78"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 xml:space="preserve">Informace o </w:t>
      </w:r>
      <w:r w:rsidRPr="002F7046">
        <w:rPr>
          <w:rFonts w:ascii="Arial" w:hAnsi="Arial" w:cs="Arial"/>
        </w:rPr>
        <w:t xml:space="preserve">tarifu </w:t>
      </w:r>
      <w:r w:rsidRPr="00F36D29">
        <w:rPr>
          <w:rFonts w:ascii="Arial" w:hAnsi="Arial" w:cs="Arial"/>
        </w:rPr>
        <w:t>(Mapa tarifních zón a Ceník nejbližších zón – vyžadováno na všech zastávkách</w:t>
      </w:r>
      <w:r w:rsidRPr="00F36D29">
        <w:rPr>
          <w:rStyle w:val="Znakapoznpodarou"/>
          <w:rFonts w:ascii="Arial" w:hAnsi="Arial" w:cs="Arial"/>
        </w:rPr>
        <w:footnoteReference w:id="21"/>
      </w:r>
      <w:r w:rsidRPr="002F7046">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lastRenderedPageBreak/>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106" w:name="_Toc6386421"/>
      <w:r w:rsidRPr="00B717F0">
        <w:rPr>
          <w:rFonts w:ascii="Arial" w:hAnsi="Arial" w:cs="Arial"/>
          <w:color w:val="auto"/>
        </w:rPr>
        <w:t>Další povinnosti vlastníka zařízení pro zveřejňování jízdních řádů</w:t>
      </w:r>
      <w:bookmarkEnd w:id="106"/>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107" w:name="_Toc6386422"/>
      <w:r w:rsidRPr="00CE30BA">
        <w:rPr>
          <w:rFonts w:ascii="Arial" w:hAnsi="Arial" w:cs="Arial"/>
          <w:color w:val="auto"/>
        </w:rPr>
        <w:t>Tabulka s dalšími dopravními informacemi</w:t>
      </w:r>
      <w:bookmarkEnd w:id="107"/>
    </w:p>
    <w:p w14:paraId="04DFC3D4" w14:textId="1C39BAB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Tabulka s dalšími dopravními informacemi slouží ke zveřejnění dalších informací cestujícím v souvislosti s příslušnou zastávkou. Ve vazbě na ustanovení § 18 odst. 1 písm. f) zákona </w:t>
      </w:r>
      <w:r w:rsidR="00B75BEF">
        <w:rPr>
          <w:rFonts w:ascii="Arial" w:eastAsia="Calibri" w:hAnsi="Arial" w:cs="Arial"/>
        </w:rPr>
        <w:t>č. </w:t>
      </w:r>
      <w:r w:rsidRPr="00456A0D">
        <w:rPr>
          <w:rFonts w:ascii="Arial" w:eastAsia="Calibri" w:hAnsi="Arial" w:cs="Arial"/>
        </w:rPr>
        <w:t>111/1994 Sb.</w:t>
      </w:r>
      <w:r w:rsidR="002D3238">
        <w:rPr>
          <w:rFonts w:ascii="Arial" w:eastAsia="Calibri" w:hAnsi="Arial" w:cs="Arial"/>
        </w:rPr>
        <w:t>,</w:t>
      </w:r>
      <w:r w:rsidRPr="00456A0D">
        <w:rPr>
          <w:rFonts w:ascii="Arial" w:eastAsia="Calibri" w:hAnsi="Arial" w:cs="Arial"/>
        </w:rPr>
        <w:t xml:space="preserve"> o silniční dopravě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108" w:name="_Toc6386423"/>
      <w:r w:rsidRPr="00CE30BA">
        <w:rPr>
          <w:rFonts w:ascii="Arial" w:hAnsi="Arial" w:cs="Arial"/>
          <w:color w:val="auto"/>
        </w:rPr>
        <w:t>Tabulky s dalšími dopravními informacemi v zastávkách I. třídy</w:t>
      </w:r>
      <w:bookmarkEnd w:id="108"/>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22"/>
      </w:r>
      <w:r w:rsidRPr="00456A0D">
        <w:rPr>
          <w:rFonts w:ascii="Arial" w:hAnsi="Arial" w:cs="Arial"/>
        </w:rPr>
        <w:t xml:space="preserve"> se umisťuje kolmo k ose vozovky na sloupek pod </w:t>
      </w:r>
      <w:r w:rsidRPr="00456A0D">
        <w:rPr>
          <w:rFonts w:ascii="Arial" w:eastAsia="Calibri" w:hAnsi="Arial" w:cs="Arial"/>
        </w:rPr>
        <w:t xml:space="preserve">dopravní značkou IJ 4b,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23"/>
      </w:r>
      <w:r w:rsidRPr="00456A0D">
        <w:rPr>
          <w:rFonts w:ascii="Arial" w:eastAsia="Calibri" w:hAnsi="Arial" w:cs="Arial"/>
          <w:bCs/>
        </w:rPr>
        <w:t xml:space="preserve">. Tabulka musí </w:t>
      </w:r>
      <w:r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lastRenderedPageBreak/>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109" w:name="_Toc6386424"/>
      <w:r w:rsidRPr="00F5040A">
        <w:rPr>
          <w:rFonts w:ascii="Arial" w:hAnsi="Arial" w:cs="Arial"/>
          <w:color w:val="auto"/>
        </w:rPr>
        <w:t>Tabulka s dalšími dopravními informacemi v zastávkách II. třídy</w:t>
      </w:r>
      <w:bookmarkEnd w:id="109"/>
    </w:p>
    <w:p w14:paraId="737A03C5" w14:textId="23F49E09" w:rsidR="00F376EF"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v zastávkách II. třídy je zpravidla tabulka, kter</w:t>
      </w:r>
      <w:r w:rsidR="00F376EF">
        <w:rPr>
          <w:rFonts w:ascii="Arial" w:eastAsia="Calibri" w:hAnsi="Arial" w:cs="Arial"/>
        </w:rPr>
        <w:t>á</w:t>
      </w:r>
      <w:r w:rsidRPr="00456A0D">
        <w:rPr>
          <w:rFonts w:ascii="Arial" w:eastAsia="Calibri" w:hAnsi="Arial" w:cs="Arial"/>
        </w:rPr>
        <w:t xml:space="preserve"> </w:t>
      </w:r>
      <w:r w:rsidR="00F376EF">
        <w:rPr>
          <w:rFonts w:ascii="Arial" w:eastAsia="Calibri" w:hAnsi="Arial" w:cs="Arial"/>
        </w:rPr>
        <w:t>obsahuje následující informace:</w:t>
      </w:r>
    </w:p>
    <w:p w14:paraId="14D0EC4A" w14:textId="0EDA2A93"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Logo VDV</w:t>
      </w:r>
    </w:p>
    <w:p w14:paraId="62A00F29" w14:textId="59F1A31A"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Číslo a název zóny</w:t>
      </w:r>
    </w:p>
    <w:p w14:paraId="260AF024" w14:textId="7AFD7C08"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Označení nástupiště (pokud je v příslušné zastávce požadováno)</w:t>
      </w:r>
    </w:p>
    <w:p w14:paraId="698C483F" w14:textId="65B00492"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Název zastávky</w:t>
      </w:r>
    </w:p>
    <w:p w14:paraId="2CAC5505" w14:textId="5E06F1A3" w:rsidR="00F376EF" w:rsidRPr="007F41B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Čísla linek (v třímístné podobě) a rámcový popis vedení trasy v příslušném směru</w:t>
      </w:r>
    </w:p>
    <w:p w14:paraId="68BBF244" w14:textId="7C6AC8CA" w:rsidR="00D82402" w:rsidRPr="00456A0D" w:rsidRDefault="00D82402" w:rsidP="00910DAD">
      <w:pPr>
        <w:spacing w:before="120" w:after="120" w:line="360" w:lineRule="auto"/>
        <w:ind w:firstLine="284"/>
        <w:jc w:val="both"/>
        <w:rPr>
          <w:rFonts w:ascii="Arial" w:hAnsi="Arial" w:cs="Arial"/>
        </w:rPr>
      </w:pP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r w:rsidR="007F41BF" w:rsidRPr="00456A0D">
        <w:rPr>
          <w:rFonts w:ascii="Arial" w:eastAsia="Calibri" w:hAnsi="Arial" w:cs="Arial"/>
          <w:bCs/>
        </w:rPr>
        <w:t xml:space="preserve">Tabulka musí </w:t>
      </w:r>
      <w:r w:rsidR="007F41BF"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r w:rsidR="006F28D1">
        <w:rPr>
          <w:rFonts w:ascii="Arial" w:hAnsi="Arial" w:cs="Arial"/>
        </w:rPr>
        <w:t xml:space="preserve"> </w:t>
      </w:r>
      <w:r w:rsidRPr="00456A0D">
        <w:rPr>
          <w:rFonts w:ascii="Arial" w:hAnsi="Arial" w:cs="Arial"/>
        </w:rPr>
        <w:t>Za zveřejnění názvu zastávky vždy odpovídá vlastník (dopravce).</w:t>
      </w:r>
    </w:p>
    <w:p w14:paraId="0D4A08B4" w14:textId="77777777" w:rsidR="00D82402" w:rsidRPr="00F5040A" w:rsidRDefault="00D82402" w:rsidP="00F5040A">
      <w:pPr>
        <w:pStyle w:val="Nadpis2"/>
        <w:rPr>
          <w:rFonts w:ascii="Arial" w:hAnsi="Arial" w:cs="Arial"/>
          <w:color w:val="auto"/>
        </w:rPr>
      </w:pPr>
      <w:bookmarkStart w:id="110" w:name="_Toc6386425"/>
      <w:r w:rsidRPr="00F5040A">
        <w:rPr>
          <w:rFonts w:ascii="Arial" w:hAnsi="Arial" w:cs="Arial"/>
          <w:color w:val="auto"/>
        </w:rPr>
        <w:t>Označení zastávek</w:t>
      </w:r>
      <w:bookmarkEnd w:id="110"/>
    </w:p>
    <w:p w14:paraId="6C3C8760" w14:textId="77777777" w:rsidR="00D82402" w:rsidRPr="00F5040A" w:rsidRDefault="00D82402" w:rsidP="00F5040A">
      <w:pPr>
        <w:pStyle w:val="Nadpis3"/>
        <w:rPr>
          <w:rFonts w:ascii="Arial" w:hAnsi="Arial" w:cs="Arial"/>
          <w:color w:val="auto"/>
        </w:rPr>
      </w:pPr>
      <w:bookmarkStart w:id="111" w:name="_Toc6386426"/>
      <w:r w:rsidRPr="00F5040A">
        <w:rPr>
          <w:rFonts w:ascii="Arial" w:hAnsi="Arial" w:cs="Arial"/>
          <w:color w:val="auto"/>
        </w:rPr>
        <w:t>Zastávky skupiny A</w:t>
      </w:r>
      <w:bookmarkEnd w:id="111"/>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2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112" w:name="_Toc6386427"/>
      <w:r w:rsidRPr="00F5040A">
        <w:rPr>
          <w:rFonts w:ascii="Arial" w:hAnsi="Arial" w:cs="Arial"/>
          <w:color w:val="auto"/>
        </w:rPr>
        <w:t>Zastávky skupiny B – standard designu VDV</w:t>
      </w:r>
      <w:bookmarkEnd w:id="112"/>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1AF99E70"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lastRenderedPageBreak/>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2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113" w:name="_Toc6386428"/>
      <w:r w:rsidRPr="00F5040A">
        <w:rPr>
          <w:rFonts w:ascii="Arial" w:hAnsi="Arial" w:cs="Arial"/>
          <w:color w:val="auto"/>
        </w:rPr>
        <w:t>Vlastnictví zastávek VDV</w:t>
      </w:r>
      <w:bookmarkEnd w:id="113"/>
    </w:p>
    <w:p w14:paraId="38B284DD" w14:textId="33F68465"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2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114" w:name="_Toc6386429"/>
      <w:bookmarkStart w:id="115" w:name="_Ref61339328"/>
      <w:r w:rsidRPr="00F5040A">
        <w:rPr>
          <w:rFonts w:ascii="Arial" w:hAnsi="Arial" w:cs="Arial"/>
          <w:color w:val="auto"/>
        </w:rPr>
        <w:t>Dočasné označování zastávek</w:t>
      </w:r>
      <w:bookmarkEnd w:id="114"/>
      <w:bookmarkEnd w:id="115"/>
    </w:p>
    <w:p w14:paraId="15C5A0BE" w14:textId="6DBCACC9"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2D3238">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odpovídá vlastník (dopravce) zařízení pro zveřejňování jízdních řádů pravidelné zastávky v dané oblasti.</w:t>
      </w:r>
    </w:p>
    <w:p w14:paraId="59B4695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116" w:name="_Toc6386430"/>
      <w:r w:rsidRPr="00F5040A">
        <w:rPr>
          <w:rFonts w:ascii="Arial" w:hAnsi="Arial" w:cs="Arial"/>
          <w:color w:val="auto"/>
        </w:rPr>
        <w:t>Pravidelná kontrola a údržba zastávek VDV</w:t>
      </w:r>
      <w:bookmarkEnd w:id="116"/>
    </w:p>
    <w:p w14:paraId="4C445D47" w14:textId="7A3D7E9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2D323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w:t>
      </w:r>
      <w:r w:rsidRPr="00456A0D">
        <w:rPr>
          <w:rFonts w:ascii="Arial" w:eastAsia="Calibri" w:hAnsi="Arial" w:cs="Arial"/>
        </w:rPr>
        <w:lastRenderedPageBreak/>
        <w:t xml:space="preserve">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117" w:name="_Toc187136836"/>
      <w:bookmarkStart w:id="118"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117"/>
      <w:bookmarkEnd w:id="118"/>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4F0872CB" w14:textId="77777777" w:rsidR="005F60CE" w:rsidRPr="00C50B7A" w:rsidRDefault="005F60CE" w:rsidP="00C50B7A">
      <w:pPr>
        <w:pStyle w:val="Nadpis1"/>
        <w:rPr>
          <w:rFonts w:ascii="Arial" w:hAnsi="Arial" w:cs="Arial"/>
          <w:color w:val="auto"/>
        </w:rPr>
      </w:pPr>
      <w:bookmarkStart w:id="119" w:name="_Toc6386431"/>
      <w:r w:rsidRPr="00C50B7A">
        <w:rPr>
          <w:rFonts w:ascii="Arial" w:hAnsi="Arial" w:cs="Arial"/>
          <w:color w:val="auto"/>
        </w:rPr>
        <w:t>STANDARD PODOBY JÍZDNÍCH ŘÁDŮ</w:t>
      </w:r>
      <w:bookmarkEnd w:id="119"/>
    </w:p>
    <w:p w14:paraId="1228C252" w14:textId="458ECBAE"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27"/>
      </w:r>
      <w:r w:rsidR="00C50B7A">
        <w:rPr>
          <w:rFonts w:ascii="Arial" w:hAnsi="Arial" w:cs="Arial"/>
        </w:rPr>
        <w:t xml:space="preserve"> </w:t>
      </w:r>
      <w:r w:rsidR="00C50B7A" w:rsidRPr="009723FD">
        <w:rPr>
          <w:rFonts w:ascii="Arial" w:hAnsi="Arial" w:cs="Arial"/>
        </w:rPr>
        <w:t xml:space="preserve">A zákonných úprav platných v době platnosti </w:t>
      </w:r>
      <w:r w:rsidR="00245D1E">
        <w:rPr>
          <w:rFonts w:ascii="Arial" w:hAnsi="Arial" w:cs="Arial"/>
        </w:rPr>
        <w:t>s</w:t>
      </w:r>
      <w:r w:rsidR="00245D1E" w:rsidRPr="009723FD">
        <w:rPr>
          <w:rFonts w:ascii="Arial" w:hAnsi="Arial" w:cs="Arial"/>
        </w:rPr>
        <w:t>mlouvy</w:t>
      </w:r>
      <w:r w:rsidR="00C50B7A" w:rsidRPr="009723FD">
        <w:rPr>
          <w:rFonts w:ascii="Arial" w:hAnsi="Arial" w:cs="Arial"/>
        </w:rPr>
        <w:t>. Vzor jízdníh</w:t>
      </w:r>
      <w:r w:rsidR="009723FD" w:rsidRPr="009723FD">
        <w:rPr>
          <w:rFonts w:ascii="Arial" w:hAnsi="Arial" w:cs="Arial"/>
        </w:rPr>
        <w:t>o řádu je přiložen v příloze č. 3 TPS VDV – „Vzor JŘ“</w:t>
      </w:r>
      <w:r w:rsidR="00C50B7A" w:rsidRPr="009723FD">
        <w:rPr>
          <w:rFonts w:ascii="Arial" w:hAnsi="Arial" w:cs="Arial"/>
        </w:rPr>
        <w:t>.</w:t>
      </w:r>
    </w:p>
    <w:p w14:paraId="6937863A" w14:textId="77777777" w:rsidR="005F60CE" w:rsidRPr="00C50B7A" w:rsidRDefault="005F60CE" w:rsidP="00C50B7A">
      <w:pPr>
        <w:pStyle w:val="Nadpis1"/>
        <w:rPr>
          <w:rFonts w:ascii="Arial" w:hAnsi="Arial" w:cs="Arial"/>
          <w:color w:val="auto"/>
        </w:rPr>
      </w:pPr>
      <w:bookmarkStart w:id="120" w:name="_Toc6386433"/>
      <w:r w:rsidRPr="00C50B7A">
        <w:rPr>
          <w:rFonts w:ascii="Arial" w:hAnsi="Arial" w:cs="Arial"/>
          <w:color w:val="auto"/>
        </w:rPr>
        <w:t>STANDARD JÍZDNÍCH DOKLADŮ</w:t>
      </w:r>
      <w:bookmarkEnd w:id="120"/>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121" w:name="_Toc6386434"/>
      <w:r w:rsidRPr="0023277E">
        <w:rPr>
          <w:rFonts w:ascii="Arial" w:hAnsi="Arial" w:cs="Arial"/>
          <w:color w:val="auto"/>
        </w:rPr>
        <w:t>Papírové jízdní doklady</w:t>
      </w:r>
      <w:bookmarkEnd w:id="121"/>
    </w:p>
    <w:p w14:paraId="304A6986" w14:textId="32E7CBF6" w:rsidR="005F60CE" w:rsidRPr="00C50B7A"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w:t>
      </w:r>
      <w:r w:rsidRPr="00456A0D">
        <w:rPr>
          <w:rFonts w:ascii="Arial" w:hAnsi="Arial" w:cs="Arial"/>
        </w:rPr>
        <w:lastRenderedPageBreak/>
        <w:t>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0C5472FF" w14:textId="77777777" w:rsidR="00EA7200" w:rsidRPr="0023277E" w:rsidRDefault="00EA7200" w:rsidP="0023277E">
      <w:pPr>
        <w:pStyle w:val="Nadpis1"/>
        <w:rPr>
          <w:rFonts w:ascii="Arial" w:hAnsi="Arial" w:cs="Arial"/>
          <w:color w:val="auto"/>
        </w:rPr>
      </w:pPr>
      <w:bookmarkStart w:id="122" w:name="_Toc6386445"/>
      <w:r w:rsidRPr="0023277E">
        <w:rPr>
          <w:rFonts w:ascii="Arial" w:hAnsi="Arial" w:cs="Arial"/>
          <w:color w:val="auto"/>
        </w:rPr>
        <w:t>STANDARD DOPRAVNÍCH VÝKONŮ</w:t>
      </w:r>
      <w:bookmarkEnd w:id="122"/>
    </w:p>
    <w:p w14:paraId="1ECC6952" w14:textId="77777777" w:rsidR="00EA7200" w:rsidRPr="0023277E" w:rsidRDefault="00EA7200" w:rsidP="0023277E">
      <w:pPr>
        <w:pStyle w:val="Nadpis2"/>
        <w:rPr>
          <w:rFonts w:ascii="Arial" w:hAnsi="Arial" w:cs="Arial"/>
          <w:color w:val="auto"/>
        </w:rPr>
      </w:pPr>
      <w:bookmarkStart w:id="123" w:name="_Toc6386446"/>
      <w:r w:rsidRPr="0023277E">
        <w:rPr>
          <w:rFonts w:ascii="Arial" w:hAnsi="Arial" w:cs="Arial"/>
          <w:color w:val="auto"/>
        </w:rPr>
        <w:t>Zajištění dopravy dle jízdních řádů</w:t>
      </w:r>
      <w:bookmarkEnd w:id="123"/>
    </w:p>
    <w:p w14:paraId="22F1299C" w14:textId="1125B9A1"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304D7A">
        <w:rPr>
          <w:rFonts w:ascii="Arial" w:hAnsi="Arial" w:cs="Arial"/>
          <w:shd w:val="clear" w:color="auto" w:fill="FFFFFF"/>
        </w:rPr>
        <w:t xml:space="preserve">mimořádnosti dle pokynu </w:t>
      </w:r>
      <w:r w:rsidR="00BE5755">
        <w:rPr>
          <w:rFonts w:ascii="Arial" w:hAnsi="Arial" w:cs="Arial"/>
          <w:shd w:val="clear" w:color="auto" w:fill="FFFFFF"/>
        </w:rPr>
        <w:t xml:space="preserve">Centrálního </w:t>
      </w:r>
      <w:r w:rsidR="00304D7A">
        <w:rPr>
          <w:rFonts w:ascii="Arial" w:hAnsi="Arial" w:cs="Arial"/>
          <w:shd w:val="clear" w:color="auto" w:fill="FFFFFF"/>
        </w:rPr>
        <w:t xml:space="preserve">dispečinku </w:t>
      </w:r>
      <w:r w:rsidR="00BE5755">
        <w:rPr>
          <w:rFonts w:ascii="Arial" w:hAnsi="Arial" w:cs="Arial"/>
          <w:shd w:val="clear" w:color="auto" w:fill="FFFFFF"/>
        </w:rPr>
        <w:t>VDV. Jedná se o případy např.</w:t>
      </w:r>
      <w:r w:rsidR="00304D7A">
        <w:rPr>
          <w:rFonts w:ascii="Arial" w:hAnsi="Arial" w:cs="Arial"/>
          <w:shd w:val="clear" w:color="auto" w:fill="FFFFFF"/>
        </w:rPr>
        <w:t xml:space="preserve"> </w:t>
      </w:r>
      <w:r w:rsidRPr="00456A0D">
        <w:rPr>
          <w:rFonts w:ascii="Arial" w:hAnsi="Arial" w:cs="Arial"/>
          <w:shd w:val="clear" w:color="auto" w:fill="FFFFFF"/>
        </w:rPr>
        <w:t xml:space="preserve">uzavírky pozemních komunikací, </w:t>
      </w:r>
      <w:r w:rsidR="00304D7A">
        <w:rPr>
          <w:rFonts w:ascii="Arial" w:hAnsi="Arial" w:cs="Arial"/>
          <w:shd w:val="clear" w:color="auto" w:fill="FFFFFF"/>
        </w:rPr>
        <w:t>sjízdnost pozemní</w:t>
      </w:r>
      <w:r w:rsidR="00BE5755">
        <w:rPr>
          <w:rFonts w:ascii="Arial" w:hAnsi="Arial" w:cs="Arial"/>
          <w:shd w:val="clear" w:color="auto" w:fill="FFFFFF"/>
        </w:rPr>
        <w:t>ch komunikací</w:t>
      </w:r>
      <w:r w:rsidR="00304D7A">
        <w:rPr>
          <w:rFonts w:ascii="Arial" w:hAnsi="Arial" w:cs="Arial"/>
          <w:shd w:val="clear" w:color="auto" w:fill="FFFFFF"/>
        </w:rPr>
        <w:t>, povětrnostní podmínky</w:t>
      </w:r>
      <w:r w:rsidR="00BE5755">
        <w:rPr>
          <w:rFonts w:ascii="Arial" w:hAnsi="Arial" w:cs="Arial"/>
          <w:shd w:val="clear" w:color="auto" w:fill="FFFFFF"/>
        </w:rPr>
        <w:t>.</w:t>
      </w:r>
    </w:p>
    <w:p w14:paraId="18D60FB4" w14:textId="77777777" w:rsidR="00EA7200" w:rsidRPr="0023277E" w:rsidRDefault="00EA7200" w:rsidP="0023277E">
      <w:pPr>
        <w:pStyle w:val="Nadpis2"/>
        <w:rPr>
          <w:rFonts w:ascii="Arial" w:hAnsi="Arial" w:cs="Arial"/>
          <w:color w:val="auto"/>
        </w:rPr>
      </w:pPr>
      <w:bookmarkStart w:id="124" w:name="_Toc6386447"/>
      <w:r w:rsidRPr="0023277E">
        <w:rPr>
          <w:rFonts w:ascii="Arial" w:hAnsi="Arial" w:cs="Arial"/>
          <w:color w:val="auto"/>
        </w:rPr>
        <w:t>Přesnost a přistavování vozidel na zastávky</w:t>
      </w:r>
      <w:bookmarkEnd w:id="124"/>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V případě, že mezizastávkový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EA7C06" w:rsidRDefault="00EA7200" w:rsidP="0023277E">
      <w:pPr>
        <w:pStyle w:val="Nadpis2"/>
        <w:rPr>
          <w:rFonts w:ascii="Arial" w:hAnsi="Arial" w:cs="Arial"/>
          <w:color w:val="auto"/>
        </w:rPr>
      </w:pPr>
      <w:bookmarkStart w:id="125" w:name="_Toc6386448"/>
      <w:r w:rsidRPr="0023277E">
        <w:rPr>
          <w:rFonts w:ascii="Arial" w:hAnsi="Arial" w:cs="Arial"/>
          <w:color w:val="auto"/>
        </w:rPr>
        <w:lastRenderedPageBreak/>
        <w:t xml:space="preserve">Návaznost </w:t>
      </w:r>
      <w:r w:rsidRPr="00EA7C06">
        <w:rPr>
          <w:rFonts w:ascii="Arial" w:hAnsi="Arial" w:cs="Arial"/>
          <w:color w:val="auto"/>
        </w:rPr>
        <w:t>spojů</w:t>
      </w:r>
      <w:bookmarkEnd w:id="125"/>
    </w:p>
    <w:p w14:paraId="689B75CF" w14:textId="6A2866C0" w:rsidR="00EA7200" w:rsidRPr="00456A0D" w:rsidRDefault="00EA7200" w:rsidP="00E44204">
      <w:pPr>
        <w:spacing w:before="120" w:after="120" w:line="360" w:lineRule="auto"/>
        <w:ind w:firstLine="284"/>
        <w:jc w:val="both"/>
        <w:rPr>
          <w:rFonts w:ascii="Arial" w:hAnsi="Arial" w:cs="Arial"/>
        </w:rPr>
      </w:pPr>
      <w:r w:rsidRPr="0094424D">
        <w:rPr>
          <w:rFonts w:ascii="Arial" w:hAnsi="Arial" w:cs="Arial"/>
        </w:rPr>
        <w:t>Dopravci jsou povinni zajistit, aby řidiči dodržovali pokyny uvedené v platném znění pomůcky „</w:t>
      </w:r>
      <w:r w:rsidR="00797C18" w:rsidRPr="0094424D">
        <w:rPr>
          <w:rFonts w:ascii="Arial" w:hAnsi="Arial" w:cs="Arial"/>
          <w:b/>
        </w:rPr>
        <w:t>Garance návazností VDV</w:t>
      </w:r>
      <w:r w:rsidRPr="0094424D">
        <w:rPr>
          <w:rFonts w:ascii="Arial" w:hAnsi="Arial" w:cs="Arial"/>
        </w:rPr>
        <w:t>“</w:t>
      </w:r>
      <w:r w:rsidRPr="0094424D">
        <w:rPr>
          <w:rStyle w:val="Znakapoznpodarou"/>
          <w:rFonts w:ascii="Arial" w:hAnsi="Arial" w:cs="Arial"/>
        </w:rPr>
        <w:footnoteReference w:id="28"/>
      </w:r>
      <w:r w:rsidRPr="0094424D">
        <w:rPr>
          <w:rFonts w:ascii="Arial" w:hAnsi="Arial" w:cs="Arial"/>
        </w:rPr>
        <w:t xml:space="preserve"> která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77777777" w:rsidR="00EA7200" w:rsidRPr="0023277E" w:rsidRDefault="00EA7200" w:rsidP="0023277E">
      <w:pPr>
        <w:pStyle w:val="Nadpis2"/>
        <w:rPr>
          <w:rFonts w:ascii="Arial" w:hAnsi="Arial" w:cs="Arial"/>
          <w:color w:val="auto"/>
        </w:rPr>
      </w:pPr>
      <w:bookmarkStart w:id="126" w:name="_Toc6386449"/>
      <w:r w:rsidRPr="0023277E">
        <w:rPr>
          <w:rFonts w:ascii="Arial" w:hAnsi="Arial" w:cs="Arial"/>
          <w:color w:val="auto"/>
        </w:rPr>
        <w:t>Mimořádnosti v dopravě</w:t>
      </w:r>
      <w:bookmarkEnd w:id="126"/>
    </w:p>
    <w:p w14:paraId="7321B0E9" w14:textId="77777777" w:rsidR="00EA7200" w:rsidRPr="0023277E" w:rsidRDefault="00EA7200" w:rsidP="0023277E">
      <w:pPr>
        <w:pStyle w:val="Nadpis3"/>
        <w:rPr>
          <w:rFonts w:ascii="Arial" w:hAnsi="Arial" w:cs="Arial"/>
          <w:color w:val="auto"/>
        </w:rPr>
      </w:pPr>
      <w:bookmarkStart w:id="127" w:name="_Toc6386450"/>
      <w:r w:rsidRPr="0023277E">
        <w:rPr>
          <w:rFonts w:ascii="Arial" w:hAnsi="Arial" w:cs="Arial"/>
          <w:color w:val="auto"/>
        </w:rPr>
        <w:t>Mimořádnosti v dopravě způsobené dopravcem</w:t>
      </w:r>
      <w:bookmarkEnd w:id="127"/>
    </w:p>
    <w:p w14:paraId="6E8CD04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způsobené dopravcem se považují takové události, které byly způsobeny vinou na straně dopravce – jedná se zejména o:</w:t>
      </w:r>
    </w:p>
    <w:p w14:paraId="2B1F3AE4"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poruchu vozidla, </w:t>
      </w:r>
    </w:p>
    <w:p w14:paraId="6823037C"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nezpůsobilost řidiče k další jízdě,</w:t>
      </w:r>
    </w:p>
    <w:p w14:paraId="224990E7"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dopravní nehodu zaviněnou řidičem vozidla,</w:t>
      </w:r>
    </w:p>
    <w:p w14:paraId="7B48B41F"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nefunkční elektronické odbavovací zařízení, </w:t>
      </w:r>
    </w:p>
    <w:p w14:paraId="2F331108" w14:textId="77777777" w:rsidR="00EA7200" w:rsidRPr="0023277E" w:rsidRDefault="00EA7200" w:rsidP="0023277E">
      <w:pPr>
        <w:pStyle w:val="Nadpis3"/>
        <w:rPr>
          <w:rFonts w:ascii="Arial" w:hAnsi="Arial" w:cs="Arial"/>
          <w:color w:val="auto"/>
        </w:rPr>
      </w:pPr>
      <w:bookmarkStart w:id="128" w:name="_Toc6386451"/>
      <w:r w:rsidRPr="0023277E">
        <w:rPr>
          <w:rFonts w:ascii="Arial" w:hAnsi="Arial" w:cs="Arial"/>
          <w:color w:val="auto"/>
        </w:rPr>
        <w:t>Mimořádnosti v dopravě nezávislé na dopravci</w:t>
      </w:r>
      <w:bookmarkEnd w:id="128"/>
    </w:p>
    <w:p w14:paraId="55213ED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nezávislé na dopravci se považují takové události, které nebyly způsobeny vinou na straně dopravce.</w:t>
      </w:r>
    </w:p>
    <w:p w14:paraId="77749D43" w14:textId="77777777" w:rsidR="00EA7200" w:rsidRPr="00D41CE6" w:rsidRDefault="00EA7200" w:rsidP="00D41CE6">
      <w:pPr>
        <w:pStyle w:val="Nadpis3"/>
        <w:rPr>
          <w:rFonts w:ascii="Arial" w:hAnsi="Arial" w:cs="Arial"/>
          <w:color w:val="auto"/>
        </w:rPr>
      </w:pPr>
      <w:bookmarkStart w:id="129" w:name="_Toc6386452"/>
      <w:r w:rsidRPr="00D41CE6">
        <w:rPr>
          <w:rFonts w:ascii="Arial" w:hAnsi="Arial" w:cs="Arial"/>
          <w:color w:val="auto"/>
        </w:rPr>
        <w:lastRenderedPageBreak/>
        <w:t>Postup v případě mimořádnosti v dopravě</w:t>
      </w:r>
      <w:bookmarkEnd w:id="129"/>
    </w:p>
    <w:p w14:paraId="4FC2076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V případě výpadku v zajištění provozu spoje je dopravce povinen vykonat takové kroky, aby byly dopady na cestující co nejnižší.</w:t>
      </w:r>
    </w:p>
    <w:p w14:paraId="61A2E23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Pokud dojde na lince k mimořádnosti v dopravě, je řidič (popřípadě příslušná oprávněná osoba) povinen provést úkony stanovené vnitřním předpisem dopravce a především zajistit bezpečnost cestujících. V případě, že technický stav vozidla dovoluje jeho dojezd do nejbližší konečné stanice, řidič pokračuje dále v cestě. Dopravce je povinen zajistit výměnu vozidla buď přímo na trati linky, nebo na konečné stanici.</w:t>
      </w:r>
    </w:p>
    <w:p w14:paraId="40CC619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Pokud technický stav vozidla nedovoluje jeho další jízdu</w:t>
      </w:r>
      <w:r w:rsidRPr="00456A0D">
        <w:rPr>
          <w:rStyle w:val="Znakapoznpodarou"/>
          <w:rFonts w:ascii="Arial" w:hAnsi="Arial" w:cs="Arial"/>
        </w:rPr>
        <w:footnoteReference w:id="29"/>
      </w:r>
      <w:r w:rsidRPr="00456A0D">
        <w:rPr>
          <w:rFonts w:ascii="Arial" w:hAnsi="Arial" w:cs="Arial"/>
        </w:rPr>
        <w:t xml:space="preserve">, je řidič povinen v rámci možností co nejrychleji ohlásit tuto skutečnost dispečerovi dopravce. Dopravce je povinen v co možná nejkratší technologicky možné době zajistit náhradu za nepojízdné vozidlo. V případě, že do příjezdu dalšího spoje se stejnou trasou a stejnou nebo vzdálenější konečnou stanicí zbývá méně než 20 minut, může dopravce zajistit náhradní přepravu prostřednictvím tohoto spoje, avšak za podmínky nepřekročení povolené přepravní kapacity vozidla spoje. Pokud není některá z těchto podmínek splněna, je dopravce povinen zajistit přepravu z místa předčasného ukončení jízdy záložním vozidlem o stejné nebo vyšší kapacitě Prostřednictvím náhradního vozidla musí dopravce rovněž zajistit řádné pokračování plánovaného denního oběhu za nepojízdné základní vozidlo. Pravidelný odjezd spoje následujícího po spoji dotčeném dopravní mimořádností musí být zabezpečen v souladu s jízdním řádem. </w:t>
      </w:r>
    </w:p>
    <w:p w14:paraId="7BC8DE5B"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Maximální doba pro výjezd vozidla operativní zálohy</w:t>
      </w:r>
      <w:r w:rsidRPr="00456A0D">
        <w:rPr>
          <w:rStyle w:val="Znakapoznpodarou"/>
          <w:rFonts w:ascii="Arial" w:hAnsi="Arial" w:cs="Arial"/>
        </w:rPr>
        <w:footnoteReference w:id="30"/>
      </w:r>
      <w:r w:rsidRPr="00456A0D">
        <w:rPr>
          <w:rFonts w:ascii="Arial" w:hAnsi="Arial" w:cs="Arial"/>
        </w:rPr>
        <w:t xml:space="preserve"> je 5 minut od nahlášení výpadku. Tento limit se nevztahuje na situace, pokud by byla všechna vozidla operativní zálohy prokazatelně již v provozu. Dopravce může využít vozidla operativní zálohy pro nahrazení základního vozidla do doby dokončení denního oběhu. Následující den musí být již závada na vozidle odstraněna, anebo nepojízdné základní vozidlo musí být nahrazeno jiným základním vozidlem.</w:t>
      </w:r>
    </w:p>
    <w:p w14:paraId="6407369A" w14:textId="77777777" w:rsidR="00EA7200" w:rsidRPr="00456A0D" w:rsidRDefault="00EA7200" w:rsidP="00E44204">
      <w:pPr>
        <w:spacing w:before="120" w:after="120" w:line="360" w:lineRule="auto"/>
        <w:ind w:firstLine="284"/>
        <w:jc w:val="both"/>
        <w:rPr>
          <w:rFonts w:ascii="Arial" w:hAnsi="Arial" w:cs="Arial"/>
        </w:rPr>
      </w:pPr>
      <w:bookmarkStart w:id="130" w:name="_Hlk52896486"/>
      <w:r w:rsidRPr="00456A0D">
        <w:rPr>
          <w:rFonts w:ascii="Arial" w:hAnsi="Arial" w:cs="Arial"/>
        </w:rPr>
        <w:t>V případě neprůjezdnosti komunikace může řidič po dohodě s dispečerem dispečinku VDV zvolit náhradní trasu. Trasa musí být zvolena tak, aby se spoj vychýlil z trasy oproti jízdnímu řádu v co nejmenší možné míře.</w:t>
      </w:r>
      <w:bookmarkEnd w:id="130"/>
      <w:r w:rsidRPr="00456A0D">
        <w:rPr>
          <w:rFonts w:ascii="Arial" w:hAnsi="Arial" w:cs="Arial"/>
        </w:rPr>
        <w:t xml:space="preserve"> </w:t>
      </w:r>
    </w:p>
    <w:p w14:paraId="03C6A15E"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V případě jakékoliv mimořádnosti v dopravě je řidič povinen informovat cestující </w:t>
      </w:r>
      <w:r w:rsidRPr="00456A0D">
        <w:rPr>
          <w:rFonts w:ascii="Arial" w:hAnsi="Arial" w:cs="Arial"/>
        </w:rPr>
        <w:br/>
        <w:t>o nastalém stavu a způsobu zajištění přepravy.</w:t>
      </w:r>
    </w:p>
    <w:p w14:paraId="76294A7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lastRenderedPageBreak/>
        <w:t>O každé mimořádnosti v dopravě způsobené dopravcem a jejím řešení musí dopravce vést průkazné záznamy a jejich seznam měsíčně zasílat objednateli. Součástí hlášení je i poskytnutí seznamu neodjetých a zpožděných spojů včetně odpovídajícího odůvodnění.</w:t>
      </w:r>
    </w:p>
    <w:p w14:paraId="2919D334" w14:textId="00F13AA0"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Na vyžádání objednatele je dopravce povinen poskytnout záznamy o jednotlivé mimořádnosti do </w:t>
      </w:r>
      <w:r w:rsidR="00B91F93">
        <w:rPr>
          <w:rFonts w:ascii="Arial" w:hAnsi="Arial" w:cs="Arial"/>
        </w:rPr>
        <w:t>dvou dnů</w:t>
      </w:r>
      <w:r w:rsidR="00F338B5">
        <w:rPr>
          <w:rFonts w:ascii="Arial" w:hAnsi="Arial" w:cs="Arial"/>
        </w:rPr>
        <w:t xml:space="preserve"> od vyžádání těchto záznamů objednatelem</w:t>
      </w:r>
      <w:r w:rsidRPr="00456A0D">
        <w:rPr>
          <w:rFonts w:ascii="Arial" w:hAnsi="Arial" w:cs="Arial"/>
        </w:rPr>
        <w:t>.</w:t>
      </w:r>
    </w:p>
    <w:p w14:paraId="5EC838FF" w14:textId="77777777" w:rsidR="00EA7200" w:rsidRPr="00D41CE6" w:rsidRDefault="00EA7200" w:rsidP="00D41CE6">
      <w:pPr>
        <w:pStyle w:val="Nadpis2"/>
        <w:rPr>
          <w:rFonts w:ascii="Arial" w:hAnsi="Arial" w:cs="Arial"/>
          <w:color w:val="auto"/>
        </w:rPr>
      </w:pPr>
      <w:bookmarkStart w:id="131" w:name="_Toc6386453"/>
      <w:r w:rsidRPr="00D41CE6">
        <w:rPr>
          <w:rFonts w:ascii="Arial" w:hAnsi="Arial" w:cs="Arial"/>
          <w:color w:val="auto"/>
        </w:rPr>
        <w:t>Záznam o provozu vozidla</w:t>
      </w:r>
      <w:bookmarkEnd w:id="131"/>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6824B85C" w14:textId="77777777" w:rsidR="00EA7200" w:rsidRPr="00D41CE6" w:rsidRDefault="00EA7200" w:rsidP="00D41CE6">
      <w:pPr>
        <w:pStyle w:val="Nadpis2"/>
        <w:rPr>
          <w:rFonts w:ascii="Arial" w:hAnsi="Arial" w:cs="Arial"/>
          <w:color w:val="auto"/>
        </w:rPr>
      </w:pPr>
      <w:bookmarkStart w:id="132" w:name="_Toc6386454"/>
      <w:r w:rsidRPr="00D41CE6">
        <w:rPr>
          <w:rFonts w:ascii="Arial" w:hAnsi="Arial" w:cs="Arial"/>
          <w:color w:val="auto"/>
        </w:rPr>
        <w:t>Standard provozní a operativní zálohy</w:t>
      </w:r>
      <w:bookmarkEnd w:id="132"/>
    </w:p>
    <w:p w14:paraId="63C18C45" w14:textId="77777777" w:rsidR="00EA7200" w:rsidRPr="00D41CE6" w:rsidRDefault="00EA7200" w:rsidP="00D41CE6">
      <w:pPr>
        <w:pStyle w:val="Nadpis3"/>
        <w:rPr>
          <w:rFonts w:ascii="Arial" w:hAnsi="Arial" w:cs="Arial"/>
          <w:color w:val="auto"/>
        </w:rPr>
      </w:pPr>
      <w:bookmarkStart w:id="133" w:name="_Toc6386455"/>
      <w:r w:rsidRPr="00D41CE6">
        <w:rPr>
          <w:rFonts w:ascii="Arial" w:hAnsi="Arial" w:cs="Arial"/>
          <w:color w:val="auto"/>
        </w:rPr>
        <w:t>Provozní záloha</w:t>
      </w:r>
      <w:bookmarkEnd w:id="133"/>
    </w:p>
    <w:p w14:paraId="132F0DA8" w14:textId="18E0B97C"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Provozní zálohou se rozumí vozidlo připravené vyjet bezprostředně po ohlášení výpadku tak, aby na místo, odkud bude nahrazovat dané vozidlo, dojelo nejpozději 45 minut od svého výjezdu. </w:t>
      </w:r>
      <w:r w:rsidR="004C08E6">
        <w:rPr>
          <w:rFonts w:ascii="Arial" w:hAnsi="Arial" w:cs="Arial"/>
        </w:rPr>
        <w:t>Vozidla provozní zálohy mohou být použita pouze na nezbytně nutnou dobu.</w:t>
      </w:r>
    </w:p>
    <w:p w14:paraId="0F2BB0AA" w14:textId="3F19355F" w:rsidR="00EA7200" w:rsidRPr="00456A0D" w:rsidRDefault="00F76D41" w:rsidP="00E44204">
      <w:pPr>
        <w:spacing w:before="120" w:after="120" w:line="360" w:lineRule="auto"/>
        <w:ind w:firstLine="284"/>
        <w:jc w:val="both"/>
        <w:rPr>
          <w:rFonts w:ascii="Arial" w:hAnsi="Arial" w:cs="Arial"/>
        </w:rPr>
      </w:pPr>
      <w:r w:rsidRPr="00456A0D">
        <w:rPr>
          <w:rFonts w:ascii="Arial" w:hAnsi="Arial" w:cs="Arial"/>
        </w:rPr>
        <w:t xml:space="preserve">Počty vozidel </w:t>
      </w:r>
      <w:r>
        <w:rPr>
          <w:rFonts w:ascii="Arial" w:hAnsi="Arial" w:cs="Arial"/>
        </w:rPr>
        <w:t>provozní</w:t>
      </w:r>
      <w:r w:rsidRPr="00456A0D">
        <w:rPr>
          <w:rFonts w:ascii="Arial" w:hAnsi="Arial" w:cs="Arial"/>
        </w:rPr>
        <w:t xml:space="preserve"> zálohy jsou stanoveny dle výsledných oblastí a počtu vozidel v nich.</w:t>
      </w:r>
    </w:p>
    <w:p w14:paraId="1A2519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 vozidlu sloužícímu jako provozní záloha nemusí být přímo přidělen řidič. Za provozní zálohu se nepovažují vozidla, která jsou ve stavu oprav. </w:t>
      </w:r>
    </w:p>
    <w:p w14:paraId="1C60DE29" w14:textId="3F8DD388"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Dopravce může mít zajištěnou provozní zálohu smluvním vztahem s jinou společností, na zajištění spoje VDV se však vždy musí podílet řidič, který byl proškolený, viz článek </w:t>
      </w:r>
      <w:r w:rsidR="00B66BC6">
        <w:rPr>
          <w:rFonts w:ascii="Arial" w:hAnsi="Arial" w:cs="Arial"/>
        </w:rPr>
        <w:fldChar w:fldCharType="begin"/>
      </w:r>
      <w:r w:rsidR="00B66BC6">
        <w:rPr>
          <w:rFonts w:ascii="Arial" w:hAnsi="Arial" w:cs="Arial"/>
        </w:rPr>
        <w:instrText xml:space="preserve"> REF _Ref459031527 \r \h </w:instrText>
      </w:r>
      <w:r w:rsidR="00B66BC6">
        <w:rPr>
          <w:rFonts w:ascii="Arial" w:hAnsi="Arial" w:cs="Arial"/>
        </w:rPr>
      </w:r>
      <w:r w:rsidR="00B66BC6">
        <w:rPr>
          <w:rFonts w:ascii="Arial" w:hAnsi="Arial" w:cs="Arial"/>
        </w:rPr>
        <w:fldChar w:fldCharType="separate"/>
      </w:r>
      <w:r w:rsidR="00B66BC6">
        <w:rPr>
          <w:rFonts w:ascii="Arial" w:hAnsi="Arial" w:cs="Arial"/>
        </w:rPr>
        <w:t>7.7</w:t>
      </w:r>
      <w:r w:rsidR="00B66BC6">
        <w:rPr>
          <w:rFonts w:ascii="Arial" w:hAnsi="Arial" w:cs="Arial"/>
        </w:rPr>
        <w:fldChar w:fldCharType="end"/>
      </w:r>
      <w:r w:rsidRPr="00456A0D">
        <w:rPr>
          <w:rFonts w:ascii="Arial" w:hAnsi="Arial" w:cs="Arial"/>
        </w:rPr>
        <w:t xml:space="preserve">. </w:t>
      </w:r>
      <w:r w:rsidRPr="00456A0D">
        <w:rPr>
          <w:rFonts w:ascii="Arial" w:hAnsi="Arial" w:cs="Arial"/>
        </w:rPr>
        <w:lastRenderedPageBreak/>
        <w:t>Vozidlo musí být u předních dveří označeno vždy logem VDV dle Grafického manuálu Veřejné dopravy Vysočiny.</w:t>
      </w:r>
    </w:p>
    <w:p w14:paraId="4B3799CB" w14:textId="4A24A4A1"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Objednatel může určit výjimky z povinné výbavy vozidel provozní zálohy. Vozidlo provozní, či operativní zálohy může dosahovat maximálního stáří 15 roků.</w:t>
      </w:r>
      <w:r w:rsidR="00C77DB1" w:rsidRPr="00456A0D">
        <w:rPr>
          <w:rFonts w:ascii="Arial" w:hAnsi="Arial" w:cs="Arial"/>
        </w:rPr>
        <w:t xml:space="preserve"> </w:t>
      </w:r>
      <w:r w:rsidR="00E44204">
        <w:rPr>
          <w:rFonts w:ascii="Arial" w:hAnsi="Arial" w:cs="Arial"/>
        </w:rPr>
        <w:t xml:space="preserve">Takové </w:t>
      </w:r>
      <w:r w:rsidR="00C77DB1" w:rsidRPr="00F22348">
        <w:rPr>
          <w:rFonts w:ascii="Arial" w:hAnsi="Arial" w:cs="Arial"/>
        </w:rPr>
        <w:t xml:space="preserve">Vozidlo musí mít minimálně elektronický panel vnější přední a vlevo od předních dveří musí být vždy označeno </w:t>
      </w:r>
      <w:r w:rsidR="00E44204" w:rsidRPr="00F22348">
        <w:rPr>
          <w:rFonts w:ascii="Arial" w:hAnsi="Arial" w:cs="Arial"/>
        </w:rPr>
        <w:t xml:space="preserve">základním </w:t>
      </w:r>
      <w:r w:rsidR="00C77DB1" w:rsidRPr="00F22348">
        <w:rPr>
          <w:rFonts w:ascii="Arial" w:hAnsi="Arial" w:cs="Arial"/>
        </w:rPr>
        <w:t>logem VDV dle Grafického manuálu Veřejné dopravy Vysočiny.</w:t>
      </w:r>
      <w:r w:rsidR="00E44204" w:rsidRPr="00F22348">
        <w:rPr>
          <w:rFonts w:ascii="Arial" w:hAnsi="Arial" w:cs="Arial"/>
        </w:rPr>
        <w:t xml:space="preserve"> Vozidla určena jako provozní záloha během trvání smlouvy musí být vybavena </w:t>
      </w:r>
      <w:r w:rsidR="00611F86">
        <w:rPr>
          <w:rFonts w:ascii="Arial" w:hAnsi="Arial" w:cs="Arial"/>
        </w:rPr>
        <w:t xml:space="preserve">minimálně </w:t>
      </w:r>
      <w:r w:rsidR="00073B76" w:rsidRPr="00F22348">
        <w:rPr>
          <w:rFonts w:ascii="Arial" w:hAnsi="Arial" w:cs="Arial"/>
        </w:rPr>
        <w:t>stejně jako starší vozidla v systému VDV.</w:t>
      </w:r>
    </w:p>
    <w:p w14:paraId="2F13E4DA" w14:textId="77777777" w:rsidR="00EA7200" w:rsidRPr="00D41CE6" w:rsidRDefault="00EA7200" w:rsidP="00D41CE6">
      <w:pPr>
        <w:pStyle w:val="Nadpis3"/>
        <w:rPr>
          <w:rFonts w:ascii="Arial" w:hAnsi="Arial" w:cs="Arial"/>
          <w:color w:val="auto"/>
        </w:rPr>
      </w:pPr>
      <w:bookmarkStart w:id="134" w:name="_Toc6386456"/>
      <w:r w:rsidRPr="00D41CE6">
        <w:rPr>
          <w:rFonts w:ascii="Arial" w:hAnsi="Arial" w:cs="Arial"/>
          <w:color w:val="auto"/>
        </w:rPr>
        <w:t>Operativní záloha</w:t>
      </w:r>
      <w:bookmarkEnd w:id="134"/>
    </w:p>
    <w:p w14:paraId="293F4C73" w14:textId="2E19648C"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Operativní zálohou se rozumí vozidlo, které je v souladu s požadavkem objednatele připraveno </w:t>
      </w:r>
      <w:r w:rsidR="00626D3F">
        <w:rPr>
          <w:rFonts w:ascii="Arial" w:hAnsi="Arial" w:cs="Arial"/>
        </w:rPr>
        <w:t>bez zbytečného odkladu</w:t>
      </w:r>
      <w:r w:rsidR="00565185">
        <w:rPr>
          <w:rFonts w:ascii="Arial" w:hAnsi="Arial" w:cs="Arial"/>
        </w:rPr>
        <w:t xml:space="preserve"> po ohlášení výpadku a</w:t>
      </w:r>
      <w:r w:rsidR="00391396">
        <w:rPr>
          <w:rFonts w:ascii="Arial" w:hAnsi="Arial" w:cs="Arial"/>
        </w:rPr>
        <w:t xml:space="preserve"> </w:t>
      </w:r>
      <w:r w:rsidRPr="00456A0D">
        <w:rPr>
          <w:rFonts w:ascii="Arial" w:hAnsi="Arial" w:cs="Arial"/>
        </w:rPr>
        <w:t xml:space="preserve">na vyžádání Centrálního dispečinku VDV </w:t>
      </w:r>
      <w:r w:rsidR="001C4355">
        <w:t>vyjet z místa operativní zálohy na trasu spoje linky</w:t>
      </w:r>
      <w:r w:rsidRPr="00456A0D">
        <w:rPr>
          <w:rFonts w:ascii="Arial" w:hAnsi="Arial" w:cs="Arial"/>
        </w:rPr>
        <w:t>, a to buď z provozních důvodů, nebo k zajištění mimořádných spojů</w:t>
      </w:r>
      <w:r w:rsidRPr="00456A0D">
        <w:rPr>
          <w:rStyle w:val="Znakapoznpodarou"/>
          <w:rFonts w:ascii="Arial" w:hAnsi="Arial" w:cs="Arial"/>
        </w:rPr>
        <w:footnoteReference w:id="31"/>
      </w:r>
      <w:r w:rsidRPr="00456A0D">
        <w:rPr>
          <w:rFonts w:ascii="Arial" w:hAnsi="Arial" w:cs="Arial"/>
        </w:rPr>
        <w:t xml:space="preserve">. Ke každému vozidlu operativní zálohy musí být přidělen konkrétní řidič. Vozidla zařazená mezi vozidla operativní zálohy nemohou být současně vozidly provozní zálohy dopravce. Počty vozidel operativní zálohy jsou stanoveny dle výsledných oblastí a počtu vozidel v nich. </w:t>
      </w:r>
      <w:r w:rsidR="004C08E6">
        <w:rPr>
          <w:rFonts w:ascii="Arial" w:hAnsi="Arial" w:cs="Arial"/>
        </w:rPr>
        <w:t>Vozidla operativní zálohy mohou být použita pouze na nezbytně nutnou dobu.</w:t>
      </w:r>
    </w:p>
    <w:p w14:paraId="7C6495AA" w14:textId="171A680A" w:rsidR="00EA7200" w:rsidRDefault="00EA7200" w:rsidP="00E44204">
      <w:pPr>
        <w:spacing w:before="120" w:after="120" w:line="360" w:lineRule="auto"/>
        <w:ind w:firstLine="284"/>
        <w:jc w:val="both"/>
        <w:rPr>
          <w:rFonts w:ascii="Arial" w:hAnsi="Arial" w:cs="Arial"/>
        </w:rPr>
      </w:pPr>
      <w:r w:rsidRPr="00456A0D">
        <w:rPr>
          <w:rFonts w:ascii="Arial" w:hAnsi="Arial" w:cs="Arial"/>
        </w:rPr>
        <w:t xml:space="preserve">Objednatel může určit výjimky z povinné výbavy vozidel operativní zálohy. Vozidlo musí být u předních dveří vždy označena </w:t>
      </w:r>
      <w:r w:rsidR="00073B76" w:rsidRPr="00710052">
        <w:rPr>
          <w:rFonts w:ascii="Arial" w:hAnsi="Arial" w:cs="Arial"/>
        </w:rPr>
        <w:t>základním</w:t>
      </w:r>
      <w:r w:rsidR="00073B76">
        <w:rPr>
          <w:rFonts w:ascii="Arial" w:hAnsi="Arial" w:cs="Arial"/>
        </w:rPr>
        <w:t xml:space="preserve"> </w:t>
      </w:r>
      <w:r w:rsidRPr="00456A0D">
        <w:rPr>
          <w:rFonts w:ascii="Arial" w:hAnsi="Arial" w:cs="Arial"/>
        </w:rPr>
        <w:t>logem VDV dle Grafického manuálu Veřejné dopravy Vysočiny.</w:t>
      </w:r>
    </w:p>
    <w:p w14:paraId="6B1604B2" w14:textId="76DF133A" w:rsidR="00BB0BDE" w:rsidRDefault="00BB0BDE" w:rsidP="00E44204">
      <w:pPr>
        <w:spacing w:before="120" w:after="120" w:line="360" w:lineRule="auto"/>
        <w:ind w:firstLine="284"/>
        <w:jc w:val="both"/>
        <w:rPr>
          <w:rFonts w:ascii="Arial" w:hAnsi="Arial" w:cs="Arial"/>
        </w:rPr>
      </w:pPr>
      <w:r>
        <w:rPr>
          <w:rFonts w:ascii="Arial" w:hAnsi="Arial" w:cs="Arial"/>
        </w:rPr>
        <w:t>Vozidla operativní zálohy musí být umístěny v sídlech definovanými v jízdních řádech dle jednotlivých částí, za splnění podmínky, že dané místo spadá do okresu totožného s okresem dle dané části provozované informační kanceláře dle přílohy č. 4 TPS druhého období.</w:t>
      </w:r>
    </w:p>
    <w:p w14:paraId="66F17F9F" w14:textId="37285A4A" w:rsidR="00BB0BDE" w:rsidRPr="00456A0D" w:rsidRDefault="00FE2A3D" w:rsidP="00E44204">
      <w:pPr>
        <w:spacing w:before="120" w:after="120" w:line="360" w:lineRule="auto"/>
        <w:ind w:firstLine="284"/>
        <w:jc w:val="both"/>
        <w:rPr>
          <w:rFonts w:ascii="Arial" w:hAnsi="Arial" w:cs="Arial"/>
        </w:rPr>
      </w:pPr>
      <w:r>
        <w:rPr>
          <w:rFonts w:ascii="Arial" w:hAnsi="Arial" w:cs="Arial"/>
        </w:rPr>
        <w:t>Doba pohotovosti operativní zálohy je stanovena v období 5:00 až 21:30.</w:t>
      </w:r>
    </w:p>
    <w:p w14:paraId="7281E691" w14:textId="77777777" w:rsidR="00494712" w:rsidRPr="00D41CE6" w:rsidRDefault="00494712" w:rsidP="00D41CE6">
      <w:pPr>
        <w:pStyle w:val="Nadpis2"/>
        <w:rPr>
          <w:rFonts w:ascii="Arial" w:hAnsi="Arial" w:cs="Arial"/>
          <w:color w:val="auto"/>
        </w:rPr>
      </w:pPr>
      <w:bookmarkStart w:id="135" w:name="_Ref459031527"/>
      <w:bookmarkStart w:id="136" w:name="_Toc460335159"/>
      <w:bookmarkStart w:id="137" w:name="_Toc6386457"/>
      <w:r w:rsidRPr="00D41CE6">
        <w:rPr>
          <w:rFonts w:ascii="Arial" w:hAnsi="Arial" w:cs="Arial"/>
          <w:color w:val="auto"/>
        </w:rPr>
        <w:t>Stanovení požadavků na zaměstnance dopravců přicházející do styku s cestující veřejností</w:t>
      </w:r>
      <w:bookmarkEnd w:id="135"/>
      <w:bookmarkEnd w:id="136"/>
      <w:bookmarkEnd w:id="137"/>
    </w:p>
    <w:p w14:paraId="7C774A2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77777777" w:rsidR="00494712" w:rsidRPr="00D41CE6" w:rsidRDefault="00494712" w:rsidP="00D41CE6">
      <w:pPr>
        <w:pStyle w:val="Nadpis3"/>
        <w:rPr>
          <w:rFonts w:ascii="Arial" w:hAnsi="Arial" w:cs="Arial"/>
          <w:color w:val="auto"/>
        </w:rPr>
      </w:pPr>
      <w:bookmarkStart w:id="138" w:name="_Toc6386458"/>
      <w:r w:rsidRPr="00D41CE6">
        <w:rPr>
          <w:rFonts w:ascii="Arial" w:hAnsi="Arial" w:cs="Arial"/>
          <w:color w:val="auto"/>
        </w:rPr>
        <w:lastRenderedPageBreak/>
        <w:t>Požadavky na servisní personál dopravců</w:t>
      </w:r>
      <w:bookmarkEnd w:id="138"/>
    </w:p>
    <w:p w14:paraId="3F9E0C8E" w14:textId="77777777"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Disponuje základními dopravně – geografickými znalostmi o oblasti nasazení vozidel dopravcem a zvládá nutné komunikační techniky a asertivní techniky jednání pro konfliktní situace</w:t>
      </w:r>
    </w:p>
    <w:p w14:paraId="63F3427D"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77777777"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79164573"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 xml:space="preserve">Je vybaven podklady pro informace cestujícím, jako jsou </w:t>
      </w:r>
      <w:r w:rsidR="00A437F8">
        <w:rPr>
          <w:rFonts w:ascii="Arial" w:hAnsi="Arial" w:cs="Arial"/>
        </w:rPr>
        <w:t>zejména</w:t>
      </w:r>
      <w:r w:rsidRPr="00456A0D">
        <w:rPr>
          <w:rFonts w:ascii="Arial" w:hAnsi="Arial" w:cs="Arial"/>
        </w:rPr>
        <w:t>:</w:t>
      </w:r>
    </w:p>
    <w:p w14:paraId="216DB47B"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0AFB73AF" w14:textId="6BE199D8"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tarifní tabulky</w:t>
      </w:r>
      <w:r w:rsidR="00002E2B">
        <w:rPr>
          <w:rFonts w:cs="Arial"/>
        </w:rPr>
        <w:t>.</w:t>
      </w:r>
    </w:p>
    <w:p w14:paraId="4D8D4139" w14:textId="72C44BA2"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F0C1939" w14:textId="77777777" w:rsidR="00494712" w:rsidRPr="00456A0D" w:rsidRDefault="00494712" w:rsidP="00073B76">
      <w:pPr>
        <w:numPr>
          <w:ilvl w:val="0"/>
          <w:numId w:val="26"/>
        </w:numPr>
        <w:tabs>
          <w:tab w:val="clear" w:pos="425"/>
        </w:tabs>
        <w:spacing w:after="0" w:line="360" w:lineRule="auto"/>
        <w:ind w:left="709"/>
        <w:jc w:val="both"/>
        <w:rPr>
          <w:rFonts w:ascii="Arial" w:hAnsi="Arial" w:cs="Arial"/>
        </w:rPr>
      </w:pPr>
      <w:r w:rsidRPr="00456A0D">
        <w:rPr>
          <w:rFonts w:ascii="Arial" w:hAnsi="Arial" w:cs="Arial"/>
        </w:rPr>
        <w:t>Má trvalou možnost spojení s dispečinkem</w:t>
      </w:r>
    </w:p>
    <w:p w14:paraId="4E3080A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Servisní personál dopravce se chová k cestujícím dle zásad slušného chování.</w:t>
      </w:r>
    </w:p>
    <w:p w14:paraId="35C4D53F" w14:textId="7BC6458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B60080">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lastRenderedPageBreak/>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139" w:name="_Toc6386459"/>
      <w:r w:rsidRPr="00D41CE6">
        <w:rPr>
          <w:rFonts w:ascii="Arial" w:hAnsi="Arial" w:cs="Arial"/>
          <w:color w:val="auto"/>
        </w:rPr>
        <w:t>Informační povinnosti dopravců</w:t>
      </w:r>
      <w:bookmarkEnd w:id="139"/>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77777777" w:rsidR="00494712" w:rsidRPr="00D41CE6" w:rsidRDefault="00494712" w:rsidP="00D41CE6">
      <w:pPr>
        <w:pStyle w:val="Nadpis2"/>
        <w:rPr>
          <w:rFonts w:ascii="Arial" w:hAnsi="Arial" w:cs="Arial"/>
          <w:color w:val="auto"/>
        </w:rPr>
      </w:pPr>
      <w:bookmarkStart w:id="140" w:name="_Toc6386460"/>
      <w:r w:rsidRPr="00D41CE6">
        <w:rPr>
          <w:rFonts w:ascii="Arial" w:hAnsi="Arial" w:cs="Arial"/>
          <w:color w:val="auto"/>
        </w:rPr>
        <w:t>Školení zaměstnanců dopravce</w:t>
      </w:r>
      <w:bookmarkEnd w:id="140"/>
    </w:p>
    <w:p w14:paraId="0089AF3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Všichni provozní zaměstnanci dopravce přicházející do styku s cestujícími musí být alespoň jedenkrát ročně proškoleni a prozkoušeni ze znalostí systému VDV. Proškolení je povinen dopravce na vyžádání ze strany objednatele doložit. Záznamy o proškolení zaměstnanců a ověření jejich znalostí je dopravce povinen archivovat nejméně dva roky a na vyžádání je poskytnout objednateli.</w:t>
      </w:r>
    </w:p>
    <w:p w14:paraId="138A9614" w14:textId="77777777" w:rsidR="00494712" w:rsidRPr="00D41CE6" w:rsidRDefault="00494712" w:rsidP="00D41CE6">
      <w:pPr>
        <w:pStyle w:val="Nadpis1"/>
        <w:rPr>
          <w:rFonts w:ascii="Arial" w:hAnsi="Arial" w:cs="Arial"/>
          <w:color w:val="auto"/>
        </w:rPr>
      </w:pPr>
      <w:bookmarkStart w:id="141" w:name="_Toc6386461"/>
      <w:r w:rsidRPr="00D41CE6">
        <w:rPr>
          <w:rFonts w:ascii="Arial" w:hAnsi="Arial" w:cs="Arial"/>
          <w:color w:val="auto"/>
        </w:rPr>
        <w:t>STANDARD VÝLUK A OMEZENÍ DOPRAVY</w:t>
      </w:r>
      <w:bookmarkEnd w:id="141"/>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142" w:name="_Toc6386462"/>
      <w:r w:rsidRPr="00D41CE6">
        <w:rPr>
          <w:rFonts w:ascii="Arial" w:hAnsi="Arial" w:cs="Arial"/>
          <w:color w:val="auto"/>
        </w:rPr>
        <w:t>Výluky na železnici</w:t>
      </w:r>
      <w:bookmarkEnd w:id="142"/>
    </w:p>
    <w:p w14:paraId="29FA0A0F" w14:textId="77777777" w:rsidR="00494712" w:rsidRPr="00D41CE6" w:rsidRDefault="00494712" w:rsidP="00D41CE6">
      <w:pPr>
        <w:pStyle w:val="Nadpis3"/>
        <w:rPr>
          <w:rFonts w:ascii="Arial" w:hAnsi="Arial" w:cs="Arial"/>
          <w:color w:val="auto"/>
        </w:rPr>
      </w:pPr>
      <w:bookmarkStart w:id="143" w:name="_Toc6386463"/>
      <w:r w:rsidRPr="00D41CE6">
        <w:rPr>
          <w:rFonts w:ascii="Arial" w:hAnsi="Arial" w:cs="Arial"/>
          <w:color w:val="auto"/>
        </w:rPr>
        <w:t>Plánované výluky</w:t>
      </w:r>
      <w:bookmarkEnd w:id="143"/>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32"/>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165CA16"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lastRenderedPageBreak/>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r w:rsidR="00580BBE" w:rsidRPr="00456A0D" w:rsidDel="00580BBE">
        <w:rPr>
          <w:rFonts w:ascii="Arial" w:hAnsi="Arial" w:cs="Arial"/>
        </w:rPr>
        <w:t xml:space="preserve"> </w:t>
      </w:r>
    </w:p>
    <w:p w14:paraId="50D61100" w14:textId="421A8001"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Pr="00456A0D">
        <w:rPr>
          <w:rFonts w:ascii="Arial" w:hAnsi="Arial" w:cs="Arial"/>
        </w:rPr>
        <w:t>. V odůvodněných případech může výpravčí v přestupní stanici po dohodě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00A94E79">
        <w:rPr>
          <w:rFonts w:ascii="Arial" w:hAnsi="Arial" w:cs="Arial"/>
          <w:shd w:val="clear" w:color="auto" w:fill="FFFFFF"/>
        </w:rPr>
        <w:t xml:space="preserve"> </w:t>
      </w:r>
      <w:r w:rsidRPr="00456A0D">
        <w:rPr>
          <w:rFonts w:ascii="Arial" w:hAnsi="Arial" w:cs="Arial"/>
        </w:rPr>
        <w:t>postupovat odchylně od pomůcky „</w:t>
      </w:r>
      <w:r w:rsidR="00797C18">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144" w:name="_Toc6386464"/>
      <w:r w:rsidRPr="00D41CE6">
        <w:rPr>
          <w:rFonts w:ascii="Arial" w:hAnsi="Arial" w:cs="Arial"/>
          <w:color w:val="auto"/>
        </w:rPr>
        <w:t>Neplánované výluky a jiná omezení dopravy</w:t>
      </w:r>
      <w:bookmarkEnd w:id="144"/>
    </w:p>
    <w:p w14:paraId="0C37AF0B" w14:textId="3B95C143"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2F7046">
        <w:rPr>
          <w:rFonts w:ascii="Arial" w:hAnsi="Arial" w:cs="Arial"/>
        </w:rPr>
        <w:t>„</w:t>
      </w:r>
      <w:r w:rsidR="00797C18" w:rsidRPr="00F36D29">
        <w:rPr>
          <w:rFonts w:ascii="Arial" w:hAnsi="Arial" w:cs="Arial"/>
        </w:rPr>
        <w:t>Garance návazností VDV</w:t>
      </w:r>
      <w:r w:rsidRPr="00F36D29">
        <w:rPr>
          <w:rFonts w:ascii="Arial" w:hAnsi="Arial" w:cs="Arial"/>
        </w:rPr>
        <w:t>“, která je uvedena v příloze č.</w:t>
      </w:r>
      <w:r w:rsidR="002751B4" w:rsidRPr="00F36D29">
        <w:rPr>
          <w:rFonts w:ascii="Arial" w:hAnsi="Arial" w:cs="Arial"/>
        </w:rPr>
        <w:t xml:space="preserve"> 6</w:t>
      </w:r>
      <w:r w:rsidR="00BF17A7" w:rsidRPr="00F36D29">
        <w:rPr>
          <w:rFonts w:ascii="Arial" w:hAnsi="Arial" w:cs="Arial"/>
        </w:rPr>
        <w:t xml:space="preserve"> Smlouvy</w:t>
      </w:r>
      <w:r w:rsidRPr="00F36D2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neplánovaných výluk nebo omezení dopravy je železniční dopravce povinen učinit operativní opatření v obězích souprav tak, aby byl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145" w:name="_Toc6386465"/>
      <w:r w:rsidRPr="007A2A7C">
        <w:rPr>
          <w:rFonts w:ascii="Arial" w:hAnsi="Arial" w:cs="Arial"/>
          <w:color w:val="auto"/>
        </w:rPr>
        <w:t>Výluky na silničních komunikacích</w:t>
      </w:r>
      <w:bookmarkEnd w:id="145"/>
    </w:p>
    <w:p w14:paraId="706A6675" w14:textId="77777777" w:rsidR="00494712" w:rsidRPr="007A2A7C" w:rsidRDefault="00494712" w:rsidP="007A2A7C">
      <w:pPr>
        <w:pStyle w:val="Nadpis3"/>
        <w:rPr>
          <w:rFonts w:ascii="Arial" w:hAnsi="Arial" w:cs="Arial"/>
          <w:color w:val="auto"/>
        </w:rPr>
      </w:pPr>
      <w:bookmarkStart w:id="146" w:name="_Toc6386466"/>
      <w:r w:rsidRPr="007A2A7C">
        <w:rPr>
          <w:rFonts w:ascii="Arial" w:hAnsi="Arial" w:cs="Arial"/>
          <w:color w:val="auto"/>
        </w:rPr>
        <w:t>Rozsáhlé výluky se značným dopadem na dopravu</w:t>
      </w:r>
      <w:bookmarkEnd w:id="146"/>
    </w:p>
    <w:p w14:paraId="3CE98194" w14:textId="4BFE256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Autobusoví dopravci vyhodnotí předpokládané dopady dopravních omezení nahlášených jim silničním správním úřadem popřípadě správcem komunikace. Přesahují-li dopady možnosti řešení dané pomůckou „</w:t>
      </w:r>
      <w:r w:rsidR="00C75D6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4A6B9C86"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147" w:name="_Toc6386467"/>
      <w:r w:rsidRPr="007A2A7C">
        <w:rPr>
          <w:rFonts w:ascii="Arial" w:hAnsi="Arial" w:cs="Arial"/>
          <w:color w:val="auto"/>
        </w:rPr>
        <w:t>Drobné výluky s omezeným dopadem na dopravu</w:t>
      </w:r>
      <w:bookmarkEnd w:id="147"/>
    </w:p>
    <w:p w14:paraId="03DFA5DA" w14:textId="3534C6F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C75D6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C75D6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lastRenderedPageBreak/>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148" w:name="_Toc6386468"/>
      <w:r w:rsidRPr="007A2A7C">
        <w:rPr>
          <w:rFonts w:ascii="Arial" w:hAnsi="Arial" w:cs="Arial"/>
          <w:color w:val="auto"/>
        </w:rPr>
        <w:t>Informování cestujících o výluce – uzavírce, objížďce</w:t>
      </w:r>
      <w:bookmarkEnd w:id="148"/>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33"/>
      </w:r>
      <w:r w:rsidRPr="00456A0D">
        <w:rPr>
          <w:rFonts w:ascii="Arial" w:hAnsi="Arial" w:cs="Arial"/>
        </w:rPr>
        <w:t xml:space="preserve"> povinen zveřejnit výlukový jízdní řád. Po dobu uzavírky musí být rovněž odstraněn stávající jízdní řád.</w:t>
      </w:r>
    </w:p>
    <w:p w14:paraId="11EBA919" w14:textId="222667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490BC2">
        <w:rPr>
          <w:rFonts w:ascii="Arial" w:hAnsi="Arial" w:cs="Arial"/>
        </w:rPr>
        <w:fldChar w:fldCharType="begin"/>
      </w:r>
      <w:r w:rsidR="00490BC2">
        <w:rPr>
          <w:rFonts w:ascii="Arial" w:hAnsi="Arial" w:cs="Arial"/>
        </w:rPr>
        <w:instrText xml:space="preserve"> REF _Ref61339328 \r \h </w:instrText>
      </w:r>
      <w:r w:rsidR="00490BC2">
        <w:rPr>
          <w:rFonts w:ascii="Arial" w:hAnsi="Arial" w:cs="Arial"/>
        </w:rPr>
      </w:r>
      <w:r w:rsidR="00490BC2">
        <w:rPr>
          <w:rFonts w:ascii="Arial" w:hAnsi="Arial" w:cs="Arial"/>
        </w:rPr>
        <w:fldChar w:fldCharType="separate"/>
      </w:r>
      <w:r w:rsidR="00490BC2">
        <w:rPr>
          <w:rFonts w:ascii="Arial" w:hAnsi="Arial" w:cs="Arial"/>
        </w:rPr>
        <w:t>4.6</w:t>
      </w:r>
      <w:r w:rsidR="00490BC2">
        <w:rPr>
          <w:rFonts w:ascii="Arial" w:hAnsi="Arial" w:cs="Arial"/>
        </w:rPr>
        <w:fldChar w:fldCharType="end"/>
      </w:r>
      <w:r w:rsidRPr="00456A0D">
        <w:rPr>
          <w:rFonts w:ascii="Arial" w:hAnsi="Arial" w:cs="Arial"/>
        </w:rPr>
        <w:t>.</w:t>
      </w:r>
    </w:p>
    <w:p w14:paraId="18C2CE32" w14:textId="77777777" w:rsidR="00494712" w:rsidRPr="007A2A7C" w:rsidRDefault="00494712" w:rsidP="007A2A7C">
      <w:pPr>
        <w:pStyle w:val="Nadpis1"/>
        <w:rPr>
          <w:rFonts w:ascii="Arial" w:hAnsi="Arial" w:cs="Arial"/>
        </w:rPr>
      </w:pPr>
      <w:bookmarkStart w:id="149" w:name="_KONTROLA_DODRŽOVÁNÍ_PŘEDEPSANÝCH"/>
      <w:bookmarkStart w:id="150" w:name="_Toc6386469"/>
      <w:bookmarkEnd w:id="149"/>
      <w:r w:rsidRPr="007A2A7C">
        <w:rPr>
          <w:rFonts w:ascii="Arial" w:hAnsi="Arial" w:cs="Arial"/>
          <w:color w:val="auto"/>
        </w:rPr>
        <w:t>KONTROLA DODRŽOVÁNÍ PŘEDEPSANÝCH STANDARDŮ A ÚHRADA SANKCÍ</w:t>
      </w:r>
      <w:bookmarkEnd w:id="150"/>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provádění kontrol a úhrady sankcí stanovuje postup objednatele nebo jím pověřené osoby a autobusového dopravce při periodických kontrolách stanovených 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4CFD000C" w14:textId="77777777" w:rsidR="00494712" w:rsidRPr="007A2A7C" w:rsidRDefault="00494712" w:rsidP="007A2A7C">
      <w:pPr>
        <w:pStyle w:val="Nadpis2"/>
        <w:rPr>
          <w:rFonts w:ascii="Arial" w:hAnsi="Arial" w:cs="Arial"/>
          <w:color w:val="auto"/>
        </w:rPr>
      </w:pPr>
      <w:bookmarkStart w:id="151" w:name="_Toc535324013"/>
      <w:bookmarkStart w:id="152" w:name="_Toc6386470"/>
      <w:bookmarkStart w:id="153" w:name="_Ref61249587"/>
      <w:bookmarkEnd w:id="151"/>
      <w:r w:rsidRPr="007A2A7C">
        <w:rPr>
          <w:rFonts w:ascii="Arial" w:hAnsi="Arial" w:cs="Arial"/>
          <w:color w:val="auto"/>
        </w:rPr>
        <w:t>Způsob provádění kontrol</w:t>
      </w:r>
      <w:bookmarkEnd w:id="152"/>
      <w:bookmarkEnd w:id="153"/>
    </w:p>
    <w:p w14:paraId="20F7AA52"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dodržování standardů Veřejné dopravy Vysočiny je prováděna dvěma způsoby, a to metodou přímé a nepřímé kontroly.</w:t>
      </w:r>
    </w:p>
    <w:p w14:paraId="584DDD16" w14:textId="77777777" w:rsidR="00494712" w:rsidRPr="007A2A7C" w:rsidRDefault="00494712" w:rsidP="007A2A7C">
      <w:pPr>
        <w:pStyle w:val="Nadpis3"/>
        <w:rPr>
          <w:rFonts w:ascii="Arial" w:hAnsi="Arial" w:cs="Arial"/>
          <w:color w:val="auto"/>
        </w:rPr>
      </w:pPr>
      <w:bookmarkStart w:id="154" w:name="_Toc6386471"/>
      <w:r w:rsidRPr="007A2A7C">
        <w:rPr>
          <w:rFonts w:ascii="Arial" w:hAnsi="Arial" w:cs="Arial"/>
          <w:color w:val="auto"/>
        </w:rPr>
        <w:t>Přímá kontrola</w:t>
      </w:r>
      <w:bookmarkEnd w:id="154"/>
    </w:p>
    <w:p w14:paraId="3E2771E7"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Přímá kontrola je prováděna objednatelem nebo jím pověřenou osobou. O nedostatcích zjištěných v rámci prováděné kontroly je vyhotoven záznam. Vyhotovený záznam je předán dopravci k vyjádření. Dopravce je povinen podezření na nedodržení standardů Veřejné dopravy Vysočiny prověřit a zaslat objednateli vyjádření a případně i požadované podklady, a to do 15 pracovních dnů. V případě, že se potvrdí pochybení zaviněné dopravcem, objednatel bude postupovat dle smluvních ujednání. Za neplnění smluvních povinnosti v závazku veřejné služby je objednatel oprávněn uložit dopravci smluvní pokutu ve výši stanovené v sazebníku smluvních pokut.</w:t>
      </w:r>
    </w:p>
    <w:p w14:paraId="0A498DC1" w14:textId="77777777" w:rsidR="00494712" w:rsidRPr="007A2A7C" w:rsidRDefault="00494712" w:rsidP="007A2A7C">
      <w:pPr>
        <w:pStyle w:val="Nadpis3"/>
        <w:rPr>
          <w:rFonts w:ascii="Arial" w:hAnsi="Arial" w:cs="Arial"/>
          <w:color w:val="auto"/>
        </w:rPr>
      </w:pPr>
      <w:bookmarkStart w:id="155" w:name="_Toc6386472"/>
      <w:r w:rsidRPr="007A2A7C">
        <w:rPr>
          <w:rFonts w:ascii="Arial" w:hAnsi="Arial" w:cs="Arial"/>
          <w:color w:val="auto"/>
        </w:rPr>
        <w:lastRenderedPageBreak/>
        <w:t>Nepřímá kontrola</w:t>
      </w:r>
      <w:bookmarkEnd w:id="155"/>
    </w:p>
    <w:p w14:paraId="42CFC8A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Nepřímá kontrola je prováděna objednatelem v případě písemné nebo telefonicky získané informace od cestujícího o porušení některého standardu. Na základě podnětu osob, si objednatel vyžádá od dopravce podklady nutné k prověření podnětu. Dopravce je povinen požadované podklady zaslat objednateli do 15 pracovních dnů. Objednatel prověřuje tuto skutečnost na základě údajů z tachografu (jen v autobusech), času prodané jízdenky, výstupů dispečerského systému, sledování polohy pomocí GPS nebo vyjádření řidiče / vlakvedoucího. V případě, že není možné zjistit porušení z podkladů od dopravce, objednatel zajistí v nejbližší možné době kontrolu standardů u dopravce. V případě, že bude zjištěno pochybení zaviněné dopravcem, objednatel bude postupovat dle smluvních ujednání. Za neplnění smluvních povinnosti v závazku veřejné služby je objednatel oprávněn uložit dopravci smluvní pokutu ve výši stanovené v sazebníku smluvních pokut. </w:t>
      </w:r>
    </w:p>
    <w:p w14:paraId="3850A613" w14:textId="77777777" w:rsidR="00494712" w:rsidRPr="007A2A7C" w:rsidRDefault="00494712" w:rsidP="007A2A7C">
      <w:pPr>
        <w:pStyle w:val="Nadpis2"/>
        <w:rPr>
          <w:rFonts w:ascii="Arial" w:hAnsi="Arial" w:cs="Arial"/>
          <w:color w:val="auto"/>
        </w:rPr>
      </w:pPr>
      <w:bookmarkStart w:id="156" w:name="_Toc6386473"/>
      <w:r w:rsidRPr="007A2A7C">
        <w:rPr>
          <w:rFonts w:ascii="Arial" w:hAnsi="Arial" w:cs="Arial"/>
          <w:color w:val="auto"/>
        </w:rPr>
        <w:t>Kontroly v provozu vozidel</w:t>
      </w:r>
      <w:bookmarkEnd w:id="156"/>
    </w:p>
    <w:p w14:paraId="08FFFB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musí dodržovat předepsané standardy ve vztahu k provozování vozidel, provozování vozidel na linkách a související infrastruktuře a stanovené hodnoty ukazatelů standardů kvality a bezpečnosti v souvislosti s poskytováním veřejných služeb v přepravě cestujících.</w:t>
      </w:r>
    </w:p>
    <w:p w14:paraId="5F68B35C" w14:textId="77777777" w:rsidR="00494712" w:rsidRPr="007A2A7C" w:rsidRDefault="00494712" w:rsidP="007A2A7C">
      <w:pPr>
        <w:pStyle w:val="Nadpis3"/>
        <w:rPr>
          <w:rFonts w:ascii="Arial" w:hAnsi="Arial" w:cs="Arial"/>
        </w:rPr>
      </w:pPr>
      <w:bookmarkStart w:id="157" w:name="_Toc6386474"/>
      <w:r w:rsidRPr="007A2A7C">
        <w:rPr>
          <w:rFonts w:ascii="Arial" w:hAnsi="Arial" w:cs="Arial"/>
          <w:color w:val="auto"/>
        </w:rPr>
        <w:t>Provádění kontrol ve vozidlech</w:t>
      </w:r>
      <w:bookmarkEnd w:id="157"/>
    </w:p>
    <w:p w14:paraId="4EB5B16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se provádí přímo ve vozidlech a na předem určených místech (přestupních uzlech a zastávkách) v souladu s předepsaným jízdním řádem a sjednanými podmínkami garantujícími návaznost spojů v systému</w:t>
      </w:r>
      <w:r w:rsidRPr="00456A0D">
        <w:rPr>
          <w:rStyle w:val="Znakapoznpodarou"/>
          <w:rFonts w:ascii="Arial" w:hAnsi="Arial" w:cs="Arial"/>
        </w:rPr>
        <w:footnoteReference w:id="34"/>
      </w:r>
      <w:r w:rsidRPr="00456A0D">
        <w:rPr>
          <w:rFonts w:ascii="Arial" w:hAnsi="Arial" w:cs="Arial"/>
        </w:rPr>
        <w:t>. Objednatel nebo pověřená osoba může, po prokázání se dokladem k oprávnění provedení kontroly, požádat řidiče / vlakvedoucího o denní záznam provozu vozidla (dále DZPV) k provedení kontroly předepsaných záznamů.</w:t>
      </w:r>
    </w:p>
    <w:p w14:paraId="2B62B1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Osoba provádějící kontrolu sepíše záznam o provedené kontrole. V případě zjištění nedodržení některého ze standardů bude proveden záznam o zjištěném nedostatku, včetně zajištění důkazní dokumentace a řidič / vlakvedoucí bude vyzván k vyjádření ke kontrolnímu záznamu. Následně bude vyhotovený záznam předán dopravci. Na základě záznamu pak bude udělena sankce ve smyslu sazebníku smluvních pokut. </w:t>
      </w:r>
    </w:p>
    <w:p w14:paraId="0448FE19" w14:textId="77777777" w:rsidR="00494712" w:rsidRPr="007A2A7C" w:rsidRDefault="00494712" w:rsidP="007A2A7C">
      <w:pPr>
        <w:pStyle w:val="Nadpis3"/>
        <w:rPr>
          <w:rFonts w:ascii="Arial" w:hAnsi="Arial" w:cs="Arial"/>
          <w:color w:val="auto"/>
        </w:rPr>
      </w:pPr>
      <w:bookmarkStart w:id="158" w:name="_Toc6386475"/>
      <w:r w:rsidRPr="007A2A7C">
        <w:rPr>
          <w:rFonts w:ascii="Arial" w:hAnsi="Arial" w:cs="Arial"/>
          <w:color w:val="auto"/>
        </w:rPr>
        <w:t>Přepravní a tarifní kontrola ve vozidlech</w:t>
      </w:r>
      <w:bookmarkEnd w:id="158"/>
    </w:p>
    <w:p w14:paraId="7F48AA2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p>
    <w:p w14:paraId="21B5307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je povinen důsledně zajišťovat kontrolu platnosti jízdenek a důsledně dbát na přepravní kázeň cestujících a dodržování tarifu VDV. Kromě povinné kontroly dopravcem si </w:t>
      </w:r>
      <w:r w:rsidRPr="00456A0D">
        <w:rPr>
          <w:rFonts w:ascii="Arial" w:hAnsi="Arial" w:cs="Arial"/>
        </w:rPr>
        <w:lastRenderedPageBreak/>
        <w:t xml:space="preserve">objednatel vyhrazuje právo provádět (popřípadě prostřednictvím pověřené osoby) přepravní a tarifní kontrolu. Objednatel nebo jím pověřená osoba se při přepravní a tarifní kontrole prokazuje řidiči / vlakvedoucímu a cestujícím služebním průkazem (karta revizora). Průkaz opravňuje pověřenou osobu k bezplatné přepravě na všech spojích VDV. </w:t>
      </w:r>
    </w:p>
    <w:p w14:paraId="3F109D4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O výsledku přepravní a tarifní kontroly bude proveden záznam. Záznamy se zjištěnými nedostatky v rámci provedené přepravní a tarifní kontroly budou předány dopravci. V případech prokazatelných pochybení na straně dopravce pak bude udělena sankce ve smyslu sazebníku smluvních pokut.</w:t>
      </w:r>
    </w:p>
    <w:p w14:paraId="7B6F2733" w14:textId="77777777" w:rsidR="00494712" w:rsidRPr="00B00187" w:rsidRDefault="00494712" w:rsidP="00B00187">
      <w:pPr>
        <w:pStyle w:val="Nadpis2"/>
        <w:rPr>
          <w:rFonts w:ascii="Arial" w:hAnsi="Arial" w:cs="Arial"/>
          <w:color w:val="auto"/>
        </w:rPr>
      </w:pPr>
      <w:bookmarkStart w:id="159" w:name="_Toc6386476"/>
      <w:r w:rsidRPr="00B00187">
        <w:rPr>
          <w:rFonts w:ascii="Arial" w:hAnsi="Arial" w:cs="Arial"/>
          <w:color w:val="auto"/>
        </w:rPr>
        <w:t>Kontroly vybavení zastávek a stanic</w:t>
      </w:r>
      <w:bookmarkEnd w:id="159"/>
    </w:p>
    <w:p w14:paraId="723FD160" w14:textId="2294A22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 Způsob a postup prováděných kontrol, včetně uplatnění sankcí je uveden v </w:t>
      </w:r>
      <w:r w:rsidR="00D55D44">
        <w:rPr>
          <w:rFonts w:ascii="Arial" w:hAnsi="Arial" w:cs="Arial"/>
        </w:rPr>
        <w:t xml:space="preserve">článku </w:t>
      </w:r>
      <w:r w:rsidR="00D55D44">
        <w:rPr>
          <w:rFonts w:ascii="Arial" w:hAnsi="Arial" w:cs="Arial"/>
        </w:rPr>
        <w:fldChar w:fldCharType="begin"/>
      </w:r>
      <w:r w:rsidR="00D55D44">
        <w:rPr>
          <w:rFonts w:ascii="Arial" w:hAnsi="Arial" w:cs="Arial"/>
        </w:rPr>
        <w:instrText xml:space="preserve"> REF _Ref61249587 \r \h </w:instrText>
      </w:r>
      <w:r w:rsidR="00D55D44">
        <w:rPr>
          <w:rFonts w:ascii="Arial" w:hAnsi="Arial" w:cs="Arial"/>
        </w:rPr>
      </w:r>
      <w:r w:rsidR="00D55D44">
        <w:rPr>
          <w:rFonts w:ascii="Arial" w:hAnsi="Arial" w:cs="Arial"/>
        </w:rPr>
        <w:fldChar w:fldCharType="separate"/>
      </w:r>
      <w:r w:rsidR="00D55D44">
        <w:rPr>
          <w:rFonts w:ascii="Arial" w:hAnsi="Arial" w:cs="Arial"/>
        </w:rPr>
        <w:t>9.1</w:t>
      </w:r>
      <w:r w:rsidR="00D55D44">
        <w:rPr>
          <w:rFonts w:ascii="Arial" w:hAnsi="Arial" w:cs="Arial"/>
        </w:rPr>
        <w:fldChar w:fldCharType="end"/>
      </w:r>
      <w:r w:rsidRPr="00456A0D">
        <w:rPr>
          <w:rFonts w:ascii="Arial" w:hAnsi="Arial" w:cs="Arial"/>
        </w:rPr>
        <w:t>.</w:t>
      </w:r>
    </w:p>
    <w:p w14:paraId="155047D7" w14:textId="77777777" w:rsidR="00494712" w:rsidRPr="00B00187" w:rsidRDefault="00494712" w:rsidP="00B00187">
      <w:pPr>
        <w:pStyle w:val="Nadpis2"/>
        <w:rPr>
          <w:rFonts w:ascii="Arial" w:hAnsi="Arial" w:cs="Arial"/>
          <w:color w:val="auto"/>
        </w:rPr>
      </w:pPr>
      <w:bookmarkStart w:id="160" w:name="_Toc6386477"/>
      <w:r w:rsidRPr="00B00187">
        <w:rPr>
          <w:rFonts w:ascii="Arial" w:hAnsi="Arial" w:cs="Arial"/>
          <w:color w:val="auto"/>
        </w:rPr>
        <w:t>Kontroly předprodejních a informačních kanceláří</w:t>
      </w:r>
      <w:bookmarkEnd w:id="160"/>
    </w:p>
    <w:p w14:paraId="43E0AF3D" w14:textId="77777777" w:rsidR="00494712" w:rsidRPr="00073B76" w:rsidRDefault="00494712" w:rsidP="00073B76">
      <w:pPr>
        <w:spacing w:before="120" w:after="120" w:line="360" w:lineRule="auto"/>
        <w:ind w:firstLine="284"/>
        <w:jc w:val="both"/>
        <w:rPr>
          <w:rFonts w:ascii="Arial" w:hAnsi="Arial" w:cs="Arial"/>
        </w:rPr>
      </w:pPr>
      <w:r w:rsidRPr="00073B76">
        <w:rPr>
          <w:rFonts w:ascii="Arial" w:hAnsi="Arial" w:cs="Arial"/>
        </w:rPr>
        <w:t xml:space="preserve">Dopravce, který na základě výsledků soutěže bude zajišťovat dopravní obslužnost v příslušné oblasti, je povinen zajistit v předem určených sídlech provoz předprodejních </w:t>
      </w:r>
      <w:r w:rsidRPr="00073B76">
        <w:rPr>
          <w:rFonts w:ascii="Arial" w:hAnsi="Arial" w:cs="Arial"/>
        </w:rPr>
        <w:br/>
        <w:t xml:space="preserve">a informačních kanceláří. Specifikace požadavků na předprodejní a informační kanceláře a rozsah požadovaných služeb je uveden v kapitole </w:t>
      </w:r>
      <w:hyperlink w:anchor="_STANDARD_PŘEDPRODEJNÍCH_A" w:history="1">
        <w:r w:rsidRPr="00073B76">
          <w:rPr>
            <w:rStyle w:val="Hypertextovodkaz"/>
            <w:rFonts w:ascii="Arial" w:hAnsi="Arial" w:cs="Arial"/>
          </w:rPr>
          <w:t>STANDARD PŘEDPRODEJNÍCH A INFORMAČNÍCH KANCELÁŘÍ</w:t>
        </w:r>
      </w:hyperlink>
      <w:r w:rsidRPr="00073B76">
        <w:rPr>
          <w:rFonts w:ascii="Arial" w:hAnsi="Arial" w:cs="Arial"/>
        </w:rPr>
        <w:t xml:space="preserve">. Způsob a postup prováděných kontrol, včetně uplatnění sankcí je uveden v kapitole </w:t>
      </w:r>
      <w:hyperlink w:anchor="_KONTROLA_DODRŽOVÁNÍ_PŘEDEPSANÝCH" w:history="1">
        <w:r w:rsidRPr="00073B76">
          <w:rPr>
            <w:rStyle w:val="Hypertextovodkaz"/>
            <w:rFonts w:ascii="Arial" w:hAnsi="Arial" w:cs="Arial"/>
          </w:rPr>
          <w:t>KONTROLA DODRŽOVÁNÍ PŘEDEPSANÝCH STANDARDŮ A ÚHRADA SANKCÍ</w:t>
        </w:r>
      </w:hyperlink>
      <w:r w:rsidRPr="00073B76">
        <w:rPr>
          <w:rFonts w:ascii="Arial" w:hAnsi="Arial" w:cs="Arial"/>
        </w:rPr>
        <w:t>.</w:t>
      </w:r>
    </w:p>
    <w:p w14:paraId="1DAF907A" w14:textId="77777777" w:rsidR="00494712" w:rsidRPr="00B00187" w:rsidRDefault="00494712" w:rsidP="00B00187">
      <w:pPr>
        <w:pStyle w:val="Nadpis2"/>
        <w:rPr>
          <w:rFonts w:ascii="Arial" w:hAnsi="Arial" w:cs="Arial"/>
          <w:color w:val="auto"/>
        </w:rPr>
      </w:pPr>
      <w:bookmarkStart w:id="161" w:name="_Toc6386478"/>
      <w:r w:rsidRPr="00B00187">
        <w:rPr>
          <w:rFonts w:ascii="Arial" w:hAnsi="Arial" w:cs="Arial"/>
          <w:color w:val="auto"/>
        </w:rPr>
        <w:t>Úhrada sankcí</w:t>
      </w:r>
      <w:bookmarkEnd w:id="161"/>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F36D29" w:rsidRDefault="00494712" w:rsidP="00B00187">
      <w:pPr>
        <w:pStyle w:val="Nadpis1"/>
        <w:rPr>
          <w:rFonts w:ascii="Arial" w:hAnsi="Arial" w:cs="Arial"/>
          <w:color w:val="auto"/>
        </w:rPr>
      </w:pPr>
      <w:bookmarkStart w:id="162" w:name="_Toc6386479"/>
      <w:r w:rsidRPr="00F36D29">
        <w:rPr>
          <w:rFonts w:ascii="Arial" w:hAnsi="Arial" w:cs="Arial"/>
          <w:color w:val="auto"/>
        </w:rPr>
        <w:lastRenderedPageBreak/>
        <w:t>Seznam příloh</w:t>
      </w:r>
      <w:bookmarkEnd w:id="162"/>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11658BE4" w:rsidR="00494712" w:rsidRPr="00456A0D" w:rsidRDefault="00FE078E" w:rsidP="00494712">
      <w:pPr>
        <w:rPr>
          <w:rFonts w:ascii="Arial" w:hAnsi="Arial" w:cs="Arial"/>
        </w:rPr>
      </w:pPr>
      <w:r>
        <w:rPr>
          <w:rFonts w:ascii="Arial" w:hAnsi="Arial" w:cs="Arial"/>
        </w:rPr>
        <w:t xml:space="preserve">Přílohy č. 2 </w:t>
      </w:r>
      <w:r w:rsidR="000A304B">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79C6C7C8" w:rsidR="00494712" w:rsidRDefault="00494712" w:rsidP="00494712">
      <w:pPr>
        <w:rPr>
          <w:rFonts w:ascii="Arial" w:hAnsi="Arial" w:cs="Arial"/>
        </w:rPr>
      </w:pPr>
      <w:r w:rsidRPr="00456A0D">
        <w:rPr>
          <w:rFonts w:ascii="Arial" w:hAnsi="Arial" w:cs="Arial"/>
        </w:rPr>
        <w:t xml:space="preserve">Příloha č. 4 </w:t>
      </w:r>
      <w:r w:rsidR="00B85023">
        <w:rPr>
          <w:rFonts w:ascii="Arial" w:hAnsi="Arial" w:cs="Arial"/>
        </w:rPr>
        <w:t xml:space="preserve">Obchodní místa </w:t>
      </w:r>
    </w:p>
    <w:p w14:paraId="3561B1AB" w14:textId="5BF11208" w:rsidR="006A7FBD" w:rsidRDefault="006A7FBD" w:rsidP="00494712">
      <w:pPr>
        <w:rPr>
          <w:rFonts w:ascii="Arial" w:hAnsi="Arial" w:cs="Arial"/>
        </w:rPr>
      </w:pPr>
      <w:r>
        <w:rPr>
          <w:rFonts w:ascii="Arial" w:hAnsi="Arial" w:cs="Arial"/>
        </w:rPr>
        <w:t>Příloha č. 5 Zastávky I. Třídy</w:t>
      </w:r>
    </w:p>
    <w:p w14:paraId="56A063D8" w14:textId="7FB45189" w:rsidR="002A03E0" w:rsidRDefault="002A03E0" w:rsidP="002A03E0">
      <w:pPr>
        <w:rPr>
          <w:rFonts w:ascii="Arial" w:hAnsi="Arial" w:cs="Arial"/>
        </w:rPr>
      </w:pPr>
      <w:r>
        <w:rPr>
          <w:rFonts w:ascii="Arial" w:hAnsi="Arial" w:cs="Arial"/>
        </w:rPr>
        <w:t xml:space="preserve">Příloha č. </w:t>
      </w:r>
      <w:r w:rsidR="00376A0B">
        <w:rPr>
          <w:rFonts w:ascii="Arial" w:hAnsi="Arial" w:cs="Arial"/>
        </w:rPr>
        <w:t xml:space="preserve">6 </w:t>
      </w:r>
      <w:r w:rsidR="000A304B">
        <w:rPr>
          <w:rFonts w:ascii="Arial" w:hAnsi="Arial" w:cs="Arial"/>
        </w:rPr>
        <w:t>Popis protokolu pro komunikaci mezi Centrálním systémem dispečinku Kraje Vysočina a vozidlem</w:t>
      </w:r>
    </w:p>
    <w:p w14:paraId="39E6F2ED" w14:textId="4587AA0F" w:rsidR="00B803CD" w:rsidRDefault="00B803CD" w:rsidP="002A03E0">
      <w:pPr>
        <w:rPr>
          <w:rFonts w:ascii="Arial" w:hAnsi="Arial" w:cs="Arial"/>
        </w:rPr>
      </w:pPr>
      <w:bookmarkStart w:id="163" w:name="_Hlk61339926"/>
      <w:r>
        <w:rPr>
          <w:rFonts w:ascii="Arial" w:hAnsi="Arial" w:cs="Arial"/>
        </w:rPr>
        <w:t xml:space="preserve">Příloha č. 7 </w:t>
      </w:r>
      <w:r w:rsidRPr="00B803CD">
        <w:rPr>
          <w:rFonts w:ascii="Arial" w:hAnsi="Arial" w:cs="Arial"/>
        </w:rPr>
        <w:t>Přesahy na mezikrajských linkách</w:t>
      </w:r>
    </w:p>
    <w:p w14:paraId="4717AE29" w14:textId="36736DD2" w:rsidR="00C4443D" w:rsidRDefault="00B803CD" w:rsidP="002A03E0">
      <w:pPr>
        <w:rPr>
          <w:rFonts w:ascii="Arial" w:hAnsi="Arial" w:cs="Arial"/>
        </w:rPr>
      </w:pPr>
      <w:r>
        <w:rPr>
          <w:rFonts w:ascii="Arial" w:hAnsi="Arial" w:cs="Arial"/>
        </w:rPr>
        <w:t xml:space="preserve">Příloha č. 8 </w:t>
      </w:r>
      <w:r w:rsidRPr="00B803CD">
        <w:rPr>
          <w:rFonts w:ascii="Arial" w:hAnsi="Arial" w:cs="Arial"/>
        </w:rPr>
        <w:t>Ekonomika VDV</w:t>
      </w:r>
    </w:p>
    <w:bookmarkEnd w:id="163"/>
    <w:p w14:paraId="00DD4909" w14:textId="06A6D579" w:rsidR="002A03E0" w:rsidRPr="00456A0D" w:rsidRDefault="002A03E0" w:rsidP="002A03E0">
      <w:pPr>
        <w:rPr>
          <w:rFonts w:ascii="Arial" w:hAnsi="Arial" w:cs="Arial"/>
        </w:rPr>
      </w:pPr>
    </w:p>
    <w:p w14:paraId="4434BFFC" w14:textId="098D9AF9" w:rsidR="0025090D" w:rsidRPr="00456A0D" w:rsidRDefault="0025090D" w:rsidP="00895318">
      <w:pPr>
        <w:rPr>
          <w:rFonts w:ascii="Arial" w:hAnsi="Arial" w:cs="Arial"/>
        </w:rPr>
      </w:pPr>
    </w:p>
    <w:sectPr w:rsidR="0025090D" w:rsidRPr="00456A0D" w:rsidSect="00343C78">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70612" w14:textId="77777777" w:rsidR="00CF7D61" w:rsidRDefault="00CF7D61" w:rsidP="0025090D">
      <w:pPr>
        <w:spacing w:after="0" w:line="240" w:lineRule="auto"/>
      </w:pPr>
      <w:r>
        <w:separator/>
      </w:r>
    </w:p>
  </w:endnote>
  <w:endnote w:type="continuationSeparator" w:id="0">
    <w:p w14:paraId="4AFBD530" w14:textId="77777777" w:rsidR="00CF7D61" w:rsidRDefault="00CF7D61" w:rsidP="0025090D">
      <w:pPr>
        <w:spacing w:after="0" w:line="240" w:lineRule="auto"/>
      </w:pPr>
      <w:r>
        <w:continuationSeparator/>
      </w:r>
    </w:p>
  </w:endnote>
  <w:endnote w:type="continuationNotice" w:id="1">
    <w:p w14:paraId="244FB6B2" w14:textId="77777777" w:rsidR="00CF7D61" w:rsidRDefault="00CF7D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116644"/>
      <w:docPartObj>
        <w:docPartGallery w:val="Page Numbers (Bottom of Page)"/>
        <w:docPartUnique/>
      </w:docPartObj>
    </w:sdtPr>
    <w:sdtEndPr/>
    <w:sdtContent>
      <w:p w14:paraId="2E97C3A9" w14:textId="5CCD7CFC" w:rsidR="00696A78" w:rsidRDefault="00696A78">
        <w:pPr>
          <w:pStyle w:val="Zpat"/>
          <w:jc w:val="center"/>
        </w:pPr>
        <w:r>
          <w:fldChar w:fldCharType="begin"/>
        </w:r>
        <w:r>
          <w:instrText>PAGE   \* MERGEFORMAT</w:instrText>
        </w:r>
        <w:r>
          <w:fldChar w:fldCharType="separate"/>
        </w:r>
        <w:r w:rsidR="00C35AD3">
          <w:rPr>
            <w:noProof/>
          </w:rPr>
          <w:t>1</w:t>
        </w:r>
        <w:r>
          <w:fldChar w:fldCharType="end"/>
        </w:r>
      </w:p>
    </w:sdtContent>
  </w:sdt>
  <w:p w14:paraId="379D489F" w14:textId="77777777" w:rsidR="00696A78" w:rsidRDefault="00696A7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2FC0E" w14:textId="77777777" w:rsidR="00CF7D61" w:rsidRDefault="00CF7D61" w:rsidP="0025090D">
      <w:pPr>
        <w:spacing w:after="0" w:line="240" w:lineRule="auto"/>
      </w:pPr>
      <w:r>
        <w:separator/>
      </w:r>
    </w:p>
  </w:footnote>
  <w:footnote w:type="continuationSeparator" w:id="0">
    <w:p w14:paraId="70F48DCD" w14:textId="77777777" w:rsidR="00CF7D61" w:rsidRDefault="00CF7D61" w:rsidP="0025090D">
      <w:pPr>
        <w:spacing w:after="0" w:line="240" w:lineRule="auto"/>
      </w:pPr>
      <w:r>
        <w:continuationSeparator/>
      </w:r>
    </w:p>
  </w:footnote>
  <w:footnote w:type="continuationNotice" w:id="1">
    <w:p w14:paraId="62EDB433" w14:textId="77777777" w:rsidR="00CF7D61" w:rsidRDefault="00CF7D61">
      <w:pPr>
        <w:spacing w:after="0" w:line="240" w:lineRule="auto"/>
      </w:pPr>
    </w:p>
  </w:footnote>
  <w:footnote w:id="2">
    <w:p w14:paraId="526F8C58" w14:textId="77777777" w:rsidR="00696A78" w:rsidRDefault="00696A78" w:rsidP="0025090D">
      <w:pPr>
        <w:pStyle w:val="Textpoznpodarou"/>
        <w:jc w:val="both"/>
      </w:pPr>
      <w:r>
        <w:rPr>
          <w:rStyle w:val="Znakapoznpodarou"/>
        </w:rPr>
        <w:footnoteRef/>
      </w:r>
      <w:r>
        <w:t xml:space="preserve"> Vozidlo umožňující přepravu osob s omezenou schopností pohybu a orientace (vazba na Nařízení vlády č. 63/2011 Sb.). Tato vozidla musí být označena mezinárodním symbolem přístupnosti.</w:t>
      </w:r>
    </w:p>
  </w:footnote>
  <w:footnote w:id="3">
    <w:p w14:paraId="0A502B6A" w14:textId="6BB74DDF" w:rsidR="00696A78" w:rsidRDefault="00696A78">
      <w:pPr>
        <w:pStyle w:val="Textpoznpodarou"/>
      </w:pPr>
      <w:r w:rsidRPr="007339C5">
        <w:rPr>
          <w:rStyle w:val="Znakapoznpodarou"/>
        </w:rPr>
        <w:footnoteRef/>
      </w:r>
      <w:r w:rsidRPr="007339C5">
        <w:t xml:space="preserve"> Neplatí pro záložní vozidla při vstupu do systému VDV</w:t>
      </w:r>
    </w:p>
  </w:footnote>
  <w:footnote w:id="4">
    <w:p w14:paraId="54AA12E3" w14:textId="77777777" w:rsidR="00696A78" w:rsidRDefault="00696A78" w:rsidP="00F0212A">
      <w:pPr>
        <w:pStyle w:val="Textpoznpodarou"/>
      </w:pPr>
      <w:r>
        <w:rPr>
          <w:rStyle w:val="Znakapoznpodarou"/>
        </w:rPr>
        <w:footnoteRef/>
      </w:r>
      <w:r>
        <w:t xml:space="preserve"> Určených pro nástup a výstup s jízdním kolem.</w:t>
      </w:r>
    </w:p>
  </w:footnote>
  <w:footnote w:id="5">
    <w:p w14:paraId="1BA37186" w14:textId="77777777" w:rsidR="00696A78" w:rsidRDefault="00696A78" w:rsidP="00F0212A">
      <w:pPr>
        <w:pStyle w:val="Textpoznpodarou"/>
      </w:pPr>
      <w:r>
        <w:rPr>
          <w:rStyle w:val="Znakapoznpodarou"/>
        </w:rPr>
        <w:footnoteRef/>
      </w:r>
      <w:r>
        <w:t xml:space="preserve"> Nová i starší.</w:t>
      </w:r>
    </w:p>
  </w:footnote>
  <w:footnote w:id="6">
    <w:p w14:paraId="6846DA19" w14:textId="77777777" w:rsidR="00696A78" w:rsidRDefault="00696A78" w:rsidP="00F71280">
      <w:pPr>
        <w:pStyle w:val="Textpoznpodarou"/>
      </w:pPr>
      <w:r>
        <w:rPr>
          <w:rStyle w:val="Znakapoznpodarou"/>
        </w:rPr>
        <w:footnoteRef/>
      </w:r>
      <w:r>
        <w:t xml:space="preserve"> minibus</w:t>
      </w:r>
    </w:p>
  </w:footnote>
  <w:footnote w:id="7">
    <w:p w14:paraId="0129E8AC" w14:textId="77777777" w:rsidR="00696A78" w:rsidRDefault="00696A78" w:rsidP="00F71280">
      <w:pPr>
        <w:pStyle w:val="Textpoznpodarou"/>
      </w:pPr>
      <w:r>
        <w:rPr>
          <w:rStyle w:val="Znakapoznpodarou"/>
        </w:rPr>
        <w:footnoteRef/>
      </w:r>
      <w:r>
        <w:t xml:space="preserve"> malý bus</w:t>
      </w:r>
    </w:p>
  </w:footnote>
  <w:footnote w:id="8">
    <w:p w14:paraId="3FCFBE10" w14:textId="77777777" w:rsidR="00696A78" w:rsidRDefault="00696A78" w:rsidP="00F71280">
      <w:pPr>
        <w:pStyle w:val="Textpoznpodarou"/>
      </w:pPr>
      <w:r>
        <w:rPr>
          <w:rStyle w:val="Znakapoznpodarou"/>
        </w:rPr>
        <w:footnoteRef/>
      </w:r>
      <w:r>
        <w:t xml:space="preserve"> Ve směru jízdy vozidla.</w:t>
      </w:r>
    </w:p>
  </w:footnote>
  <w:footnote w:id="9">
    <w:p w14:paraId="1FBB52C4" w14:textId="77777777" w:rsidR="00696A78" w:rsidRDefault="00696A78" w:rsidP="00F71280">
      <w:pPr>
        <w:pStyle w:val="Textpoznpodarou"/>
      </w:pPr>
      <w:r>
        <w:rPr>
          <w:rStyle w:val="Znakapoznpodarou"/>
        </w:rPr>
        <w:footnoteRef/>
      </w:r>
      <w:r>
        <w:t xml:space="preserve"> minibus</w:t>
      </w:r>
    </w:p>
  </w:footnote>
  <w:footnote w:id="10">
    <w:p w14:paraId="7062FE2B" w14:textId="77777777" w:rsidR="00696A78" w:rsidRDefault="00696A78" w:rsidP="00F71280">
      <w:pPr>
        <w:pStyle w:val="Textpoznpodarou"/>
      </w:pPr>
      <w:r>
        <w:rPr>
          <w:rStyle w:val="Znakapoznpodarou"/>
        </w:rPr>
        <w:footnoteRef/>
      </w:r>
      <w:r>
        <w:t xml:space="preserve"> malý bus</w:t>
      </w:r>
    </w:p>
  </w:footnote>
  <w:footnote w:id="11">
    <w:p w14:paraId="20BDB714" w14:textId="77777777" w:rsidR="00696A78" w:rsidRDefault="00696A78" w:rsidP="00C54FA2">
      <w:pPr>
        <w:pStyle w:val="Textpoznpodarou"/>
      </w:pPr>
      <w:r>
        <w:rPr>
          <w:rStyle w:val="Znakapoznpodarou"/>
        </w:rPr>
        <w:footnoteRef/>
      </w:r>
      <w:r>
        <w:t xml:space="preserve"> Vozidla, která vstupují do systému jako starší v době zahájení plnění závazku veřejné služby příslušné obsluhované oblasti.</w:t>
      </w:r>
    </w:p>
  </w:footnote>
  <w:footnote w:id="12">
    <w:p w14:paraId="6CD7B73A" w14:textId="292C27F6" w:rsidR="00696A78" w:rsidRDefault="00696A78">
      <w:pPr>
        <w:pStyle w:val="Textpoznpodarou"/>
      </w:pPr>
      <w:r>
        <w:rPr>
          <w:rStyle w:val="Znakapoznpodarou"/>
        </w:rPr>
        <w:footnoteRef/>
      </w:r>
      <w:r>
        <w:t xml:space="preserve"> Grafický manuál VDV je přílohou č. 1 TPS VDV</w:t>
      </w:r>
    </w:p>
  </w:footnote>
  <w:footnote w:id="13">
    <w:p w14:paraId="5D1D0610" w14:textId="0EDC543B" w:rsidR="00696A78" w:rsidRDefault="00696A78">
      <w:pPr>
        <w:pStyle w:val="Textpoznpodarou"/>
      </w:pPr>
      <w:r>
        <w:rPr>
          <w:rStyle w:val="Znakapoznpodarou"/>
        </w:rPr>
        <w:footnoteRef/>
      </w:r>
      <w:r>
        <w:t xml:space="preserve"> Grafický manuál je přílohou č. 1 TPS VDV</w:t>
      </w:r>
    </w:p>
  </w:footnote>
  <w:footnote w:id="14">
    <w:p w14:paraId="495212BC" w14:textId="2ED6985D" w:rsidR="00696A78" w:rsidRDefault="00696A78" w:rsidP="00267E3D">
      <w:pPr>
        <w:pStyle w:val="Textpoznpodarou"/>
      </w:pPr>
      <w:r>
        <w:rPr>
          <w:rStyle w:val="Znakapoznpodarou"/>
        </w:rPr>
        <w:footnoteRef/>
      </w:r>
      <w:r>
        <w:t xml:space="preserve"> Samostatný dokument.</w:t>
      </w:r>
    </w:p>
  </w:footnote>
  <w:footnote w:id="15">
    <w:p w14:paraId="29773F48" w14:textId="7738E3C5" w:rsidR="00696A78" w:rsidRDefault="00696A78" w:rsidP="00267E3D">
      <w:pPr>
        <w:pStyle w:val="Textpoznpodarou"/>
      </w:pPr>
      <w:r>
        <w:rPr>
          <w:rStyle w:val="Znakapoznpodarou"/>
        </w:rPr>
        <w:footnoteRef/>
      </w:r>
      <w:r>
        <w:t xml:space="preserve"> Ve smyslu zákona č. 111/1994 Sb., § 18 odst. 1 písm. e).</w:t>
      </w:r>
    </w:p>
  </w:footnote>
  <w:footnote w:id="16">
    <w:p w14:paraId="5EC37383" w14:textId="77777777" w:rsidR="00696A78" w:rsidRDefault="00696A78" w:rsidP="00267E3D">
      <w:pPr>
        <w:pStyle w:val="Textpoznpodarou"/>
      </w:pPr>
      <w:r>
        <w:rPr>
          <w:rStyle w:val="Znakapoznpodarou"/>
        </w:rPr>
        <w:footnoteRef/>
      </w:r>
      <w:r>
        <w:t xml:space="preserve"> Stanoveno ve směru jízdy vozidla.</w:t>
      </w:r>
    </w:p>
  </w:footnote>
  <w:footnote w:id="17">
    <w:p w14:paraId="24D5365A" w14:textId="77777777" w:rsidR="00696A78" w:rsidRDefault="00696A78"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18">
    <w:p w14:paraId="6E187A80" w14:textId="34AD7677" w:rsidR="00696A78" w:rsidRDefault="00696A78">
      <w:pPr>
        <w:pStyle w:val="Textpoznpodarou"/>
      </w:pPr>
      <w:r>
        <w:rPr>
          <w:rStyle w:val="Znakapoznpodarou"/>
        </w:rPr>
        <w:footnoteRef/>
      </w:r>
      <w:r>
        <w:t xml:space="preserve"> Všechny hodnoty se vztahují k datu první registrace daného vozidla.</w:t>
      </w:r>
    </w:p>
  </w:footnote>
  <w:footnote w:id="19">
    <w:p w14:paraId="34993177" w14:textId="77777777" w:rsidR="00696A78" w:rsidRDefault="00696A78" w:rsidP="00D82402">
      <w:pPr>
        <w:pStyle w:val="Textpoznpodarou"/>
      </w:pPr>
      <w:r>
        <w:rPr>
          <w:rStyle w:val="Znakapoznpodarou"/>
        </w:rPr>
        <w:footnoteRef/>
      </w:r>
      <w:r>
        <w:t xml:space="preserve"> Vyhláška, kterou se provádějí pravidla provozu na pozemních komunikacích.</w:t>
      </w:r>
    </w:p>
  </w:footnote>
  <w:footnote w:id="20">
    <w:p w14:paraId="740B80F0" w14:textId="77777777" w:rsidR="00696A78" w:rsidRDefault="00696A78" w:rsidP="00D82402">
      <w:pPr>
        <w:pStyle w:val="Textpoznpodarou"/>
      </w:pPr>
      <w:r>
        <w:rPr>
          <w:rStyle w:val="Znakapoznpodarou"/>
        </w:rPr>
        <w:footnoteRef/>
      </w:r>
      <w:r>
        <w:t xml:space="preserve"> Vyhláška o obecných technických požadavcích zabezpečujících bezbariérové užívání staveb. </w:t>
      </w:r>
    </w:p>
  </w:footnote>
  <w:footnote w:id="21">
    <w:p w14:paraId="785E67CD" w14:textId="77777777" w:rsidR="00696A78" w:rsidRDefault="00696A78" w:rsidP="00D82402">
      <w:pPr>
        <w:pStyle w:val="Textpoznpodarou"/>
      </w:pPr>
      <w:r>
        <w:rPr>
          <w:rStyle w:val="Znakapoznpodarou"/>
        </w:rPr>
        <w:footnoteRef/>
      </w:r>
      <w:r>
        <w:t xml:space="preserve"> V podobě, kterou dodá objednatel.</w:t>
      </w:r>
    </w:p>
  </w:footnote>
  <w:footnote w:id="22">
    <w:p w14:paraId="58C123F9" w14:textId="77777777" w:rsidR="00696A78" w:rsidRDefault="00696A78" w:rsidP="00D82402">
      <w:pPr>
        <w:pStyle w:val="Textpoznpodarou"/>
      </w:pPr>
      <w:r>
        <w:rPr>
          <w:rStyle w:val="Znakapoznpodarou"/>
        </w:rPr>
        <w:footnoteRef/>
      </w:r>
      <w:r>
        <w:t xml:space="preserve"> Tabulka standardizovaných rozměrů i vzhledu.</w:t>
      </w:r>
    </w:p>
  </w:footnote>
  <w:footnote w:id="23">
    <w:p w14:paraId="048DF515" w14:textId="68928B07" w:rsidR="00696A78" w:rsidRDefault="00696A78" w:rsidP="00D82402">
      <w:pPr>
        <w:pStyle w:val="Textpoznpodarou"/>
      </w:pPr>
      <w:r>
        <w:rPr>
          <w:rStyle w:val="Znakapoznpodarou"/>
        </w:rPr>
        <w:footnoteRef/>
      </w:r>
      <w:r>
        <w:t xml:space="preserve"> Grafický manuál VDV je přílohou č. 1 TPS VDV.</w:t>
      </w:r>
    </w:p>
  </w:footnote>
  <w:footnote w:id="24">
    <w:p w14:paraId="74E0C0AE" w14:textId="77777777" w:rsidR="00696A78" w:rsidRDefault="00696A78" w:rsidP="00D82402">
      <w:pPr>
        <w:pStyle w:val="Textpoznpodarou"/>
      </w:pPr>
      <w:r>
        <w:rPr>
          <w:rStyle w:val="Znakapoznpodarou"/>
        </w:rPr>
        <w:footnoteRef/>
      </w:r>
      <w:r>
        <w:t xml:space="preserve"> VLD a MHD.</w:t>
      </w:r>
    </w:p>
  </w:footnote>
  <w:footnote w:id="25">
    <w:p w14:paraId="6D4CB79D" w14:textId="371E1B4C" w:rsidR="00696A78" w:rsidRDefault="00696A78" w:rsidP="00D82402">
      <w:pPr>
        <w:pStyle w:val="Textpoznpodarou"/>
      </w:pPr>
      <w:r>
        <w:rPr>
          <w:rStyle w:val="Znakapoznpodarou"/>
        </w:rPr>
        <w:footnoteRef/>
      </w:r>
      <w:r>
        <w:t xml:space="preserve"> Grafický manuál VDV je přílohou č. 1 TPS VDV.</w:t>
      </w:r>
    </w:p>
  </w:footnote>
  <w:footnote w:id="26">
    <w:p w14:paraId="332CEB29" w14:textId="77777777" w:rsidR="00696A78" w:rsidRDefault="00696A78" w:rsidP="00D82402">
      <w:pPr>
        <w:pStyle w:val="Textpoznpodarou"/>
      </w:pPr>
      <w:r>
        <w:rPr>
          <w:rStyle w:val="Znakapoznpodarou"/>
        </w:rPr>
        <w:footnoteRef/>
      </w:r>
      <w:r>
        <w:t xml:space="preserve"> Např. v případě zrušení zastávky, či vybudování nové v průběhu trvání kontraktu.</w:t>
      </w:r>
    </w:p>
  </w:footnote>
  <w:footnote w:id="27">
    <w:p w14:paraId="4BB70894" w14:textId="77777777" w:rsidR="00696A78" w:rsidRDefault="00696A78" w:rsidP="005F60CE">
      <w:pPr>
        <w:pStyle w:val="Textpoznpodarou"/>
      </w:pPr>
      <w:r>
        <w:rPr>
          <w:rStyle w:val="Znakapoznpodarou"/>
        </w:rPr>
        <w:footnoteRef/>
      </w:r>
      <w:r>
        <w:t xml:space="preserve"> Vyhláška o jízdních řádech veřejné linkové dopravy.</w:t>
      </w:r>
    </w:p>
  </w:footnote>
  <w:footnote w:id="28">
    <w:p w14:paraId="464F5EC9" w14:textId="77777777" w:rsidR="00696A78" w:rsidRDefault="00696A78" w:rsidP="00EA7200">
      <w:pPr>
        <w:pStyle w:val="Textpoznpodarou"/>
      </w:pPr>
      <w:r>
        <w:rPr>
          <w:rStyle w:val="Znakapoznpodarou"/>
        </w:rPr>
        <w:footnoteRef/>
      </w:r>
      <w:r>
        <w:t xml:space="preserve"> </w:t>
      </w:r>
      <w:r w:rsidRPr="0094424D">
        <w:t>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29">
    <w:p w14:paraId="6DF427EC" w14:textId="77777777" w:rsidR="00696A78" w:rsidRDefault="00696A78" w:rsidP="00EA7200">
      <w:pPr>
        <w:pStyle w:val="Textpoznpodarou"/>
      </w:pPr>
      <w:r>
        <w:rPr>
          <w:rStyle w:val="Znakapoznpodarou"/>
        </w:rPr>
        <w:footnoteRef/>
      </w:r>
      <w:r>
        <w:t xml:space="preserve"> Například porucha, nehoda, která znemožňuje pokračování dalšího výkonu vozidla.</w:t>
      </w:r>
    </w:p>
  </w:footnote>
  <w:footnote w:id="30">
    <w:p w14:paraId="4AAC7FF2" w14:textId="72E87C2F" w:rsidR="00696A78" w:rsidRDefault="00696A78" w:rsidP="00EA7200">
      <w:pPr>
        <w:pStyle w:val="Textpoznpodarou"/>
      </w:pPr>
      <w:r>
        <w:rPr>
          <w:rStyle w:val="Znakapoznpodarou"/>
        </w:rPr>
        <w:footnoteRef/>
      </w:r>
      <w:r>
        <w:t xml:space="preserve"> </w:t>
      </w:r>
      <w:r w:rsidRPr="002A03E0">
        <w:t>Viz též článek 6.2 této kapitoly (Operativní záloha).</w:t>
      </w:r>
    </w:p>
  </w:footnote>
  <w:footnote w:id="31">
    <w:p w14:paraId="56B54074" w14:textId="77777777" w:rsidR="00696A78" w:rsidRDefault="00696A78" w:rsidP="00EA7200">
      <w:pPr>
        <w:pStyle w:val="Textpoznpodarou"/>
      </w:pPr>
      <w:r>
        <w:rPr>
          <w:rStyle w:val="Znakapoznpodarou"/>
        </w:rPr>
        <w:footnoteRef/>
      </w:r>
      <w:r>
        <w:t xml:space="preserve"> Posily.</w:t>
      </w:r>
    </w:p>
  </w:footnote>
  <w:footnote w:id="32">
    <w:p w14:paraId="3D5F7A5B" w14:textId="77777777" w:rsidR="00696A78" w:rsidRDefault="00696A78" w:rsidP="00494712">
      <w:pPr>
        <w:pStyle w:val="Textpoznpodarou"/>
      </w:pPr>
      <w:r>
        <w:rPr>
          <w:rStyle w:val="Znakapoznpodarou"/>
        </w:rPr>
        <w:footnoteRef/>
      </w:r>
      <w:r>
        <w:t xml:space="preserve"> Příslušné regionální oblasti – krajský objednatel</w:t>
      </w:r>
    </w:p>
  </w:footnote>
  <w:footnote w:id="33">
    <w:p w14:paraId="12E5C8AF" w14:textId="0AD8F078" w:rsidR="00696A78" w:rsidRDefault="00696A78" w:rsidP="00494712">
      <w:pPr>
        <w:pStyle w:val="Textpoznpodarou"/>
      </w:pPr>
      <w:r>
        <w:rPr>
          <w:rStyle w:val="Znakapoznpodarou"/>
        </w:rPr>
        <w:footnoteRef/>
      </w:r>
      <w:r>
        <w:t xml:space="preserve"> V souladu s článkem </w:t>
      </w:r>
      <w:r>
        <w:fldChar w:fldCharType="begin"/>
      </w:r>
      <w:r>
        <w:instrText xml:space="preserve"> REF _Ref61249500 \r \h </w:instrText>
      </w:r>
      <w:r>
        <w:fldChar w:fldCharType="separate"/>
      </w:r>
      <w:r>
        <w:t>4.2</w:t>
      </w:r>
      <w:r>
        <w:fldChar w:fldCharType="end"/>
      </w:r>
    </w:p>
  </w:footnote>
  <w:footnote w:id="34">
    <w:p w14:paraId="145089F7" w14:textId="45EDEECD" w:rsidR="00696A78" w:rsidRDefault="00696A78" w:rsidP="00494712">
      <w:pPr>
        <w:pStyle w:val="Textpoznpodarou"/>
      </w:pPr>
      <w:r>
        <w:rPr>
          <w:rStyle w:val="Znakapoznpodarou"/>
        </w:rPr>
        <w:footnoteRef/>
      </w:r>
      <w:r>
        <w:t xml:space="preserve"> </w:t>
      </w:r>
      <w:r w:rsidRPr="0094424D">
        <w:t>„Garance návazností VDV“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F270530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9ED3E5A"/>
    <w:multiLevelType w:val="hybridMultilevel"/>
    <w:tmpl w:val="763EBD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8"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2"/>
  </w:num>
  <w:num w:numId="4">
    <w:abstractNumId w:val="7"/>
  </w:num>
  <w:num w:numId="5">
    <w:abstractNumId w:val="22"/>
  </w:num>
  <w:num w:numId="6">
    <w:abstractNumId w:val="4"/>
  </w:num>
  <w:num w:numId="7">
    <w:abstractNumId w:val="8"/>
  </w:num>
  <w:num w:numId="8">
    <w:abstractNumId w:val="26"/>
  </w:num>
  <w:num w:numId="9">
    <w:abstractNumId w:val="21"/>
  </w:num>
  <w:num w:numId="10">
    <w:abstractNumId w:val="30"/>
  </w:num>
  <w:num w:numId="11">
    <w:abstractNumId w:val="16"/>
  </w:num>
  <w:num w:numId="12">
    <w:abstractNumId w:val="0"/>
  </w:num>
  <w:num w:numId="13">
    <w:abstractNumId w:val="11"/>
  </w:num>
  <w:num w:numId="14">
    <w:abstractNumId w:val="10"/>
  </w:num>
  <w:num w:numId="15">
    <w:abstractNumId w:val="18"/>
  </w:num>
  <w:num w:numId="16">
    <w:abstractNumId w:val="5"/>
  </w:num>
  <w:num w:numId="17">
    <w:abstractNumId w:val="29"/>
  </w:num>
  <w:num w:numId="18">
    <w:abstractNumId w:val="13"/>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9"/>
  </w:num>
  <w:num w:numId="26">
    <w:abstractNumId w:val="15"/>
  </w:num>
  <w:num w:numId="27">
    <w:abstractNumId w:val="20"/>
  </w:num>
  <w:num w:numId="28">
    <w:abstractNumId w:val="17"/>
  </w:num>
  <w:num w:numId="29">
    <w:abstractNumId w:val="19"/>
  </w:num>
  <w:num w:numId="30">
    <w:abstractNumId w:val="28"/>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trackRevisions/>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1D85"/>
    <w:rsid w:val="00002E2B"/>
    <w:rsid w:val="00003163"/>
    <w:rsid w:val="00003D7E"/>
    <w:rsid w:val="00004F48"/>
    <w:rsid w:val="00021AD2"/>
    <w:rsid w:val="00030D11"/>
    <w:rsid w:val="000315F6"/>
    <w:rsid w:val="000318C1"/>
    <w:rsid w:val="000347D1"/>
    <w:rsid w:val="00035DD7"/>
    <w:rsid w:val="0003705E"/>
    <w:rsid w:val="00042E87"/>
    <w:rsid w:val="000717AE"/>
    <w:rsid w:val="00073B76"/>
    <w:rsid w:val="00074D8D"/>
    <w:rsid w:val="00087445"/>
    <w:rsid w:val="00087859"/>
    <w:rsid w:val="00087CC6"/>
    <w:rsid w:val="000907BC"/>
    <w:rsid w:val="00093732"/>
    <w:rsid w:val="000977CD"/>
    <w:rsid w:val="000A039C"/>
    <w:rsid w:val="000A304B"/>
    <w:rsid w:val="000A3D40"/>
    <w:rsid w:val="000B4743"/>
    <w:rsid w:val="000C17E2"/>
    <w:rsid w:val="000C54CD"/>
    <w:rsid w:val="000D423C"/>
    <w:rsid w:val="000D7147"/>
    <w:rsid w:val="000E0F97"/>
    <w:rsid w:val="000E4D96"/>
    <w:rsid w:val="000E6352"/>
    <w:rsid w:val="000F0EB8"/>
    <w:rsid w:val="000F12C5"/>
    <w:rsid w:val="0010340B"/>
    <w:rsid w:val="001076FA"/>
    <w:rsid w:val="00122EFA"/>
    <w:rsid w:val="00135A8E"/>
    <w:rsid w:val="001469AE"/>
    <w:rsid w:val="0015142D"/>
    <w:rsid w:val="0015593B"/>
    <w:rsid w:val="001620FE"/>
    <w:rsid w:val="00164B77"/>
    <w:rsid w:val="00176969"/>
    <w:rsid w:val="0018054C"/>
    <w:rsid w:val="00181099"/>
    <w:rsid w:val="0018180D"/>
    <w:rsid w:val="00191CC2"/>
    <w:rsid w:val="00194F92"/>
    <w:rsid w:val="00196597"/>
    <w:rsid w:val="001A45D3"/>
    <w:rsid w:val="001A5DBF"/>
    <w:rsid w:val="001A6743"/>
    <w:rsid w:val="001B4017"/>
    <w:rsid w:val="001B4052"/>
    <w:rsid w:val="001B629C"/>
    <w:rsid w:val="001C0541"/>
    <w:rsid w:val="001C4355"/>
    <w:rsid w:val="001D0372"/>
    <w:rsid w:val="001D7983"/>
    <w:rsid w:val="001E198C"/>
    <w:rsid w:val="001E69C6"/>
    <w:rsid w:val="001E6ED8"/>
    <w:rsid w:val="001F18E5"/>
    <w:rsid w:val="00200DB5"/>
    <w:rsid w:val="00201847"/>
    <w:rsid w:val="00207961"/>
    <w:rsid w:val="00215202"/>
    <w:rsid w:val="002172A7"/>
    <w:rsid w:val="00221AC8"/>
    <w:rsid w:val="0022277F"/>
    <w:rsid w:val="00224C5B"/>
    <w:rsid w:val="0023277E"/>
    <w:rsid w:val="00233518"/>
    <w:rsid w:val="00234785"/>
    <w:rsid w:val="00236D88"/>
    <w:rsid w:val="00242146"/>
    <w:rsid w:val="00245D1E"/>
    <w:rsid w:val="002502E2"/>
    <w:rsid w:val="0025090D"/>
    <w:rsid w:val="00252B18"/>
    <w:rsid w:val="00254730"/>
    <w:rsid w:val="00260DB2"/>
    <w:rsid w:val="00267E3D"/>
    <w:rsid w:val="002708E9"/>
    <w:rsid w:val="00274756"/>
    <w:rsid w:val="002751B4"/>
    <w:rsid w:val="00277BD3"/>
    <w:rsid w:val="00280DC6"/>
    <w:rsid w:val="002A03E0"/>
    <w:rsid w:val="002A0FB8"/>
    <w:rsid w:val="002A671C"/>
    <w:rsid w:val="002B0299"/>
    <w:rsid w:val="002B095A"/>
    <w:rsid w:val="002B3352"/>
    <w:rsid w:val="002B5904"/>
    <w:rsid w:val="002B644C"/>
    <w:rsid w:val="002B7E35"/>
    <w:rsid w:val="002C17FC"/>
    <w:rsid w:val="002C2EA4"/>
    <w:rsid w:val="002D08A8"/>
    <w:rsid w:val="002D3238"/>
    <w:rsid w:val="002D36C8"/>
    <w:rsid w:val="002D5B01"/>
    <w:rsid w:val="002E1628"/>
    <w:rsid w:val="002E1AC9"/>
    <w:rsid w:val="002E29C9"/>
    <w:rsid w:val="002E54DD"/>
    <w:rsid w:val="002F53F8"/>
    <w:rsid w:val="002F5F06"/>
    <w:rsid w:val="002F7046"/>
    <w:rsid w:val="00301C2B"/>
    <w:rsid w:val="00304D7A"/>
    <w:rsid w:val="00317B48"/>
    <w:rsid w:val="00325B6B"/>
    <w:rsid w:val="00331140"/>
    <w:rsid w:val="00332B07"/>
    <w:rsid w:val="003339DC"/>
    <w:rsid w:val="00333EE1"/>
    <w:rsid w:val="0033522D"/>
    <w:rsid w:val="003369AF"/>
    <w:rsid w:val="00343C78"/>
    <w:rsid w:val="00346C16"/>
    <w:rsid w:val="0035068F"/>
    <w:rsid w:val="00351B88"/>
    <w:rsid w:val="003546B6"/>
    <w:rsid w:val="00361910"/>
    <w:rsid w:val="003628CD"/>
    <w:rsid w:val="00363713"/>
    <w:rsid w:val="003649AA"/>
    <w:rsid w:val="00364AA3"/>
    <w:rsid w:val="003654C8"/>
    <w:rsid w:val="0036586C"/>
    <w:rsid w:val="0037034E"/>
    <w:rsid w:val="00372283"/>
    <w:rsid w:val="00374096"/>
    <w:rsid w:val="00376877"/>
    <w:rsid w:val="00376A0B"/>
    <w:rsid w:val="00383249"/>
    <w:rsid w:val="00383AAA"/>
    <w:rsid w:val="00385879"/>
    <w:rsid w:val="00387630"/>
    <w:rsid w:val="00391396"/>
    <w:rsid w:val="0039269A"/>
    <w:rsid w:val="003A6D31"/>
    <w:rsid w:val="003B3AA1"/>
    <w:rsid w:val="003B6252"/>
    <w:rsid w:val="003C2ADA"/>
    <w:rsid w:val="003C3FFA"/>
    <w:rsid w:val="003C5E5F"/>
    <w:rsid w:val="003E110C"/>
    <w:rsid w:val="003E4B28"/>
    <w:rsid w:val="003E6C21"/>
    <w:rsid w:val="003F2F96"/>
    <w:rsid w:val="003F3DF1"/>
    <w:rsid w:val="00400A8A"/>
    <w:rsid w:val="00401B4A"/>
    <w:rsid w:val="004035DD"/>
    <w:rsid w:val="00414817"/>
    <w:rsid w:val="004171AB"/>
    <w:rsid w:val="00417CF3"/>
    <w:rsid w:val="00421CA8"/>
    <w:rsid w:val="00422482"/>
    <w:rsid w:val="004224A5"/>
    <w:rsid w:val="00427F6C"/>
    <w:rsid w:val="00433745"/>
    <w:rsid w:val="00434A4D"/>
    <w:rsid w:val="00434E47"/>
    <w:rsid w:val="00436B44"/>
    <w:rsid w:val="00443198"/>
    <w:rsid w:val="004438C5"/>
    <w:rsid w:val="004550C0"/>
    <w:rsid w:val="00456A0D"/>
    <w:rsid w:val="00460D0A"/>
    <w:rsid w:val="00462167"/>
    <w:rsid w:val="00462397"/>
    <w:rsid w:val="004667C4"/>
    <w:rsid w:val="00467DCC"/>
    <w:rsid w:val="004730FB"/>
    <w:rsid w:val="00487D90"/>
    <w:rsid w:val="00490BC2"/>
    <w:rsid w:val="00494712"/>
    <w:rsid w:val="00494997"/>
    <w:rsid w:val="0049644D"/>
    <w:rsid w:val="004A3366"/>
    <w:rsid w:val="004A583B"/>
    <w:rsid w:val="004B4ADE"/>
    <w:rsid w:val="004B6D3A"/>
    <w:rsid w:val="004C08E6"/>
    <w:rsid w:val="004C0DF1"/>
    <w:rsid w:val="004C1675"/>
    <w:rsid w:val="004D1EC0"/>
    <w:rsid w:val="004D5370"/>
    <w:rsid w:val="004D5E0B"/>
    <w:rsid w:val="004D7027"/>
    <w:rsid w:val="004E12BB"/>
    <w:rsid w:val="004F2E97"/>
    <w:rsid w:val="004F454B"/>
    <w:rsid w:val="00504C7E"/>
    <w:rsid w:val="00505C90"/>
    <w:rsid w:val="00511EE0"/>
    <w:rsid w:val="00513631"/>
    <w:rsid w:val="0051368B"/>
    <w:rsid w:val="00513C53"/>
    <w:rsid w:val="005146A8"/>
    <w:rsid w:val="00515B7C"/>
    <w:rsid w:val="00523281"/>
    <w:rsid w:val="00523637"/>
    <w:rsid w:val="005350A5"/>
    <w:rsid w:val="0053776E"/>
    <w:rsid w:val="00541C97"/>
    <w:rsid w:val="00545FF8"/>
    <w:rsid w:val="00551B1B"/>
    <w:rsid w:val="005554BB"/>
    <w:rsid w:val="00560BB3"/>
    <w:rsid w:val="00562079"/>
    <w:rsid w:val="00563D7D"/>
    <w:rsid w:val="00565185"/>
    <w:rsid w:val="00567980"/>
    <w:rsid w:val="00567C09"/>
    <w:rsid w:val="00571280"/>
    <w:rsid w:val="00572EC3"/>
    <w:rsid w:val="005736C4"/>
    <w:rsid w:val="0057698B"/>
    <w:rsid w:val="00580BBE"/>
    <w:rsid w:val="00582865"/>
    <w:rsid w:val="00591DB5"/>
    <w:rsid w:val="00593AFE"/>
    <w:rsid w:val="00594FF6"/>
    <w:rsid w:val="005968C9"/>
    <w:rsid w:val="005A71A2"/>
    <w:rsid w:val="005B4FF1"/>
    <w:rsid w:val="005B58A6"/>
    <w:rsid w:val="005B5BC2"/>
    <w:rsid w:val="005C1423"/>
    <w:rsid w:val="005C1BDC"/>
    <w:rsid w:val="005C69F5"/>
    <w:rsid w:val="005D31D8"/>
    <w:rsid w:val="005D31E0"/>
    <w:rsid w:val="005E112A"/>
    <w:rsid w:val="005E51EB"/>
    <w:rsid w:val="005F60CE"/>
    <w:rsid w:val="0060009F"/>
    <w:rsid w:val="006016DC"/>
    <w:rsid w:val="00601DBA"/>
    <w:rsid w:val="00605234"/>
    <w:rsid w:val="0060665A"/>
    <w:rsid w:val="00611F86"/>
    <w:rsid w:val="0061266B"/>
    <w:rsid w:val="00620F2D"/>
    <w:rsid w:val="00626D3F"/>
    <w:rsid w:val="00630F90"/>
    <w:rsid w:val="00641E0D"/>
    <w:rsid w:val="0064202A"/>
    <w:rsid w:val="00653F2D"/>
    <w:rsid w:val="0065580D"/>
    <w:rsid w:val="006664A6"/>
    <w:rsid w:val="00667870"/>
    <w:rsid w:val="00667B06"/>
    <w:rsid w:val="00667DB8"/>
    <w:rsid w:val="00673E36"/>
    <w:rsid w:val="00677138"/>
    <w:rsid w:val="0067756A"/>
    <w:rsid w:val="006822F4"/>
    <w:rsid w:val="00683516"/>
    <w:rsid w:val="00685AEB"/>
    <w:rsid w:val="00690194"/>
    <w:rsid w:val="00696A78"/>
    <w:rsid w:val="0069799D"/>
    <w:rsid w:val="006A4D0D"/>
    <w:rsid w:val="006A7FBD"/>
    <w:rsid w:val="006C184A"/>
    <w:rsid w:val="006C72AD"/>
    <w:rsid w:val="006F1BA1"/>
    <w:rsid w:val="006F28D1"/>
    <w:rsid w:val="00700947"/>
    <w:rsid w:val="00710052"/>
    <w:rsid w:val="007114E7"/>
    <w:rsid w:val="00711654"/>
    <w:rsid w:val="00713BC0"/>
    <w:rsid w:val="00717BFC"/>
    <w:rsid w:val="00722A3D"/>
    <w:rsid w:val="00724AE9"/>
    <w:rsid w:val="00724EDD"/>
    <w:rsid w:val="0072744D"/>
    <w:rsid w:val="007339B8"/>
    <w:rsid w:val="007339C5"/>
    <w:rsid w:val="00744D7D"/>
    <w:rsid w:val="00746EE4"/>
    <w:rsid w:val="00750605"/>
    <w:rsid w:val="007616FE"/>
    <w:rsid w:val="00767EBD"/>
    <w:rsid w:val="007709C3"/>
    <w:rsid w:val="00770E56"/>
    <w:rsid w:val="007719D9"/>
    <w:rsid w:val="00773159"/>
    <w:rsid w:val="00780C35"/>
    <w:rsid w:val="0078476D"/>
    <w:rsid w:val="00787DB7"/>
    <w:rsid w:val="00797C18"/>
    <w:rsid w:val="007A0DFD"/>
    <w:rsid w:val="007A1DF7"/>
    <w:rsid w:val="007A2A7C"/>
    <w:rsid w:val="007A5556"/>
    <w:rsid w:val="007B19DB"/>
    <w:rsid w:val="007B3C26"/>
    <w:rsid w:val="007B3F08"/>
    <w:rsid w:val="007B5379"/>
    <w:rsid w:val="007E1176"/>
    <w:rsid w:val="007E4AF5"/>
    <w:rsid w:val="007E4C78"/>
    <w:rsid w:val="007F0BB4"/>
    <w:rsid w:val="007F41BF"/>
    <w:rsid w:val="007F54D6"/>
    <w:rsid w:val="007F7E04"/>
    <w:rsid w:val="008027C3"/>
    <w:rsid w:val="00802FEC"/>
    <w:rsid w:val="00813D74"/>
    <w:rsid w:val="00816290"/>
    <w:rsid w:val="00826D38"/>
    <w:rsid w:val="00830C62"/>
    <w:rsid w:val="00840279"/>
    <w:rsid w:val="00843ABE"/>
    <w:rsid w:val="00847785"/>
    <w:rsid w:val="0085639B"/>
    <w:rsid w:val="00860520"/>
    <w:rsid w:val="00862F1D"/>
    <w:rsid w:val="00865257"/>
    <w:rsid w:val="00872828"/>
    <w:rsid w:val="0087394C"/>
    <w:rsid w:val="00876C48"/>
    <w:rsid w:val="00877C19"/>
    <w:rsid w:val="008809A0"/>
    <w:rsid w:val="00882418"/>
    <w:rsid w:val="0088428D"/>
    <w:rsid w:val="00891056"/>
    <w:rsid w:val="00895318"/>
    <w:rsid w:val="008A2FB1"/>
    <w:rsid w:val="008A48DF"/>
    <w:rsid w:val="008A76B3"/>
    <w:rsid w:val="008B27E1"/>
    <w:rsid w:val="008B50F9"/>
    <w:rsid w:val="008B74B3"/>
    <w:rsid w:val="008C22DA"/>
    <w:rsid w:val="008C27ED"/>
    <w:rsid w:val="008C2E77"/>
    <w:rsid w:val="008D06D1"/>
    <w:rsid w:val="008D3E17"/>
    <w:rsid w:val="008E7C96"/>
    <w:rsid w:val="008F1819"/>
    <w:rsid w:val="008F31EB"/>
    <w:rsid w:val="008F4E2F"/>
    <w:rsid w:val="008F56D3"/>
    <w:rsid w:val="008F6D24"/>
    <w:rsid w:val="0090100C"/>
    <w:rsid w:val="00901FB5"/>
    <w:rsid w:val="00904537"/>
    <w:rsid w:val="009047ED"/>
    <w:rsid w:val="00906E14"/>
    <w:rsid w:val="00910DAD"/>
    <w:rsid w:val="00920E62"/>
    <w:rsid w:val="00922176"/>
    <w:rsid w:val="00924203"/>
    <w:rsid w:val="00926126"/>
    <w:rsid w:val="0093054F"/>
    <w:rsid w:val="0094424D"/>
    <w:rsid w:val="00944BDB"/>
    <w:rsid w:val="00945896"/>
    <w:rsid w:val="00951933"/>
    <w:rsid w:val="0096507F"/>
    <w:rsid w:val="0096558F"/>
    <w:rsid w:val="00971710"/>
    <w:rsid w:val="009723FD"/>
    <w:rsid w:val="00975F19"/>
    <w:rsid w:val="00982FA8"/>
    <w:rsid w:val="0098316A"/>
    <w:rsid w:val="0099084D"/>
    <w:rsid w:val="009A3434"/>
    <w:rsid w:val="009A50DA"/>
    <w:rsid w:val="009A63EE"/>
    <w:rsid w:val="009B3D51"/>
    <w:rsid w:val="009B7CF1"/>
    <w:rsid w:val="009C629A"/>
    <w:rsid w:val="009D770C"/>
    <w:rsid w:val="009E01A1"/>
    <w:rsid w:val="009E1818"/>
    <w:rsid w:val="009E2261"/>
    <w:rsid w:val="009E7327"/>
    <w:rsid w:val="009F313C"/>
    <w:rsid w:val="00A02670"/>
    <w:rsid w:val="00A02D02"/>
    <w:rsid w:val="00A0346E"/>
    <w:rsid w:val="00A04991"/>
    <w:rsid w:val="00A10CC3"/>
    <w:rsid w:val="00A117FD"/>
    <w:rsid w:val="00A119BA"/>
    <w:rsid w:val="00A168F2"/>
    <w:rsid w:val="00A21279"/>
    <w:rsid w:val="00A22FB8"/>
    <w:rsid w:val="00A24AA5"/>
    <w:rsid w:val="00A30F65"/>
    <w:rsid w:val="00A366AA"/>
    <w:rsid w:val="00A36B19"/>
    <w:rsid w:val="00A425D5"/>
    <w:rsid w:val="00A437F8"/>
    <w:rsid w:val="00A53982"/>
    <w:rsid w:val="00A55478"/>
    <w:rsid w:val="00A561F1"/>
    <w:rsid w:val="00A60A2A"/>
    <w:rsid w:val="00A6130B"/>
    <w:rsid w:val="00A67414"/>
    <w:rsid w:val="00A67832"/>
    <w:rsid w:val="00A76881"/>
    <w:rsid w:val="00A913DC"/>
    <w:rsid w:val="00A94E79"/>
    <w:rsid w:val="00A97FA3"/>
    <w:rsid w:val="00AA3AC6"/>
    <w:rsid w:val="00AA4D55"/>
    <w:rsid w:val="00AC0737"/>
    <w:rsid w:val="00AC470F"/>
    <w:rsid w:val="00AD7657"/>
    <w:rsid w:val="00AE7B05"/>
    <w:rsid w:val="00B00187"/>
    <w:rsid w:val="00B0458E"/>
    <w:rsid w:val="00B056E7"/>
    <w:rsid w:val="00B05BEC"/>
    <w:rsid w:val="00B14A0C"/>
    <w:rsid w:val="00B2145A"/>
    <w:rsid w:val="00B227DF"/>
    <w:rsid w:val="00B26C50"/>
    <w:rsid w:val="00B339C0"/>
    <w:rsid w:val="00B3671E"/>
    <w:rsid w:val="00B45AE0"/>
    <w:rsid w:val="00B52FB8"/>
    <w:rsid w:val="00B60080"/>
    <w:rsid w:val="00B60FBF"/>
    <w:rsid w:val="00B64709"/>
    <w:rsid w:val="00B65D0A"/>
    <w:rsid w:val="00B66BC6"/>
    <w:rsid w:val="00B717F0"/>
    <w:rsid w:val="00B72F7C"/>
    <w:rsid w:val="00B7346E"/>
    <w:rsid w:val="00B75A49"/>
    <w:rsid w:val="00B75BEF"/>
    <w:rsid w:val="00B803CD"/>
    <w:rsid w:val="00B807FE"/>
    <w:rsid w:val="00B85023"/>
    <w:rsid w:val="00B91F93"/>
    <w:rsid w:val="00B93B97"/>
    <w:rsid w:val="00BB0BDE"/>
    <w:rsid w:val="00BB1599"/>
    <w:rsid w:val="00BC091D"/>
    <w:rsid w:val="00BC4AE7"/>
    <w:rsid w:val="00BC76A7"/>
    <w:rsid w:val="00BD1F90"/>
    <w:rsid w:val="00BD20A7"/>
    <w:rsid w:val="00BD65F6"/>
    <w:rsid w:val="00BD6A90"/>
    <w:rsid w:val="00BE1ACC"/>
    <w:rsid w:val="00BE5755"/>
    <w:rsid w:val="00BE7F84"/>
    <w:rsid w:val="00BF17A7"/>
    <w:rsid w:val="00BF1887"/>
    <w:rsid w:val="00BF1BD7"/>
    <w:rsid w:val="00BF2C38"/>
    <w:rsid w:val="00BF43F0"/>
    <w:rsid w:val="00BF4F24"/>
    <w:rsid w:val="00BF51D8"/>
    <w:rsid w:val="00BF6F7B"/>
    <w:rsid w:val="00C0261F"/>
    <w:rsid w:val="00C0439A"/>
    <w:rsid w:val="00C11480"/>
    <w:rsid w:val="00C12D7D"/>
    <w:rsid w:val="00C15634"/>
    <w:rsid w:val="00C174CA"/>
    <w:rsid w:val="00C209CC"/>
    <w:rsid w:val="00C22DF3"/>
    <w:rsid w:val="00C25560"/>
    <w:rsid w:val="00C30CB5"/>
    <w:rsid w:val="00C324F5"/>
    <w:rsid w:val="00C35AD3"/>
    <w:rsid w:val="00C43F56"/>
    <w:rsid w:val="00C4443D"/>
    <w:rsid w:val="00C45A21"/>
    <w:rsid w:val="00C476A6"/>
    <w:rsid w:val="00C5025E"/>
    <w:rsid w:val="00C50B7A"/>
    <w:rsid w:val="00C540B5"/>
    <w:rsid w:val="00C54FA2"/>
    <w:rsid w:val="00C626F3"/>
    <w:rsid w:val="00C63D3C"/>
    <w:rsid w:val="00C70FC3"/>
    <w:rsid w:val="00C73968"/>
    <w:rsid w:val="00C75D63"/>
    <w:rsid w:val="00C77DB1"/>
    <w:rsid w:val="00C85086"/>
    <w:rsid w:val="00CA0627"/>
    <w:rsid w:val="00CA3BF9"/>
    <w:rsid w:val="00CB317F"/>
    <w:rsid w:val="00CC13C6"/>
    <w:rsid w:val="00CC5181"/>
    <w:rsid w:val="00CC5A41"/>
    <w:rsid w:val="00CD05E4"/>
    <w:rsid w:val="00CD0AF3"/>
    <w:rsid w:val="00CD3FFF"/>
    <w:rsid w:val="00CD76E0"/>
    <w:rsid w:val="00CE30BA"/>
    <w:rsid w:val="00CE6FA4"/>
    <w:rsid w:val="00CF0B84"/>
    <w:rsid w:val="00CF7D61"/>
    <w:rsid w:val="00D11CE7"/>
    <w:rsid w:val="00D11F58"/>
    <w:rsid w:val="00D14CC0"/>
    <w:rsid w:val="00D15B06"/>
    <w:rsid w:val="00D2100A"/>
    <w:rsid w:val="00D261AD"/>
    <w:rsid w:val="00D3402C"/>
    <w:rsid w:val="00D4003C"/>
    <w:rsid w:val="00D408DB"/>
    <w:rsid w:val="00D41CE6"/>
    <w:rsid w:val="00D42FEF"/>
    <w:rsid w:val="00D4307D"/>
    <w:rsid w:val="00D44BB2"/>
    <w:rsid w:val="00D50772"/>
    <w:rsid w:val="00D55D44"/>
    <w:rsid w:val="00D62BC7"/>
    <w:rsid w:val="00D6493F"/>
    <w:rsid w:val="00D675D5"/>
    <w:rsid w:val="00D72726"/>
    <w:rsid w:val="00D755B9"/>
    <w:rsid w:val="00D82402"/>
    <w:rsid w:val="00D87FD3"/>
    <w:rsid w:val="00D938ED"/>
    <w:rsid w:val="00D94840"/>
    <w:rsid w:val="00DA3356"/>
    <w:rsid w:val="00DA3A8F"/>
    <w:rsid w:val="00DB2C7B"/>
    <w:rsid w:val="00DB3F70"/>
    <w:rsid w:val="00DC1758"/>
    <w:rsid w:val="00DC2766"/>
    <w:rsid w:val="00DC317D"/>
    <w:rsid w:val="00DE3F6F"/>
    <w:rsid w:val="00DF5CF6"/>
    <w:rsid w:val="00DF6C37"/>
    <w:rsid w:val="00E0177B"/>
    <w:rsid w:val="00E12BC9"/>
    <w:rsid w:val="00E161B8"/>
    <w:rsid w:val="00E211B1"/>
    <w:rsid w:val="00E22CF2"/>
    <w:rsid w:val="00E30A2B"/>
    <w:rsid w:val="00E32B6E"/>
    <w:rsid w:val="00E35D18"/>
    <w:rsid w:val="00E40C98"/>
    <w:rsid w:val="00E41FDB"/>
    <w:rsid w:val="00E42353"/>
    <w:rsid w:val="00E42AE0"/>
    <w:rsid w:val="00E4393B"/>
    <w:rsid w:val="00E44204"/>
    <w:rsid w:val="00E4585E"/>
    <w:rsid w:val="00E50C1B"/>
    <w:rsid w:val="00E52349"/>
    <w:rsid w:val="00E5257F"/>
    <w:rsid w:val="00E5627D"/>
    <w:rsid w:val="00E60386"/>
    <w:rsid w:val="00E6092D"/>
    <w:rsid w:val="00E638FF"/>
    <w:rsid w:val="00E65A20"/>
    <w:rsid w:val="00E71951"/>
    <w:rsid w:val="00E80C06"/>
    <w:rsid w:val="00E94BCB"/>
    <w:rsid w:val="00E955AE"/>
    <w:rsid w:val="00E95F43"/>
    <w:rsid w:val="00EA6AC8"/>
    <w:rsid w:val="00EA716B"/>
    <w:rsid w:val="00EA7200"/>
    <w:rsid w:val="00EA7C06"/>
    <w:rsid w:val="00EC1CC7"/>
    <w:rsid w:val="00ED435D"/>
    <w:rsid w:val="00ED4466"/>
    <w:rsid w:val="00EE18A9"/>
    <w:rsid w:val="00EE2DBC"/>
    <w:rsid w:val="00EE471C"/>
    <w:rsid w:val="00EE783D"/>
    <w:rsid w:val="00EF3FA4"/>
    <w:rsid w:val="00EF480F"/>
    <w:rsid w:val="00EF756D"/>
    <w:rsid w:val="00F004E4"/>
    <w:rsid w:val="00F00F98"/>
    <w:rsid w:val="00F0212A"/>
    <w:rsid w:val="00F0319B"/>
    <w:rsid w:val="00F07A58"/>
    <w:rsid w:val="00F13232"/>
    <w:rsid w:val="00F20CD2"/>
    <w:rsid w:val="00F21882"/>
    <w:rsid w:val="00F22348"/>
    <w:rsid w:val="00F22510"/>
    <w:rsid w:val="00F2422B"/>
    <w:rsid w:val="00F328B9"/>
    <w:rsid w:val="00F338B5"/>
    <w:rsid w:val="00F36D29"/>
    <w:rsid w:val="00F376EF"/>
    <w:rsid w:val="00F42952"/>
    <w:rsid w:val="00F50024"/>
    <w:rsid w:val="00F5040A"/>
    <w:rsid w:val="00F5093A"/>
    <w:rsid w:val="00F53E48"/>
    <w:rsid w:val="00F54581"/>
    <w:rsid w:val="00F57AA8"/>
    <w:rsid w:val="00F60BD0"/>
    <w:rsid w:val="00F711BB"/>
    <w:rsid w:val="00F71280"/>
    <w:rsid w:val="00F74567"/>
    <w:rsid w:val="00F76D41"/>
    <w:rsid w:val="00F81F36"/>
    <w:rsid w:val="00F8405D"/>
    <w:rsid w:val="00F85AD1"/>
    <w:rsid w:val="00F9066B"/>
    <w:rsid w:val="00F96CFE"/>
    <w:rsid w:val="00F96D0E"/>
    <w:rsid w:val="00F977E1"/>
    <w:rsid w:val="00FA2B9A"/>
    <w:rsid w:val="00FA3497"/>
    <w:rsid w:val="00FB191A"/>
    <w:rsid w:val="00FB4093"/>
    <w:rsid w:val="00FC51CF"/>
    <w:rsid w:val="00FD279A"/>
    <w:rsid w:val="00FD6114"/>
    <w:rsid w:val="00FE078E"/>
    <w:rsid w:val="00FE2A3D"/>
    <w:rsid w:val="00FE65B2"/>
    <w:rsid w:val="00FF2DF9"/>
    <w:rsid w:val="00FF36E0"/>
    <w:rsid w:val="00FF5B64"/>
    <w:rsid w:val="00FF79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A02D02"/>
    <w:pPr>
      <w:spacing w:after="0" w:line="240" w:lineRule="auto"/>
    </w:pPr>
  </w:style>
  <w:style w:type="character" w:styleId="Sledovanodkaz">
    <w:name w:val="FollowedHyperlink"/>
    <w:basedOn w:val="Standardnpsmoodstavce"/>
    <w:uiPriority w:val="99"/>
    <w:semiHidden/>
    <w:unhideWhenUsed/>
    <w:rsid w:val="007339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243158">
      <w:bodyDiv w:val="1"/>
      <w:marLeft w:val="0"/>
      <w:marRight w:val="0"/>
      <w:marTop w:val="0"/>
      <w:marBottom w:val="0"/>
      <w:divBdr>
        <w:top w:val="none" w:sz="0" w:space="0" w:color="auto"/>
        <w:left w:val="none" w:sz="0" w:space="0" w:color="auto"/>
        <w:bottom w:val="none" w:sz="0" w:space="0" w:color="auto"/>
        <w:right w:val="none" w:sz="0" w:space="0" w:color="auto"/>
      </w:divBdr>
    </w:div>
    <w:div w:id="988635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46</Pages>
  <Words>11728</Words>
  <Characters>69197</Characters>
  <Application>Microsoft Office Word</Application>
  <DocSecurity>0</DocSecurity>
  <Lines>576</Lines>
  <Paragraphs>161</Paragraphs>
  <ScaleCrop>false</ScaleCrop>
  <Company/>
  <LinksUpToDate>false</LinksUpToDate>
  <CharactersWithSpaces>80764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2021-05-04T16:37:00Z</dcterms:created>
  <dcterms:modified xsi:type="dcterms:W3CDTF">2021-05-04T16:37:00Z</dcterms:modified>
</cp:coreProperties>
</file>