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236A" w14:textId="77E1B9FE" w:rsidR="00895318" w:rsidRPr="00456A0D" w:rsidRDefault="00D94840" w:rsidP="00895318">
      <w:pPr>
        <w:rPr>
          <w:rFonts w:ascii="Arial" w:hAnsi="Arial" w:cs="Arial"/>
        </w:rPr>
      </w:pPr>
      <w:r>
        <w:rPr>
          <w:rFonts w:ascii="Arial" w:hAnsi="Arial" w:cs="Arial"/>
        </w:rPr>
        <w:t xml:space="preserve">           </w:t>
      </w: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64CF9157"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030D11">
        <w:rPr>
          <w:rFonts w:ascii="Arial" w:hAnsi="Arial" w:cs="Arial"/>
          <w:b/>
          <w:sz w:val="32"/>
          <w:szCs w:val="32"/>
        </w:rPr>
        <w:t xml:space="preserve"> pro druhé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CCA3B0D" w:rsidR="00895318" w:rsidRPr="00456A0D" w:rsidRDefault="00F76D41"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8B74B3" w:rsidRPr="00456A0D">
        <w:rPr>
          <w:rFonts w:ascii="Arial" w:hAnsi="Arial" w:cs="Arial"/>
        </w:rPr>
        <w:t>20</w:t>
      </w:r>
      <w:r w:rsidR="008B74B3">
        <w:rPr>
          <w:rFonts w:ascii="Arial" w:hAnsi="Arial" w:cs="Arial"/>
        </w:rPr>
        <w:t>21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23AD259E"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51CE1A31"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400ECB1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343C78">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A2A2EC3" w14:textId="746BB5AD" w:rsidR="0025090D" w:rsidRPr="00456A0D" w:rsidRDefault="0025090D" w:rsidP="0025090D">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648C46DE" w14:textId="3FB4E85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w:t>
      </w:r>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8C2E77">
      <w:pPr>
        <w:spacing w:before="120" w:after="120" w:line="360" w:lineRule="auto"/>
        <w:jc w:val="both"/>
        <w:rPr>
          <w:rFonts w:ascii="Arial" w:hAnsi="Arial" w:cs="Arial"/>
          <w:shd w:val="clear" w:color="auto" w:fill="FFFFFF"/>
        </w:rPr>
      </w:pPr>
    </w:p>
    <w:p w14:paraId="12A360DD" w14:textId="1C61C1B1"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t>Vplus</w:t>
      </w:r>
    </w:p>
    <w:p w14:paraId="2B53F0F9" w14:textId="3C1E9CEC" w:rsidR="002509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B8268D4"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Malý autobus</w:t>
      </w:r>
      <w:r w:rsidRPr="00456A0D">
        <w:rPr>
          <w:rFonts w:cs="Arial"/>
          <w:bCs/>
          <w:shd w:val="clear" w:color="auto" w:fill="FFFFFF"/>
        </w:rPr>
        <w:tab/>
        <w:t>M</w:t>
      </w:r>
    </w:p>
    <w:p w14:paraId="54FC97DB"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Minibus</w:t>
      </w:r>
      <w:r w:rsidRPr="00456A0D">
        <w:rPr>
          <w:rFonts w:cs="Arial"/>
          <w:bCs/>
          <w:shd w:val="clear" w:color="auto" w:fill="FFFFFF"/>
        </w:rPr>
        <w:tab/>
        <w:t>X</w:t>
      </w:r>
    </w:p>
    <w:p w14:paraId="795A9CB9" w14:textId="21B1DB3C"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1CFFC35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p>
    <w:p w14:paraId="52D8E804" w14:textId="77777777" w:rsidR="0025090D" w:rsidRPr="00456A0D" w:rsidRDefault="0025090D" w:rsidP="0025090D">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25090D">
      <w:pPr>
        <w:spacing w:before="120" w:after="120" w:line="360" w:lineRule="auto"/>
        <w:ind w:firstLine="284"/>
        <w:jc w:val="both"/>
        <w:rPr>
          <w:rFonts w:ascii="Arial" w:hAnsi="Arial" w:cs="Arial"/>
          <w:bCs/>
          <w:shd w:val="clear" w:color="auto" w:fill="FFFFFF"/>
        </w:rPr>
      </w:pPr>
    </w:p>
    <w:p w14:paraId="250816A8" w14:textId="35FEA731" w:rsidR="0037034E" w:rsidRPr="00456A0D" w:rsidRDefault="0037034E" w:rsidP="0025090D">
      <w:pPr>
        <w:spacing w:before="120" w:after="120" w:line="360" w:lineRule="auto"/>
        <w:ind w:firstLine="284"/>
        <w:jc w:val="both"/>
        <w:rPr>
          <w:rFonts w:ascii="Arial" w:hAnsi="Arial" w:cs="Arial"/>
          <w:bCs/>
          <w:shd w:val="clear" w:color="auto" w:fill="FFFFFF"/>
        </w:rPr>
      </w:pPr>
      <w:bookmarkStart w:id="0" w:name="_Hlk62398448"/>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vyšší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0"/>
      <w:r w:rsidR="00EF756D">
        <w:rPr>
          <w:rFonts w:ascii="Arial" w:hAnsi="Arial" w:cs="Arial"/>
          <w:bCs/>
          <w:shd w:val="clear" w:color="auto" w:fill="FFFFFF"/>
        </w:rPr>
        <w:t xml:space="preserve"> 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p>
    <w:p w14:paraId="7A395A8A" w14:textId="77777777" w:rsidR="00215202" w:rsidRDefault="00215202" w:rsidP="00215202">
      <w:pPr>
        <w:spacing w:before="120" w:after="120" w:line="360" w:lineRule="auto"/>
        <w:jc w:val="both"/>
        <w:rPr>
          <w:rFonts w:ascii="Arial" w:hAnsi="Arial" w:cs="Arial"/>
          <w:bCs/>
          <w:shd w:val="clear" w:color="auto" w:fill="FFFFFF"/>
        </w:rPr>
      </w:pPr>
    </w:p>
    <w:p w14:paraId="05535194" w14:textId="77777777" w:rsidR="00215202" w:rsidRDefault="00215202" w:rsidP="00215202">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390"/>
        <w:gridCol w:w="1984"/>
        <w:gridCol w:w="2688"/>
      </w:tblGrid>
      <w:tr w:rsidR="00215202" w14:paraId="37BB739F" w14:textId="77777777" w:rsidTr="00D4003C">
        <w:tc>
          <w:tcPr>
            <w:tcW w:w="4390" w:type="dxa"/>
            <w:vAlign w:val="center"/>
          </w:tcPr>
          <w:p w14:paraId="686D4E8A" w14:textId="77777777" w:rsidR="00215202" w:rsidRDefault="00215202" w:rsidP="00C85086">
            <w:pPr>
              <w:spacing w:line="360" w:lineRule="auto"/>
              <w:jc w:val="both"/>
              <w:rPr>
                <w:rFonts w:cs="Arial"/>
                <w:bCs/>
                <w:shd w:val="clear" w:color="auto" w:fill="FFFFFF"/>
              </w:rPr>
            </w:pPr>
            <w:r>
              <w:rPr>
                <w:rFonts w:cs="Arial"/>
                <w:bCs/>
                <w:shd w:val="clear" w:color="auto" w:fill="FFFFFF"/>
              </w:rPr>
              <w:t>Oblast</w:t>
            </w:r>
          </w:p>
        </w:tc>
        <w:tc>
          <w:tcPr>
            <w:tcW w:w="1984" w:type="dxa"/>
            <w:vAlign w:val="center"/>
          </w:tcPr>
          <w:p w14:paraId="446AF1AE" w14:textId="77777777" w:rsidR="00215202" w:rsidRDefault="00215202" w:rsidP="00C85086">
            <w:pPr>
              <w:spacing w:line="360" w:lineRule="auto"/>
              <w:jc w:val="both"/>
              <w:rPr>
                <w:rFonts w:cs="Arial"/>
                <w:bCs/>
                <w:shd w:val="clear" w:color="auto" w:fill="FFFFFF"/>
              </w:rPr>
            </w:pPr>
            <w:r>
              <w:rPr>
                <w:rFonts w:cs="Arial"/>
                <w:bCs/>
                <w:shd w:val="clear" w:color="auto" w:fill="FFFFFF"/>
              </w:rPr>
              <w:t>Číslo oblasti</w:t>
            </w:r>
          </w:p>
        </w:tc>
        <w:tc>
          <w:tcPr>
            <w:tcW w:w="2688" w:type="dxa"/>
            <w:vAlign w:val="center"/>
          </w:tcPr>
          <w:p w14:paraId="55C6691D" w14:textId="77777777" w:rsidR="00215202" w:rsidRDefault="00215202" w:rsidP="00C85086">
            <w:pPr>
              <w:spacing w:line="360" w:lineRule="auto"/>
              <w:jc w:val="both"/>
              <w:rPr>
                <w:rFonts w:cs="Arial"/>
                <w:bCs/>
                <w:shd w:val="clear" w:color="auto" w:fill="FFFFFF"/>
              </w:rPr>
            </w:pPr>
            <w:r>
              <w:rPr>
                <w:rFonts w:cs="Arial"/>
                <w:bCs/>
                <w:shd w:val="clear" w:color="auto" w:fill="FFFFFF"/>
              </w:rPr>
              <w:t>Min. počet vozidel</w:t>
            </w:r>
          </w:p>
        </w:tc>
      </w:tr>
      <w:tr w:rsidR="00215202" w14:paraId="5F4B6E2F" w14:textId="77777777" w:rsidTr="00D4003C">
        <w:tc>
          <w:tcPr>
            <w:tcW w:w="4390" w:type="dxa"/>
          </w:tcPr>
          <w:p w14:paraId="2D4F7ECB" w14:textId="77777777" w:rsidR="00215202" w:rsidRDefault="00215202" w:rsidP="00215202">
            <w:pPr>
              <w:spacing w:line="360" w:lineRule="auto"/>
              <w:jc w:val="both"/>
              <w:rPr>
                <w:rFonts w:cs="Arial"/>
                <w:bCs/>
                <w:shd w:val="clear" w:color="auto" w:fill="FFFFFF"/>
              </w:rPr>
            </w:pPr>
            <w:r w:rsidRPr="005D5A74">
              <w:t>Bystřicko a Velkomeziříčsko</w:t>
            </w:r>
          </w:p>
        </w:tc>
        <w:tc>
          <w:tcPr>
            <w:tcW w:w="1984" w:type="dxa"/>
          </w:tcPr>
          <w:p w14:paraId="5DBFF807" w14:textId="77777777" w:rsidR="00215202" w:rsidRDefault="00215202" w:rsidP="00215202">
            <w:pPr>
              <w:spacing w:line="360" w:lineRule="auto"/>
              <w:jc w:val="both"/>
              <w:rPr>
                <w:rFonts w:cs="Arial"/>
                <w:bCs/>
                <w:shd w:val="clear" w:color="auto" w:fill="FFFFFF"/>
              </w:rPr>
            </w:pPr>
            <w:r w:rsidRPr="0098420A">
              <w:t>1</w:t>
            </w:r>
          </w:p>
        </w:tc>
        <w:tc>
          <w:tcPr>
            <w:tcW w:w="2688" w:type="dxa"/>
          </w:tcPr>
          <w:p w14:paraId="289B0CEB" w14:textId="53E7A297" w:rsidR="00215202" w:rsidRDefault="00215202" w:rsidP="00215202">
            <w:pPr>
              <w:spacing w:line="360" w:lineRule="auto"/>
              <w:jc w:val="both"/>
              <w:rPr>
                <w:rFonts w:cs="Arial"/>
                <w:bCs/>
                <w:shd w:val="clear" w:color="auto" w:fill="FFFFFF"/>
              </w:rPr>
            </w:pPr>
            <w:r w:rsidRPr="00D0171A">
              <w:t>47</w:t>
            </w:r>
          </w:p>
        </w:tc>
      </w:tr>
      <w:tr w:rsidR="00215202" w14:paraId="6DC9E165" w14:textId="77777777" w:rsidTr="00D4003C">
        <w:tc>
          <w:tcPr>
            <w:tcW w:w="4390" w:type="dxa"/>
          </w:tcPr>
          <w:p w14:paraId="6BCEE09B" w14:textId="4C96ACBA" w:rsidR="00215202" w:rsidRDefault="00215202" w:rsidP="00215202">
            <w:pPr>
              <w:spacing w:line="360" w:lineRule="auto"/>
              <w:jc w:val="both"/>
              <w:rPr>
                <w:rFonts w:cs="Arial"/>
                <w:bCs/>
                <w:shd w:val="clear" w:color="auto" w:fill="FFFFFF"/>
              </w:rPr>
            </w:pPr>
            <w:r w:rsidRPr="005D5A74">
              <w:t>Žďárské vrchy</w:t>
            </w:r>
          </w:p>
        </w:tc>
        <w:tc>
          <w:tcPr>
            <w:tcW w:w="1984" w:type="dxa"/>
          </w:tcPr>
          <w:p w14:paraId="7A8B8AD9" w14:textId="77777777" w:rsidR="00215202" w:rsidRDefault="00215202" w:rsidP="00215202">
            <w:pPr>
              <w:spacing w:line="360" w:lineRule="auto"/>
              <w:jc w:val="both"/>
              <w:rPr>
                <w:rFonts w:cs="Arial"/>
                <w:bCs/>
                <w:shd w:val="clear" w:color="auto" w:fill="FFFFFF"/>
              </w:rPr>
            </w:pPr>
            <w:r w:rsidRPr="0098420A">
              <w:t>2</w:t>
            </w:r>
          </w:p>
        </w:tc>
        <w:tc>
          <w:tcPr>
            <w:tcW w:w="2688" w:type="dxa"/>
          </w:tcPr>
          <w:p w14:paraId="565AA071" w14:textId="7F4283F1" w:rsidR="00215202" w:rsidRDefault="00215202" w:rsidP="00215202">
            <w:pPr>
              <w:spacing w:line="360" w:lineRule="auto"/>
              <w:jc w:val="both"/>
              <w:rPr>
                <w:rFonts w:cs="Arial"/>
                <w:bCs/>
                <w:shd w:val="clear" w:color="auto" w:fill="FFFFFF"/>
              </w:rPr>
            </w:pPr>
            <w:r w:rsidRPr="00D0171A">
              <w:t>44</w:t>
            </w:r>
          </w:p>
        </w:tc>
      </w:tr>
      <w:tr w:rsidR="00215202" w14:paraId="331ABF98" w14:textId="77777777" w:rsidTr="00D4003C">
        <w:tc>
          <w:tcPr>
            <w:tcW w:w="4390" w:type="dxa"/>
          </w:tcPr>
          <w:p w14:paraId="74D8D16E" w14:textId="4B6D2C6B" w:rsidR="00215202" w:rsidRDefault="00215202" w:rsidP="00215202">
            <w:pPr>
              <w:spacing w:line="360" w:lineRule="auto"/>
              <w:jc w:val="both"/>
              <w:rPr>
                <w:rFonts w:cs="Arial"/>
                <w:bCs/>
                <w:shd w:val="clear" w:color="auto" w:fill="FFFFFF"/>
              </w:rPr>
            </w:pPr>
            <w:r w:rsidRPr="005D5A74">
              <w:t>Havlíčkobrodsko</w:t>
            </w:r>
          </w:p>
        </w:tc>
        <w:tc>
          <w:tcPr>
            <w:tcW w:w="1984" w:type="dxa"/>
          </w:tcPr>
          <w:p w14:paraId="3CE75EF9" w14:textId="77777777" w:rsidR="00215202" w:rsidRDefault="00215202" w:rsidP="00215202">
            <w:pPr>
              <w:spacing w:line="360" w:lineRule="auto"/>
              <w:jc w:val="both"/>
              <w:rPr>
                <w:rFonts w:cs="Arial"/>
                <w:bCs/>
                <w:shd w:val="clear" w:color="auto" w:fill="FFFFFF"/>
              </w:rPr>
            </w:pPr>
            <w:r w:rsidRPr="0098420A">
              <w:t>3</w:t>
            </w:r>
          </w:p>
        </w:tc>
        <w:tc>
          <w:tcPr>
            <w:tcW w:w="2688" w:type="dxa"/>
          </w:tcPr>
          <w:p w14:paraId="13335399" w14:textId="07C972AD" w:rsidR="00215202" w:rsidRDefault="00215202" w:rsidP="00215202">
            <w:pPr>
              <w:spacing w:line="360" w:lineRule="auto"/>
              <w:jc w:val="both"/>
              <w:rPr>
                <w:rFonts w:cs="Arial"/>
                <w:bCs/>
                <w:shd w:val="clear" w:color="auto" w:fill="FFFFFF"/>
              </w:rPr>
            </w:pPr>
            <w:r w:rsidRPr="00D0171A">
              <w:t>47</w:t>
            </w:r>
          </w:p>
        </w:tc>
      </w:tr>
      <w:tr w:rsidR="00215202" w14:paraId="24109B40" w14:textId="77777777" w:rsidTr="00D4003C">
        <w:tc>
          <w:tcPr>
            <w:tcW w:w="4390" w:type="dxa"/>
          </w:tcPr>
          <w:p w14:paraId="2434E7BD" w14:textId="77777777" w:rsidR="00215202" w:rsidRDefault="00215202" w:rsidP="00215202">
            <w:pPr>
              <w:spacing w:line="360" w:lineRule="auto"/>
              <w:jc w:val="both"/>
              <w:rPr>
                <w:rFonts w:cs="Arial"/>
                <w:bCs/>
                <w:shd w:val="clear" w:color="auto" w:fill="FFFFFF"/>
              </w:rPr>
            </w:pPr>
            <w:r w:rsidRPr="005D5A74">
              <w:t>Jihlavsko</w:t>
            </w:r>
          </w:p>
        </w:tc>
        <w:tc>
          <w:tcPr>
            <w:tcW w:w="1984" w:type="dxa"/>
          </w:tcPr>
          <w:p w14:paraId="1CAAF602" w14:textId="77777777" w:rsidR="00215202" w:rsidRDefault="00215202" w:rsidP="00215202">
            <w:pPr>
              <w:spacing w:line="360" w:lineRule="auto"/>
              <w:jc w:val="both"/>
              <w:rPr>
                <w:rFonts w:cs="Arial"/>
                <w:bCs/>
                <w:shd w:val="clear" w:color="auto" w:fill="FFFFFF"/>
              </w:rPr>
            </w:pPr>
            <w:r w:rsidRPr="0098420A">
              <w:t>4</w:t>
            </w:r>
          </w:p>
        </w:tc>
        <w:tc>
          <w:tcPr>
            <w:tcW w:w="2688" w:type="dxa"/>
          </w:tcPr>
          <w:p w14:paraId="65AC74FB" w14:textId="18FC3AE7" w:rsidR="00215202" w:rsidRDefault="00215202" w:rsidP="00215202">
            <w:pPr>
              <w:spacing w:line="360" w:lineRule="auto"/>
              <w:jc w:val="both"/>
              <w:rPr>
                <w:rFonts w:cs="Arial"/>
                <w:bCs/>
                <w:shd w:val="clear" w:color="auto" w:fill="FFFFFF"/>
              </w:rPr>
            </w:pPr>
            <w:r w:rsidRPr="00D0171A">
              <w:t>36</w:t>
            </w:r>
          </w:p>
        </w:tc>
      </w:tr>
      <w:tr w:rsidR="00215202" w14:paraId="47E4CEC7" w14:textId="77777777" w:rsidTr="00D4003C">
        <w:tc>
          <w:tcPr>
            <w:tcW w:w="4390" w:type="dxa"/>
          </w:tcPr>
          <w:p w14:paraId="2C20A677" w14:textId="364DDE56" w:rsidR="00215202" w:rsidRDefault="00215202" w:rsidP="00215202">
            <w:pPr>
              <w:spacing w:line="360" w:lineRule="auto"/>
              <w:jc w:val="both"/>
              <w:rPr>
                <w:rFonts w:cs="Arial"/>
                <w:bCs/>
                <w:shd w:val="clear" w:color="auto" w:fill="FFFFFF"/>
              </w:rPr>
            </w:pPr>
            <w:r w:rsidRPr="005D5A74">
              <w:t>Moravskobud</w:t>
            </w:r>
            <w:r w:rsidR="00945896">
              <w:t>ějovicko</w:t>
            </w:r>
          </w:p>
        </w:tc>
        <w:tc>
          <w:tcPr>
            <w:tcW w:w="1984" w:type="dxa"/>
          </w:tcPr>
          <w:p w14:paraId="7B9EF041" w14:textId="77777777" w:rsidR="00215202" w:rsidRDefault="00215202" w:rsidP="00215202">
            <w:pPr>
              <w:spacing w:line="360" w:lineRule="auto"/>
              <w:jc w:val="both"/>
              <w:rPr>
                <w:rFonts w:cs="Arial"/>
                <w:bCs/>
                <w:shd w:val="clear" w:color="auto" w:fill="FFFFFF"/>
              </w:rPr>
            </w:pPr>
            <w:r w:rsidRPr="0098420A">
              <w:t>5</w:t>
            </w:r>
          </w:p>
        </w:tc>
        <w:tc>
          <w:tcPr>
            <w:tcW w:w="2688" w:type="dxa"/>
          </w:tcPr>
          <w:p w14:paraId="1B73E354" w14:textId="1F7DE537" w:rsidR="00215202" w:rsidRDefault="00215202" w:rsidP="00215202">
            <w:pPr>
              <w:spacing w:line="360" w:lineRule="auto"/>
              <w:jc w:val="both"/>
              <w:rPr>
                <w:rFonts w:cs="Arial"/>
                <w:bCs/>
                <w:shd w:val="clear" w:color="auto" w:fill="FFFFFF"/>
              </w:rPr>
            </w:pPr>
            <w:r w:rsidRPr="00D0171A">
              <w:t>38</w:t>
            </w:r>
          </w:p>
        </w:tc>
      </w:tr>
      <w:tr w:rsidR="00215202" w14:paraId="0E16DBF7" w14:textId="77777777" w:rsidTr="00D4003C">
        <w:tc>
          <w:tcPr>
            <w:tcW w:w="4390" w:type="dxa"/>
          </w:tcPr>
          <w:p w14:paraId="2FDD8A27" w14:textId="77777777" w:rsidR="00215202" w:rsidRDefault="00215202" w:rsidP="00215202">
            <w:pPr>
              <w:spacing w:line="360" w:lineRule="auto"/>
              <w:jc w:val="both"/>
              <w:rPr>
                <w:rFonts w:cs="Arial"/>
                <w:bCs/>
                <w:shd w:val="clear" w:color="auto" w:fill="FFFFFF"/>
              </w:rPr>
            </w:pPr>
            <w:r w:rsidRPr="005D5A74">
              <w:t>Třebíčsko</w:t>
            </w:r>
          </w:p>
        </w:tc>
        <w:tc>
          <w:tcPr>
            <w:tcW w:w="1984" w:type="dxa"/>
          </w:tcPr>
          <w:p w14:paraId="6109B62F" w14:textId="77777777" w:rsidR="00215202" w:rsidRDefault="00215202" w:rsidP="00215202">
            <w:pPr>
              <w:spacing w:line="360" w:lineRule="auto"/>
              <w:jc w:val="both"/>
              <w:rPr>
                <w:rFonts w:cs="Arial"/>
                <w:bCs/>
                <w:shd w:val="clear" w:color="auto" w:fill="FFFFFF"/>
              </w:rPr>
            </w:pPr>
            <w:r w:rsidRPr="0098420A">
              <w:t>6</w:t>
            </w:r>
          </w:p>
        </w:tc>
        <w:tc>
          <w:tcPr>
            <w:tcW w:w="2688" w:type="dxa"/>
          </w:tcPr>
          <w:p w14:paraId="4C9F15DF" w14:textId="16218064" w:rsidR="00215202" w:rsidRDefault="00215202" w:rsidP="00215202">
            <w:pPr>
              <w:spacing w:line="360" w:lineRule="auto"/>
              <w:jc w:val="both"/>
              <w:rPr>
                <w:rFonts w:cs="Arial"/>
                <w:bCs/>
                <w:shd w:val="clear" w:color="auto" w:fill="FFFFFF"/>
              </w:rPr>
            </w:pPr>
            <w:r w:rsidRPr="00D0171A">
              <w:t>41</w:t>
            </w:r>
          </w:p>
        </w:tc>
      </w:tr>
      <w:tr w:rsidR="00215202" w14:paraId="04D19EF9" w14:textId="77777777" w:rsidTr="00D4003C">
        <w:tc>
          <w:tcPr>
            <w:tcW w:w="4390" w:type="dxa"/>
          </w:tcPr>
          <w:p w14:paraId="1E013EF1" w14:textId="77777777" w:rsidR="00215202" w:rsidRDefault="00215202" w:rsidP="00215202">
            <w:pPr>
              <w:spacing w:line="360" w:lineRule="auto"/>
              <w:jc w:val="both"/>
              <w:rPr>
                <w:rFonts w:cs="Arial"/>
                <w:bCs/>
                <w:shd w:val="clear" w:color="auto" w:fill="FFFFFF"/>
              </w:rPr>
            </w:pPr>
            <w:r w:rsidRPr="005D5A74">
              <w:t>Humpolecko</w:t>
            </w:r>
          </w:p>
        </w:tc>
        <w:tc>
          <w:tcPr>
            <w:tcW w:w="1984" w:type="dxa"/>
          </w:tcPr>
          <w:p w14:paraId="30D85D79" w14:textId="77777777" w:rsidR="00215202" w:rsidRDefault="00215202" w:rsidP="00215202">
            <w:pPr>
              <w:spacing w:line="360" w:lineRule="auto"/>
              <w:jc w:val="both"/>
              <w:rPr>
                <w:rFonts w:cs="Arial"/>
                <w:bCs/>
                <w:shd w:val="clear" w:color="auto" w:fill="FFFFFF"/>
              </w:rPr>
            </w:pPr>
            <w:r w:rsidRPr="0098420A">
              <w:t>7</w:t>
            </w:r>
          </w:p>
        </w:tc>
        <w:tc>
          <w:tcPr>
            <w:tcW w:w="2688" w:type="dxa"/>
          </w:tcPr>
          <w:p w14:paraId="7786AE17" w14:textId="2F2F3EE9" w:rsidR="00215202" w:rsidRDefault="00215202" w:rsidP="00215202">
            <w:pPr>
              <w:spacing w:line="360" w:lineRule="auto"/>
              <w:jc w:val="both"/>
              <w:rPr>
                <w:rFonts w:cs="Arial"/>
                <w:bCs/>
                <w:shd w:val="clear" w:color="auto" w:fill="FFFFFF"/>
              </w:rPr>
            </w:pPr>
            <w:r w:rsidRPr="00D0171A">
              <w:t>45</w:t>
            </w:r>
          </w:p>
        </w:tc>
      </w:tr>
      <w:tr w:rsidR="00215202" w14:paraId="5E96D528" w14:textId="77777777" w:rsidTr="00D4003C">
        <w:tc>
          <w:tcPr>
            <w:tcW w:w="4390" w:type="dxa"/>
          </w:tcPr>
          <w:p w14:paraId="78CC583F" w14:textId="77777777" w:rsidR="00215202" w:rsidRDefault="00215202" w:rsidP="00215202">
            <w:pPr>
              <w:spacing w:line="360" w:lineRule="auto"/>
              <w:jc w:val="both"/>
              <w:rPr>
                <w:rFonts w:cs="Arial"/>
                <w:bCs/>
                <w:shd w:val="clear" w:color="auto" w:fill="FFFFFF"/>
              </w:rPr>
            </w:pPr>
            <w:r w:rsidRPr="005D5A74">
              <w:t>Pelhřimovsko</w:t>
            </w:r>
          </w:p>
        </w:tc>
        <w:tc>
          <w:tcPr>
            <w:tcW w:w="1984" w:type="dxa"/>
          </w:tcPr>
          <w:p w14:paraId="52626604" w14:textId="77777777" w:rsidR="00215202" w:rsidRDefault="00215202" w:rsidP="00215202">
            <w:pPr>
              <w:spacing w:line="360" w:lineRule="auto"/>
              <w:jc w:val="both"/>
              <w:rPr>
                <w:rFonts w:cs="Arial"/>
                <w:bCs/>
                <w:shd w:val="clear" w:color="auto" w:fill="FFFFFF"/>
              </w:rPr>
            </w:pPr>
            <w:r w:rsidRPr="0098420A">
              <w:t>8</w:t>
            </w:r>
          </w:p>
        </w:tc>
        <w:tc>
          <w:tcPr>
            <w:tcW w:w="2688" w:type="dxa"/>
          </w:tcPr>
          <w:p w14:paraId="23F08E7B" w14:textId="2B201D50" w:rsidR="00215202" w:rsidRDefault="00215202" w:rsidP="00215202">
            <w:pPr>
              <w:spacing w:line="360" w:lineRule="auto"/>
              <w:jc w:val="both"/>
              <w:rPr>
                <w:rFonts w:cs="Arial"/>
                <w:bCs/>
                <w:shd w:val="clear" w:color="auto" w:fill="FFFFFF"/>
              </w:rPr>
            </w:pPr>
            <w:r w:rsidRPr="00D0171A">
              <w:t>4</w:t>
            </w:r>
            <w:r w:rsidR="00E52349">
              <w:t>8</w:t>
            </w:r>
          </w:p>
        </w:tc>
      </w:tr>
    </w:tbl>
    <w:p w14:paraId="35E249E5" w14:textId="77045D01" w:rsidR="00C11480" w:rsidRDefault="00C11480">
      <w:pPr>
        <w:rPr>
          <w:rFonts w:ascii="Arial" w:hAnsi="Arial" w:cs="Arial"/>
          <w:bCs/>
          <w:shd w:val="clear" w:color="auto" w:fill="FFFFFF"/>
        </w:rPr>
      </w:pPr>
    </w:p>
    <w:p w14:paraId="096AE8C4" w14:textId="0C955A6F" w:rsidR="00BF51D8" w:rsidRDefault="00BF51D8">
      <w:pPr>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3539"/>
        <w:gridCol w:w="1559"/>
        <w:gridCol w:w="1985"/>
        <w:gridCol w:w="1979"/>
      </w:tblGrid>
      <w:tr w:rsidR="002C17FC" w14:paraId="77041565" w14:textId="77777777" w:rsidTr="009E7327">
        <w:tc>
          <w:tcPr>
            <w:tcW w:w="3539" w:type="dxa"/>
            <w:vAlign w:val="center"/>
          </w:tcPr>
          <w:p w14:paraId="5E5AF744" w14:textId="77777777" w:rsidR="002C17FC" w:rsidRDefault="002C17FC" w:rsidP="009E7327">
            <w:pPr>
              <w:spacing w:line="360" w:lineRule="auto"/>
              <w:rPr>
                <w:rFonts w:cs="Arial"/>
                <w:bCs/>
                <w:shd w:val="clear" w:color="auto" w:fill="FFFFFF"/>
              </w:rPr>
            </w:pPr>
            <w:r w:rsidRPr="00C94A51">
              <w:t>Oblast</w:t>
            </w:r>
          </w:p>
        </w:tc>
        <w:tc>
          <w:tcPr>
            <w:tcW w:w="1559" w:type="dxa"/>
            <w:vAlign w:val="center"/>
          </w:tcPr>
          <w:p w14:paraId="62CCC7CA" w14:textId="77777777" w:rsidR="002C17FC" w:rsidRDefault="002C17FC" w:rsidP="009E7327">
            <w:pPr>
              <w:spacing w:line="360" w:lineRule="auto"/>
              <w:rPr>
                <w:rFonts w:cs="Arial"/>
                <w:bCs/>
                <w:shd w:val="clear" w:color="auto" w:fill="FFFFFF"/>
              </w:rPr>
            </w:pPr>
            <w:r w:rsidRPr="00DF3F00">
              <w:t>Číslo oblasti</w:t>
            </w:r>
          </w:p>
        </w:tc>
        <w:tc>
          <w:tcPr>
            <w:tcW w:w="1985" w:type="dxa"/>
            <w:vAlign w:val="center"/>
          </w:tcPr>
          <w:p w14:paraId="65197349"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operativní zálohy</w:t>
            </w:r>
          </w:p>
        </w:tc>
        <w:tc>
          <w:tcPr>
            <w:tcW w:w="1979" w:type="dxa"/>
            <w:vAlign w:val="center"/>
          </w:tcPr>
          <w:p w14:paraId="1C68AEBC"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provozní zálohy</w:t>
            </w:r>
          </w:p>
        </w:tc>
      </w:tr>
      <w:tr w:rsidR="002C17FC" w14:paraId="2648F0DF" w14:textId="77777777" w:rsidTr="002C17FC">
        <w:tc>
          <w:tcPr>
            <w:tcW w:w="3539" w:type="dxa"/>
            <w:vAlign w:val="center"/>
          </w:tcPr>
          <w:p w14:paraId="72B5BF3F" w14:textId="77777777" w:rsidR="002C17FC" w:rsidRDefault="002C17FC" w:rsidP="002C17FC">
            <w:pPr>
              <w:spacing w:line="360" w:lineRule="auto"/>
              <w:rPr>
                <w:rFonts w:cs="Arial"/>
                <w:bCs/>
                <w:shd w:val="clear" w:color="auto" w:fill="FFFFFF"/>
              </w:rPr>
            </w:pPr>
            <w:r w:rsidRPr="00C94A51">
              <w:t>Bystřicko a Velkomeziříčsko</w:t>
            </w:r>
          </w:p>
        </w:tc>
        <w:tc>
          <w:tcPr>
            <w:tcW w:w="1559" w:type="dxa"/>
            <w:vAlign w:val="center"/>
          </w:tcPr>
          <w:p w14:paraId="4176C1F5" w14:textId="77777777" w:rsidR="002C17FC" w:rsidRDefault="002C17FC" w:rsidP="002C17FC">
            <w:pPr>
              <w:spacing w:line="360" w:lineRule="auto"/>
              <w:rPr>
                <w:rFonts w:cs="Arial"/>
                <w:bCs/>
                <w:shd w:val="clear" w:color="auto" w:fill="FFFFFF"/>
              </w:rPr>
            </w:pPr>
            <w:r w:rsidRPr="00DF3F00">
              <w:t>1</w:t>
            </w:r>
          </w:p>
        </w:tc>
        <w:tc>
          <w:tcPr>
            <w:tcW w:w="1985" w:type="dxa"/>
          </w:tcPr>
          <w:p w14:paraId="03FBA767" w14:textId="7582F0EE" w:rsidR="002C17FC" w:rsidRDefault="002C17FC" w:rsidP="002C17FC">
            <w:pPr>
              <w:spacing w:line="360" w:lineRule="auto"/>
              <w:rPr>
                <w:rFonts w:cs="Arial"/>
                <w:bCs/>
                <w:shd w:val="clear" w:color="auto" w:fill="FFFFFF"/>
              </w:rPr>
            </w:pPr>
            <w:r w:rsidRPr="00E07594">
              <w:t>2</w:t>
            </w:r>
          </w:p>
        </w:tc>
        <w:tc>
          <w:tcPr>
            <w:tcW w:w="1979" w:type="dxa"/>
          </w:tcPr>
          <w:p w14:paraId="6851D443" w14:textId="570DD1D1" w:rsidR="002C17FC" w:rsidRDefault="002C17FC" w:rsidP="002C17FC">
            <w:pPr>
              <w:spacing w:line="360" w:lineRule="auto"/>
              <w:rPr>
                <w:rFonts w:cs="Arial"/>
                <w:bCs/>
                <w:shd w:val="clear" w:color="auto" w:fill="FFFFFF"/>
              </w:rPr>
            </w:pPr>
            <w:r w:rsidRPr="004C72CE">
              <w:t>2</w:t>
            </w:r>
          </w:p>
        </w:tc>
      </w:tr>
      <w:tr w:rsidR="002C17FC" w14:paraId="24F700BD" w14:textId="77777777" w:rsidTr="002C17FC">
        <w:tc>
          <w:tcPr>
            <w:tcW w:w="3539" w:type="dxa"/>
            <w:vAlign w:val="center"/>
          </w:tcPr>
          <w:p w14:paraId="574D6F61" w14:textId="64575E6F" w:rsidR="002C17FC" w:rsidRDefault="002C17FC" w:rsidP="002C17FC">
            <w:pPr>
              <w:spacing w:line="360" w:lineRule="auto"/>
              <w:rPr>
                <w:rFonts w:cs="Arial"/>
                <w:bCs/>
                <w:shd w:val="clear" w:color="auto" w:fill="FFFFFF"/>
              </w:rPr>
            </w:pPr>
            <w:r w:rsidRPr="00C94A51">
              <w:t>Žďárské vrchy</w:t>
            </w:r>
          </w:p>
        </w:tc>
        <w:tc>
          <w:tcPr>
            <w:tcW w:w="1559" w:type="dxa"/>
            <w:vAlign w:val="center"/>
          </w:tcPr>
          <w:p w14:paraId="50B6CA4F" w14:textId="77777777" w:rsidR="002C17FC" w:rsidRDefault="002C17FC" w:rsidP="002C17FC">
            <w:pPr>
              <w:spacing w:line="360" w:lineRule="auto"/>
              <w:rPr>
                <w:rFonts w:cs="Arial"/>
                <w:bCs/>
                <w:shd w:val="clear" w:color="auto" w:fill="FFFFFF"/>
              </w:rPr>
            </w:pPr>
            <w:r w:rsidRPr="00DF3F00">
              <w:t>2</w:t>
            </w:r>
          </w:p>
        </w:tc>
        <w:tc>
          <w:tcPr>
            <w:tcW w:w="1985" w:type="dxa"/>
          </w:tcPr>
          <w:p w14:paraId="0F7C0C06" w14:textId="3B61E24E" w:rsidR="002C17FC" w:rsidRDefault="002C17FC" w:rsidP="002C17FC">
            <w:pPr>
              <w:spacing w:line="360" w:lineRule="auto"/>
              <w:rPr>
                <w:rFonts w:cs="Arial"/>
                <w:bCs/>
                <w:shd w:val="clear" w:color="auto" w:fill="FFFFFF"/>
              </w:rPr>
            </w:pPr>
            <w:r w:rsidRPr="00E07594">
              <w:t>3</w:t>
            </w:r>
          </w:p>
        </w:tc>
        <w:tc>
          <w:tcPr>
            <w:tcW w:w="1979" w:type="dxa"/>
          </w:tcPr>
          <w:p w14:paraId="24E5F50F" w14:textId="483714B8" w:rsidR="002C17FC" w:rsidRDefault="002C17FC" w:rsidP="002C17FC">
            <w:pPr>
              <w:spacing w:line="360" w:lineRule="auto"/>
              <w:rPr>
                <w:rFonts w:cs="Arial"/>
                <w:bCs/>
                <w:shd w:val="clear" w:color="auto" w:fill="FFFFFF"/>
              </w:rPr>
            </w:pPr>
            <w:r w:rsidRPr="004C72CE">
              <w:t>2</w:t>
            </w:r>
          </w:p>
        </w:tc>
      </w:tr>
      <w:tr w:rsidR="002C17FC" w14:paraId="45856449" w14:textId="77777777" w:rsidTr="002C17FC">
        <w:tc>
          <w:tcPr>
            <w:tcW w:w="3539" w:type="dxa"/>
            <w:vAlign w:val="center"/>
          </w:tcPr>
          <w:p w14:paraId="32E426A8" w14:textId="06CEB653" w:rsidR="002C17FC" w:rsidRDefault="002C17FC" w:rsidP="002C17FC">
            <w:pPr>
              <w:spacing w:line="360" w:lineRule="auto"/>
              <w:rPr>
                <w:rFonts w:cs="Arial"/>
                <w:bCs/>
                <w:shd w:val="clear" w:color="auto" w:fill="FFFFFF"/>
              </w:rPr>
            </w:pPr>
            <w:r w:rsidRPr="00C94A51">
              <w:t>Havlíčkobrodsko</w:t>
            </w:r>
          </w:p>
        </w:tc>
        <w:tc>
          <w:tcPr>
            <w:tcW w:w="1559" w:type="dxa"/>
            <w:vAlign w:val="center"/>
          </w:tcPr>
          <w:p w14:paraId="75ABC642" w14:textId="77777777" w:rsidR="002C17FC" w:rsidRDefault="002C17FC" w:rsidP="002C17FC">
            <w:pPr>
              <w:spacing w:line="360" w:lineRule="auto"/>
              <w:rPr>
                <w:rFonts w:cs="Arial"/>
                <w:bCs/>
                <w:shd w:val="clear" w:color="auto" w:fill="FFFFFF"/>
              </w:rPr>
            </w:pPr>
            <w:r w:rsidRPr="00DF3F00">
              <w:t>3</w:t>
            </w:r>
          </w:p>
        </w:tc>
        <w:tc>
          <w:tcPr>
            <w:tcW w:w="1985" w:type="dxa"/>
          </w:tcPr>
          <w:p w14:paraId="59E1B9E7" w14:textId="3533B050" w:rsidR="002C17FC" w:rsidRDefault="002C17FC" w:rsidP="002C17FC">
            <w:pPr>
              <w:spacing w:line="360" w:lineRule="auto"/>
              <w:rPr>
                <w:rFonts w:cs="Arial"/>
                <w:bCs/>
                <w:shd w:val="clear" w:color="auto" w:fill="FFFFFF"/>
              </w:rPr>
            </w:pPr>
            <w:r w:rsidRPr="00E07594">
              <w:t>2</w:t>
            </w:r>
          </w:p>
        </w:tc>
        <w:tc>
          <w:tcPr>
            <w:tcW w:w="1979" w:type="dxa"/>
          </w:tcPr>
          <w:p w14:paraId="43A5AA5C" w14:textId="0422AFDD" w:rsidR="002C17FC" w:rsidRDefault="002C17FC" w:rsidP="002C17FC">
            <w:pPr>
              <w:spacing w:line="360" w:lineRule="auto"/>
              <w:rPr>
                <w:rFonts w:cs="Arial"/>
                <w:bCs/>
                <w:shd w:val="clear" w:color="auto" w:fill="FFFFFF"/>
              </w:rPr>
            </w:pPr>
            <w:r w:rsidRPr="004C72CE">
              <w:t>2</w:t>
            </w:r>
          </w:p>
        </w:tc>
      </w:tr>
      <w:tr w:rsidR="002C17FC" w14:paraId="5990823F" w14:textId="77777777" w:rsidTr="002C17FC">
        <w:tc>
          <w:tcPr>
            <w:tcW w:w="3539" w:type="dxa"/>
            <w:vAlign w:val="center"/>
          </w:tcPr>
          <w:p w14:paraId="29652EB2" w14:textId="77777777" w:rsidR="002C17FC" w:rsidRDefault="002C17FC" w:rsidP="002C17FC">
            <w:pPr>
              <w:spacing w:line="360" w:lineRule="auto"/>
              <w:rPr>
                <w:rFonts w:cs="Arial"/>
                <w:bCs/>
                <w:shd w:val="clear" w:color="auto" w:fill="FFFFFF"/>
              </w:rPr>
            </w:pPr>
            <w:r w:rsidRPr="00C94A51">
              <w:t>Jihlavsko</w:t>
            </w:r>
          </w:p>
        </w:tc>
        <w:tc>
          <w:tcPr>
            <w:tcW w:w="1559" w:type="dxa"/>
            <w:vAlign w:val="center"/>
          </w:tcPr>
          <w:p w14:paraId="29BD24E7" w14:textId="77777777" w:rsidR="002C17FC" w:rsidRDefault="002C17FC" w:rsidP="002C17FC">
            <w:pPr>
              <w:spacing w:line="360" w:lineRule="auto"/>
              <w:rPr>
                <w:rFonts w:cs="Arial"/>
                <w:bCs/>
                <w:shd w:val="clear" w:color="auto" w:fill="FFFFFF"/>
              </w:rPr>
            </w:pPr>
            <w:r w:rsidRPr="00DF3F00">
              <w:t>4</w:t>
            </w:r>
          </w:p>
        </w:tc>
        <w:tc>
          <w:tcPr>
            <w:tcW w:w="1985" w:type="dxa"/>
          </w:tcPr>
          <w:p w14:paraId="583D7B46" w14:textId="1AFFCF12" w:rsidR="002C17FC" w:rsidRDefault="002C17FC" w:rsidP="002C17FC">
            <w:pPr>
              <w:spacing w:line="360" w:lineRule="auto"/>
              <w:rPr>
                <w:rFonts w:cs="Arial"/>
                <w:bCs/>
                <w:shd w:val="clear" w:color="auto" w:fill="FFFFFF"/>
              </w:rPr>
            </w:pPr>
            <w:r w:rsidRPr="00E07594">
              <w:t>2</w:t>
            </w:r>
          </w:p>
        </w:tc>
        <w:tc>
          <w:tcPr>
            <w:tcW w:w="1979" w:type="dxa"/>
          </w:tcPr>
          <w:p w14:paraId="49AEFF9A" w14:textId="41C15CAB" w:rsidR="002C17FC" w:rsidRDefault="002C17FC" w:rsidP="002C17FC">
            <w:pPr>
              <w:spacing w:line="360" w:lineRule="auto"/>
              <w:rPr>
                <w:rFonts w:cs="Arial"/>
                <w:bCs/>
                <w:shd w:val="clear" w:color="auto" w:fill="FFFFFF"/>
              </w:rPr>
            </w:pPr>
            <w:r w:rsidRPr="004C72CE">
              <w:t>1</w:t>
            </w:r>
          </w:p>
        </w:tc>
      </w:tr>
      <w:tr w:rsidR="002C17FC" w14:paraId="06A4E73E" w14:textId="77777777" w:rsidTr="002C17FC">
        <w:tc>
          <w:tcPr>
            <w:tcW w:w="3539" w:type="dxa"/>
            <w:vAlign w:val="center"/>
          </w:tcPr>
          <w:p w14:paraId="17E199C9" w14:textId="43353424" w:rsidR="002C17FC" w:rsidRDefault="002C17FC" w:rsidP="002C17FC">
            <w:pPr>
              <w:spacing w:line="360" w:lineRule="auto"/>
              <w:rPr>
                <w:rFonts w:cs="Arial"/>
                <w:bCs/>
                <w:shd w:val="clear" w:color="auto" w:fill="FFFFFF"/>
              </w:rPr>
            </w:pPr>
            <w:r w:rsidRPr="00C94A51">
              <w:t>Moravskobud</w:t>
            </w:r>
            <w:r w:rsidR="005B5BC2">
              <w:t>ějovicko</w:t>
            </w:r>
          </w:p>
        </w:tc>
        <w:tc>
          <w:tcPr>
            <w:tcW w:w="1559" w:type="dxa"/>
            <w:vAlign w:val="center"/>
          </w:tcPr>
          <w:p w14:paraId="44D560E7" w14:textId="77777777" w:rsidR="002C17FC" w:rsidRDefault="002C17FC" w:rsidP="002C17FC">
            <w:pPr>
              <w:spacing w:line="360" w:lineRule="auto"/>
              <w:rPr>
                <w:rFonts w:cs="Arial"/>
                <w:bCs/>
                <w:shd w:val="clear" w:color="auto" w:fill="FFFFFF"/>
              </w:rPr>
            </w:pPr>
            <w:r w:rsidRPr="00DF3F00">
              <w:t>5</w:t>
            </w:r>
          </w:p>
        </w:tc>
        <w:tc>
          <w:tcPr>
            <w:tcW w:w="1985" w:type="dxa"/>
          </w:tcPr>
          <w:p w14:paraId="48F35030" w14:textId="62B7AF7E" w:rsidR="002C17FC" w:rsidRDefault="002C17FC" w:rsidP="002C17FC">
            <w:pPr>
              <w:spacing w:line="360" w:lineRule="auto"/>
              <w:rPr>
                <w:rFonts w:cs="Arial"/>
                <w:bCs/>
                <w:shd w:val="clear" w:color="auto" w:fill="FFFFFF"/>
              </w:rPr>
            </w:pPr>
            <w:r w:rsidRPr="00E07594">
              <w:t>2</w:t>
            </w:r>
          </w:p>
        </w:tc>
        <w:tc>
          <w:tcPr>
            <w:tcW w:w="1979" w:type="dxa"/>
          </w:tcPr>
          <w:p w14:paraId="39582C36" w14:textId="320CEC7B" w:rsidR="002C17FC" w:rsidRDefault="002C17FC" w:rsidP="002C17FC">
            <w:pPr>
              <w:spacing w:line="360" w:lineRule="auto"/>
              <w:rPr>
                <w:rFonts w:cs="Arial"/>
                <w:bCs/>
                <w:shd w:val="clear" w:color="auto" w:fill="FFFFFF"/>
              </w:rPr>
            </w:pPr>
            <w:r w:rsidRPr="004C72CE">
              <w:t>2</w:t>
            </w:r>
          </w:p>
        </w:tc>
      </w:tr>
      <w:tr w:rsidR="002C17FC" w14:paraId="2058EFF3" w14:textId="77777777" w:rsidTr="002C17FC">
        <w:tc>
          <w:tcPr>
            <w:tcW w:w="3539" w:type="dxa"/>
            <w:vAlign w:val="center"/>
          </w:tcPr>
          <w:p w14:paraId="7F47DDE8" w14:textId="77777777" w:rsidR="002C17FC" w:rsidRDefault="002C17FC" w:rsidP="002C17FC">
            <w:pPr>
              <w:spacing w:line="360" w:lineRule="auto"/>
              <w:rPr>
                <w:rFonts w:cs="Arial"/>
                <w:bCs/>
                <w:shd w:val="clear" w:color="auto" w:fill="FFFFFF"/>
              </w:rPr>
            </w:pPr>
            <w:r w:rsidRPr="00C94A51">
              <w:t>Třebíčsko</w:t>
            </w:r>
          </w:p>
        </w:tc>
        <w:tc>
          <w:tcPr>
            <w:tcW w:w="1559" w:type="dxa"/>
            <w:vAlign w:val="center"/>
          </w:tcPr>
          <w:p w14:paraId="031909D1" w14:textId="77777777" w:rsidR="002C17FC" w:rsidRDefault="002C17FC" w:rsidP="002C17FC">
            <w:pPr>
              <w:spacing w:line="360" w:lineRule="auto"/>
              <w:rPr>
                <w:rFonts w:cs="Arial"/>
                <w:bCs/>
                <w:shd w:val="clear" w:color="auto" w:fill="FFFFFF"/>
              </w:rPr>
            </w:pPr>
            <w:r w:rsidRPr="00DF3F00">
              <w:t>6</w:t>
            </w:r>
          </w:p>
        </w:tc>
        <w:tc>
          <w:tcPr>
            <w:tcW w:w="1985" w:type="dxa"/>
          </w:tcPr>
          <w:p w14:paraId="729A4634" w14:textId="3BD45954" w:rsidR="002C17FC" w:rsidRDefault="002C17FC" w:rsidP="002C17FC">
            <w:pPr>
              <w:spacing w:line="360" w:lineRule="auto"/>
              <w:rPr>
                <w:rFonts w:cs="Arial"/>
                <w:bCs/>
                <w:shd w:val="clear" w:color="auto" w:fill="FFFFFF"/>
              </w:rPr>
            </w:pPr>
            <w:r w:rsidRPr="00E07594">
              <w:t>2</w:t>
            </w:r>
          </w:p>
        </w:tc>
        <w:tc>
          <w:tcPr>
            <w:tcW w:w="1979" w:type="dxa"/>
          </w:tcPr>
          <w:p w14:paraId="23842A56" w14:textId="34D8F4CA" w:rsidR="002C17FC" w:rsidRDefault="002C17FC" w:rsidP="002C17FC">
            <w:pPr>
              <w:spacing w:line="360" w:lineRule="auto"/>
              <w:rPr>
                <w:rFonts w:cs="Arial"/>
                <w:bCs/>
                <w:shd w:val="clear" w:color="auto" w:fill="FFFFFF"/>
              </w:rPr>
            </w:pPr>
            <w:r w:rsidRPr="004C72CE">
              <w:t>2</w:t>
            </w:r>
          </w:p>
        </w:tc>
      </w:tr>
      <w:tr w:rsidR="002C17FC" w14:paraId="3FA8BC58" w14:textId="77777777" w:rsidTr="002C17FC">
        <w:tc>
          <w:tcPr>
            <w:tcW w:w="3539" w:type="dxa"/>
            <w:vAlign w:val="center"/>
          </w:tcPr>
          <w:p w14:paraId="0EF9F46E" w14:textId="77777777" w:rsidR="002C17FC" w:rsidRDefault="002C17FC" w:rsidP="002C17FC">
            <w:pPr>
              <w:spacing w:line="360" w:lineRule="auto"/>
              <w:rPr>
                <w:rFonts w:cs="Arial"/>
                <w:bCs/>
                <w:shd w:val="clear" w:color="auto" w:fill="FFFFFF"/>
              </w:rPr>
            </w:pPr>
            <w:r w:rsidRPr="00C94A51">
              <w:t>Humpolecko</w:t>
            </w:r>
          </w:p>
        </w:tc>
        <w:tc>
          <w:tcPr>
            <w:tcW w:w="1559" w:type="dxa"/>
            <w:vAlign w:val="center"/>
          </w:tcPr>
          <w:p w14:paraId="2622C773" w14:textId="77777777" w:rsidR="002C17FC" w:rsidRDefault="002C17FC" w:rsidP="002C17FC">
            <w:pPr>
              <w:spacing w:line="360" w:lineRule="auto"/>
              <w:rPr>
                <w:rFonts w:cs="Arial"/>
                <w:bCs/>
                <w:shd w:val="clear" w:color="auto" w:fill="FFFFFF"/>
              </w:rPr>
            </w:pPr>
            <w:r w:rsidRPr="00DF3F00">
              <w:t>7</w:t>
            </w:r>
          </w:p>
        </w:tc>
        <w:tc>
          <w:tcPr>
            <w:tcW w:w="1985" w:type="dxa"/>
          </w:tcPr>
          <w:p w14:paraId="1F4A560E" w14:textId="5C73BC36" w:rsidR="002C17FC" w:rsidRDefault="002C17FC" w:rsidP="002C17FC">
            <w:pPr>
              <w:spacing w:line="360" w:lineRule="auto"/>
              <w:rPr>
                <w:rFonts w:cs="Arial"/>
                <w:bCs/>
                <w:shd w:val="clear" w:color="auto" w:fill="FFFFFF"/>
              </w:rPr>
            </w:pPr>
            <w:r w:rsidRPr="00E07594">
              <w:t>2</w:t>
            </w:r>
          </w:p>
        </w:tc>
        <w:tc>
          <w:tcPr>
            <w:tcW w:w="1979" w:type="dxa"/>
          </w:tcPr>
          <w:p w14:paraId="01D4114F" w14:textId="0233B584" w:rsidR="002C17FC" w:rsidRDefault="002C17FC" w:rsidP="002C17FC">
            <w:pPr>
              <w:spacing w:line="360" w:lineRule="auto"/>
              <w:rPr>
                <w:rFonts w:cs="Arial"/>
                <w:bCs/>
                <w:shd w:val="clear" w:color="auto" w:fill="FFFFFF"/>
              </w:rPr>
            </w:pPr>
            <w:r w:rsidRPr="004C72CE">
              <w:t>2</w:t>
            </w:r>
          </w:p>
        </w:tc>
      </w:tr>
      <w:tr w:rsidR="002C17FC" w14:paraId="18BCCC76" w14:textId="77777777" w:rsidTr="002C17FC">
        <w:tc>
          <w:tcPr>
            <w:tcW w:w="3539" w:type="dxa"/>
            <w:vAlign w:val="center"/>
          </w:tcPr>
          <w:p w14:paraId="474E6219" w14:textId="77777777" w:rsidR="002C17FC" w:rsidRDefault="002C17FC" w:rsidP="002C17FC">
            <w:pPr>
              <w:spacing w:line="360" w:lineRule="auto"/>
              <w:rPr>
                <w:rFonts w:cs="Arial"/>
                <w:bCs/>
                <w:shd w:val="clear" w:color="auto" w:fill="FFFFFF"/>
              </w:rPr>
            </w:pPr>
            <w:r w:rsidRPr="00C94A51">
              <w:t>Pelhřimovsko</w:t>
            </w:r>
          </w:p>
        </w:tc>
        <w:tc>
          <w:tcPr>
            <w:tcW w:w="1559" w:type="dxa"/>
            <w:vAlign w:val="center"/>
          </w:tcPr>
          <w:p w14:paraId="251639AB" w14:textId="77777777" w:rsidR="002C17FC" w:rsidRDefault="002C17FC" w:rsidP="002C17FC">
            <w:pPr>
              <w:spacing w:line="360" w:lineRule="auto"/>
              <w:rPr>
                <w:rFonts w:cs="Arial"/>
                <w:bCs/>
                <w:shd w:val="clear" w:color="auto" w:fill="FFFFFF"/>
              </w:rPr>
            </w:pPr>
            <w:r w:rsidRPr="00DF3F00">
              <w:t>8</w:t>
            </w:r>
          </w:p>
        </w:tc>
        <w:tc>
          <w:tcPr>
            <w:tcW w:w="1985" w:type="dxa"/>
          </w:tcPr>
          <w:p w14:paraId="60AF0DC4" w14:textId="5F085582" w:rsidR="002C17FC" w:rsidRDefault="002C17FC" w:rsidP="002C17FC">
            <w:pPr>
              <w:spacing w:line="360" w:lineRule="auto"/>
              <w:rPr>
                <w:rFonts w:cs="Arial"/>
                <w:bCs/>
                <w:shd w:val="clear" w:color="auto" w:fill="FFFFFF"/>
              </w:rPr>
            </w:pPr>
            <w:r w:rsidRPr="00E07594">
              <w:t>2</w:t>
            </w:r>
          </w:p>
        </w:tc>
        <w:tc>
          <w:tcPr>
            <w:tcW w:w="1979" w:type="dxa"/>
          </w:tcPr>
          <w:p w14:paraId="36AFFE55" w14:textId="14C72B0C" w:rsidR="002C17FC" w:rsidRDefault="002C17FC" w:rsidP="002C17FC">
            <w:pPr>
              <w:spacing w:line="360" w:lineRule="auto"/>
              <w:rPr>
                <w:rFonts w:cs="Arial"/>
                <w:bCs/>
                <w:shd w:val="clear" w:color="auto" w:fill="FFFFFF"/>
              </w:rPr>
            </w:pPr>
            <w:r w:rsidRPr="004C72CE">
              <w:t>2</w:t>
            </w:r>
          </w:p>
        </w:tc>
      </w:tr>
    </w:tbl>
    <w:p w14:paraId="07C0FD68" w14:textId="77777777" w:rsidR="003B6252" w:rsidRPr="00456A0D" w:rsidRDefault="003B6252">
      <w:pPr>
        <w:rPr>
          <w:rFonts w:ascii="Arial" w:hAnsi="Arial" w:cs="Arial"/>
          <w:bCs/>
          <w:shd w:val="clear" w:color="auto" w:fill="FFFFFF"/>
        </w:rPr>
      </w:pP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Rozčlenění kategorií vozidel</w:t>
      </w:r>
    </w:p>
    <w:p w14:paraId="50933B0B" w14:textId="731B8026" w:rsidR="00C11480" w:rsidRPr="00456A0D"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Style w:val="Mkatabulky"/>
        <w:tblW w:w="9013" w:type="dxa"/>
        <w:tblLook w:val="04A0" w:firstRow="1" w:lastRow="0" w:firstColumn="1" w:lastColumn="0" w:noHBand="0" w:noVBand="1"/>
      </w:tblPr>
      <w:tblGrid>
        <w:gridCol w:w="1232"/>
        <w:gridCol w:w="3056"/>
        <w:gridCol w:w="1379"/>
        <w:gridCol w:w="1416"/>
        <w:gridCol w:w="1930"/>
      </w:tblGrid>
      <w:tr w:rsidR="00C11480" w:rsidRPr="00456A0D" w14:paraId="1796314F" w14:textId="77777777" w:rsidTr="002502E2">
        <w:trPr>
          <w:trHeight w:hRule="exact" w:val="582"/>
        </w:trPr>
        <w:tc>
          <w:tcPr>
            <w:tcW w:w="1232" w:type="dxa"/>
            <w:vMerge w:val="restart"/>
            <w:vAlign w:val="center"/>
          </w:tcPr>
          <w:p w14:paraId="3B4CFC9F" w14:textId="77777777" w:rsidR="00C11480" w:rsidRPr="00456A0D" w:rsidRDefault="00C11480" w:rsidP="00F76D41">
            <w:pPr>
              <w:keepNext/>
              <w:spacing w:before="120" w:after="120" w:line="288" w:lineRule="auto"/>
              <w:rPr>
                <w:rFonts w:cs="Arial"/>
                <w:b/>
                <w:bCs/>
                <w:shd w:val="clear" w:color="auto" w:fill="FFFFFF"/>
              </w:rPr>
            </w:pPr>
            <w:bookmarkStart w:id="1" w:name="_Hlk61619815"/>
            <w:r w:rsidRPr="00456A0D">
              <w:rPr>
                <w:rFonts w:cs="Arial"/>
                <w:b/>
                <w:bCs/>
                <w:shd w:val="clear" w:color="auto" w:fill="FFFFFF"/>
              </w:rPr>
              <w:lastRenderedPageBreak/>
              <w:t>Označení kategorie</w:t>
            </w:r>
          </w:p>
        </w:tc>
        <w:tc>
          <w:tcPr>
            <w:tcW w:w="3056" w:type="dxa"/>
            <w:vMerge w:val="restart"/>
            <w:vAlign w:val="center"/>
          </w:tcPr>
          <w:p w14:paraId="1384419F" w14:textId="77777777" w:rsidR="00C11480" w:rsidRPr="00456A0D" w:rsidRDefault="00C11480" w:rsidP="00F76D41">
            <w:pPr>
              <w:keepNext/>
              <w:spacing w:before="120" w:after="120" w:line="288" w:lineRule="auto"/>
              <w:rPr>
                <w:rFonts w:cs="Arial"/>
                <w:bCs/>
                <w:shd w:val="clear" w:color="auto" w:fill="FFFFFF"/>
              </w:rPr>
            </w:pPr>
            <w:r w:rsidRPr="00456A0D">
              <w:rPr>
                <w:rFonts w:cs="Arial"/>
                <w:b/>
                <w:bCs/>
                <w:shd w:val="clear" w:color="auto" w:fill="FFFFFF"/>
              </w:rPr>
              <w:t>Kategorie vozidla</w:t>
            </w:r>
          </w:p>
        </w:tc>
        <w:tc>
          <w:tcPr>
            <w:tcW w:w="2795" w:type="dxa"/>
            <w:gridSpan w:val="2"/>
            <w:tcBorders>
              <w:bottom w:val="single" w:sz="12" w:space="0" w:color="auto"/>
            </w:tcBorders>
            <w:vAlign w:val="center"/>
          </w:tcPr>
          <w:p w14:paraId="53D62CC7" w14:textId="77777777" w:rsidR="00C11480" w:rsidRPr="00456A0D" w:rsidRDefault="00C11480" w:rsidP="00F76D41">
            <w:pPr>
              <w:keepNext/>
              <w:spacing w:before="120" w:after="120" w:line="360" w:lineRule="auto"/>
              <w:rPr>
                <w:rFonts w:cs="Arial"/>
                <w:b/>
                <w:bCs/>
                <w:shd w:val="clear" w:color="auto" w:fill="FFFFFF"/>
              </w:rPr>
            </w:pPr>
            <w:r w:rsidRPr="00456A0D">
              <w:rPr>
                <w:rFonts w:cs="Arial"/>
                <w:b/>
                <w:bCs/>
                <w:shd w:val="clear" w:color="auto" w:fill="FFFFFF"/>
              </w:rPr>
              <w:t>Počet míst (minimálně)</w:t>
            </w:r>
          </w:p>
        </w:tc>
        <w:tc>
          <w:tcPr>
            <w:tcW w:w="1930" w:type="dxa"/>
            <w:vMerge w:val="restart"/>
            <w:vAlign w:val="center"/>
          </w:tcPr>
          <w:p w14:paraId="5A80BB16" w14:textId="77777777" w:rsidR="00C11480" w:rsidRPr="00456A0D" w:rsidRDefault="00C11480" w:rsidP="00F76D41">
            <w:pPr>
              <w:keepNext/>
              <w:spacing w:before="120" w:after="120" w:line="360" w:lineRule="auto"/>
              <w:rPr>
                <w:rFonts w:cs="Arial"/>
                <w:bCs/>
                <w:shd w:val="clear" w:color="auto" w:fill="FFFFFF"/>
              </w:rPr>
            </w:pPr>
            <w:r w:rsidRPr="00456A0D">
              <w:rPr>
                <w:rFonts w:cs="Arial"/>
                <w:b/>
                <w:bCs/>
                <w:shd w:val="clear" w:color="auto" w:fill="FFFFFF"/>
              </w:rPr>
              <w:t>Minimální délka vozidla [m] (orientačně)</w:t>
            </w:r>
          </w:p>
        </w:tc>
      </w:tr>
      <w:tr w:rsidR="00C11480" w:rsidRPr="00456A0D" w14:paraId="2F2AABF2" w14:textId="77777777" w:rsidTr="002502E2">
        <w:trPr>
          <w:trHeight w:hRule="exact" w:val="582"/>
        </w:trPr>
        <w:tc>
          <w:tcPr>
            <w:tcW w:w="1232" w:type="dxa"/>
            <w:vMerge/>
            <w:tcBorders>
              <w:bottom w:val="single" w:sz="12" w:space="0" w:color="auto"/>
            </w:tcBorders>
            <w:vAlign w:val="center"/>
          </w:tcPr>
          <w:p w14:paraId="77EE4FE7" w14:textId="77777777" w:rsidR="00C11480" w:rsidRPr="00456A0D" w:rsidRDefault="00C11480" w:rsidP="00325B6B">
            <w:pPr>
              <w:keepNext/>
              <w:spacing w:before="120" w:after="120" w:line="288" w:lineRule="auto"/>
              <w:rPr>
                <w:rFonts w:cs="Arial"/>
                <w:b/>
                <w:bCs/>
                <w:shd w:val="clear" w:color="auto" w:fill="FFFFFF"/>
              </w:rPr>
            </w:pPr>
          </w:p>
        </w:tc>
        <w:tc>
          <w:tcPr>
            <w:tcW w:w="3056" w:type="dxa"/>
            <w:vMerge/>
            <w:tcBorders>
              <w:bottom w:val="single" w:sz="12" w:space="0" w:color="auto"/>
            </w:tcBorders>
            <w:vAlign w:val="center"/>
          </w:tcPr>
          <w:p w14:paraId="0C7C5791" w14:textId="77777777" w:rsidR="00C11480" w:rsidRPr="00456A0D" w:rsidRDefault="00C11480" w:rsidP="00325B6B">
            <w:pPr>
              <w:keepNext/>
              <w:spacing w:before="120" w:after="120" w:line="288" w:lineRule="auto"/>
              <w:rPr>
                <w:rFonts w:cs="Arial"/>
                <w:b/>
                <w:bCs/>
                <w:shd w:val="clear" w:color="auto" w:fill="FFFFFF"/>
              </w:rPr>
            </w:pPr>
          </w:p>
        </w:tc>
        <w:tc>
          <w:tcPr>
            <w:tcW w:w="1379" w:type="dxa"/>
            <w:tcBorders>
              <w:top w:val="single" w:sz="12" w:space="0" w:color="auto"/>
              <w:bottom w:val="single" w:sz="12" w:space="0" w:color="auto"/>
            </w:tcBorders>
            <w:vAlign w:val="center"/>
          </w:tcPr>
          <w:p w14:paraId="193818E4" w14:textId="77777777" w:rsidR="00C11480" w:rsidRPr="00456A0D" w:rsidRDefault="00C11480" w:rsidP="00325B6B">
            <w:pPr>
              <w:keepNext/>
              <w:spacing w:before="120" w:after="120" w:line="360" w:lineRule="auto"/>
              <w:rPr>
                <w:rFonts w:cs="Arial"/>
                <w:bCs/>
                <w:shd w:val="clear" w:color="auto" w:fill="FFFFFF"/>
              </w:rPr>
            </w:pPr>
            <w:r w:rsidRPr="00456A0D">
              <w:rPr>
                <w:rFonts w:cs="Arial"/>
                <w:b/>
                <w:bCs/>
                <w:shd w:val="clear" w:color="auto" w:fill="FFFFFF"/>
              </w:rPr>
              <w:t xml:space="preserve">celkem </w:t>
            </w:r>
          </w:p>
        </w:tc>
        <w:tc>
          <w:tcPr>
            <w:tcW w:w="1416" w:type="dxa"/>
            <w:tcBorders>
              <w:top w:val="single" w:sz="12" w:space="0" w:color="auto"/>
              <w:bottom w:val="single" w:sz="12" w:space="0" w:color="auto"/>
            </w:tcBorders>
            <w:vAlign w:val="center"/>
          </w:tcPr>
          <w:p w14:paraId="181F93AF" w14:textId="77777777" w:rsidR="00C11480" w:rsidRPr="00456A0D" w:rsidRDefault="00C11480" w:rsidP="00325B6B">
            <w:pPr>
              <w:keepNext/>
              <w:spacing w:before="120" w:after="120" w:line="360" w:lineRule="auto"/>
              <w:rPr>
                <w:rFonts w:cs="Arial"/>
                <w:b/>
                <w:bCs/>
                <w:shd w:val="clear" w:color="auto" w:fill="FFFFFF"/>
              </w:rPr>
            </w:pPr>
            <w:r w:rsidRPr="00456A0D">
              <w:rPr>
                <w:rFonts w:cs="Arial"/>
                <w:b/>
                <w:bCs/>
                <w:shd w:val="clear" w:color="auto" w:fill="FFFFFF"/>
              </w:rPr>
              <w:t>sezení</w:t>
            </w:r>
          </w:p>
        </w:tc>
        <w:tc>
          <w:tcPr>
            <w:tcW w:w="1930" w:type="dxa"/>
            <w:vMerge/>
            <w:tcBorders>
              <w:bottom w:val="single" w:sz="12" w:space="0" w:color="auto"/>
            </w:tcBorders>
            <w:vAlign w:val="center"/>
          </w:tcPr>
          <w:p w14:paraId="0E71648A" w14:textId="77777777" w:rsidR="00C11480" w:rsidRPr="00456A0D" w:rsidRDefault="00C11480" w:rsidP="00325B6B">
            <w:pPr>
              <w:keepNext/>
              <w:spacing w:before="120" w:after="120" w:line="360" w:lineRule="auto"/>
              <w:rPr>
                <w:rFonts w:cs="Arial"/>
                <w:bCs/>
                <w:shd w:val="clear" w:color="auto" w:fill="FFFFFF"/>
              </w:rPr>
            </w:pPr>
          </w:p>
        </w:tc>
      </w:tr>
      <w:tr w:rsidR="00C11480" w:rsidRPr="00456A0D" w14:paraId="1F2A704C" w14:textId="77777777" w:rsidTr="002502E2">
        <w:trPr>
          <w:trHeight w:hRule="exact" w:val="466"/>
        </w:trPr>
        <w:tc>
          <w:tcPr>
            <w:tcW w:w="1232" w:type="dxa"/>
            <w:tcBorders>
              <w:top w:val="single" w:sz="12" w:space="0" w:color="auto"/>
            </w:tcBorders>
            <w:vAlign w:val="center"/>
          </w:tcPr>
          <w:p w14:paraId="1313240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X</w:t>
            </w:r>
          </w:p>
        </w:tc>
        <w:tc>
          <w:tcPr>
            <w:tcW w:w="3056" w:type="dxa"/>
            <w:tcBorders>
              <w:top w:val="single" w:sz="12" w:space="0" w:color="auto"/>
            </w:tcBorders>
            <w:vAlign w:val="center"/>
          </w:tcPr>
          <w:p w14:paraId="6059F4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Minibus</w:t>
            </w:r>
          </w:p>
        </w:tc>
        <w:tc>
          <w:tcPr>
            <w:tcW w:w="1379" w:type="dxa"/>
            <w:tcBorders>
              <w:top w:val="single" w:sz="12" w:space="0" w:color="auto"/>
            </w:tcBorders>
            <w:vAlign w:val="center"/>
          </w:tcPr>
          <w:p w14:paraId="76043D7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416" w:type="dxa"/>
            <w:tcBorders>
              <w:top w:val="single" w:sz="12" w:space="0" w:color="auto"/>
            </w:tcBorders>
            <w:vAlign w:val="center"/>
          </w:tcPr>
          <w:p w14:paraId="1BB7D0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930" w:type="dxa"/>
            <w:tcBorders>
              <w:top w:val="single" w:sz="12" w:space="0" w:color="auto"/>
            </w:tcBorders>
            <w:vAlign w:val="center"/>
          </w:tcPr>
          <w:p w14:paraId="75C4EFA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w:t>
            </w:r>
          </w:p>
        </w:tc>
      </w:tr>
      <w:tr w:rsidR="00C11480" w:rsidRPr="00456A0D" w14:paraId="10796B49" w14:textId="77777777" w:rsidTr="002502E2">
        <w:trPr>
          <w:trHeight w:hRule="exact" w:val="883"/>
        </w:trPr>
        <w:tc>
          <w:tcPr>
            <w:tcW w:w="1232" w:type="dxa"/>
            <w:vAlign w:val="center"/>
          </w:tcPr>
          <w:p w14:paraId="3A22E80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 – N</w:t>
            </w:r>
          </w:p>
        </w:tc>
        <w:tc>
          <w:tcPr>
            <w:tcW w:w="3056" w:type="dxa"/>
            <w:vAlign w:val="center"/>
          </w:tcPr>
          <w:p w14:paraId="682D2FC2" w14:textId="67D0E79C" w:rsidR="00C11480" w:rsidRPr="00456A0D" w:rsidRDefault="00C11480" w:rsidP="00877C19">
            <w:pPr>
              <w:spacing w:before="120" w:after="120"/>
              <w:rPr>
                <w:rFonts w:cs="Arial"/>
                <w:bCs/>
                <w:shd w:val="clear" w:color="auto" w:fill="FFFFFF"/>
              </w:rPr>
            </w:pPr>
            <w:r w:rsidRPr="00456A0D">
              <w:rPr>
                <w:rFonts w:cs="Arial"/>
                <w:bCs/>
                <w:shd w:val="clear" w:color="auto" w:fill="FFFFFF"/>
              </w:rPr>
              <w:t>Malý autobus/</w:t>
            </w:r>
            <w:r w:rsidR="00E94BCB">
              <w:rPr>
                <w:rFonts w:cs="Arial"/>
                <w:bCs/>
                <w:shd w:val="clear" w:color="auto" w:fill="FFFFFF"/>
              </w:rPr>
              <w:t xml:space="preserve">částečně </w:t>
            </w:r>
            <w:r w:rsidRPr="00456A0D">
              <w:rPr>
                <w:rFonts w:cs="Arial"/>
                <w:bCs/>
                <w:shd w:val="clear" w:color="auto" w:fill="FFFFFF"/>
              </w:rPr>
              <w:t>nízkopodlažní</w:t>
            </w:r>
          </w:p>
        </w:tc>
        <w:tc>
          <w:tcPr>
            <w:tcW w:w="1379" w:type="dxa"/>
            <w:vAlign w:val="center"/>
          </w:tcPr>
          <w:p w14:paraId="288E1B0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35</w:t>
            </w:r>
          </w:p>
        </w:tc>
        <w:tc>
          <w:tcPr>
            <w:tcW w:w="1416" w:type="dxa"/>
            <w:vAlign w:val="center"/>
          </w:tcPr>
          <w:p w14:paraId="6EB028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22</w:t>
            </w:r>
          </w:p>
        </w:tc>
        <w:tc>
          <w:tcPr>
            <w:tcW w:w="1930" w:type="dxa"/>
            <w:vAlign w:val="center"/>
          </w:tcPr>
          <w:p w14:paraId="7704DC0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p>
        </w:tc>
      </w:tr>
      <w:tr w:rsidR="00C11480" w:rsidRPr="00456A0D" w14:paraId="606FA230" w14:textId="77777777" w:rsidTr="002502E2">
        <w:trPr>
          <w:trHeight w:hRule="exact" w:val="696"/>
        </w:trPr>
        <w:tc>
          <w:tcPr>
            <w:tcW w:w="1232" w:type="dxa"/>
            <w:vAlign w:val="center"/>
          </w:tcPr>
          <w:p w14:paraId="1D157D4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N</w:t>
            </w:r>
          </w:p>
        </w:tc>
        <w:tc>
          <w:tcPr>
            <w:tcW w:w="3056" w:type="dxa"/>
            <w:vAlign w:val="center"/>
          </w:tcPr>
          <w:p w14:paraId="5C74CC23" w14:textId="4655C732"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7C83A67"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2775332C"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5638E9D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7FED04FB" w14:textId="77777777" w:rsidTr="002502E2">
        <w:trPr>
          <w:trHeight w:hRule="exact" w:val="721"/>
        </w:trPr>
        <w:tc>
          <w:tcPr>
            <w:tcW w:w="1232" w:type="dxa"/>
            <w:vAlign w:val="center"/>
          </w:tcPr>
          <w:p w14:paraId="35ADF769"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N</w:t>
            </w:r>
          </w:p>
        </w:tc>
        <w:tc>
          <w:tcPr>
            <w:tcW w:w="3056" w:type="dxa"/>
            <w:vAlign w:val="center"/>
          </w:tcPr>
          <w:p w14:paraId="6DF9472A" w14:textId="7F856F59"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F2C162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295AFF2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22FA85D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2628EBB0" w14:textId="77777777" w:rsidTr="002502E2">
        <w:trPr>
          <w:trHeight w:hRule="exact" w:val="670"/>
        </w:trPr>
        <w:tc>
          <w:tcPr>
            <w:tcW w:w="1232" w:type="dxa"/>
            <w:vAlign w:val="center"/>
          </w:tcPr>
          <w:p w14:paraId="42E511C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N</w:t>
            </w:r>
          </w:p>
        </w:tc>
        <w:tc>
          <w:tcPr>
            <w:tcW w:w="3056" w:type="dxa"/>
            <w:vAlign w:val="center"/>
          </w:tcPr>
          <w:p w14:paraId="68E733FD" w14:textId="4E47F472" w:rsidR="00C11480" w:rsidRPr="00456A0D" w:rsidRDefault="007B19DB" w:rsidP="00877C19">
            <w:pPr>
              <w:spacing w:before="120" w:after="120"/>
              <w:rPr>
                <w:rFonts w:cs="Arial"/>
                <w:bCs/>
                <w:shd w:val="clear" w:color="auto" w:fill="FFFFFF"/>
              </w:rPr>
            </w:pPr>
            <w:r>
              <w:rPr>
                <w:rFonts w:cs="Arial"/>
                <w:bCs/>
                <w:shd w:val="clear" w:color="auto" w:fill="FFFFFF"/>
              </w:rPr>
              <w:t>Velký autobus plus/</w:t>
            </w:r>
            <w:r w:rsidR="00E94BCB">
              <w:rPr>
                <w:rFonts w:cs="Arial"/>
                <w:bCs/>
                <w:shd w:val="clear" w:color="auto" w:fill="FFFFFF"/>
              </w:rPr>
              <w:t xml:space="preserve"> částečně </w:t>
            </w:r>
            <w:r>
              <w:rPr>
                <w:rFonts w:cs="Arial"/>
                <w:bCs/>
                <w:shd w:val="clear" w:color="auto" w:fill="FFFFFF"/>
              </w:rPr>
              <w:t>nízkopodlažní</w:t>
            </w:r>
          </w:p>
        </w:tc>
        <w:tc>
          <w:tcPr>
            <w:tcW w:w="1379" w:type="dxa"/>
            <w:vAlign w:val="center"/>
          </w:tcPr>
          <w:p w14:paraId="08C25C1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23527B8D" w14:textId="0A1143E2" w:rsidR="00C11480" w:rsidRPr="00456A0D" w:rsidRDefault="00C11480" w:rsidP="00877C19">
            <w:pPr>
              <w:spacing w:before="120" w:after="120"/>
              <w:rPr>
                <w:rFonts w:cs="Arial"/>
                <w:bCs/>
                <w:shd w:val="clear" w:color="auto" w:fill="FFFFFF"/>
              </w:rPr>
            </w:pPr>
            <w:r w:rsidRPr="00456A0D">
              <w:rPr>
                <w:rFonts w:cs="Arial"/>
                <w:bCs/>
                <w:shd w:val="clear" w:color="auto" w:fill="FFFFFF"/>
              </w:rPr>
              <w:t>4</w:t>
            </w:r>
            <w:r w:rsidR="00FF790A">
              <w:rPr>
                <w:rFonts w:cs="Arial"/>
                <w:bCs/>
                <w:shd w:val="clear" w:color="auto" w:fill="FFFFFF"/>
              </w:rPr>
              <w:t>7</w:t>
            </w:r>
          </w:p>
        </w:tc>
        <w:tc>
          <w:tcPr>
            <w:tcW w:w="1930" w:type="dxa"/>
            <w:vAlign w:val="center"/>
          </w:tcPr>
          <w:p w14:paraId="627B1030" w14:textId="77A1F7FA"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tr w:rsidR="00C11480" w:rsidRPr="00456A0D" w14:paraId="629D8401" w14:textId="77777777" w:rsidTr="002502E2">
        <w:trPr>
          <w:trHeight w:hRule="exact" w:val="838"/>
        </w:trPr>
        <w:tc>
          <w:tcPr>
            <w:tcW w:w="1232" w:type="dxa"/>
            <w:vAlign w:val="center"/>
          </w:tcPr>
          <w:p w14:paraId="0AE6882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S</w:t>
            </w:r>
          </w:p>
        </w:tc>
        <w:tc>
          <w:tcPr>
            <w:tcW w:w="3056" w:type="dxa"/>
            <w:vAlign w:val="center"/>
          </w:tcPr>
          <w:p w14:paraId="4901B8A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autobus/(standard)</w:t>
            </w:r>
          </w:p>
        </w:tc>
        <w:tc>
          <w:tcPr>
            <w:tcW w:w="1379" w:type="dxa"/>
            <w:vAlign w:val="center"/>
          </w:tcPr>
          <w:p w14:paraId="621698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17E1227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32F456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42D338AE" w14:textId="77777777" w:rsidTr="002502E2">
        <w:trPr>
          <w:trHeight w:hRule="exact" w:val="466"/>
        </w:trPr>
        <w:tc>
          <w:tcPr>
            <w:tcW w:w="1232" w:type="dxa"/>
            <w:vAlign w:val="center"/>
          </w:tcPr>
          <w:p w14:paraId="4FDE01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S</w:t>
            </w:r>
          </w:p>
        </w:tc>
        <w:tc>
          <w:tcPr>
            <w:tcW w:w="3056" w:type="dxa"/>
            <w:vAlign w:val="center"/>
          </w:tcPr>
          <w:p w14:paraId="12E829C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autobus/(standard)</w:t>
            </w:r>
          </w:p>
        </w:tc>
        <w:tc>
          <w:tcPr>
            <w:tcW w:w="1379" w:type="dxa"/>
            <w:vAlign w:val="center"/>
          </w:tcPr>
          <w:p w14:paraId="6F987A7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479EC44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30DDAA1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54A6152F" w14:textId="77777777" w:rsidTr="002502E2">
        <w:trPr>
          <w:trHeight w:hRule="exact" w:val="813"/>
        </w:trPr>
        <w:tc>
          <w:tcPr>
            <w:tcW w:w="1232" w:type="dxa"/>
            <w:vAlign w:val="center"/>
          </w:tcPr>
          <w:p w14:paraId="3C323C8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S</w:t>
            </w:r>
          </w:p>
        </w:tc>
        <w:tc>
          <w:tcPr>
            <w:tcW w:w="3056" w:type="dxa"/>
            <w:vAlign w:val="center"/>
          </w:tcPr>
          <w:p w14:paraId="6E48242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 plus/(standard)</w:t>
            </w:r>
          </w:p>
        </w:tc>
        <w:tc>
          <w:tcPr>
            <w:tcW w:w="1379" w:type="dxa"/>
            <w:vAlign w:val="center"/>
          </w:tcPr>
          <w:p w14:paraId="609F358B"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56D605D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49</w:t>
            </w:r>
          </w:p>
        </w:tc>
        <w:tc>
          <w:tcPr>
            <w:tcW w:w="1930" w:type="dxa"/>
            <w:vAlign w:val="center"/>
          </w:tcPr>
          <w:p w14:paraId="6F2E0C98" w14:textId="1BB31AB9"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bookmarkEnd w:id="1"/>
    </w:tbl>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25C16151" w14:textId="5C235C09" w:rsidR="00C11480" w:rsidRPr="00B93B97" w:rsidRDefault="00C11480" w:rsidP="00C11480">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221AC8">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D7511AE"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Nová vozidla kategorie M, S, V, Vplus</w:t>
      </w:r>
    </w:p>
    <w:p w14:paraId="65F590F6" w14:textId="6EDE492B"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5AA13A9E" w:rsidR="002F5F06" w:rsidRPr="00456A0D" w:rsidRDefault="00C85086"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2F5F06" w:rsidRPr="00456A0D">
        <w:rPr>
          <w:rFonts w:ascii="Arial" w:eastAsia="Calibri" w:hAnsi="Arial" w:cs="Arial"/>
          <w:bCs/>
        </w:rPr>
        <w:t>částečně nízkopodlažní provedení LE (Low Entry)</w:t>
      </w:r>
    </w:p>
    <w:p w14:paraId="2A2982DD" w14:textId="77777777" w:rsidR="002F5F06" w:rsidRPr="00456A0D" w:rsidRDefault="002F5F06"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48835068" w:rsidR="00B3671E" w:rsidRPr="00456A0D" w:rsidRDefault="00254730"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77777777"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60009F">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08DA73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Elektronický odbavovací systém – požadavky na elektronický odbavovací systém ve vozidlech je specifikován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42F641F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5 MBit/s</w:t>
      </w:r>
    </w:p>
    <w:p w14:paraId="60F7520F" w14:textId="3A644091"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0B13F0EE" w14:textId="6CB605F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schránka na letáky</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065CD09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78AF497B" w14:textId="7CD047F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být opatřena sklopnými opěrkami rukou alespoň na straně do uličky a musí mít madla pro stojící cestující</w:t>
      </w:r>
    </w:p>
    <w:p w14:paraId="41DA988E" w14:textId="0560C32B" w:rsidR="00B3671E" w:rsidRPr="00DA3A8F" w:rsidRDefault="00B3671E" w:rsidP="00DA3A8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54011A03" w:rsidR="006C184A" w:rsidRDefault="00B3671E"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6C184A">
        <w:rPr>
          <w:rFonts w:ascii="Arial" w:eastAsia="Calibri" w:hAnsi="Arial" w:cs="Arial"/>
          <w:bCs/>
        </w:rPr>
        <w:t>, v případě provedení LE bude ofuk prostoru nástupu cestujících u předních dveří</w:t>
      </w:r>
      <w:ins w:id="2" w:author="Autor">
        <w:r w:rsidR="004D5370">
          <w:rPr>
            <w:rFonts w:ascii="Arial" w:eastAsia="Calibri" w:hAnsi="Arial" w:cs="Arial"/>
            <w:bCs/>
          </w:rPr>
          <w:t>, nebo lze mít vyhřívání schodů či podlahy v nástupním prostoru</w:t>
        </w:r>
      </w:ins>
    </w:p>
    <w:p w14:paraId="728EC38C" w14:textId="2986ADD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(mimo vozidel v kategorii M)</w:t>
      </w:r>
    </w:p>
    <w:p w14:paraId="69F0C21A" w14:textId="60D9F77F"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24F8A897"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7652A9F2" w:rsidR="00505C90" w:rsidRPr="001D0372" w:rsidRDefault="00505C90" w:rsidP="001D0372">
      <w:pPr>
        <w:pStyle w:val="Nadpis3"/>
        <w:rPr>
          <w:rFonts w:ascii="Arial" w:eastAsia="Calibri" w:hAnsi="Arial" w:cs="Arial"/>
          <w:color w:val="auto"/>
          <w:sz w:val="24"/>
          <w:szCs w:val="24"/>
        </w:rPr>
      </w:pPr>
      <w:bookmarkStart w:id="3" w:name="_Ref61243687"/>
      <w:r w:rsidRPr="001D0372">
        <w:rPr>
          <w:rFonts w:ascii="Arial" w:eastAsia="Calibri" w:hAnsi="Arial" w:cs="Arial"/>
          <w:color w:val="auto"/>
          <w:sz w:val="24"/>
          <w:szCs w:val="24"/>
        </w:rPr>
        <w:t>Starší vozidla vstupující do systému VDV přípustných kategorií S, V, Vplus</w:t>
      </w:r>
      <w:bookmarkEnd w:id="3"/>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696C9BB6"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4209E61D"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399BE57" w14:textId="67DC5D52" w:rsidR="00523637"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xml:space="preserve">; to neplatí pro kategorii S, kde </w:t>
      </w:r>
      <w:r w:rsidR="00224C5B">
        <w:rPr>
          <w:rFonts w:ascii="Arial" w:eastAsia="Calibri" w:hAnsi="Arial" w:cs="Arial"/>
          <w:bCs/>
        </w:rPr>
        <w:lastRenderedPageBreak/>
        <w:t>stačí prostor pro umístění jednoho kočárku nebo vozíku pro invalidy, v tomto místě mohou být sklopné sedačky</w:t>
      </w:r>
      <w:r w:rsidR="00523637">
        <w:rPr>
          <w:rFonts w:ascii="Arial" w:eastAsia="Calibri" w:hAnsi="Arial" w:cs="Arial"/>
          <w:bCs/>
        </w:rPr>
        <w:t xml:space="preserve"> </w:t>
      </w:r>
    </w:p>
    <w:p w14:paraId="1291A152" w14:textId="34A746BB"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3D3B6DA9"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1D0372">
      <w:pPr>
        <w:pStyle w:val="Nadpis2"/>
        <w:rPr>
          <w:rFonts w:ascii="Arial" w:eastAsia="Calibri" w:hAnsi="Arial" w:cs="Arial"/>
          <w:color w:val="auto"/>
        </w:rPr>
      </w:pPr>
      <w:r w:rsidRPr="001D0372">
        <w:rPr>
          <w:rFonts w:ascii="Arial" w:eastAsia="Calibri" w:hAnsi="Arial" w:cs="Arial"/>
          <w:color w:val="auto"/>
        </w:rPr>
        <w:t>Specifické standardy vybavení jednotlivých kategorii vozidel pro přepravu osob – M3</w:t>
      </w:r>
    </w:p>
    <w:p w14:paraId="512B5466" w14:textId="77777777" w:rsidR="00494997" w:rsidRDefault="00494997" w:rsidP="003649A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3649A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3649A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CB6A1B7" w14:textId="77777777" w:rsidR="003649AA" w:rsidRPr="001D0372" w:rsidRDefault="003649AA" w:rsidP="001D0372">
      <w:pPr>
        <w:pStyle w:val="Nadpis3"/>
        <w:rPr>
          <w:rFonts w:ascii="Arial" w:eastAsia="Calibri" w:hAnsi="Arial" w:cs="Arial"/>
          <w:color w:val="auto"/>
        </w:rPr>
      </w:pPr>
      <w:r w:rsidRPr="001D0372">
        <w:rPr>
          <w:rFonts w:ascii="Arial" w:eastAsia="Calibri" w:hAnsi="Arial" w:cs="Arial"/>
          <w:color w:val="auto"/>
        </w:rPr>
        <w:t>Vozidla kategorie M – N</w:t>
      </w:r>
    </w:p>
    <w:p w14:paraId="4566C86A" w14:textId="1EEE5F80" w:rsidR="003649AA" w:rsidRPr="00D87FD3" w:rsidRDefault="00E94BCB" w:rsidP="003649A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3649AA" w:rsidRPr="00D87FD3">
        <w:rPr>
          <w:rStyle w:val="Siln"/>
          <w:rFonts w:ascii="Arial" w:eastAsia="Calibri" w:hAnsi="Arial" w:cs="Arial"/>
          <w:b w:val="0"/>
          <w:sz w:val="22"/>
          <w:szCs w:val="22"/>
          <w:lang w:eastAsia="en-US"/>
        </w:rPr>
        <w:t xml:space="preserve">ástečně nízkopodlažní – Low Entry </w:t>
      </w:r>
    </w:p>
    <w:p w14:paraId="132369AB"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35 míst, z toho 22 míst k sezení (z čehož mohou být maximálně 2 sedačky sklopné při nevyužití plochy pro kočárek a invalidní vozík)</w:t>
      </w:r>
    </w:p>
    <w:p w14:paraId="2EA269F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Min. dvoje dveře, šířka dveří pro nástup s kočárkem/invalidním vozíkem alespoň 995 mm </w:t>
      </w:r>
    </w:p>
    <w:p w14:paraId="27C8F7BD" w14:textId="57CEC4F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562079">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562079">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 </w:t>
      </w:r>
    </w:p>
    <w:p w14:paraId="63D4C58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90 km/h</w:t>
      </w:r>
    </w:p>
    <w:p w14:paraId="74ABC5C1" w14:textId="1742C627"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3 ks v celé délce vozidla, z toho </w:t>
      </w:r>
      <w:r w:rsidR="004224A5">
        <w:rPr>
          <w:rStyle w:val="Siln"/>
          <w:rFonts w:cs="Arial"/>
          <w:b w:val="0"/>
        </w:rPr>
        <w:t xml:space="preserve">min. </w:t>
      </w:r>
      <w:r w:rsidRPr="00D87FD3">
        <w:rPr>
          <w:rStyle w:val="Siln"/>
          <w:rFonts w:cs="Arial"/>
          <w:b w:val="0"/>
        </w:rPr>
        <w:t>2 ks do výšky max. 140 cm od podlahy vozidla, umístění v blízkosti dveří a sedadel vyhrazených pro ZTP</w:t>
      </w:r>
    </w:p>
    <w:p w14:paraId="606C4842" w14:textId="5E88507F" w:rsidR="00EC1CC7" w:rsidRPr="00236D88" w:rsidRDefault="00EC1CC7"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Minimálně 2 místa ve vozidle musí být vybavena</w:t>
      </w:r>
      <w:r w:rsidR="00DA3356" w:rsidRPr="00236D88">
        <w:rPr>
          <w:rStyle w:val="Siln"/>
          <w:rFonts w:cs="Arial"/>
          <w:b w:val="0"/>
        </w:rPr>
        <w:t xml:space="preserve"> </w:t>
      </w:r>
      <w:r w:rsidR="00317B48">
        <w:t>USB zásuvkou určenou k nabíjení mobilních telefonů nebo tabletů</w:t>
      </w:r>
    </w:p>
    <w:p w14:paraId="7CCE6FE6" w14:textId="326728F3"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EE471C">
        <w:rPr>
          <w:rStyle w:val="Siln"/>
          <w:rFonts w:cs="Arial"/>
          <w:b w:val="0"/>
        </w:rPr>
        <w:t>14</w:t>
      </w:r>
      <w:r w:rsidRPr="00D87FD3">
        <w:rPr>
          <w:rStyle w:val="Siln"/>
          <w:rFonts w:cs="Arial"/>
          <w:b w:val="0"/>
        </w:rPr>
        <w:t xml:space="preserve"> jízdních kol. Jedná se o doplňkový standard pro omezené množství vozidel. Počty </w:t>
      </w:r>
      <w:r w:rsidRPr="00D87FD3">
        <w:rPr>
          <w:rStyle w:val="Siln"/>
          <w:rFonts w:cs="Arial"/>
          <w:b w:val="0"/>
        </w:rPr>
        <w:lastRenderedPageBreak/>
        <w:t xml:space="preserve">vozidel specifikují „rámcové oběhy“/oběhy vozidel v jednotlivých provozních oblastech. </w:t>
      </w:r>
    </w:p>
    <w:p w14:paraId="3FACB41E" w14:textId="46C3CBA8" w:rsidR="003649AA" w:rsidRPr="002E1628" w:rsidRDefault="003649AA" w:rsidP="002E1628">
      <w:pPr>
        <w:pStyle w:val="Nadpis3"/>
        <w:rPr>
          <w:rStyle w:val="Siln"/>
          <w:rFonts w:ascii="Arial" w:hAnsi="Arial" w:cs="Arial"/>
          <w:b/>
          <w:bCs/>
          <w:color w:val="auto"/>
        </w:rPr>
      </w:pPr>
      <w:r w:rsidRPr="002E1628">
        <w:rPr>
          <w:rStyle w:val="Siln"/>
          <w:rFonts w:ascii="Arial" w:hAnsi="Arial" w:cs="Arial"/>
          <w:b/>
          <w:bCs/>
          <w:color w:val="auto"/>
        </w:rPr>
        <w:t>Vozidla kategorie S-N</w:t>
      </w:r>
    </w:p>
    <w:p w14:paraId="5F86C1C2" w14:textId="1E5CAA4D" w:rsidR="009D770C" w:rsidRPr="00D87FD3" w:rsidRDefault="00E94BCB" w:rsidP="009D770C">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Low Entry </w:t>
      </w:r>
    </w:p>
    <w:p w14:paraId="4FC407AB"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304262B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7DD1E004"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3649AA">
      <w:pPr>
        <w:tabs>
          <w:tab w:val="num" w:pos="797"/>
        </w:tabs>
        <w:spacing w:after="0" w:line="360" w:lineRule="auto"/>
        <w:jc w:val="both"/>
        <w:rPr>
          <w:rStyle w:val="Siln"/>
          <w:rFonts w:ascii="Arial" w:hAnsi="Arial" w:cs="Arial"/>
          <w:b w:val="0"/>
        </w:rPr>
      </w:pPr>
    </w:p>
    <w:p w14:paraId="745E38D0" w14:textId="5F351A5E" w:rsidR="009D770C" w:rsidRPr="002E1628" w:rsidRDefault="009D770C" w:rsidP="00BD65F6">
      <w:pPr>
        <w:pStyle w:val="Nadpis3"/>
        <w:rPr>
          <w:rStyle w:val="Siln"/>
          <w:rFonts w:ascii="Arial" w:hAnsi="Arial" w:cs="Arial"/>
          <w:b/>
          <w:bCs/>
          <w:color w:val="auto"/>
        </w:rPr>
      </w:pPr>
      <w:r w:rsidRPr="002E1628">
        <w:rPr>
          <w:rStyle w:val="Siln"/>
          <w:rFonts w:ascii="Arial" w:hAnsi="Arial" w:cs="Arial"/>
          <w:b/>
          <w:bCs/>
          <w:color w:val="auto"/>
        </w:rPr>
        <w:t>Vozidlo kategorie V-N</w:t>
      </w:r>
    </w:p>
    <w:p w14:paraId="50ABFDD0" w14:textId="52D6F16E" w:rsidR="00B05BEC" w:rsidRPr="00D87FD3" w:rsidRDefault="003369AF" w:rsidP="00BD65F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Low Entry </w:t>
      </w:r>
    </w:p>
    <w:p w14:paraId="7134E4E2"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83 cestujících, z toho 43 míst k sezení, z čehož mohou být max. 2 sedačky sklopné při nevyužití plochy pro kočárek a invalidní vozík</w:t>
      </w:r>
    </w:p>
    <w:p w14:paraId="79503EB4" w14:textId="2CFA9AF9"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B05BE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lastRenderedPageBreak/>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9047E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29E00F3F" w14:textId="778BFBFA" w:rsidR="009047ED" w:rsidRPr="00D87FD3" w:rsidRDefault="009047ED" w:rsidP="009047ED">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77777777" w:rsidR="008F6D24" w:rsidRPr="002E1628" w:rsidRDefault="008F6D24" w:rsidP="002E1628">
      <w:pPr>
        <w:pStyle w:val="Nadpis3"/>
        <w:rPr>
          <w:rFonts w:ascii="Arial" w:hAnsi="Arial" w:cs="Arial"/>
          <w:color w:val="auto"/>
        </w:rPr>
      </w:pPr>
      <w:bookmarkStart w:id="4" w:name="_Toc6386387"/>
      <w:r w:rsidRPr="002E1628">
        <w:rPr>
          <w:rFonts w:ascii="Arial" w:hAnsi="Arial" w:cs="Arial"/>
          <w:color w:val="auto"/>
        </w:rPr>
        <w:t>Vozidla kategorie Vplus – N</w:t>
      </w:r>
      <w:bookmarkEnd w:id="4"/>
    </w:p>
    <w:p w14:paraId="7DD8D991" w14:textId="4437D409" w:rsidR="008F6D24" w:rsidRPr="00D87FD3" w:rsidRDefault="003369AF" w:rsidP="008F6D24">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 xml:space="preserve">ástečně nízkopodlažní – Low Entry </w:t>
      </w:r>
    </w:p>
    <w:p w14:paraId="031F89F6" w14:textId="504E8FD8"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85 cestujících, z toho 4</w:t>
      </w:r>
      <w:r w:rsidR="00EE471C">
        <w:rPr>
          <w:rStyle w:val="Siln"/>
          <w:rFonts w:ascii="Arial" w:eastAsia="Calibri" w:hAnsi="Arial" w:cs="Arial"/>
          <w:b w:val="0"/>
          <w:sz w:val="22"/>
          <w:szCs w:val="22"/>
          <w:lang w:eastAsia="en-US"/>
        </w:rPr>
        <w:t>7</w:t>
      </w:r>
      <w:r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8F6D24">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563D7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4F2A6B2D" w14:textId="77777777" w:rsidR="00563D7D" w:rsidRPr="004F5C85" w:rsidRDefault="00563D7D" w:rsidP="002E54DD">
      <w:pPr>
        <w:pStyle w:val="Odstavecseseznamem"/>
        <w:spacing w:after="120" w:line="360" w:lineRule="auto"/>
        <w:ind w:left="797"/>
        <w:jc w:val="both"/>
        <w:rPr>
          <w:rStyle w:val="Siln"/>
          <w:rFonts w:eastAsia="Calibri" w:cs="Arial"/>
          <w:b w:val="0"/>
        </w:rPr>
      </w:pPr>
    </w:p>
    <w:p w14:paraId="19E2D602" w14:textId="77777777" w:rsidR="00494997" w:rsidRDefault="00494997" w:rsidP="00494997">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494997">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7777777" w:rsidR="006664A6" w:rsidRPr="00BD65F6" w:rsidRDefault="006664A6" w:rsidP="00BD65F6">
      <w:pPr>
        <w:pStyle w:val="Nadpis3"/>
        <w:spacing w:line="360" w:lineRule="auto"/>
        <w:rPr>
          <w:rStyle w:val="Siln"/>
          <w:rFonts w:ascii="Arial" w:hAnsi="Arial" w:cs="Arial"/>
          <w:b/>
          <w:bCs/>
          <w:color w:val="auto"/>
        </w:rPr>
      </w:pPr>
      <w:r w:rsidRPr="00BD65F6">
        <w:rPr>
          <w:rStyle w:val="Siln"/>
          <w:rFonts w:ascii="Arial" w:hAnsi="Arial" w:cs="Arial"/>
          <w:b/>
          <w:bCs/>
          <w:color w:val="auto"/>
        </w:rPr>
        <w:t>Vozidla kategorie S-S</w:t>
      </w:r>
    </w:p>
    <w:p w14:paraId="01BC7CE6"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t>Vozidla kategorie V-S</w:t>
      </w:r>
    </w:p>
    <w:p w14:paraId="720B46EE"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83 cestujících, z toho 43 míst k sezení, z toho max. 2 sedačky mohou být sklopné při nevyužití plochy pro kočárek a invalidní vozík</w:t>
      </w:r>
    </w:p>
    <w:p w14:paraId="486213ED"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lastRenderedPageBreak/>
        <w:t>Vozidla kategorie Vplus-S</w:t>
      </w:r>
    </w:p>
    <w:p w14:paraId="75A34F59" w14:textId="00019ED1"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85 cestujících, z toho 49 míst k sezení, z toho max. 2</w:t>
      </w:r>
      <w:r w:rsidR="007B3F08">
        <w:rPr>
          <w:rStyle w:val="Siln"/>
          <w:rFonts w:ascii="Arial" w:eastAsia="Calibri" w:hAnsi="Arial" w:cs="Arial"/>
          <w:b w:val="0"/>
          <w:sz w:val="22"/>
          <w:szCs w:val="22"/>
          <w:lang w:eastAsia="en-US"/>
        </w:rPr>
        <w:t> </w:t>
      </w:r>
      <w:r w:rsidRPr="00D11CE7">
        <w:rPr>
          <w:rStyle w:val="Siln"/>
          <w:rFonts w:ascii="Arial" w:eastAsia="Calibri" w:hAnsi="Arial" w:cs="Arial"/>
          <w:b w:val="0"/>
          <w:sz w:val="22"/>
          <w:szCs w:val="22"/>
          <w:lang w:eastAsia="en-US"/>
        </w:rPr>
        <w:t>sedačky mohou být sklopné při nevyužití plochy pro kočárek a invalidní vozík</w:t>
      </w:r>
    </w:p>
    <w:p w14:paraId="45877979" w14:textId="77777777" w:rsidR="00C73968" w:rsidRPr="00D11CE7" w:rsidRDefault="00C73968" w:rsidP="00C73968">
      <w:pPr>
        <w:pStyle w:val="Normlnweb"/>
        <w:spacing w:before="0" w:beforeAutospacing="0" w:after="0" w:afterAutospacing="0" w:line="360" w:lineRule="auto"/>
        <w:jc w:val="both"/>
        <w:rPr>
          <w:rStyle w:val="Siln"/>
          <w:rFonts w:ascii="Arial" w:eastAsia="Calibri" w:hAnsi="Arial" w:cs="Arial"/>
          <w:b w:val="0"/>
          <w:sz w:val="22"/>
          <w:szCs w:val="22"/>
          <w:lang w:eastAsia="en-US"/>
        </w:rPr>
      </w:pPr>
    </w:p>
    <w:p w14:paraId="3C365C30" w14:textId="77777777" w:rsidR="006664A6" w:rsidRPr="002B095A" w:rsidRDefault="006664A6" w:rsidP="0060665A">
      <w:pPr>
        <w:pStyle w:val="Nadpis2"/>
        <w:spacing w:line="360" w:lineRule="auto"/>
        <w:ind w:left="578" w:hanging="578"/>
        <w:rPr>
          <w:rStyle w:val="Siln"/>
          <w:rFonts w:ascii="Arial" w:hAnsi="Arial" w:cs="Arial"/>
          <w:b/>
          <w:bCs/>
          <w:color w:val="auto"/>
          <w:sz w:val="24"/>
          <w:szCs w:val="24"/>
          <w:lang w:eastAsia="cs-CZ"/>
        </w:rPr>
      </w:pPr>
      <w:r w:rsidRPr="002B095A">
        <w:rPr>
          <w:rStyle w:val="Siln"/>
          <w:rFonts w:ascii="Arial" w:hAnsi="Arial" w:cs="Arial"/>
          <w:b/>
          <w:bCs/>
          <w:color w:val="auto"/>
        </w:rPr>
        <w:t>Standard vybavení vozidel pro přepravu osob-M2-vozidla kategorie X</w:t>
      </w:r>
    </w:p>
    <w:p w14:paraId="0C7B8059" w14:textId="77777777" w:rsidR="00462167" w:rsidRPr="00456A0D" w:rsidRDefault="00462167"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Níže je definován specifický standard vybavení vozidel kategorie minibus</w:t>
      </w:r>
    </w:p>
    <w:p w14:paraId="78F780D0"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Nízkopodlažnost se nepředpokládá</w:t>
      </w:r>
    </w:p>
    <w:p w14:paraId="4A15AB64" w14:textId="2579A586"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Jedny dveře - nutná možnost blokace ze strany řidiče, šířka dveří pro nástup s kočárkem alespoň 800 mm</w:t>
      </w:r>
    </w:p>
    <w:p w14:paraId="5489CC0D"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Přední mlhové světlomety</w:t>
      </w:r>
    </w:p>
    <w:p w14:paraId="4565F932"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Maximální rychlost alespoň 80 km/h</w:t>
      </w:r>
    </w:p>
    <w:p w14:paraId="7415D145" w14:textId="4A92754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vozidlech</w:t>
      </w:r>
      <w:r w:rsidR="00685AEB" w:rsidRPr="00685AEB">
        <w:rPr>
          <w:rFonts w:ascii="Arial" w:eastAsia="Calibri" w:hAnsi="Arial" w:cs="Arial"/>
          <w:bCs/>
        </w:rPr>
        <w:t xml:space="preserve"> je specifikován v příloze </w:t>
      </w:r>
      <w:r w:rsidR="00685AEB">
        <w:rPr>
          <w:rFonts w:ascii="Arial" w:eastAsia="Calibri" w:hAnsi="Arial" w:cs="Arial"/>
          <w:bCs/>
        </w:rPr>
        <w:t>č. 2 TPS VDV – Elektronické odbavení cestujících</w:t>
      </w:r>
      <w:r w:rsidRPr="00456A0D">
        <w:rPr>
          <w:rFonts w:ascii="Arial" w:eastAsia="Calibri" w:hAnsi="Arial" w:cs="Arial"/>
          <w:bCs/>
        </w:rPr>
        <w:t xml:space="preserve">“. </w:t>
      </w:r>
      <w:r w:rsidRPr="00456A0D">
        <w:rPr>
          <w:rFonts w:ascii="Arial" w:eastAsia="Calibri" w:hAnsi="Arial" w:cs="Arial"/>
          <w:bCs/>
        </w:rPr>
        <w:br/>
        <w:t>V dokumentu jsou popsány jednotlivé funkcionality, které musí elektronický odbavovací systém ve vozidlech VDV splňovat</w:t>
      </w:r>
    </w:p>
    <w:p w14:paraId="040A49AB" w14:textId="036295D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Pr>
          <w:rFonts w:ascii="Arial" w:eastAsia="Calibri" w:hAnsi="Arial" w:cs="Arial"/>
          <w:bCs/>
        </w:rPr>
        <w:t>.</w:t>
      </w:r>
    </w:p>
    <w:p w14:paraId="19B8D381" w14:textId="77777777"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Ve vozidle se musí nacházet prostor pro umístění jednoho kočárku nebo vozíku pro invalidy, v tomto místě lze mít sklopné sedačky</w:t>
      </w:r>
    </w:p>
    <w:p w14:paraId="6296C00C" w14:textId="6BC5EA13"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Signalizační zařízení uvnitř vozidla</w:t>
      </w:r>
      <w:r w:rsidRPr="00D11CE7">
        <w:rPr>
          <w:rFonts w:eastAsia="Calibri" w:cs="Arial"/>
          <w:b/>
          <w:bCs/>
        </w:rPr>
        <w:t xml:space="preserve"> </w:t>
      </w:r>
      <w:r w:rsidRPr="00D11CE7">
        <w:rPr>
          <w:rFonts w:eastAsia="Calibri" w:cs="Arial"/>
          <w:bCs/>
        </w:rPr>
        <w:t>umožňující informovat řidiče o nutnosti nouzového zastavení, výstupu hůře pohyblivého občana, či cestujícího s kočárkem, a to</w:t>
      </w:r>
      <w:r w:rsidRPr="00D11CE7">
        <w:rPr>
          <w:rStyle w:val="Siln"/>
          <w:rFonts w:cs="Arial"/>
        </w:rPr>
        <w:t xml:space="preserve"> </w:t>
      </w:r>
      <w:r w:rsidRPr="00D11CE7">
        <w:rPr>
          <w:rStyle w:val="Siln"/>
          <w:rFonts w:cs="Arial"/>
          <w:b w:val="0"/>
        </w:rPr>
        <w:t xml:space="preserve">v počtu </w:t>
      </w:r>
      <w:r w:rsidR="00504C7E">
        <w:rPr>
          <w:rStyle w:val="Siln"/>
          <w:rFonts w:cs="Arial"/>
          <w:b w:val="0"/>
        </w:rPr>
        <w:t xml:space="preserve">min. </w:t>
      </w:r>
      <w:r w:rsidRPr="00D11CE7">
        <w:rPr>
          <w:rStyle w:val="Siln"/>
          <w:rFonts w:cs="Arial"/>
          <w:b w:val="0"/>
        </w:rPr>
        <w:t xml:space="preserve">2 ks v celé délce vozidla, přičemž </w:t>
      </w:r>
      <w:r w:rsidR="00504C7E">
        <w:rPr>
          <w:rStyle w:val="Siln"/>
          <w:rFonts w:cs="Arial"/>
          <w:b w:val="0"/>
        </w:rPr>
        <w:t xml:space="preserve">min. </w:t>
      </w:r>
      <w:r w:rsidRPr="00D11CE7">
        <w:rPr>
          <w:rStyle w:val="Siln"/>
          <w:rFonts w:cs="Arial"/>
          <w:b w:val="0"/>
        </w:rPr>
        <w:t>1 ks musí být umístěn max. do výšky 140 cm od podlahy vozidla, umístění v blízkosti dveří a prostoru vyhrazeného pro ZTP</w:t>
      </w:r>
    </w:p>
    <w:p w14:paraId="4C527170" w14:textId="2E857116" w:rsidR="00462167" w:rsidRDefault="00462167"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sidRPr="00D11CE7">
        <w:rPr>
          <w:rStyle w:val="Siln"/>
          <w:rFonts w:cs="Arial"/>
          <w:b w:val="0"/>
        </w:rPr>
        <w:t>Maximální stáří žádného jednotlivého vozidla nesmí přesáhnout 12 let</w:t>
      </w:r>
    </w:p>
    <w:p w14:paraId="2237B7D9" w14:textId="2DFD5B19" w:rsidR="0060665A" w:rsidRDefault="0060665A"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 xml:space="preserve">Minimálně 2 boční okna musí mít </w:t>
      </w:r>
      <w:r w:rsidR="00773159">
        <w:rPr>
          <w:rStyle w:val="Siln"/>
          <w:rFonts w:cs="Arial"/>
          <w:b w:val="0"/>
        </w:rPr>
        <w:t xml:space="preserve">posuvné </w:t>
      </w:r>
      <w:r w:rsidR="00773159">
        <w:rPr>
          <w:rFonts w:eastAsia="Calibri" w:cs="Arial"/>
          <w:bCs/>
        </w:rPr>
        <w:t xml:space="preserve">nebo výklopné </w:t>
      </w:r>
      <w:r>
        <w:rPr>
          <w:rStyle w:val="Siln"/>
          <w:rFonts w:cs="Arial"/>
          <w:b w:val="0"/>
        </w:rPr>
        <w:t>ventilační prostory vysoké minimálně 100 mm</w:t>
      </w:r>
    </w:p>
    <w:p w14:paraId="46573A01" w14:textId="61948855" w:rsidR="00E5257F" w:rsidRPr="00D11CE7" w:rsidRDefault="00E5257F"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Výklopné střešní okno nebo ventilátory pro vnitřní ventilaci vzduchu</w:t>
      </w:r>
    </w:p>
    <w:p w14:paraId="42611103" w14:textId="77777777" w:rsidR="00462167" w:rsidRPr="00D11CE7" w:rsidDel="007869AD"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sidDel="007869AD">
        <w:rPr>
          <w:rStyle w:val="Siln"/>
          <w:rFonts w:cs="Arial"/>
          <w:b w:val="0"/>
        </w:rPr>
        <w:t>Nezávislé topení</w:t>
      </w:r>
    </w:p>
    <w:p w14:paraId="20D674D6" w14:textId="1A3F0803" w:rsidR="0046216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Celková kapacita alespoň 15 cestujících, z toho 15 míst k sezení (min. 2 sedačky mohou být sklopné při nevyužití plochy pro kočárek a invalidní vozík)</w:t>
      </w: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r w:rsidRPr="00E5257F">
        <w:rPr>
          <w:rFonts w:ascii="Arial" w:eastAsia="Calibri" w:hAnsi="Arial" w:cs="Arial"/>
          <w:color w:val="auto"/>
        </w:rPr>
        <w:t>Nízkopodlažnost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3FABC572"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Ve vazbě na plnění požadavků Nařízení vlády č. 63/2011 Sb.</w:t>
      </w:r>
      <w:r w:rsidR="0065580D">
        <w:rPr>
          <w:rFonts w:ascii="Arial" w:hAnsi="Arial" w:cs="Arial"/>
          <w:shd w:val="clear" w:color="auto" w:fill="FFFFFF"/>
        </w:rPr>
        <w:t>,</w:t>
      </w:r>
      <w:r w:rsidRPr="00456A0D">
        <w:rPr>
          <w:rFonts w:ascii="Arial" w:hAnsi="Arial" w:cs="Arial"/>
          <w:shd w:val="clear" w:color="auto" w:fill="FFFFFF"/>
        </w:rPr>
        <w:t xml:space="preserve">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(Low Entry).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6789FBDF"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částečně nízkopodlažní (Low Entry)</w:t>
      </w:r>
      <w:r w:rsidR="00456A0D" w:rsidRPr="007339C5">
        <w:rPr>
          <w:rFonts w:ascii="Arial" w:hAnsi="Arial" w:cs="Arial"/>
          <w:shd w:val="clear" w:color="auto" w:fill="FFFFFF"/>
        </w:rPr>
        <w:t>.</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5" w:name="_Toc10991133"/>
      <w:r w:rsidRPr="00E5257F">
        <w:rPr>
          <w:rFonts w:ascii="Arial" w:hAnsi="Arial" w:cs="Arial"/>
          <w:color w:val="auto"/>
        </w:rPr>
        <w:t>Pohon (palivo)</w:t>
      </w:r>
      <w:bookmarkEnd w:id="5"/>
    </w:p>
    <w:p w14:paraId="45B70718" w14:textId="00817B33"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3"/>
      </w:r>
      <w:r w:rsidRPr="007339C5">
        <w:rPr>
          <w:rFonts w:ascii="Arial" w:hAnsi="Arial" w:cs="Arial"/>
        </w:rPr>
        <w:t>.</w:t>
      </w:r>
    </w:p>
    <w:p w14:paraId="199807E7" w14:textId="68CDCDA4" w:rsidR="002B7E35" w:rsidRDefault="00CF0B84" w:rsidP="00D87FD3">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686008BB"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w:t>
      </w:r>
      <w:ins w:id="6" w:author="Autor">
        <w:r w:rsidR="00221AC8">
          <w:rPr>
            <w:rFonts w:ascii="Arial" w:hAnsi="Arial" w:cs="Arial"/>
            <w:bCs/>
            <w:shd w:val="clear" w:color="auto" w:fill="FFFFFF"/>
          </w:rPr>
          <w:t> kapitolou 5</w:t>
        </w:r>
      </w:ins>
      <w:del w:id="7" w:author="Autor">
        <w:r w:rsidRPr="00456A0D" w:rsidDel="00221AC8">
          <w:rPr>
            <w:rFonts w:ascii="Arial" w:hAnsi="Arial" w:cs="Arial"/>
            <w:bCs/>
            <w:shd w:val="clear" w:color="auto" w:fill="FFFFFF"/>
          </w:rPr>
          <w:delText> oddílem III</w:delText>
        </w:r>
      </w:del>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přívěsným vozíkem</w:t>
      </w:r>
    </w:p>
    <w:p w14:paraId="15F3EC73" w14:textId="1BC367E3" w:rsidR="00F13232" w:rsidRPr="00456A0D" w:rsidRDefault="00F0212A" w:rsidP="00F13232">
      <w:pPr>
        <w:spacing w:before="120" w:after="120" w:line="360" w:lineRule="auto"/>
        <w:ind w:firstLine="284"/>
        <w:jc w:val="both"/>
        <w:rPr>
          <w:ins w:id="8" w:author="Auto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kol</w:t>
      </w:r>
      <w:ins w:id="9" w:author="Autor">
        <w:r w:rsidR="00F13232">
          <w:rPr>
            <w:rFonts w:ascii="Arial" w:hAnsi="Arial" w:cs="Arial"/>
            <w:bCs/>
            <w:shd w:val="clear" w:color="auto" w:fill="FFFFFF"/>
          </w:rPr>
          <w:t>, včetně elektrokol</w:t>
        </w:r>
        <w:r w:rsidR="00F13232" w:rsidRPr="00456A0D">
          <w:rPr>
            <w:rFonts w:ascii="Arial" w:hAnsi="Arial" w:cs="Arial"/>
            <w:bCs/>
            <w:shd w:val="clear" w:color="auto" w:fill="FFFFFF"/>
          </w:rPr>
          <w:t xml:space="preserve">. </w:t>
        </w:r>
        <w:r w:rsidR="00F13232" w:rsidRPr="00456A0D">
          <w:rPr>
            <w:rFonts w:ascii="Arial" w:hAnsi="Arial" w:cs="Arial"/>
            <w:bCs/>
            <w:shd w:val="clear" w:color="auto" w:fill="FFFFFF"/>
          </w:rPr>
          <w:lastRenderedPageBreak/>
          <w:t>Přívěsný vozík musí být ho</w:t>
        </w:r>
        <w:r w:rsidR="00F13232">
          <w:rPr>
            <w:rFonts w:ascii="Arial" w:hAnsi="Arial" w:cs="Arial"/>
            <w:bCs/>
            <w:shd w:val="clear" w:color="auto" w:fill="FFFFFF"/>
          </w:rPr>
          <w:t>mologován dle platných předpisů. Z</w:t>
        </w:r>
        <w:r w:rsidR="00F13232" w:rsidRPr="00456A0D">
          <w:rPr>
            <w:rFonts w:ascii="Arial" w:hAnsi="Arial" w:cs="Arial"/>
            <w:bCs/>
            <w:shd w:val="clear" w:color="auto" w:fill="FFFFFF"/>
          </w:rPr>
          <w:t>a splnění legislativních podmínek pro provoz na pozemních komunikacích ručí dopravce.</w:t>
        </w:r>
      </w:ins>
    </w:p>
    <w:p w14:paraId="67BD2549" w14:textId="54DDEB6C" w:rsidR="00F0212A" w:rsidRPr="00456A0D" w:rsidDel="0085639B" w:rsidRDefault="00F0212A" w:rsidP="0085639B">
      <w:pPr>
        <w:spacing w:before="120" w:after="120" w:line="360" w:lineRule="auto"/>
        <w:ind w:firstLine="284"/>
        <w:jc w:val="both"/>
        <w:rPr>
          <w:del w:id="10" w:author="Autor"/>
          <w:rFonts w:ascii="Arial" w:hAnsi="Arial" w:cs="Arial"/>
          <w:bCs/>
          <w:shd w:val="clear" w:color="auto" w:fill="FFFFFF"/>
        </w:rPr>
      </w:pPr>
      <w:del w:id="11" w:author="Autor">
        <w:r w:rsidRPr="00456A0D" w:rsidDel="00F13232">
          <w:rPr>
            <w:rFonts w:ascii="Arial" w:hAnsi="Arial" w:cs="Arial"/>
            <w:bCs/>
            <w:shd w:val="clear" w:color="auto" w:fill="FFFFFF"/>
          </w:rPr>
          <w:delText>.</w:delText>
        </w:r>
      </w:del>
      <w:r w:rsidRPr="00456A0D">
        <w:rPr>
          <w:rFonts w:ascii="Arial" w:hAnsi="Arial" w:cs="Arial"/>
          <w:bCs/>
          <w:shd w:val="clear" w:color="auto" w:fill="FFFFFF"/>
        </w:rPr>
        <w:t xml:space="preserve"> </w:t>
      </w:r>
      <w:del w:id="12" w:author="Autor">
        <w:r w:rsidRPr="00456A0D" w:rsidDel="0085639B">
          <w:rPr>
            <w:rFonts w:ascii="Arial" w:hAnsi="Arial" w:cs="Arial"/>
            <w:bCs/>
            <w:shd w:val="clear" w:color="auto" w:fill="FFFFFF"/>
          </w:rPr>
          <w:delText>Přívěsný vozík musí být homologován dle platných předpisů, za splnění legislativních podmínek pro provoz na pozemních komunikacích ručí dopravce.</w:delText>
        </w:r>
      </w:del>
    </w:p>
    <w:p w14:paraId="5E4C5296" w14:textId="59E8FA49" w:rsidR="00F0212A" w:rsidRPr="00456A0D" w:rsidDel="0085639B" w:rsidRDefault="00F0212A">
      <w:pPr>
        <w:spacing w:before="120" w:after="120" w:line="360" w:lineRule="auto"/>
        <w:ind w:firstLine="284"/>
        <w:jc w:val="both"/>
        <w:rPr>
          <w:del w:id="13" w:author="Autor"/>
          <w:rFonts w:ascii="Arial" w:hAnsi="Arial" w:cs="Arial"/>
          <w:bCs/>
          <w:shd w:val="clear" w:color="auto" w:fill="FFFFFF"/>
        </w:rPr>
      </w:pPr>
      <w:del w:id="14" w:author="Autor">
        <w:r w:rsidRPr="00456A0D" w:rsidDel="0085639B">
          <w:rPr>
            <w:rFonts w:ascii="Arial" w:hAnsi="Arial" w:cs="Arial"/>
            <w:bCs/>
            <w:shd w:val="clear" w:color="auto" w:fill="FFFFFF"/>
          </w:rPr>
          <w:delText>Minimální standard přívěsného vozidla:</w:delText>
        </w:r>
      </w:del>
    </w:p>
    <w:p w14:paraId="31092201" w14:textId="18701026" w:rsidR="00F0212A" w:rsidRPr="00D11CE7" w:rsidDel="0085639B" w:rsidRDefault="00F0212A" w:rsidP="001172EC">
      <w:pPr>
        <w:spacing w:before="120" w:after="120" w:line="360" w:lineRule="auto"/>
        <w:ind w:firstLine="284"/>
        <w:jc w:val="both"/>
        <w:rPr>
          <w:del w:id="15" w:author="Autor"/>
          <w:rStyle w:val="Siln"/>
          <w:rFonts w:cs="Arial"/>
          <w:b w:val="0"/>
          <w:bCs w:val="0"/>
        </w:rPr>
        <w:pPrChange w:id="16" w:author="Autor">
          <w:pPr>
            <w:pStyle w:val="Odstavecseseznamem"/>
            <w:numPr>
              <w:numId w:val="2"/>
            </w:numPr>
            <w:tabs>
              <w:tab w:val="num" w:pos="1701"/>
              <w:tab w:val="num" w:pos="1815"/>
              <w:tab w:val="num" w:pos="2535"/>
            </w:tabs>
            <w:spacing w:after="120" w:line="360" w:lineRule="auto"/>
            <w:ind w:left="851" w:hanging="360"/>
            <w:jc w:val="both"/>
          </w:pPr>
        </w:pPrChange>
      </w:pPr>
      <w:del w:id="17" w:author="Autor">
        <w:r w:rsidRPr="00D11CE7" w:rsidDel="0085639B">
          <w:rPr>
            <w:rStyle w:val="Siln"/>
            <w:rFonts w:cs="Arial"/>
            <w:b w:val="0"/>
          </w:rPr>
          <w:delText>Jednoosý přívěs</w:delText>
        </w:r>
      </w:del>
    </w:p>
    <w:p w14:paraId="466A4E37" w14:textId="0A7C3B35" w:rsidR="00F0212A" w:rsidRPr="00D11CE7" w:rsidDel="0085639B" w:rsidRDefault="00F0212A" w:rsidP="001172EC">
      <w:pPr>
        <w:spacing w:before="120" w:after="120" w:line="360" w:lineRule="auto"/>
        <w:ind w:firstLine="284"/>
        <w:jc w:val="both"/>
        <w:rPr>
          <w:del w:id="18" w:author="Autor"/>
          <w:rStyle w:val="Siln"/>
          <w:rFonts w:cs="Arial"/>
          <w:b w:val="0"/>
          <w:bCs w:val="0"/>
        </w:rPr>
        <w:pPrChange w:id="19" w:author="Autor">
          <w:pPr>
            <w:pStyle w:val="Odstavecseseznamem"/>
            <w:numPr>
              <w:numId w:val="2"/>
            </w:numPr>
            <w:tabs>
              <w:tab w:val="num" w:pos="1701"/>
              <w:tab w:val="num" w:pos="1815"/>
              <w:tab w:val="num" w:pos="2535"/>
            </w:tabs>
            <w:spacing w:after="120" w:line="360" w:lineRule="auto"/>
            <w:ind w:left="851" w:hanging="360"/>
            <w:jc w:val="both"/>
          </w:pPr>
        </w:pPrChange>
      </w:pPr>
      <w:del w:id="20" w:author="Autor">
        <w:r w:rsidRPr="00D11CE7" w:rsidDel="0085639B">
          <w:rPr>
            <w:rStyle w:val="Siln"/>
            <w:rFonts w:cs="Arial"/>
            <w:b w:val="0"/>
          </w:rPr>
          <w:delText>Celková hmotnost do 750 kg</w:delText>
        </w:r>
      </w:del>
    </w:p>
    <w:p w14:paraId="77476340" w14:textId="56821C69" w:rsidR="00F0212A" w:rsidRPr="00D11CE7" w:rsidDel="0085639B" w:rsidRDefault="00F0212A" w:rsidP="001172EC">
      <w:pPr>
        <w:spacing w:before="120" w:after="120" w:line="360" w:lineRule="auto"/>
        <w:ind w:firstLine="284"/>
        <w:jc w:val="both"/>
        <w:rPr>
          <w:del w:id="21" w:author="Autor"/>
          <w:rStyle w:val="Siln"/>
          <w:rFonts w:cs="Arial"/>
          <w:b w:val="0"/>
          <w:bCs w:val="0"/>
        </w:rPr>
        <w:pPrChange w:id="22" w:author="Autor">
          <w:pPr>
            <w:pStyle w:val="Odstavecseseznamem"/>
            <w:numPr>
              <w:numId w:val="2"/>
            </w:numPr>
            <w:tabs>
              <w:tab w:val="num" w:pos="1701"/>
              <w:tab w:val="num" w:pos="1815"/>
              <w:tab w:val="num" w:pos="2535"/>
            </w:tabs>
            <w:spacing w:after="120" w:line="360" w:lineRule="auto"/>
            <w:ind w:left="851" w:hanging="360"/>
            <w:jc w:val="both"/>
          </w:pPr>
        </w:pPrChange>
      </w:pPr>
      <w:del w:id="23" w:author="Autor">
        <w:r w:rsidRPr="00D11CE7" w:rsidDel="0085639B">
          <w:rPr>
            <w:rStyle w:val="Siln"/>
            <w:rFonts w:cs="Arial"/>
            <w:b w:val="0"/>
          </w:rPr>
          <w:delText xml:space="preserve">Ložná délka přívěsu </w:delText>
        </w:r>
        <w:r w:rsidR="008027C3" w:rsidDel="0085639B">
          <w:rPr>
            <w:rStyle w:val="Siln"/>
            <w:rFonts w:cs="Arial"/>
            <w:b w:val="0"/>
          </w:rPr>
          <w:delText xml:space="preserve">minimálně </w:delText>
        </w:r>
        <w:r w:rsidRPr="00D11CE7" w:rsidDel="0085639B">
          <w:rPr>
            <w:rStyle w:val="Siln"/>
            <w:rFonts w:cs="Arial"/>
            <w:b w:val="0"/>
          </w:rPr>
          <w:delText>4000 mm</w:delText>
        </w:r>
      </w:del>
    </w:p>
    <w:p w14:paraId="08B79533" w14:textId="190125E0" w:rsidR="00F0212A" w:rsidRPr="00D11CE7" w:rsidDel="0085639B" w:rsidRDefault="00F0212A" w:rsidP="001172EC">
      <w:pPr>
        <w:spacing w:before="120" w:after="120" w:line="360" w:lineRule="auto"/>
        <w:ind w:firstLine="284"/>
        <w:jc w:val="both"/>
        <w:rPr>
          <w:del w:id="24" w:author="Autor"/>
          <w:rStyle w:val="Siln"/>
          <w:rFonts w:cs="Arial"/>
          <w:b w:val="0"/>
          <w:bCs w:val="0"/>
        </w:rPr>
        <w:pPrChange w:id="25" w:author="Autor">
          <w:pPr>
            <w:pStyle w:val="Odstavecseseznamem"/>
            <w:numPr>
              <w:numId w:val="2"/>
            </w:numPr>
            <w:tabs>
              <w:tab w:val="num" w:pos="1701"/>
              <w:tab w:val="num" w:pos="1815"/>
              <w:tab w:val="num" w:pos="2535"/>
            </w:tabs>
            <w:spacing w:after="120" w:line="360" w:lineRule="auto"/>
            <w:ind w:left="851" w:hanging="360"/>
            <w:jc w:val="both"/>
          </w:pPr>
        </w:pPrChange>
      </w:pPr>
      <w:del w:id="26" w:author="Autor">
        <w:r w:rsidRPr="00D11CE7" w:rsidDel="0085639B">
          <w:rPr>
            <w:rStyle w:val="Siln"/>
            <w:rFonts w:cs="Arial"/>
            <w:b w:val="0"/>
          </w:rPr>
          <w:delText xml:space="preserve">Kapacita nástavbového plata – </w:delText>
        </w:r>
        <w:r w:rsidR="00862F1D" w:rsidDel="0085639B">
          <w:rPr>
            <w:rStyle w:val="Siln"/>
            <w:rFonts w:cs="Arial"/>
            <w:b w:val="0"/>
          </w:rPr>
          <w:delText xml:space="preserve">minimálně </w:delText>
        </w:r>
        <w:r w:rsidR="00920E62" w:rsidDel="0085639B">
          <w:rPr>
            <w:rStyle w:val="Siln"/>
            <w:rFonts w:cs="Arial"/>
            <w:b w:val="0"/>
          </w:rPr>
          <w:delText>14</w:delText>
        </w:r>
        <w:r w:rsidRPr="00D11CE7" w:rsidDel="0085639B">
          <w:rPr>
            <w:rStyle w:val="Siln"/>
            <w:rFonts w:cs="Arial"/>
            <w:b w:val="0"/>
          </w:rPr>
          <w:delText xml:space="preserve"> jízdních kol</w:delText>
        </w:r>
      </w:del>
    </w:p>
    <w:p w14:paraId="05E37E40" w14:textId="6E3A0A24" w:rsidR="00F0212A" w:rsidRPr="00D11CE7" w:rsidDel="0085639B" w:rsidRDefault="00F0212A" w:rsidP="001172EC">
      <w:pPr>
        <w:spacing w:before="120" w:after="120" w:line="360" w:lineRule="auto"/>
        <w:ind w:firstLine="284"/>
        <w:jc w:val="both"/>
        <w:rPr>
          <w:del w:id="27" w:author="Autor"/>
          <w:rStyle w:val="Siln"/>
          <w:rFonts w:cs="Arial"/>
          <w:b w:val="0"/>
          <w:bCs w:val="0"/>
        </w:rPr>
        <w:pPrChange w:id="28" w:author="Autor">
          <w:pPr>
            <w:pStyle w:val="Odstavecseseznamem"/>
            <w:numPr>
              <w:numId w:val="2"/>
            </w:numPr>
            <w:tabs>
              <w:tab w:val="num" w:pos="1701"/>
              <w:tab w:val="num" w:pos="1815"/>
              <w:tab w:val="num" w:pos="2535"/>
            </w:tabs>
            <w:spacing w:after="120" w:line="360" w:lineRule="auto"/>
            <w:ind w:left="851" w:hanging="360"/>
            <w:jc w:val="both"/>
          </w:pPr>
        </w:pPrChange>
      </w:pPr>
      <w:del w:id="29" w:author="Autor">
        <w:r w:rsidRPr="00D11CE7" w:rsidDel="0085639B">
          <w:rPr>
            <w:rStyle w:val="Siln"/>
            <w:rFonts w:cs="Arial"/>
            <w:b w:val="0"/>
          </w:rPr>
          <w:delText>Připojení na kouli DIN 50</w:delText>
        </w:r>
      </w:del>
    </w:p>
    <w:p w14:paraId="036F23FD" w14:textId="06CC4614" w:rsidR="00F0212A" w:rsidRPr="00D11CE7" w:rsidDel="0085639B" w:rsidRDefault="00F0212A" w:rsidP="001172EC">
      <w:pPr>
        <w:spacing w:before="120" w:after="120" w:line="360" w:lineRule="auto"/>
        <w:ind w:firstLine="284"/>
        <w:jc w:val="both"/>
        <w:rPr>
          <w:del w:id="30" w:author="Autor"/>
          <w:rStyle w:val="Siln"/>
          <w:rFonts w:cs="Arial"/>
          <w:b w:val="0"/>
          <w:bCs w:val="0"/>
        </w:rPr>
        <w:pPrChange w:id="31" w:author="Autor">
          <w:pPr>
            <w:pStyle w:val="Odstavecseseznamem"/>
            <w:numPr>
              <w:numId w:val="2"/>
            </w:numPr>
            <w:tabs>
              <w:tab w:val="num" w:pos="1701"/>
              <w:tab w:val="num" w:pos="1815"/>
              <w:tab w:val="num" w:pos="2535"/>
            </w:tabs>
            <w:spacing w:after="120" w:line="360" w:lineRule="auto"/>
            <w:ind w:left="851" w:hanging="360"/>
            <w:jc w:val="both"/>
          </w:pPr>
        </w:pPrChange>
      </w:pPr>
      <w:del w:id="32" w:author="Autor">
        <w:r w:rsidRPr="00D11CE7" w:rsidDel="0085639B">
          <w:rPr>
            <w:rStyle w:val="Siln"/>
            <w:rFonts w:cs="Arial"/>
            <w:b w:val="0"/>
          </w:rPr>
          <w:delText>Boční ochranné rámy</w:delText>
        </w:r>
      </w:del>
    </w:p>
    <w:p w14:paraId="59C44001" w14:textId="65A91161" w:rsidR="00F0212A" w:rsidRPr="0099084D" w:rsidRDefault="00F0212A" w:rsidP="001172EC">
      <w:pPr>
        <w:spacing w:before="120" w:after="120" w:line="360" w:lineRule="auto"/>
        <w:ind w:firstLine="284"/>
        <w:jc w:val="both"/>
        <w:rPr>
          <w:rStyle w:val="Siln"/>
          <w:rFonts w:cs="Arial"/>
          <w:b w:val="0"/>
          <w:bCs w:val="0"/>
        </w:rPr>
        <w:pPrChange w:id="33" w:author="Autor">
          <w:pPr>
            <w:pStyle w:val="Odstavecseseznamem"/>
            <w:numPr>
              <w:numId w:val="2"/>
            </w:numPr>
            <w:tabs>
              <w:tab w:val="num" w:pos="1701"/>
              <w:tab w:val="num" w:pos="1815"/>
              <w:tab w:val="num" w:pos="2535"/>
            </w:tabs>
            <w:spacing w:after="120" w:line="360" w:lineRule="auto"/>
            <w:ind w:left="851" w:hanging="360"/>
            <w:jc w:val="both"/>
          </w:pPr>
        </w:pPrChange>
      </w:pPr>
      <w:del w:id="34" w:author="Autor">
        <w:r w:rsidRPr="0099084D" w:rsidDel="0085639B">
          <w:rPr>
            <w:rStyle w:val="Siln"/>
            <w:rFonts w:cs="Arial"/>
            <w:b w:val="0"/>
          </w:rPr>
          <w:delText>Osvětlení dle EU homologací</w:delText>
        </w:r>
      </w:del>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4"/>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3A647F8A"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5"/>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 vozidla kategorie M závěsem pro přepravu alespoň 3 jízdních kol.</w:t>
      </w:r>
    </w:p>
    <w:p w14:paraId="69F28BE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D408DB">
      <w:pPr>
        <w:spacing w:before="120" w:after="120" w:line="360" w:lineRule="auto"/>
        <w:jc w:val="both"/>
        <w:rPr>
          <w:rFonts w:ascii="Arial" w:hAnsi="Arial" w:cs="Arial"/>
          <w:shd w:val="clear" w:color="auto" w:fill="FFFFFF"/>
        </w:rPr>
      </w:pPr>
    </w:p>
    <w:p w14:paraId="7A6E35AC" w14:textId="77777777" w:rsidR="00F71280" w:rsidRPr="00C73968" w:rsidRDefault="00F71280" w:rsidP="00C73968">
      <w:pPr>
        <w:pStyle w:val="Nadpis1"/>
        <w:rPr>
          <w:rFonts w:ascii="Arial" w:hAnsi="Arial" w:cs="Arial"/>
          <w:color w:val="auto"/>
        </w:rPr>
      </w:pPr>
      <w:bookmarkStart w:id="35" w:name="_Toc6386394"/>
      <w:r w:rsidRPr="00C73968">
        <w:rPr>
          <w:rFonts w:ascii="Arial" w:hAnsi="Arial" w:cs="Arial"/>
          <w:color w:val="auto"/>
        </w:rPr>
        <w:lastRenderedPageBreak/>
        <w:t>Všeobecné standardy vybavení vozidel</w:t>
      </w:r>
      <w:bookmarkEnd w:id="35"/>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36" w:name="_Ref481657917"/>
      <w:bookmarkStart w:id="37" w:name="_Toc6386395"/>
      <w:r w:rsidRPr="00FA2B9A">
        <w:rPr>
          <w:rFonts w:ascii="Arial" w:hAnsi="Arial" w:cs="Arial"/>
          <w:color w:val="auto"/>
        </w:rPr>
        <w:t>Elektronické informační panely</w:t>
      </w:r>
      <w:bookmarkEnd w:id="36"/>
      <w:r w:rsidRPr="00FA2B9A">
        <w:rPr>
          <w:rFonts w:ascii="Arial" w:hAnsi="Arial" w:cs="Arial"/>
          <w:color w:val="auto"/>
        </w:rPr>
        <w:t xml:space="preserve"> vnější</w:t>
      </w:r>
      <w:bookmarkEnd w:id="37"/>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38" w:name="_Toc6386396"/>
      <w:r w:rsidRPr="00FA2B9A">
        <w:rPr>
          <w:rStyle w:val="Siln"/>
          <w:rFonts w:ascii="Arial" w:hAnsi="Arial" w:cs="Arial"/>
          <w:b/>
          <w:bCs/>
          <w:color w:val="auto"/>
        </w:rPr>
        <w:t>Elektronický panel vnější přední</w:t>
      </w:r>
      <w:bookmarkEnd w:id="38"/>
    </w:p>
    <w:p w14:paraId="2FBB346E" w14:textId="77777777" w:rsidR="00F71280" w:rsidRPr="00456A0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6"/>
      </w:r>
      <w:r w:rsidRPr="00456A0D">
        <w:rPr>
          <w:rFonts w:ascii="Arial" w:eastAsia="Calibri" w:hAnsi="Arial" w:cs="Arial"/>
        </w:rPr>
        <w:t xml:space="preserve"> a M</w:t>
      </w:r>
      <w:r w:rsidRPr="00456A0D">
        <w:rPr>
          <w:rFonts w:ascii="Arial" w:eastAsia="Calibri" w:hAnsi="Arial" w:cs="Arial"/>
          <w:vertAlign w:val="superscript"/>
        </w:rPr>
        <w:footnoteReference w:id="7"/>
      </w:r>
      <w:r w:rsidRPr="00456A0D">
        <w:rPr>
          <w:rFonts w:ascii="Arial" w:eastAsia="Calibri" w:hAnsi="Arial" w:cs="Arial"/>
        </w:rPr>
        <w:t xml:space="preserve"> mohou být parametry panelu po dohodě s objednatelem upraveny.</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lastRenderedPageBreak/>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B979D7B" w:rsidR="00F71280" w:rsidRDefault="00F71280" w:rsidP="00F71280">
      <w:pPr>
        <w:numPr>
          <w:ilvl w:val="0"/>
          <w:numId w:val="4"/>
        </w:numPr>
        <w:autoSpaceDE w:val="0"/>
        <w:autoSpaceDN w:val="0"/>
        <w:adjustRightInd w:val="0"/>
        <w:spacing w:before="60" w:after="0" w:line="360" w:lineRule="auto"/>
        <w:jc w:val="both"/>
        <w:rPr>
          <w:ins w:id="39" w:author="Auto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22813A4C" w14:textId="24E8769A" w:rsidR="001A6743" w:rsidRPr="00456A0D" w:rsidRDefault="001A6743" w:rsidP="00F71280">
      <w:pPr>
        <w:numPr>
          <w:ilvl w:val="0"/>
          <w:numId w:val="4"/>
        </w:numPr>
        <w:autoSpaceDE w:val="0"/>
        <w:autoSpaceDN w:val="0"/>
        <w:adjustRightInd w:val="0"/>
        <w:spacing w:before="60" w:after="0" w:line="360" w:lineRule="auto"/>
        <w:jc w:val="both"/>
        <w:rPr>
          <w:rFonts w:ascii="Arial" w:eastAsia="Calibri" w:hAnsi="Arial" w:cs="Arial"/>
        </w:rPr>
      </w:pPr>
      <w:ins w:id="40" w:author="Autor">
        <w:r>
          <w:rPr>
            <w:rFonts w:ascii="Arial" w:eastAsia="Calibri" w:hAnsi="Arial" w:cs="Arial"/>
          </w:rPr>
          <w:t>Zobrazení piktogramů (přestup na vlak, MHD, přeprava kol), piktogramy budou zobrazeny</w:t>
        </w:r>
        <w:r w:rsidR="00B339C0">
          <w:rPr>
            <w:rFonts w:ascii="Arial" w:eastAsia="Calibri" w:hAnsi="Arial" w:cs="Arial"/>
          </w:rPr>
          <w:t xml:space="preserve"> v pravém segmentu panelu za názvem cílové zastávky. V případě dlouhého názvu lze piktogram vypustit</w:t>
        </w:r>
      </w:ins>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41" w:name="_Toc6386397"/>
      <w:r w:rsidRPr="008F56D3">
        <w:rPr>
          <w:rFonts w:ascii="Arial" w:hAnsi="Arial" w:cs="Arial"/>
          <w:color w:val="auto"/>
        </w:rPr>
        <w:t>Elektronický panel vnější boční</w:t>
      </w:r>
      <w:bookmarkEnd w:id="41"/>
    </w:p>
    <w:p w14:paraId="49E9E468" w14:textId="77777777" w:rsidR="00F71280" w:rsidRPr="00456A0D" w:rsidRDefault="00F71280" w:rsidP="00F71280">
      <w:pPr>
        <w:spacing w:before="120" w:after="120" w:line="360" w:lineRule="auto"/>
        <w:ind w:firstLine="284"/>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9"/>
      </w:r>
      <w:r w:rsidRPr="00456A0D">
        <w:rPr>
          <w:rFonts w:ascii="Arial" w:eastAsia="Calibri" w:hAnsi="Arial" w:cs="Arial"/>
        </w:rPr>
        <w:t xml:space="preserve"> a M</w:t>
      </w:r>
      <w:r w:rsidRPr="00456A0D">
        <w:rPr>
          <w:rFonts w:ascii="Arial" w:eastAsia="Calibri" w:hAnsi="Arial" w:cs="Arial"/>
          <w:vertAlign w:val="superscript"/>
        </w:rPr>
        <w:footnoteReference w:id="10"/>
      </w:r>
      <w:r w:rsidRPr="00456A0D">
        <w:rPr>
          <w:rFonts w:ascii="Arial" w:eastAsia="Calibri" w:hAnsi="Arial" w:cs="Arial"/>
        </w:rPr>
        <w:t xml:space="preserve"> mohou být parametry panelu po dohodě s objednatelem upraveny.</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42" w:name="_Toc328101903"/>
      <w:bookmarkStart w:id="43" w:name="_Toc328127966"/>
      <w:bookmarkEnd w:id="42"/>
      <w:bookmarkEnd w:id="43"/>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44" w:name="_Toc328101904"/>
      <w:bookmarkStart w:id="45" w:name="_Toc328127967"/>
      <w:bookmarkEnd w:id="44"/>
      <w:bookmarkEnd w:id="45"/>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lastRenderedPageBreak/>
        <w:t>Číslo linky</w:t>
      </w:r>
      <w:bookmarkStart w:id="46" w:name="_Toc328101905"/>
      <w:bookmarkStart w:id="47" w:name="_Toc328127968"/>
      <w:bookmarkEnd w:id="46"/>
      <w:bookmarkEnd w:id="47"/>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48" w:name="_Toc328101906"/>
      <w:bookmarkStart w:id="49" w:name="_Toc328127969"/>
      <w:bookmarkEnd w:id="48"/>
      <w:bookmarkEnd w:id="49"/>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Ostatní údaje (mohou být dynamické):</w:t>
      </w:r>
      <w:bookmarkStart w:id="50" w:name="_Toc328101907"/>
      <w:bookmarkStart w:id="51" w:name="_Toc328127970"/>
      <w:bookmarkEnd w:id="50"/>
      <w:bookmarkEnd w:id="51"/>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52" w:name="_Toc328101908"/>
      <w:bookmarkStart w:id="53" w:name="_Toc328127971"/>
      <w:bookmarkEnd w:id="52"/>
      <w:bookmarkEnd w:id="53"/>
      <w:r w:rsidRPr="00456A0D">
        <w:rPr>
          <w:rFonts w:cs="Arial"/>
        </w:rPr>
        <w:t>Důležité nácestné zastávky (dle dohody s objednatelem)</w:t>
      </w:r>
      <w:bookmarkStart w:id="54" w:name="_Toc328101909"/>
      <w:bookmarkStart w:id="55" w:name="_Toc328127972"/>
      <w:bookmarkEnd w:id="54"/>
      <w:bookmarkEnd w:id="55"/>
    </w:p>
    <w:p w14:paraId="53DB563D" w14:textId="06576250" w:rsidR="00F71280" w:rsidRDefault="00F71280" w:rsidP="00F71280">
      <w:pPr>
        <w:pStyle w:val="Odstavecseseznamem"/>
        <w:numPr>
          <w:ilvl w:val="0"/>
          <w:numId w:val="4"/>
        </w:numPr>
        <w:autoSpaceDE w:val="0"/>
        <w:autoSpaceDN w:val="0"/>
        <w:adjustRightInd w:val="0"/>
        <w:spacing w:before="60" w:after="0" w:line="360" w:lineRule="auto"/>
        <w:contextualSpacing w:val="0"/>
        <w:jc w:val="both"/>
        <w:rPr>
          <w:ins w:id="56" w:author="Autor"/>
          <w:rFonts w:cs="Arial"/>
        </w:rPr>
      </w:pPr>
      <w:bookmarkStart w:id="57" w:name="_Toc328101910"/>
      <w:bookmarkStart w:id="58" w:name="_Toc328127973"/>
      <w:bookmarkEnd w:id="57"/>
      <w:bookmarkEnd w:id="58"/>
      <w:r w:rsidRPr="00456A0D">
        <w:rPr>
          <w:rFonts w:cs="Arial"/>
        </w:rPr>
        <w:t>Zobrazení piktogramů (přestup na vlak, MHD, přeprava kol)</w:t>
      </w:r>
      <w:bookmarkStart w:id="59" w:name="_Toc328101911"/>
      <w:bookmarkStart w:id="60" w:name="_Toc328127974"/>
      <w:bookmarkEnd w:id="59"/>
      <w:bookmarkEnd w:id="60"/>
      <w:ins w:id="61" w:author="Autor">
        <w:r w:rsidR="008F4E2F">
          <w:rPr>
            <w:rFonts w:cs="Arial"/>
          </w:rPr>
          <w:t>, piktogramy budou zobrazeny v pravém horním segmentu panelu za názvem cílové zastávky. V případě dlouhého názvu lze piktogram vypustit</w:t>
        </w:r>
      </w:ins>
    </w:p>
    <w:p w14:paraId="616352EE" w14:textId="54FD394C" w:rsidR="008F4E2F" w:rsidRDefault="008F4E2F" w:rsidP="00F71280">
      <w:pPr>
        <w:pStyle w:val="Odstavecseseznamem"/>
        <w:numPr>
          <w:ilvl w:val="0"/>
          <w:numId w:val="4"/>
        </w:numPr>
        <w:autoSpaceDE w:val="0"/>
        <w:autoSpaceDN w:val="0"/>
        <w:adjustRightInd w:val="0"/>
        <w:spacing w:before="60" w:after="0" w:line="360" w:lineRule="auto"/>
        <w:contextualSpacing w:val="0"/>
        <w:jc w:val="both"/>
        <w:rPr>
          <w:ins w:id="62" w:author="Autor"/>
          <w:rFonts w:cs="Arial"/>
        </w:rPr>
      </w:pPr>
      <w:ins w:id="63" w:author="Autor">
        <w:r>
          <w:rPr>
            <w:rFonts w:cs="Arial"/>
          </w:rPr>
          <w:t>Texty zastávek jsou na bočním panelu z prostorových a technických důvodů vždy uvedeny malým písmem</w:t>
        </w:r>
      </w:ins>
    </w:p>
    <w:p w14:paraId="5911EC9F" w14:textId="77777777" w:rsidR="008F4E2F" w:rsidRDefault="008F4E2F" w:rsidP="00F71280">
      <w:pPr>
        <w:pStyle w:val="Odstavecseseznamem"/>
        <w:numPr>
          <w:ilvl w:val="0"/>
          <w:numId w:val="4"/>
        </w:numPr>
        <w:autoSpaceDE w:val="0"/>
        <w:autoSpaceDN w:val="0"/>
        <w:adjustRightInd w:val="0"/>
        <w:spacing w:before="60" w:after="0" w:line="360" w:lineRule="auto"/>
        <w:contextualSpacing w:val="0"/>
        <w:jc w:val="both"/>
        <w:rPr>
          <w:ins w:id="64" w:author="Autor"/>
          <w:rFonts w:cs="Arial"/>
        </w:rPr>
      </w:pPr>
      <w:ins w:id="65" w:author="Autor">
        <w:r>
          <w:rPr>
            <w:rFonts w:cs="Arial"/>
          </w:rPr>
          <w:t>Nácestné zastávky lze řešit uvozujícím textem řetězce nácestných zastávek:</w:t>
        </w:r>
      </w:ins>
    </w:p>
    <w:p w14:paraId="118BF9AF" w14:textId="5396BE5E" w:rsidR="008F4E2F" w:rsidRPr="001A6743" w:rsidRDefault="008F4E2F" w:rsidP="001172EC">
      <w:pPr>
        <w:autoSpaceDE w:val="0"/>
        <w:autoSpaceDN w:val="0"/>
        <w:adjustRightInd w:val="0"/>
        <w:spacing w:before="60" w:after="0" w:line="360" w:lineRule="auto"/>
        <w:ind w:left="360"/>
        <w:jc w:val="both"/>
        <w:rPr>
          <w:rFonts w:cs="Arial"/>
        </w:rPr>
        <w:pPrChange w:id="66" w:author="Autor">
          <w:pPr>
            <w:pStyle w:val="Odstavecseseznamem"/>
            <w:numPr>
              <w:numId w:val="4"/>
            </w:numPr>
            <w:autoSpaceDE w:val="0"/>
            <w:autoSpaceDN w:val="0"/>
            <w:adjustRightInd w:val="0"/>
            <w:spacing w:before="60" w:after="0" w:line="360" w:lineRule="auto"/>
            <w:ind w:hanging="360"/>
            <w:contextualSpacing w:val="0"/>
            <w:jc w:val="both"/>
          </w:pPr>
        </w:pPrChange>
      </w:pPr>
      <w:ins w:id="67" w:author="Autor">
        <w:r w:rsidRPr="001A6743">
          <w:rPr>
            <w:rFonts w:cs="Arial"/>
          </w:rPr>
          <w:t>„</w:t>
        </w:r>
        <w:r w:rsidRPr="00093732">
          <w:rPr>
            <w:rFonts w:ascii="Arial" w:hAnsi="Arial" w:cs="Arial"/>
          </w:rPr>
          <w:t>Přes zastávky“</w:t>
        </w:r>
      </w:ins>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68" w:name="_Toc328101912"/>
      <w:bookmarkStart w:id="69" w:name="_Toc328127975"/>
      <w:bookmarkEnd w:id="68"/>
      <w:bookmarkEnd w:id="69"/>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70" w:name="_Toc6386398"/>
      <w:r w:rsidRPr="008F56D3">
        <w:rPr>
          <w:rFonts w:ascii="Arial" w:hAnsi="Arial" w:cs="Arial"/>
          <w:color w:val="auto"/>
        </w:rPr>
        <w:t>Elektronický panel vnější zadní</w:t>
      </w:r>
      <w:bookmarkEnd w:id="70"/>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lastRenderedPageBreak/>
        <w:t>U vozidel uvedených do provozu před vstupem do systému může být barva zobrazovaných znaků odlišná</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71" w:name="_Ref481657946"/>
      <w:bookmarkStart w:id="72" w:name="_Toc6386399"/>
      <w:r w:rsidRPr="008F56D3">
        <w:rPr>
          <w:rFonts w:ascii="Arial" w:hAnsi="Arial" w:cs="Arial"/>
          <w:color w:val="auto"/>
        </w:rPr>
        <w:t>Elektronické informační a signalizační zařízení vnitřní</w:t>
      </w:r>
      <w:bookmarkEnd w:id="71"/>
      <w:bookmarkEnd w:id="72"/>
    </w:p>
    <w:p w14:paraId="443A6339" w14:textId="77777777" w:rsidR="00C54FA2" w:rsidRPr="008F56D3" w:rsidRDefault="00C54FA2" w:rsidP="008F56D3">
      <w:pPr>
        <w:pStyle w:val="Nadpis3"/>
        <w:rPr>
          <w:rFonts w:ascii="Arial" w:hAnsi="Arial" w:cs="Arial"/>
          <w:color w:val="auto"/>
        </w:rPr>
      </w:pPr>
      <w:bookmarkStart w:id="73" w:name="_Toc6386400"/>
      <w:r w:rsidRPr="008F56D3">
        <w:rPr>
          <w:rFonts w:ascii="Arial" w:hAnsi="Arial" w:cs="Arial"/>
          <w:color w:val="auto"/>
        </w:rPr>
        <w:t>Elektronické informační panely vnitřní</w:t>
      </w:r>
      <w:bookmarkEnd w:id="73"/>
    </w:p>
    <w:p w14:paraId="0EFD5255" w14:textId="7B410C9B"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75719D1B" w:rsidR="00C54FA2" w:rsidRPr="00456A0D" w:rsidRDefault="007339C5"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Vozidla kategorie M budou vybavena jedním vnitřním LCD panelem</w:t>
      </w:r>
    </w:p>
    <w:p w14:paraId="34F6E93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11"/>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2DF32FD8" w14:textId="77777777" w:rsidR="007339C5" w:rsidRPr="00F22348" w:rsidRDefault="00C54FA2"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U</w:t>
      </w:r>
      <w:r w:rsidR="007339C5" w:rsidRPr="00F22348">
        <w:rPr>
          <w:rFonts w:cs="Arial"/>
          <w:shd w:val="clear" w:color="auto" w:fill="FFFFFF"/>
        </w:rPr>
        <w:t xml:space="preserve"> vozidel kategorie X, bude jeden</w:t>
      </w:r>
      <w:r w:rsidRPr="00F22348">
        <w:rPr>
          <w:rFonts w:cs="Arial"/>
          <w:shd w:val="clear" w:color="auto" w:fill="FFFFFF"/>
        </w:rPr>
        <w:t xml:space="preserve"> </w:t>
      </w:r>
      <w:r w:rsidR="00191CC2" w:rsidRPr="00F22348">
        <w:rPr>
          <w:rFonts w:cs="Arial"/>
          <w:shd w:val="clear" w:color="auto" w:fill="FFFFFF"/>
        </w:rPr>
        <w:t xml:space="preserve">LED </w:t>
      </w:r>
      <w:r w:rsidRPr="00F22348">
        <w:rPr>
          <w:rFonts w:cs="Arial"/>
          <w:shd w:val="clear" w:color="auto" w:fill="FFFFFF"/>
        </w:rPr>
        <w:t>dvouřádkový vnitřní informační panel</w:t>
      </w:r>
      <w:r w:rsidR="007339C5" w:rsidRPr="00F22348">
        <w:rPr>
          <w:rFonts w:cs="Arial"/>
          <w:shd w:val="clear" w:color="auto" w:fill="FFFFFF"/>
        </w:rPr>
        <w:t xml:space="preserve"> nebo jeden vnitřní LCD panel.</w:t>
      </w:r>
    </w:p>
    <w:p w14:paraId="7539E59B" w14:textId="038970E0"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ozidla kategorie V, Vplus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3019516E" w:rsidR="00C54FA2" w:rsidRPr="00AA4D55" w:rsidRDefault="00C54FA2" w:rsidP="00AA4D55">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lastRenderedPageBreak/>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39235394" w14:textId="03768594"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ins w:id="74" w:author="Autor">
        <w:r w:rsidR="00E32B6E">
          <w:rPr>
            <w:rFonts w:cs="Arial"/>
            <w:shd w:val="clear" w:color="auto" w:fill="FFFFFF"/>
          </w:rPr>
          <w:t>, např. pro zobrazení dlouhých názvu zastávek, doplňkových informací, mimořádností ve větším textovém rozsahu, bude probíhat formou rolování či posuvu textu</w:t>
        </w:r>
      </w:ins>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7777777" w:rsidR="00951933" w:rsidRPr="008027C3"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2"/>
      </w:r>
    </w:p>
    <w:p w14:paraId="749E90BE" w14:textId="77777777" w:rsidR="00951933" w:rsidRDefault="00951933" w:rsidP="008027C3">
      <w:pPr>
        <w:autoSpaceDE w:val="0"/>
        <w:autoSpaceDN w:val="0"/>
        <w:adjustRightInd w:val="0"/>
        <w:spacing w:after="0" w:line="360" w:lineRule="auto"/>
        <w:jc w:val="both"/>
        <w:rPr>
          <w:rFonts w:cs="Arial"/>
          <w:shd w:val="clear" w:color="auto" w:fill="FFFFFF"/>
        </w:rPr>
      </w:pPr>
    </w:p>
    <w:p w14:paraId="25F54525" w14:textId="77777777" w:rsidR="00951933" w:rsidRDefault="00951933" w:rsidP="008027C3">
      <w:pPr>
        <w:autoSpaceDE w:val="0"/>
        <w:autoSpaceDN w:val="0"/>
        <w:adjustRightInd w:val="0"/>
        <w:spacing w:after="0" w:line="360" w:lineRule="auto"/>
        <w:jc w:val="both"/>
        <w:rPr>
          <w:rFonts w:cs="Arial"/>
          <w:shd w:val="clear" w:color="auto" w:fill="FFFFFF"/>
        </w:rPr>
      </w:pPr>
    </w:p>
    <w:p w14:paraId="6DA6DB88" w14:textId="77777777" w:rsidR="00951933" w:rsidRDefault="00951933" w:rsidP="008027C3">
      <w:pPr>
        <w:autoSpaceDE w:val="0"/>
        <w:autoSpaceDN w:val="0"/>
        <w:adjustRightInd w:val="0"/>
        <w:spacing w:after="0" w:line="360" w:lineRule="auto"/>
        <w:jc w:val="both"/>
        <w:rPr>
          <w:rFonts w:cs="Arial"/>
          <w:shd w:val="clear" w:color="auto" w:fill="FFFFFF"/>
        </w:rPr>
      </w:pPr>
    </w:p>
    <w:p w14:paraId="6DCE0EBE" w14:textId="77777777" w:rsidR="00951933" w:rsidRDefault="00951933" w:rsidP="008027C3">
      <w:pPr>
        <w:autoSpaceDE w:val="0"/>
        <w:autoSpaceDN w:val="0"/>
        <w:adjustRightInd w:val="0"/>
        <w:spacing w:after="0" w:line="360" w:lineRule="auto"/>
        <w:jc w:val="both"/>
        <w:rPr>
          <w:rFonts w:cs="Arial"/>
          <w:shd w:val="clear" w:color="auto" w:fill="FFFFFF"/>
        </w:rPr>
      </w:pPr>
    </w:p>
    <w:p w14:paraId="2A7A0FAD" w14:textId="53E75C55" w:rsidR="00D6493F" w:rsidRPr="00951933" w:rsidRDefault="00D6493F" w:rsidP="008027C3">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AF66926" w:rsidR="00CB317F" w:rsidRPr="008027C3"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Barva zobrazovaných znaků - červená nebo oranžová</w:t>
      </w:r>
    </w:p>
    <w:p w14:paraId="6A2CC65F" w14:textId="6567E084" w:rsidR="00D6493F" w:rsidRPr="008027C3"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3"/>
      </w:r>
    </w:p>
    <w:p w14:paraId="14C7E620" w14:textId="6DEE5FDC" w:rsidR="00A97FA3" w:rsidRPr="00456A0D" w:rsidRDefault="00A97FA3" w:rsidP="008027C3">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VDV. </w:t>
      </w:r>
      <w:ins w:id="75" w:author="Autor">
        <w:r w:rsidR="00164B77">
          <w:rPr>
            <w:rFonts w:ascii="Arial" w:hAnsi="Arial" w:cs="Arial"/>
            <w:shd w:val="clear" w:color="auto" w:fill="FFFFFF"/>
          </w:rPr>
          <w:t xml:space="preserve">Po písemném odsouhlasení Objednatele je dopravce oprávněn promítat reklamní sdělení dopravce týkající se personálních záležitostí dopravce. </w:t>
        </w:r>
      </w:ins>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53D42095" w14:textId="77777777" w:rsidR="00A97FA3" w:rsidRPr="00456A0D" w:rsidRDefault="00A97FA3" w:rsidP="00A97FA3">
      <w:pPr>
        <w:autoSpaceDE w:val="0"/>
        <w:autoSpaceDN w:val="0"/>
        <w:adjustRightInd w:val="0"/>
        <w:spacing w:after="0" w:line="360" w:lineRule="auto"/>
        <w:jc w:val="both"/>
        <w:rPr>
          <w:rFonts w:ascii="Arial" w:hAnsi="Arial" w:cs="Arial"/>
          <w:highlight w:val="yellow"/>
          <w:shd w:val="clear" w:color="auto" w:fill="FFFFFF"/>
        </w:rPr>
      </w:pPr>
    </w:p>
    <w:p w14:paraId="0BF2CE7F" w14:textId="77777777" w:rsidR="0015593B" w:rsidRPr="00456A0D" w:rsidRDefault="0015593B" w:rsidP="0015593B">
      <w:pPr>
        <w:pStyle w:val="Odstavecseseznamem"/>
        <w:autoSpaceDE w:val="0"/>
        <w:autoSpaceDN w:val="0"/>
        <w:adjustRightInd w:val="0"/>
        <w:spacing w:after="0" w:line="360" w:lineRule="auto"/>
        <w:jc w:val="both"/>
        <w:rPr>
          <w:rFonts w:cs="Arial"/>
          <w:shd w:val="clear" w:color="auto" w:fill="FFFFFF"/>
        </w:rPr>
      </w:pP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76" w:name="_Toc6386401"/>
      <w:r w:rsidRPr="0018180D">
        <w:rPr>
          <w:rFonts w:ascii="Arial" w:hAnsi="Arial" w:cs="Arial"/>
          <w:color w:val="auto"/>
        </w:rPr>
        <w:t>Elektronický akustický informační systém</w:t>
      </w:r>
      <w:bookmarkEnd w:id="76"/>
      <w:r w:rsidRPr="0018180D">
        <w:rPr>
          <w:rFonts w:ascii="Arial" w:hAnsi="Arial" w:cs="Arial"/>
          <w:color w:val="auto"/>
        </w:rPr>
        <w:t xml:space="preserve"> </w:t>
      </w:r>
    </w:p>
    <w:p w14:paraId="14EADE1C" w14:textId="77777777" w:rsidR="00696A78" w:rsidRPr="00456A0D" w:rsidRDefault="00C54FA2" w:rsidP="00696A78">
      <w:pPr>
        <w:spacing w:before="120" w:after="120" w:line="360" w:lineRule="auto"/>
        <w:ind w:firstLine="284"/>
        <w:rPr>
          <w:ins w:id="77" w:author="Autor"/>
          <w:rFonts w:ascii="Arial" w:hAnsi="Arial" w:cs="Arial"/>
          <w:shd w:val="clear" w:color="auto" w:fill="FFFFFF"/>
        </w:rPr>
      </w:pPr>
      <w:r w:rsidRPr="00456A0D">
        <w:rPr>
          <w:rFonts w:ascii="Arial" w:hAnsi="Arial" w:cs="Arial"/>
          <w:shd w:val="clear" w:color="auto" w:fill="FFFFFF"/>
        </w:rPr>
        <w:t>Všechna 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ins w:id="78" w:author="Autor">
        <w:r w:rsidR="00696A78">
          <w:rPr>
            <w:rFonts w:ascii="Arial" w:hAnsi="Arial" w:cs="Arial"/>
            <w:shd w:val="clear" w:color="auto" w:fill="FFFFFF"/>
          </w:rPr>
          <w:t xml:space="preserve"> pomocí palubního počítače</w:t>
        </w:r>
      </w:ins>
      <w:r w:rsidRPr="00456A0D">
        <w:rPr>
          <w:rFonts w:ascii="Arial" w:hAnsi="Arial" w:cs="Arial"/>
          <w:shd w:val="clear" w:color="auto" w:fill="FFFFFF"/>
        </w:rPr>
        <w:t xml:space="preserve">. </w:t>
      </w:r>
      <w:ins w:id="79" w:author="Autor">
        <w:r w:rsidR="00696A78">
          <w:rPr>
            <w:rFonts w:ascii="Arial" w:hAnsi="Arial" w:cs="Arial"/>
            <w:shd w:val="clear" w:color="auto" w:fill="FFFFFF"/>
          </w:rPr>
          <w:t>Zvuky použité v hlášení jsou jednotné pro všechny spoje VDV. Přesný obsah hlášení stanovuje Objednatel.</w:t>
        </w:r>
        <w:r w:rsidR="00696A78" w:rsidRPr="00456A0D">
          <w:rPr>
            <w:rFonts w:ascii="Arial" w:hAnsi="Arial" w:cs="Arial"/>
            <w:shd w:val="clear" w:color="auto" w:fill="FFFFFF"/>
          </w:rPr>
          <w:t xml:space="preserve"> </w:t>
        </w:r>
      </w:ins>
      <w:r w:rsidRPr="00456A0D">
        <w:rPr>
          <w:rFonts w:ascii="Arial" w:hAnsi="Arial" w:cs="Arial"/>
          <w:shd w:val="clear" w:color="auto" w:fill="FFFFFF"/>
        </w:rPr>
        <w:t>Součástí elektronického akustického informačního systému je i informační systém pro nevidomé – vybavení vozidla přijímačem signálu z osobní vysílačky nevidomého a automatického nahlášení čísla linky a směru jízdy</w:t>
      </w:r>
      <w:ins w:id="80" w:author="Autor">
        <w:r w:rsidR="00696A78">
          <w:rPr>
            <w:rFonts w:ascii="Arial" w:hAnsi="Arial" w:cs="Arial"/>
            <w:shd w:val="clear" w:color="auto" w:fill="FFFFFF"/>
          </w:rPr>
          <w:t xml:space="preserve"> a případně dalších dopravních informací</w:t>
        </w:r>
        <w:r w:rsidR="00696A78" w:rsidRPr="00456A0D">
          <w:rPr>
            <w:rFonts w:ascii="Arial" w:hAnsi="Arial" w:cs="Arial"/>
            <w:shd w:val="clear" w:color="auto" w:fill="FFFFFF"/>
          </w:rPr>
          <w:t>.</w:t>
        </w:r>
        <w:r w:rsidR="00696A78">
          <w:rPr>
            <w:rFonts w:ascii="Arial" w:hAnsi="Arial" w:cs="Arial"/>
            <w:shd w:val="clear" w:color="auto" w:fill="FFFFFF"/>
          </w:rPr>
          <w:t xml:space="preserve"> Přesný obsah hlášení stanovuje Objednatel</w:t>
        </w:r>
      </w:ins>
    </w:p>
    <w:p w14:paraId="3D5332DD" w14:textId="12E2A40E" w:rsidR="00C54FA2" w:rsidRPr="00456A0D" w:rsidRDefault="00C54FA2" w:rsidP="00C54FA2">
      <w:pPr>
        <w:spacing w:before="120" w:after="120" w:line="360" w:lineRule="auto"/>
        <w:ind w:firstLine="284"/>
        <w:rPr>
          <w:rFonts w:ascii="Arial" w:hAnsi="Arial" w:cs="Arial"/>
          <w:shd w:val="clear" w:color="auto" w:fill="FFFFFF"/>
        </w:rPr>
      </w:pPr>
      <w:del w:id="81" w:author="Autor">
        <w:r w:rsidRPr="00456A0D" w:rsidDel="00696A78">
          <w:rPr>
            <w:rFonts w:ascii="Arial" w:hAnsi="Arial" w:cs="Arial"/>
            <w:shd w:val="clear" w:color="auto" w:fill="FFFFFF"/>
          </w:rPr>
          <w:delText>.</w:delText>
        </w:r>
      </w:del>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5BFE941E"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xml:space="preserve">. Bude vyhlašováno při přejetí mezi zastávkami ležícím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E9E3AD0" w:rsidR="00C54FA2" w:rsidRPr="00456A0D" w:rsidRDefault="00436B44"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82" w:name="_Hlk62405473"/>
      <w:r>
        <w:t>min. 200 MB</w:t>
      </w:r>
      <w:r w:rsidRPr="00456A0D">
        <w:rPr>
          <w:rFonts w:cs="Arial"/>
          <w:shd w:val="clear" w:color="auto" w:fill="FFFFFF"/>
        </w:rPr>
        <w:t xml:space="preserve"> </w:t>
      </w:r>
      <w:bookmarkEnd w:id="82"/>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0FF1368F"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ins w:id="83" w:author="Autor">
        <w:r w:rsidR="00696A78">
          <w:rPr>
            <w:rFonts w:cs="Arial"/>
            <w:shd w:val="clear" w:color="auto" w:fill="FFFFFF"/>
          </w:rPr>
          <w:t>, kdy úprava hlasitosti musí umožňovat nastavení doby od kdy do kdy bude nastaven noční režim a umožnit dopravci upravit hlasitost</w:t>
        </w:r>
      </w:ins>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84" w:name="_Toc6386402"/>
      <w:r w:rsidRPr="00515B7C">
        <w:rPr>
          <w:rFonts w:ascii="Arial" w:hAnsi="Arial" w:cs="Arial"/>
          <w:color w:val="auto"/>
        </w:rPr>
        <w:lastRenderedPageBreak/>
        <w:t>Signalizační zařízení uvnitř vozidla</w:t>
      </w:r>
      <w:bookmarkEnd w:id="84"/>
    </w:p>
    <w:p w14:paraId="51ED27AB"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85" w:name="_Ref531858982"/>
      <w:bookmarkStart w:id="86" w:name="_Toc6386403"/>
      <w:r w:rsidRPr="00515B7C">
        <w:rPr>
          <w:rFonts w:ascii="Arial" w:hAnsi="Arial" w:cs="Arial"/>
          <w:color w:val="auto"/>
        </w:rPr>
        <w:t>Informační vitríny a informační materiály ve vozidle</w:t>
      </w:r>
      <w:bookmarkEnd w:id="85"/>
      <w:bookmarkEnd w:id="86"/>
    </w:p>
    <w:p w14:paraId="4DD9FD5E" w14:textId="06953CEB" w:rsidR="00267E3D" w:rsidRPr="00456A0D" w:rsidRDefault="00267E3D" w:rsidP="00CA0627">
      <w:pPr>
        <w:spacing w:before="120" w:after="120" w:line="360" w:lineRule="auto"/>
        <w:ind w:firstLine="284"/>
        <w:rPr>
          <w:rFonts w:ascii="Arial" w:hAnsi="Arial" w:cs="Arial"/>
        </w:rPr>
      </w:pPr>
      <w:r w:rsidRPr="00456A0D">
        <w:rPr>
          <w:rFonts w:ascii="Arial" w:hAnsi="Arial" w:cs="Arial"/>
        </w:rPr>
        <w:t xml:space="preserve">Každé vozidlo (kromě vozidel kategorie X, kde bude případný výlep aktuálních informací o změnách v dopravě vylepen na vnitřní straně oken)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7644DEC"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VDV.</w:t>
      </w:r>
    </w:p>
    <w:p w14:paraId="768D7168" w14:textId="77777777" w:rsidR="00267E3D" w:rsidRPr="00515B7C" w:rsidRDefault="00267E3D" w:rsidP="00515B7C">
      <w:pPr>
        <w:pStyle w:val="Nadpis2"/>
        <w:rPr>
          <w:rFonts w:ascii="Arial" w:hAnsi="Arial" w:cs="Arial"/>
          <w:color w:val="auto"/>
        </w:rPr>
      </w:pPr>
      <w:bookmarkStart w:id="87" w:name="_Toc6386404"/>
      <w:r w:rsidRPr="00515B7C">
        <w:rPr>
          <w:rFonts w:ascii="Arial" w:hAnsi="Arial" w:cs="Arial"/>
          <w:color w:val="auto"/>
        </w:rPr>
        <w:lastRenderedPageBreak/>
        <w:t>Vnější vzhled vozidel</w:t>
      </w:r>
      <w:bookmarkEnd w:id="87"/>
    </w:p>
    <w:p w14:paraId="2B449499" w14:textId="44E22256"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267E3D">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Grafická úprava vzhledu vnějších ploch vozidel a jejich barevné provedení musí být provedeno v souladu s Grafickým manuálem Veřejné dopravy Vysočiny</w:t>
      </w:r>
      <w:r w:rsidRPr="00456A0D">
        <w:rPr>
          <w:rStyle w:val="Znakapoznpodarou"/>
          <w:rFonts w:ascii="Arial" w:eastAsia="Calibri" w:hAnsi="Arial" w:cs="Arial"/>
          <w:bCs/>
        </w:rPr>
        <w:footnoteReference w:id="14"/>
      </w:r>
      <w:r w:rsidRPr="00456A0D">
        <w:rPr>
          <w:rFonts w:ascii="Arial" w:eastAsia="Calibri" w:hAnsi="Arial" w:cs="Arial"/>
          <w:bCs/>
        </w:rPr>
        <w:t>.</w:t>
      </w:r>
    </w:p>
    <w:p w14:paraId="191B9741" w14:textId="77777777" w:rsidR="00267E3D" w:rsidRPr="00456A0D" w:rsidRDefault="00267E3D" w:rsidP="00267E3D">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5"/>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88" w:name="_Toc6386405"/>
      <w:r w:rsidRPr="005C69F5">
        <w:rPr>
          <w:rFonts w:ascii="Arial" w:hAnsi="Arial" w:cs="Arial"/>
          <w:color w:val="auto"/>
        </w:rPr>
        <w:t>Informační piktogramy na vnější straně vozidla a uvnitř vozidla</w:t>
      </w:r>
      <w:bookmarkEnd w:id="88"/>
    </w:p>
    <w:p w14:paraId="78DF3B1F" w14:textId="77777777" w:rsidR="00267E3D" w:rsidRPr="005C69F5" w:rsidRDefault="00267E3D" w:rsidP="005C69F5">
      <w:pPr>
        <w:pStyle w:val="Nadpis3"/>
        <w:rPr>
          <w:rFonts w:ascii="Arial" w:hAnsi="Arial" w:cs="Arial"/>
          <w:color w:val="auto"/>
        </w:rPr>
      </w:pPr>
      <w:bookmarkStart w:id="89" w:name="_Toc6386406"/>
      <w:r w:rsidRPr="005C69F5">
        <w:rPr>
          <w:rFonts w:ascii="Arial" w:hAnsi="Arial" w:cs="Arial"/>
          <w:color w:val="auto"/>
        </w:rPr>
        <w:t>Informační piktogramy na vnější straně vozidla</w:t>
      </w:r>
      <w:bookmarkEnd w:id="89"/>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6"/>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90" w:name="_Toc6386407"/>
      <w:r w:rsidRPr="005C69F5">
        <w:rPr>
          <w:rFonts w:ascii="Arial" w:hAnsi="Arial" w:cs="Arial"/>
          <w:color w:val="auto"/>
        </w:rPr>
        <w:t>Informační piktogramy uvnitř vozidla</w:t>
      </w:r>
      <w:bookmarkEnd w:id="90"/>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lastRenderedPageBreak/>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77777777" w:rsidR="00267E3D" w:rsidRPr="005C69F5" w:rsidRDefault="00267E3D" w:rsidP="005C69F5">
      <w:pPr>
        <w:pStyle w:val="Nadpis3"/>
        <w:rPr>
          <w:rFonts w:ascii="Arial" w:hAnsi="Arial" w:cs="Arial"/>
          <w:color w:val="auto"/>
        </w:rPr>
      </w:pPr>
      <w:bookmarkStart w:id="91" w:name="_Toc6386408"/>
      <w:r w:rsidRPr="005C69F5">
        <w:rPr>
          <w:rFonts w:ascii="Arial" w:hAnsi="Arial" w:cs="Arial"/>
          <w:color w:val="auto"/>
        </w:rPr>
        <w:t>Příklady grafické podoby piktogramů</w:t>
      </w:r>
      <w:bookmarkEnd w:id="91"/>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47E02DC9"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E35D18" w:rsidRPr="00E35D18">
        <w:rPr>
          <w:rFonts w:ascii="Arial" w:eastAsia="Calibri" w:hAnsi="Arial" w:cs="Arial"/>
          <w:lang w:eastAsia="cs-CZ"/>
        </w:rPr>
        <w:t>, o obecných technických požadavcích zabezpečujících bezbariérové užívání staveb</w:t>
      </w:r>
      <w:r w:rsidR="00E35D18">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92" w:name="_Toc6386409"/>
      <w:r w:rsidRPr="00724AE9">
        <w:rPr>
          <w:rFonts w:ascii="Arial" w:hAnsi="Arial" w:cs="Arial"/>
          <w:color w:val="auto"/>
        </w:rPr>
        <w:lastRenderedPageBreak/>
        <w:t>Přeprava osob se sníženou schopností pohybu a orientace, dětských kočárků a invalidních vozíků</w:t>
      </w:r>
      <w:bookmarkEnd w:id="92"/>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Všechna vozidla musí umožnit přepravu 2 kočárků nebo invalidních vozíků s výjimkou vozidel kategorie X, která musí umožnit přepravu alespoň jednoho kočárku nebo invalidního vozíku. Ve všech vozidlech musí být vyznačena alespoň dvě místa pro osoby s omezenou či zhoršenou schopností pohybu a orientace.</w:t>
      </w:r>
    </w:p>
    <w:p w14:paraId="41E5EC4C" w14:textId="77777777" w:rsidR="004B6D3A" w:rsidRPr="00724AE9" w:rsidRDefault="004B6D3A" w:rsidP="00724AE9">
      <w:pPr>
        <w:pStyle w:val="Nadpis2"/>
        <w:rPr>
          <w:rFonts w:ascii="Arial" w:hAnsi="Arial" w:cs="Arial"/>
          <w:color w:val="auto"/>
        </w:rPr>
      </w:pPr>
      <w:bookmarkStart w:id="93" w:name="_Toc6386410"/>
      <w:r w:rsidRPr="00724AE9">
        <w:rPr>
          <w:rFonts w:ascii="Arial" w:hAnsi="Arial" w:cs="Arial"/>
          <w:color w:val="auto"/>
        </w:rPr>
        <w:t>Klimatická a světelná pohoda ve vozidlech</w:t>
      </w:r>
      <w:bookmarkEnd w:id="93"/>
    </w:p>
    <w:p w14:paraId="2CA6ED89" w14:textId="77777777" w:rsidR="004B6D3A" w:rsidRPr="00724AE9" w:rsidRDefault="004B6D3A" w:rsidP="00724AE9">
      <w:pPr>
        <w:pStyle w:val="Nadpis3"/>
        <w:rPr>
          <w:rFonts w:ascii="Arial" w:hAnsi="Arial" w:cs="Arial"/>
          <w:color w:val="auto"/>
        </w:rPr>
      </w:pPr>
      <w:bookmarkStart w:id="94" w:name="_Toc6386411"/>
      <w:r w:rsidRPr="00724AE9">
        <w:rPr>
          <w:rFonts w:ascii="Arial" w:hAnsi="Arial" w:cs="Arial"/>
          <w:color w:val="auto"/>
        </w:rPr>
        <w:t>Klimatická pohoda ve vozidlech</w:t>
      </w:r>
      <w:bookmarkEnd w:id="94"/>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09298A8E" w14:textId="17256425"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Dopravce je povinen zajistit, aby veškerá nová vozidla (kromě vozidel kategorie X) byla vybavena funkční klimatizací</w:t>
      </w:r>
      <w:r w:rsidR="00F9066B" w:rsidRPr="00456A0D">
        <w:rPr>
          <w:rFonts w:ascii="Arial" w:hAnsi="Arial" w:cs="Arial"/>
        </w:rPr>
        <w:t xml:space="preserve"> </w:t>
      </w:r>
      <w:r w:rsidR="00901FB5">
        <w:rPr>
          <w:rFonts w:ascii="Arial" w:hAnsi="Arial" w:cs="Arial"/>
        </w:rPr>
        <w:t>vnitřních prostor vozidla - celého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Pokud vnitřní teplota ve vozidle přesáhne hodnotu 25°C, musí dojít u vozidel vybavených klimatizací k jejímu spuštění. Při použití klimatizace nesmí teplota v interiéru vozidla poklesnout pod 22°C.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 xml:space="preserve">a větracích průduchů k tomu konstrukčně určených a možnost temperovat vozidlo. Vozidla musí být vybavena nezávislým topením. Řidiči všech vozidel jsou povinni temperovat vozidlo, pokud vnější teplota vzduchu poklesne pod +10° C, nebo pokud bude teplota ve vozidle nižší než +15°C. </w:t>
      </w:r>
    </w:p>
    <w:p w14:paraId="19B5229C" w14:textId="769BB814"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Měření teploty bude při kontrolách ze strany objednatele prováděno kalibrovaným měřidlem, a to nejdříve po uplynutí 60 sekund od zavření všech dveří vozidla. Měření může 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(řidič vozidla). O provedeném měření bude sepsán záznam. V záznamu budou zohledněny případné odchylky měřidla.</w:t>
      </w:r>
    </w:p>
    <w:p w14:paraId="031A6C85" w14:textId="77777777" w:rsidR="000977CD" w:rsidRPr="0022277F" w:rsidRDefault="000977CD" w:rsidP="0022277F">
      <w:pPr>
        <w:pStyle w:val="Nadpis3"/>
        <w:rPr>
          <w:rFonts w:ascii="Arial" w:hAnsi="Arial" w:cs="Arial"/>
          <w:color w:val="auto"/>
        </w:rPr>
      </w:pPr>
      <w:bookmarkStart w:id="95" w:name="_Toc6386412"/>
      <w:r w:rsidRPr="0022277F">
        <w:rPr>
          <w:rFonts w:ascii="Arial" w:hAnsi="Arial" w:cs="Arial"/>
          <w:color w:val="auto"/>
        </w:rPr>
        <w:t>Světelná pohoda ve vozidlech</w:t>
      </w:r>
      <w:bookmarkEnd w:id="95"/>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164CEAA8" w:rsidR="000977CD" w:rsidRPr="00456A0D" w:rsidRDefault="000977CD" w:rsidP="000977CD">
      <w:pPr>
        <w:spacing w:line="360" w:lineRule="auto"/>
        <w:ind w:firstLine="284"/>
        <w:rPr>
          <w:rFonts w:ascii="Arial" w:hAnsi="Arial" w:cs="Arial"/>
        </w:rPr>
      </w:pPr>
      <w:r w:rsidRPr="00456A0D">
        <w:rPr>
          <w:rFonts w:ascii="Arial" w:hAnsi="Arial" w:cs="Arial"/>
        </w:rPr>
        <w:lastRenderedPageBreak/>
        <w:t>Jakýkoliv polep oken, vyjma vymezeného prostoru zadního čela vozidla</w:t>
      </w:r>
      <w:r w:rsidRPr="00456A0D">
        <w:rPr>
          <w:rStyle w:val="Znakapoznpodarou"/>
          <w:rFonts w:ascii="Arial" w:hAnsi="Arial" w:cs="Arial"/>
        </w:rPr>
        <w:footnoteReference w:id="17"/>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96" w:name="_Toc6386413"/>
      <w:r w:rsidRPr="00B717F0">
        <w:rPr>
          <w:rFonts w:ascii="Arial" w:hAnsi="Arial" w:cs="Arial"/>
          <w:color w:val="auto"/>
        </w:rPr>
        <w:t>Čistota vozidel</w:t>
      </w:r>
      <w:bookmarkEnd w:id="96"/>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97" w:name="_Toc6386414"/>
      <w:bookmarkStart w:id="98" w:name="_Ref61246711"/>
      <w:r w:rsidRPr="00B717F0">
        <w:rPr>
          <w:rFonts w:ascii="Arial" w:hAnsi="Arial" w:cs="Arial"/>
          <w:color w:val="auto"/>
        </w:rPr>
        <w:t>Technický stav a průměrné stáří vozidel</w:t>
      </w:r>
      <w:bookmarkEnd w:id="97"/>
      <w:bookmarkEnd w:id="98"/>
    </w:p>
    <w:p w14:paraId="7B20DDDA" w14:textId="4EF1D286"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1F5980C" w:rsidR="000977CD" w:rsidRDefault="000977CD" w:rsidP="00DA3356">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8"/>
      </w:r>
      <w:r w:rsidRPr="00456A0D">
        <w:rPr>
          <w:rFonts w:ascii="Arial" w:hAnsi="Arial" w:cs="Arial"/>
        </w:rPr>
        <w:t>.</w:t>
      </w:r>
    </w:p>
    <w:p w14:paraId="7CB58DF2" w14:textId="301F7D36" w:rsidR="005146A8" w:rsidRPr="00456A0D" w:rsidRDefault="005146A8" w:rsidP="005146A8">
      <w:pPr>
        <w:spacing w:before="240" w:line="360" w:lineRule="auto"/>
        <w:jc w:val="both"/>
        <w:rPr>
          <w:rFonts w:ascii="Arial" w:hAnsi="Arial" w:cs="Arial"/>
        </w:rPr>
      </w:pPr>
      <w:r w:rsidRPr="005146A8">
        <w:rPr>
          <w:rFonts w:ascii="Arial" w:hAnsi="Arial" w:cs="Arial"/>
        </w:rPr>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(ust.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 xml:space="preserve">v České republice ani v jiném státě ani nebyla </w:t>
      </w:r>
      <w:r w:rsidRPr="005146A8">
        <w:rPr>
          <w:rFonts w:ascii="Arial" w:hAnsi="Arial" w:cs="Arial"/>
        </w:rPr>
        <w:lastRenderedPageBreak/>
        <w:t>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 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2E2630E1" w:rsidR="000977CD" w:rsidRPr="00456A0D" w:rsidRDefault="000977CD" w:rsidP="00DA3356">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x. 12 měsíců i vozidlem starším, jehož stáří během provozu ve VDV však nepřesáhne 15 let</w:t>
      </w:r>
      <w:r w:rsidR="00B056E7">
        <w:rPr>
          <w:rFonts w:ascii="Arial" w:hAnsi="Arial" w:cs="Arial"/>
        </w:rPr>
        <w:t>.</w:t>
      </w:r>
    </w:p>
    <w:p w14:paraId="76F225B7" w14:textId="77777777" w:rsidR="00252B18" w:rsidRPr="00B717F0" w:rsidRDefault="00252B18" w:rsidP="00B717F0">
      <w:pPr>
        <w:pStyle w:val="Nadpis2"/>
        <w:rPr>
          <w:rFonts w:ascii="Arial" w:hAnsi="Arial" w:cs="Arial"/>
          <w:color w:val="auto"/>
        </w:rPr>
      </w:pPr>
      <w:bookmarkStart w:id="99" w:name="_Toc6386415"/>
      <w:r w:rsidRPr="00B717F0">
        <w:rPr>
          <w:rFonts w:ascii="Arial" w:hAnsi="Arial" w:cs="Arial"/>
          <w:color w:val="auto"/>
        </w:rPr>
        <w:t>Certifikace vozidel a vybavení</w:t>
      </w:r>
      <w:bookmarkEnd w:id="99"/>
    </w:p>
    <w:p w14:paraId="429DDE82"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Veškerá vozidla a jejich vybavení podléhají před uvedením do provozu v rámci systému VDV certifikaci objednatelem. Dopravce nesmí v rámci systému VDV provozovat vozidlo a jeho vybavení, které nebylo objednatelem certifikováno. Proces certifikace především ověřuje kompatibilitu vozidla a jeho vybavení s Technickými a provozními standardy, zařízeními a systémy provozovanými v systému VDV. Pokud není zajištěna úplná kompatibilita, certifikát nelze vydat.</w:t>
      </w:r>
    </w:p>
    <w:p w14:paraId="3D6DF2F9" w14:textId="57AA75E0"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neshledá závady, vydá do 10 pracovních dnů certifikát o kompatibilitě vozidla s Technickými a provozními standardy VDV. V rámci certifikace vozidel je možno vydat i hromadný certifikát pro určitý druh vozidel a jejich vybavení. I v případě vydávání hromadného certifikátu je však prováděna kontrola dodržení Technických a provozních standardů, včetně pořízení fotodokumentace příslušných vozidel.</w:t>
      </w:r>
    </w:p>
    <w:p w14:paraId="3E0F1AD1" w14:textId="77777777" w:rsidR="00252B18" w:rsidRPr="00456A0D" w:rsidRDefault="00252B18" w:rsidP="00252B18">
      <w:pPr>
        <w:spacing w:before="120" w:after="120" w:line="360" w:lineRule="auto"/>
        <w:ind w:firstLine="284"/>
        <w:rPr>
          <w:rFonts w:ascii="Arial" w:hAnsi="Arial" w:cs="Arial"/>
          <w:i/>
          <w:shd w:val="clear" w:color="auto" w:fill="FFFFFF"/>
        </w:rPr>
      </w:pPr>
      <w:r w:rsidRPr="00456A0D">
        <w:rPr>
          <w:rFonts w:ascii="Arial" w:hAnsi="Arial" w:cs="Arial"/>
          <w:i/>
          <w:shd w:val="clear" w:color="auto" w:fill="FFFFFF"/>
        </w:rPr>
        <w:t>Poznámka: udělený certifikát může být dopravci odebrán, pokud v rámci kontrolní činnosti objednatele jsou shledány závažné závady a nedostatky na vozidle a jeho vybavení oproti požadavkům stanoveným Technickými a provozními standardy VDV.</w:t>
      </w:r>
    </w:p>
    <w:p w14:paraId="64848E07"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Dopravci jsou povinni bez zbytečného prodlení objednatele informovat o vozidlech zařazovaných do provozu v systému VDV a o vozidlech, která z provozu vyřazují.</w:t>
      </w:r>
    </w:p>
    <w:p w14:paraId="0B1F5E83" w14:textId="77777777" w:rsidR="00D82402" w:rsidRPr="00B717F0" w:rsidRDefault="00D82402" w:rsidP="00B717F0">
      <w:pPr>
        <w:pStyle w:val="Nadpis1"/>
        <w:rPr>
          <w:rFonts w:ascii="Arial" w:hAnsi="Arial" w:cs="Arial"/>
          <w:color w:val="auto"/>
        </w:rPr>
      </w:pPr>
      <w:bookmarkStart w:id="100" w:name="_Toc6386416"/>
      <w:r w:rsidRPr="00B717F0">
        <w:rPr>
          <w:rFonts w:ascii="Arial" w:hAnsi="Arial" w:cs="Arial"/>
          <w:color w:val="auto"/>
        </w:rPr>
        <w:t>STANDARD OZNAČENÍ, VYBAVENÍ A VZHLEDU ZASTÁVEK</w:t>
      </w:r>
      <w:bookmarkEnd w:id="100"/>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101" w:name="_Toc6386417"/>
      <w:r w:rsidRPr="00B717F0">
        <w:rPr>
          <w:rFonts w:ascii="Arial" w:hAnsi="Arial" w:cs="Arial"/>
          <w:color w:val="auto"/>
        </w:rPr>
        <w:t>Kategorie zastávek VDV</w:t>
      </w:r>
      <w:bookmarkEnd w:id="101"/>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102" w:name="_Toc6386418"/>
      <w:bookmarkStart w:id="103" w:name="_Ref61249500"/>
      <w:r w:rsidRPr="00B717F0">
        <w:rPr>
          <w:rFonts w:ascii="Arial" w:hAnsi="Arial" w:cs="Arial"/>
          <w:color w:val="auto"/>
        </w:rPr>
        <w:t>Značení a vybavení zastávek</w:t>
      </w:r>
      <w:bookmarkEnd w:id="102"/>
      <w:bookmarkEnd w:id="103"/>
    </w:p>
    <w:p w14:paraId="4294602D" w14:textId="367FC36D" w:rsidR="00B45AE0" w:rsidRDefault="00B45AE0" w:rsidP="00910DAD">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D2100A">
        <w:rPr>
          <w:rFonts w:ascii="Arial" w:eastAsia="Calibri" w:hAnsi="Arial" w:cs="Arial"/>
        </w:rPr>
        <w:t>o</w:t>
      </w:r>
      <w:r w:rsidRPr="00B45AE0">
        <w:rPr>
          <w:rFonts w:ascii="Arial" w:eastAsia="Calibri" w:hAnsi="Arial" w:cs="Arial"/>
        </w:rPr>
        <w:t>u IJ 4b, popřípadě IJ 4</w:t>
      </w:r>
      <w:r w:rsidR="00D2100A">
        <w:rPr>
          <w:rFonts w:ascii="Arial" w:eastAsia="Calibri" w:hAnsi="Arial" w:cs="Arial"/>
        </w:rPr>
        <w:t>a</w:t>
      </w:r>
      <w:r w:rsidRPr="00B45AE0">
        <w:rPr>
          <w:rFonts w:ascii="Arial" w:eastAsia="Calibri" w:hAnsi="Arial" w:cs="Arial"/>
        </w:rPr>
        <w:t xml:space="preserve">), je dopravce povinen osadit dopravní </w:t>
      </w:r>
      <w:r w:rsidRPr="00B45AE0">
        <w:rPr>
          <w:rFonts w:ascii="Arial" w:eastAsia="Calibri" w:hAnsi="Arial" w:cs="Arial"/>
        </w:rPr>
        <w:lastRenderedPageBreak/>
        <w:t>značku IJ 4b, popřípadě IJ 4</w:t>
      </w:r>
      <w:r w:rsidR="00D2100A">
        <w:rPr>
          <w:rFonts w:ascii="Arial" w:eastAsia="Calibri" w:hAnsi="Arial" w:cs="Arial"/>
        </w:rPr>
        <w:t>a</w:t>
      </w:r>
      <w:r w:rsidRPr="00B45AE0">
        <w:rPr>
          <w:rFonts w:ascii="Arial" w:eastAsia="Calibri" w:hAnsi="Arial" w:cs="Arial"/>
        </w:rPr>
        <w:t xml:space="preserve"> a umístit na ní tabulky s dalšími dopravními informacemi pro zveřejňování jízdních řádů.</w:t>
      </w:r>
    </w:p>
    <w:p w14:paraId="5C376444" w14:textId="5955907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1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20"/>
      </w:r>
      <w:r w:rsidRPr="00456A0D">
        <w:rPr>
          <w:rFonts w:ascii="Arial" w:eastAsia="Calibri" w:hAnsi="Arial" w:cs="Arial"/>
        </w:rPr>
        <w:t>).</w:t>
      </w:r>
    </w:p>
    <w:p w14:paraId="540E6C07" w14:textId="77777777" w:rsidR="00D82402" w:rsidRPr="004035DD" w:rsidRDefault="00D82402" w:rsidP="004035DD">
      <w:pPr>
        <w:pStyle w:val="Nadpis3"/>
        <w:rPr>
          <w:color w:val="auto"/>
        </w:rPr>
      </w:pPr>
      <w:bookmarkStart w:id="104" w:name="_Toc6386419"/>
      <w:r w:rsidRPr="004035DD">
        <w:rPr>
          <w:color w:val="auto"/>
        </w:rPr>
        <w:t>Zařízení pro zveřejňování jízdních řádů</w:t>
      </w:r>
      <w:bookmarkEnd w:id="104"/>
    </w:p>
    <w:p w14:paraId="485334E4"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 xml:space="preserve">Tam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105" w:name="_Toc6386420"/>
      <w:r w:rsidRPr="00B717F0">
        <w:rPr>
          <w:rFonts w:ascii="Arial" w:hAnsi="Arial" w:cs="Arial"/>
          <w:color w:val="auto"/>
        </w:rPr>
        <w:t>Standardní rozmístění informací</w:t>
      </w:r>
      <w:bookmarkEnd w:id="105"/>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4F68DF92"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w:t>
      </w:r>
      <w:r w:rsidRPr="00456A0D">
        <w:rPr>
          <w:rFonts w:ascii="Arial" w:hAnsi="Arial" w:cs="Arial"/>
          <w:i/>
        </w:rPr>
        <w:lastRenderedPageBreak/>
        <w:t>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696A78" w:rsidRDefault="00696A78"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696A78" w:rsidRDefault="00696A78"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696A78" w:rsidRDefault="00696A78"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696A78" w:rsidRDefault="00696A78"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696A78" w:rsidRDefault="00696A78"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696A78" w:rsidRDefault="00696A78"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696A78" w:rsidRDefault="00696A78"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696A78" w:rsidRDefault="00696A78"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696A78" w:rsidRDefault="00696A78"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696A78" w:rsidRDefault="00696A78"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696A78" w:rsidRDefault="00696A78"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696A78" w:rsidRDefault="00696A78"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21"/>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lastRenderedPageBreak/>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106" w:name="_Toc6386421"/>
      <w:r w:rsidRPr="00B717F0">
        <w:rPr>
          <w:rFonts w:ascii="Arial" w:hAnsi="Arial" w:cs="Arial"/>
          <w:color w:val="auto"/>
        </w:rPr>
        <w:t>Další povinnosti vlastníka zařízení pro zveřejňování jízdních řádů</w:t>
      </w:r>
      <w:bookmarkEnd w:id="106"/>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107" w:name="_Toc6386422"/>
      <w:r w:rsidRPr="00CE30BA">
        <w:rPr>
          <w:rFonts w:ascii="Arial" w:hAnsi="Arial" w:cs="Arial"/>
          <w:color w:val="auto"/>
        </w:rPr>
        <w:t>Tabulka s dalšími dopravními informacemi</w:t>
      </w:r>
      <w:bookmarkEnd w:id="107"/>
    </w:p>
    <w:p w14:paraId="04DFC3D4" w14:textId="1C39BAB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108" w:name="_Toc6386423"/>
      <w:r w:rsidRPr="00CE30BA">
        <w:rPr>
          <w:rFonts w:ascii="Arial" w:hAnsi="Arial" w:cs="Arial"/>
          <w:color w:val="auto"/>
        </w:rPr>
        <w:t>Tabulky s dalšími dopravními informacemi v zastávkách I. třídy</w:t>
      </w:r>
      <w:bookmarkEnd w:id="108"/>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22"/>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2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lastRenderedPageBreak/>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109" w:name="_Toc6386424"/>
      <w:r w:rsidRPr="00F5040A">
        <w:rPr>
          <w:rFonts w:ascii="Arial" w:hAnsi="Arial" w:cs="Arial"/>
          <w:color w:val="auto"/>
        </w:rPr>
        <w:t>Tabulka s dalšími dopravními informacemi v zastávkách II. třídy</w:t>
      </w:r>
      <w:bookmarkEnd w:id="109"/>
    </w:p>
    <w:p w14:paraId="737A03C5" w14:textId="23F49E09" w:rsidR="00F376EF"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0EDA2A93"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Logo VDV</w:t>
      </w:r>
    </w:p>
    <w:p w14:paraId="62A00F29" w14:textId="59F1A31A"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7C6AC8CA" w:rsidR="00D82402" w:rsidRPr="00456A0D" w:rsidRDefault="00D82402" w:rsidP="00910DAD">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77777777" w:rsidR="00D82402" w:rsidRPr="00F5040A" w:rsidRDefault="00D82402" w:rsidP="00F5040A">
      <w:pPr>
        <w:pStyle w:val="Nadpis2"/>
        <w:rPr>
          <w:rFonts w:ascii="Arial" w:hAnsi="Arial" w:cs="Arial"/>
          <w:color w:val="auto"/>
        </w:rPr>
      </w:pPr>
      <w:bookmarkStart w:id="110" w:name="_Toc6386425"/>
      <w:r w:rsidRPr="00F5040A">
        <w:rPr>
          <w:rFonts w:ascii="Arial" w:hAnsi="Arial" w:cs="Arial"/>
          <w:color w:val="auto"/>
        </w:rPr>
        <w:t>Označení zastávek</w:t>
      </w:r>
      <w:bookmarkEnd w:id="110"/>
    </w:p>
    <w:p w14:paraId="6C3C8760" w14:textId="77777777" w:rsidR="00D82402" w:rsidRPr="00F5040A" w:rsidRDefault="00D82402" w:rsidP="00F5040A">
      <w:pPr>
        <w:pStyle w:val="Nadpis3"/>
        <w:rPr>
          <w:rFonts w:ascii="Arial" w:hAnsi="Arial" w:cs="Arial"/>
          <w:color w:val="auto"/>
        </w:rPr>
      </w:pPr>
      <w:bookmarkStart w:id="111" w:name="_Toc6386426"/>
      <w:r w:rsidRPr="00F5040A">
        <w:rPr>
          <w:rFonts w:ascii="Arial" w:hAnsi="Arial" w:cs="Arial"/>
          <w:color w:val="auto"/>
        </w:rPr>
        <w:t>Zastávky skupiny A</w:t>
      </w:r>
      <w:bookmarkEnd w:id="111"/>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2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112" w:name="_Toc6386427"/>
      <w:r w:rsidRPr="00F5040A">
        <w:rPr>
          <w:rFonts w:ascii="Arial" w:hAnsi="Arial" w:cs="Arial"/>
          <w:color w:val="auto"/>
        </w:rPr>
        <w:t>Zastávky skupiny B – standard designu VDV</w:t>
      </w:r>
      <w:bookmarkEnd w:id="112"/>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1AF99E70"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lastRenderedPageBreak/>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2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113" w:name="_Toc6386428"/>
      <w:r w:rsidRPr="00F5040A">
        <w:rPr>
          <w:rFonts w:ascii="Arial" w:hAnsi="Arial" w:cs="Arial"/>
          <w:color w:val="auto"/>
        </w:rPr>
        <w:t>Vlastnictví zastávek VDV</w:t>
      </w:r>
      <w:bookmarkEnd w:id="113"/>
    </w:p>
    <w:p w14:paraId="38B284DD" w14:textId="33F68465"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114" w:name="_Toc6386429"/>
      <w:bookmarkStart w:id="115" w:name="_Ref61339328"/>
      <w:r w:rsidRPr="00F5040A">
        <w:rPr>
          <w:rFonts w:ascii="Arial" w:hAnsi="Arial" w:cs="Arial"/>
          <w:color w:val="auto"/>
        </w:rPr>
        <w:t>Dočasné označování zastávek</w:t>
      </w:r>
      <w:bookmarkEnd w:id="114"/>
      <w:bookmarkEnd w:id="115"/>
    </w:p>
    <w:p w14:paraId="15C5A0BE" w14:textId="6DBCACC9"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116" w:name="_Toc6386430"/>
      <w:r w:rsidRPr="00F5040A">
        <w:rPr>
          <w:rFonts w:ascii="Arial" w:hAnsi="Arial" w:cs="Arial"/>
          <w:color w:val="auto"/>
        </w:rPr>
        <w:t>Pravidelná kontrola a údržba zastávek VDV</w:t>
      </w:r>
      <w:bookmarkEnd w:id="116"/>
    </w:p>
    <w:p w14:paraId="4C445D47" w14:textId="7A3D7E9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w:t>
      </w:r>
      <w:r w:rsidRPr="00456A0D">
        <w:rPr>
          <w:rFonts w:ascii="Arial" w:eastAsia="Calibri" w:hAnsi="Arial" w:cs="Arial"/>
        </w:rPr>
        <w:lastRenderedPageBreak/>
        <w:t xml:space="preserve">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117" w:name="_Toc187136836"/>
      <w:bookmarkStart w:id="118"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117"/>
      <w:bookmarkEnd w:id="118"/>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7777777" w:rsidR="005F60CE" w:rsidRPr="00C50B7A" w:rsidRDefault="005F60CE" w:rsidP="00C50B7A">
      <w:pPr>
        <w:pStyle w:val="Nadpis1"/>
        <w:rPr>
          <w:rFonts w:ascii="Arial" w:hAnsi="Arial" w:cs="Arial"/>
          <w:color w:val="auto"/>
        </w:rPr>
      </w:pPr>
      <w:bookmarkStart w:id="119" w:name="_Toc6386431"/>
      <w:r w:rsidRPr="00C50B7A">
        <w:rPr>
          <w:rFonts w:ascii="Arial" w:hAnsi="Arial" w:cs="Arial"/>
          <w:color w:val="auto"/>
        </w:rPr>
        <w:t>STANDARD PODOBY JÍZDNÍCH ŘÁDŮ</w:t>
      </w:r>
      <w:bookmarkEnd w:id="119"/>
    </w:p>
    <w:p w14:paraId="1228C252" w14:textId="458ECBAE"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7"/>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o řádu je přiložen v příloze č. 3 TPS VDV – „Vzor JŘ“</w:t>
      </w:r>
      <w:r w:rsidR="00C50B7A" w:rsidRPr="009723FD">
        <w:rPr>
          <w:rFonts w:ascii="Arial" w:hAnsi="Arial" w:cs="Arial"/>
        </w:rPr>
        <w:t>.</w:t>
      </w:r>
    </w:p>
    <w:p w14:paraId="6937863A" w14:textId="77777777" w:rsidR="005F60CE" w:rsidRPr="00C50B7A" w:rsidRDefault="005F60CE" w:rsidP="00C50B7A">
      <w:pPr>
        <w:pStyle w:val="Nadpis1"/>
        <w:rPr>
          <w:rFonts w:ascii="Arial" w:hAnsi="Arial" w:cs="Arial"/>
          <w:color w:val="auto"/>
        </w:rPr>
      </w:pPr>
      <w:bookmarkStart w:id="120" w:name="_Toc6386433"/>
      <w:r w:rsidRPr="00C50B7A">
        <w:rPr>
          <w:rFonts w:ascii="Arial" w:hAnsi="Arial" w:cs="Arial"/>
          <w:color w:val="auto"/>
        </w:rPr>
        <w:t>STANDARD JÍZDNÍCH DOKLADŮ</w:t>
      </w:r>
      <w:bookmarkEnd w:id="120"/>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121" w:name="_Toc6386434"/>
      <w:r w:rsidRPr="0023277E">
        <w:rPr>
          <w:rFonts w:ascii="Arial" w:hAnsi="Arial" w:cs="Arial"/>
          <w:color w:val="auto"/>
        </w:rPr>
        <w:t>Papírové jízdní doklady</w:t>
      </w:r>
      <w:bookmarkEnd w:id="121"/>
    </w:p>
    <w:p w14:paraId="304A6986" w14:textId="32E7CBF6" w:rsidR="005F60CE" w:rsidRPr="00C50B7A"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w:t>
      </w:r>
      <w:r w:rsidRPr="00456A0D">
        <w:rPr>
          <w:rFonts w:ascii="Arial" w:hAnsi="Arial" w:cs="Arial"/>
        </w:rPr>
        <w:lastRenderedPageBreak/>
        <w:t>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0C5472FF" w14:textId="77777777" w:rsidR="00EA7200" w:rsidRPr="0023277E" w:rsidRDefault="00EA7200" w:rsidP="0023277E">
      <w:pPr>
        <w:pStyle w:val="Nadpis1"/>
        <w:rPr>
          <w:rFonts w:ascii="Arial" w:hAnsi="Arial" w:cs="Arial"/>
          <w:color w:val="auto"/>
        </w:rPr>
      </w:pPr>
      <w:bookmarkStart w:id="122" w:name="_Toc6386445"/>
      <w:r w:rsidRPr="0023277E">
        <w:rPr>
          <w:rFonts w:ascii="Arial" w:hAnsi="Arial" w:cs="Arial"/>
          <w:color w:val="auto"/>
        </w:rPr>
        <w:t>STANDARD DOPRAVNÍCH VÝKONŮ</w:t>
      </w:r>
      <w:bookmarkEnd w:id="122"/>
    </w:p>
    <w:p w14:paraId="1ECC6952" w14:textId="77777777" w:rsidR="00EA7200" w:rsidRPr="0023277E" w:rsidRDefault="00EA7200" w:rsidP="0023277E">
      <w:pPr>
        <w:pStyle w:val="Nadpis2"/>
        <w:rPr>
          <w:rFonts w:ascii="Arial" w:hAnsi="Arial" w:cs="Arial"/>
          <w:color w:val="auto"/>
        </w:rPr>
      </w:pPr>
      <w:bookmarkStart w:id="123" w:name="_Toc6386446"/>
      <w:r w:rsidRPr="0023277E">
        <w:rPr>
          <w:rFonts w:ascii="Arial" w:hAnsi="Arial" w:cs="Arial"/>
          <w:color w:val="auto"/>
        </w:rPr>
        <w:t>Zajištění dopravy dle jízdních řádů</w:t>
      </w:r>
      <w:bookmarkEnd w:id="123"/>
    </w:p>
    <w:p w14:paraId="22F1299C" w14:textId="1125B9A1"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18D60FB4" w14:textId="77777777" w:rsidR="00EA7200" w:rsidRPr="0023277E" w:rsidRDefault="00EA7200" w:rsidP="0023277E">
      <w:pPr>
        <w:pStyle w:val="Nadpis2"/>
        <w:rPr>
          <w:rFonts w:ascii="Arial" w:hAnsi="Arial" w:cs="Arial"/>
          <w:color w:val="auto"/>
        </w:rPr>
      </w:pPr>
      <w:bookmarkStart w:id="124" w:name="_Toc6386447"/>
      <w:r w:rsidRPr="0023277E">
        <w:rPr>
          <w:rFonts w:ascii="Arial" w:hAnsi="Arial" w:cs="Arial"/>
          <w:color w:val="auto"/>
        </w:rPr>
        <w:t>Přesnost a přistavování vozidel na zastávky</w:t>
      </w:r>
      <w:bookmarkEnd w:id="124"/>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EA7C06" w:rsidRDefault="00EA7200" w:rsidP="0023277E">
      <w:pPr>
        <w:pStyle w:val="Nadpis2"/>
        <w:rPr>
          <w:rFonts w:ascii="Arial" w:hAnsi="Arial" w:cs="Arial"/>
          <w:color w:val="auto"/>
        </w:rPr>
      </w:pPr>
      <w:bookmarkStart w:id="125" w:name="_Toc6386448"/>
      <w:r w:rsidRPr="0023277E">
        <w:rPr>
          <w:rFonts w:ascii="Arial" w:hAnsi="Arial" w:cs="Arial"/>
          <w:color w:val="auto"/>
        </w:rPr>
        <w:lastRenderedPageBreak/>
        <w:t xml:space="preserve">Návaznost </w:t>
      </w:r>
      <w:r w:rsidRPr="00EA7C06">
        <w:rPr>
          <w:rFonts w:ascii="Arial" w:hAnsi="Arial" w:cs="Arial"/>
          <w:color w:val="auto"/>
        </w:rPr>
        <w:t>spojů</w:t>
      </w:r>
      <w:bookmarkEnd w:id="125"/>
    </w:p>
    <w:p w14:paraId="689B75CF" w14:textId="6A2866C0" w:rsidR="00EA7200" w:rsidRPr="00456A0D" w:rsidRDefault="00EA7200" w:rsidP="00E44204">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 VDV</w:t>
      </w:r>
      <w:r w:rsidRPr="0094424D">
        <w:rPr>
          <w:rFonts w:ascii="Arial" w:hAnsi="Arial" w:cs="Arial"/>
        </w:rPr>
        <w:t>“</w:t>
      </w:r>
      <w:r w:rsidRPr="0094424D">
        <w:rPr>
          <w:rStyle w:val="Znakapoznpodarou"/>
          <w:rFonts w:ascii="Arial" w:hAnsi="Arial" w:cs="Arial"/>
        </w:rPr>
        <w:footnoteReference w:id="28"/>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77777777" w:rsidR="00EA7200" w:rsidRPr="0023277E" w:rsidRDefault="00EA7200" w:rsidP="0023277E">
      <w:pPr>
        <w:pStyle w:val="Nadpis2"/>
        <w:rPr>
          <w:rFonts w:ascii="Arial" w:hAnsi="Arial" w:cs="Arial"/>
          <w:color w:val="auto"/>
        </w:rPr>
      </w:pPr>
      <w:bookmarkStart w:id="126" w:name="_Toc6386449"/>
      <w:r w:rsidRPr="0023277E">
        <w:rPr>
          <w:rFonts w:ascii="Arial" w:hAnsi="Arial" w:cs="Arial"/>
          <w:color w:val="auto"/>
        </w:rPr>
        <w:t>Mimořádnosti v dopravě</w:t>
      </w:r>
      <w:bookmarkEnd w:id="126"/>
    </w:p>
    <w:p w14:paraId="7321B0E9" w14:textId="77777777" w:rsidR="00EA7200" w:rsidRPr="0023277E" w:rsidRDefault="00EA7200" w:rsidP="0023277E">
      <w:pPr>
        <w:pStyle w:val="Nadpis3"/>
        <w:rPr>
          <w:rFonts w:ascii="Arial" w:hAnsi="Arial" w:cs="Arial"/>
          <w:color w:val="auto"/>
        </w:rPr>
      </w:pPr>
      <w:bookmarkStart w:id="127" w:name="_Toc6386450"/>
      <w:r w:rsidRPr="0023277E">
        <w:rPr>
          <w:rFonts w:ascii="Arial" w:hAnsi="Arial" w:cs="Arial"/>
          <w:color w:val="auto"/>
        </w:rPr>
        <w:t>Mimořádnosti v dopravě způsobené dopravcem</w:t>
      </w:r>
      <w:bookmarkEnd w:id="127"/>
    </w:p>
    <w:p w14:paraId="6E8CD04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nezpůsobilost řidiče k další jízdě,</w:t>
      </w:r>
    </w:p>
    <w:p w14:paraId="224990E7"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7777777" w:rsidR="00EA7200" w:rsidRPr="0023277E" w:rsidRDefault="00EA7200" w:rsidP="0023277E">
      <w:pPr>
        <w:pStyle w:val="Nadpis3"/>
        <w:rPr>
          <w:rFonts w:ascii="Arial" w:hAnsi="Arial" w:cs="Arial"/>
          <w:color w:val="auto"/>
        </w:rPr>
      </w:pPr>
      <w:bookmarkStart w:id="128" w:name="_Toc6386451"/>
      <w:r w:rsidRPr="0023277E">
        <w:rPr>
          <w:rFonts w:ascii="Arial" w:hAnsi="Arial" w:cs="Arial"/>
          <w:color w:val="auto"/>
        </w:rPr>
        <w:t>Mimořádnosti v dopravě nezávislé na dopravci</w:t>
      </w:r>
      <w:bookmarkEnd w:id="128"/>
    </w:p>
    <w:p w14:paraId="55213ED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77777777" w:rsidR="00EA7200" w:rsidRPr="00D41CE6" w:rsidRDefault="00EA7200" w:rsidP="00D41CE6">
      <w:pPr>
        <w:pStyle w:val="Nadpis3"/>
        <w:rPr>
          <w:rFonts w:ascii="Arial" w:hAnsi="Arial" w:cs="Arial"/>
          <w:color w:val="auto"/>
        </w:rPr>
      </w:pPr>
      <w:bookmarkStart w:id="129" w:name="_Toc6386452"/>
      <w:r w:rsidRPr="00D41CE6">
        <w:rPr>
          <w:rFonts w:ascii="Arial" w:hAnsi="Arial" w:cs="Arial"/>
          <w:color w:val="auto"/>
        </w:rPr>
        <w:lastRenderedPageBreak/>
        <w:t>Postup v případě mimořádnosti v dopravě</w:t>
      </w:r>
      <w:bookmarkEnd w:id="129"/>
    </w:p>
    <w:p w14:paraId="4FC2076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dojde na lince k mimořádnosti v dopravě, je řidič (popřípadě příslušná oprávněná osoba) povinen provést úkony stanovené vnitřním předpisem dopravce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9"/>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30"/>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p>
    <w:p w14:paraId="6407369A" w14:textId="77777777" w:rsidR="00EA7200" w:rsidRPr="00456A0D" w:rsidRDefault="00EA7200" w:rsidP="00E44204">
      <w:pPr>
        <w:spacing w:before="120" w:after="120" w:line="360" w:lineRule="auto"/>
        <w:ind w:firstLine="284"/>
        <w:jc w:val="both"/>
        <w:rPr>
          <w:rFonts w:ascii="Arial" w:hAnsi="Arial" w:cs="Arial"/>
        </w:rPr>
      </w:pPr>
      <w:bookmarkStart w:id="130" w:name="_Hlk52896486"/>
      <w:r w:rsidRPr="00456A0D">
        <w:rPr>
          <w:rFonts w:ascii="Arial" w:hAnsi="Arial" w:cs="Arial"/>
        </w:rPr>
        <w:t>V případě neprůjezdnosti komunikace může řidič po dohodě s dispečerem dispečinku VDV zvolit náhradní trasu. Trasa musí být zvolena tak, aby se spoj vychýlil z trasy oproti jízdnímu řádu v co nejmenší možné míře.</w:t>
      </w:r>
      <w:bookmarkEnd w:id="130"/>
      <w:r w:rsidRPr="00456A0D">
        <w:rPr>
          <w:rFonts w:ascii="Arial" w:hAnsi="Arial" w:cs="Arial"/>
        </w:rPr>
        <w:t xml:space="preserve"> </w:t>
      </w:r>
    </w:p>
    <w:p w14:paraId="03C6A15E"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lastRenderedPageBreak/>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77777777" w:rsidR="00EA7200" w:rsidRPr="00D41CE6" w:rsidRDefault="00EA7200" w:rsidP="00D41CE6">
      <w:pPr>
        <w:pStyle w:val="Nadpis2"/>
        <w:rPr>
          <w:rFonts w:ascii="Arial" w:hAnsi="Arial" w:cs="Arial"/>
          <w:color w:val="auto"/>
        </w:rPr>
      </w:pPr>
      <w:bookmarkStart w:id="131" w:name="_Toc6386453"/>
      <w:r w:rsidRPr="00D41CE6">
        <w:rPr>
          <w:rFonts w:ascii="Arial" w:hAnsi="Arial" w:cs="Arial"/>
          <w:color w:val="auto"/>
        </w:rPr>
        <w:t>Záznam o provozu vozidla</w:t>
      </w:r>
      <w:bookmarkEnd w:id="131"/>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77777777" w:rsidR="00EA7200" w:rsidRPr="00D41CE6" w:rsidRDefault="00EA7200" w:rsidP="00D41CE6">
      <w:pPr>
        <w:pStyle w:val="Nadpis2"/>
        <w:rPr>
          <w:rFonts w:ascii="Arial" w:hAnsi="Arial" w:cs="Arial"/>
          <w:color w:val="auto"/>
        </w:rPr>
      </w:pPr>
      <w:bookmarkStart w:id="132" w:name="_Toc6386454"/>
      <w:r w:rsidRPr="00D41CE6">
        <w:rPr>
          <w:rFonts w:ascii="Arial" w:hAnsi="Arial" w:cs="Arial"/>
          <w:color w:val="auto"/>
        </w:rPr>
        <w:t>Standard provozní a operativní zálohy</w:t>
      </w:r>
      <w:bookmarkEnd w:id="132"/>
    </w:p>
    <w:p w14:paraId="63C18C45" w14:textId="77777777" w:rsidR="00EA7200" w:rsidRPr="00D41CE6" w:rsidRDefault="00EA7200" w:rsidP="00D41CE6">
      <w:pPr>
        <w:pStyle w:val="Nadpis3"/>
        <w:rPr>
          <w:rFonts w:ascii="Arial" w:hAnsi="Arial" w:cs="Arial"/>
          <w:color w:val="auto"/>
        </w:rPr>
      </w:pPr>
      <w:bookmarkStart w:id="133" w:name="_Toc6386455"/>
      <w:r w:rsidRPr="00D41CE6">
        <w:rPr>
          <w:rFonts w:ascii="Arial" w:hAnsi="Arial" w:cs="Arial"/>
          <w:color w:val="auto"/>
        </w:rPr>
        <w:t>Provozní záloha</w:t>
      </w:r>
      <w:bookmarkEnd w:id="133"/>
    </w:p>
    <w:p w14:paraId="132F0DA8" w14:textId="18E0B97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E44204">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3F8DD388"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xml:space="preserve">. </w:t>
      </w:r>
      <w:r w:rsidRPr="00456A0D">
        <w:rPr>
          <w:rFonts w:ascii="Arial" w:hAnsi="Arial" w:cs="Arial"/>
        </w:rPr>
        <w:lastRenderedPageBreak/>
        <w:t>Vozidlo musí být u předních dveří označeno vždy logem VDV dle Grafického manuálu Veřejné dopravy Vysočiny.</w:t>
      </w:r>
    </w:p>
    <w:p w14:paraId="4B3799CB" w14:textId="4A24A4A1"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logem VDV dle Grafického manuálu Veřejné dopravy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stejně jako starší vozidla v systému VDV.</w:t>
      </w:r>
    </w:p>
    <w:p w14:paraId="2F13E4DA" w14:textId="77777777" w:rsidR="00EA7200" w:rsidRPr="00D41CE6" w:rsidRDefault="00EA7200" w:rsidP="00D41CE6">
      <w:pPr>
        <w:pStyle w:val="Nadpis3"/>
        <w:rPr>
          <w:rFonts w:ascii="Arial" w:hAnsi="Arial" w:cs="Arial"/>
          <w:color w:val="auto"/>
        </w:rPr>
      </w:pPr>
      <w:bookmarkStart w:id="134" w:name="_Toc6386456"/>
      <w:r w:rsidRPr="00D41CE6">
        <w:rPr>
          <w:rFonts w:ascii="Arial" w:hAnsi="Arial" w:cs="Arial"/>
          <w:color w:val="auto"/>
        </w:rPr>
        <w:t>Operativní záloha</w:t>
      </w:r>
      <w:bookmarkEnd w:id="134"/>
    </w:p>
    <w:p w14:paraId="293F4C73" w14:textId="2E19648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626D3F">
        <w:rPr>
          <w:rFonts w:ascii="Arial" w:hAnsi="Arial" w:cs="Arial"/>
        </w:rPr>
        <w:t>bez zbytečného odkladu</w:t>
      </w:r>
      <w:r w:rsidR="00565185">
        <w:rPr>
          <w:rFonts w:ascii="Arial" w:hAnsi="Arial" w:cs="Arial"/>
        </w:rPr>
        <w:t xml:space="preserve"> po ohlášení výpadku a</w:t>
      </w:r>
      <w:r w:rsidR="00391396">
        <w:rPr>
          <w:rFonts w:ascii="Arial" w:hAnsi="Arial" w:cs="Arial"/>
        </w:rPr>
        <w:t xml:space="preserve"> </w:t>
      </w:r>
      <w:r w:rsidRPr="00456A0D">
        <w:rPr>
          <w:rFonts w:ascii="Arial" w:hAnsi="Arial" w:cs="Arial"/>
        </w:rPr>
        <w:t xml:space="preserve">na vyžádání Centrálního dispečinku VDV </w:t>
      </w:r>
      <w:r w:rsidR="001C4355">
        <w:t>vyjet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31"/>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dle výsledných oblastí a počtu vozidel v nich. </w:t>
      </w:r>
      <w:r w:rsidR="004C08E6">
        <w:rPr>
          <w:rFonts w:ascii="Arial" w:hAnsi="Arial" w:cs="Arial"/>
        </w:rPr>
        <w:t>Vozidla operativní zálohy mohou být použita pouze na nezbytně nutnou dobu.</w:t>
      </w:r>
    </w:p>
    <w:p w14:paraId="7C6495AA" w14:textId="171A680A" w:rsidR="00EA7200" w:rsidRDefault="00EA7200" w:rsidP="00E44204">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logem VDV dle Grafického manuálu Veřejné dopravy Vysočiny.</w:t>
      </w:r>
    </w:p>
    <w:p w14:paraId="6B1604B2" w14:textId="76DF133A" w:rsidR="00BB0BDE" w:rsidRDefault="00BB0BDE" w:rsidP="00E44204">
      <w:pPr>
        <w:spacing w:before="120" w:after="120" w:line="360" w:lineRule="auto"/>
        <w:ind w:firstLine="284"/>
        <w:jc w:val="both"/>
        <w:rPr>
          <w:rFonts w:ascii="Arial" w:hAnsi="Arial" w:cs="Arial"/>
        </w:rPr>
      </w:pPr>
      <w:r>
        <w:rPr>
          <w:rFonts w:ascii="Arial" w:hAnsi="Arial" w:cs="Arial"/>
        </w:rPr>
        <w:t>Vozidla operativní zálohy musí být umístěny v sídlech definovanými v jízdních řádech dle jednotlivých částí, za splnění podmínky, že dané místo spadá do okresu totožného s okresem dle dané části provozované informační kanceláře dle přílohy č. 4 TPS druhého období.</w:t>
      </w:r>
    </w:p>
    <w:p w14:paraId="66F17F9F" w14:textId="37285A4A" w:rsidR="00BB0BDE" w:rsidRPr="00456A0D" w:rsidRDefault="00FE2A3D" w:rsidP="00E44204">
      <w:pPr>
        <w:spacing w:before="120" w:after="120" w:line="360" w:lineRule="auto"/>
        <w:ind w:firstLine="284"/>
        <w:jc w:val="both"/>
        <w:rPr>
          <w:rFonts w:ascii="Arial" w:hAnsi="Arial" w:cs="Arial"/>
        </w:rPr>
      </w:pPr>
      <w:r>
        <w:rPr>
          <w:rFonts w:ascii="Arial" w:hAnsi="Arial" w:cs="Arial"/>
        </w:rPr>
        <w:t>Doba pohotovosti operativní zálohy je stanovena v období 5:00 až 21:30.</w:t>
      </w:r>
    </w:p>
    <w:p w14:paraId="7281E691" w14:textId="77777777" w:rsidR="00494712" w:rsidRPr="00D41CE6" w:rsidRDefault="00494712" w:rsidP="00D41CE6">
      <w:pPr>
        <w:pStyle w:val="Nadpis2"/>
        <w:rPr>
          <w:rFonts w:ascii="Arial" w:hAnsi="Arial" w:cs="Arial"/>
          <w:color w:val="auto"/>
        </w:rPr>
      </w:pPr>
      <w:bookmarkStart w:id="135" w:name="_Ref459031527"/>
      <w:bookmarkStart w:id="136" w:name="_Toc460335159"/>
      <w:bookmarkStart w:id="137" w:name="_Toc6386457"/>
      <w:r w:rsidRPr="00D41CE6">
        <w:rPr>
          <w:rFonts w:ascii="Arial" w:hAnsi="Arial" w:cs="Arial"/>
          <w:color w:val="auto"/>
        </w:rPr>
        <w:t>Stanovení požadavků na zaměstnance dopravců přicházející do styku s cestující veřejností</w:t>
      </w:r>
      <w:bookmarkEnd w:id="135"/>
      <w:bookmarkEnd w:id="136"/>
      <w:bookmarkEnd w:id="137"/>
    </w:p>
    <w:p w14:paraId="7C774A2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77777777" w:rsidR="00494712" w:rsidRPr="00D41CE6" w:rsidRDefault="00494712" w:rsidP="00D41CE6">
      <w:pPr>
        <w:pStyle w:val="Nadpis3"/>
        <w:rPr>
          <w:rFonts w:ascii="Arial" w:hAnsi="Arial" w:cs="Arial"/>
          <w:color w:val="auto"/>
        </w:rPr>
      </w:pPr>
      <w:bookmarkStart w:id="138" w:name="_Toc6386458"/>
      <w:r w:rsidRPr="00D41CE6">
        <w:rPr>
          <w:rFonts w:ascii="Arial" w:hAnsi="Arial" w:cs="Arial"/>
          <w:color w:val="auto"/>
        </w:rPr>
        <w:lastRenderedPageBreak/>
        <w:t>Požadavky na servisní personál dopravců</w:t>
      </w:r>
      <w:bookmarkEnd w:id="138"/>
    </w:p>
    <w:p w14:paraId="3F9E0C8E" w14:textId="77777777"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73B76">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E3080A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lastRenderedPageBreak/>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139" w:name="_Toc6386459"/>
      <w:r w:rsidRPr="00D41CE6">
        <w:rPr>
          <w:rFonts w:ascii="Arial" w:hAnsi="Arial" w:cs="Arial"/>
          <w:color w:val="auto"/>
        </w:rPr>
        <w:t>Informační povinnosti dopravců</w:t>
      </w:r>
      <w:bookmarkEnd w:id="139"/>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77777777" w:rsidR="00494712" w:rsidRPr="00D41CE6" w:rsidRDefault="00494712" w:rsidP="00D41CE6">
      <w:pPr>
        <w:pStyle w:val="Nadpis2"/>
        <w:rPr>
          <w:rFonts w:ascii="Arial" w:hAnsi="Arial" w:cs="Arial"/>
          <w:color w:val="auto"/>
        </w:rPr>
      </w:pPr>
      <w:bookmarkStart w:id="140" w:name="_Toc6386460"/>
      <w:r w:rsidRPr="00D41CE6">
        <w:rPr>
          <w:rFonts w:ascii="Arial" w:hAnsi="Arial" w:cs="Arial"/>
          <w:color w:val="auto"/>
        </w:rPr>
        <w:t>Školení zaměstnanců dopravce</w:t>
      </w:r>
      <w:bookmarkEnd w:id="140"/>
    </w:p>
    <w:p w14:paraId="0089AF3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Všichni provozní zaměstnanci dopravce přicházející do styku s cestujícími musí být alespoň jedenkrát ročně proškoleni a prozkoušeni ze znalostí systému VDV. Proškolení je povinen dopravce na vyžádání ze strany objednatele doložit. Záznamy o proškolení zaměstnanců a ověření jejich znalostí je dopravce povinen archivovat nejméně dva roky a na vyžádání je poskytnout objednateli.</w:t>
      </w:r>
    </w:p>
    <w:p w14:paraId="138A9614" w14:textId="77777777" w:rsidR="00494712" w:rsidRPr="00D41CE6" w:rsidRDefault="00494712" w:rsidP="00D41CE6">
      <w:pPr>
        <w:pStyle w:val="Nadpis1"/>
        <w:rPr>
          <w:rFonts w:ascii="Arial" w:hAnsi="Arial" w:cs="Arial"/>
          <w:color w:val="auto"/>
        </w:rPr>
      </w:pPr>
      <w:bookmarkStart w:id="141" w:name="_Toc6386461"/>
      <w:r w:rsidRPr="00D41CE6">
        <w:rPr>
          <w:rFonts w:ascii="Arial" w:hAnsi="Arial" w:cs="Arial"/>
          <w:color w:val="auto"/>
        </w:rPr>
        <w:t>STANDARD VÝLUK A OMEZENÍ DOPRAVY</w:t>
      </w:r>
      <w:bookmarkEnd w:id="141"/>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142" w:name="_Toc6386462"/>
      <w:r w:rsidRPr="00D41CE6">
        <w:rPr>
          <w:rFonts w:ascii="Arial" w:hAnsi="Arial" w:cs="Arial"/>
          <w:color w:val="auto"/>
        </w:rPr>
        <w:t>Výluky na železnici</w:t>
      </w:r>
      <w:bookmarkEnd w:id="142"/>
    </w:p>
    <w:p w14:paraId="29FA0A0F" w14:textId="77777777" w:rsidR="00494712" w:rsidRPr="00D41CE6" w:rsidRDefault="00494712" w:rsidP="00D41CE6">
      <w:pPr>
        <w:pStyle w:val="Nadpis3"/>
        <w:rPr>
          <w:rFonts w:ascii="Arial" w:hAnsi="Arial" w:cs="Arial"/>
          <w:color w:val="auto"/>
        </w:rPr>
      </w:pPr>
      <w:bookmarkStart w:id="143" w:name="_Toc6386463"/>
      <w:r w:rsidRPr="00D41CE6">
        <w:rPr>
          <w:rFonts w:ascii="Arial" w:hAnsi="Arial" w:cs="Arial"/>
          <w:color w:val="auto"/>
        </w:rPr>
        <w:t>Plánované výluky</w:t>
      </w:r>
      <w:bookmarkEnd w:id="143"/>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32"/>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lastRenderedPageBreak/>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421A8001"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144" w:name="_Toc6386464"/>
      <w:r w:rsidRPr="00D41CE6">
        <w:rPr>
          <w:rFonts w:ascii="Arial" w:hAnsi="Arial" w:cs="Arial"/>
          <w:color w:val="auto"/>
        </w:rPr>
        <w:t>Neplánované výluky a jiná omezení dopravy</w:t>
      </w:r>
      <w:bookmarkEnd w:id="144"/>
    </w:p>
    <w:p w14:paraId="0C37AF0B" w14:textId="3B95C143"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Garance návazností 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145" w:name="_Toc6386465"/>
      <w:r w:rsidRPr="007A2A7C">
        <w:rPr>
          <w:rFonts w:ascii="Arial" w:hAnsi="Arial" w:cs="Arial"/>
          <w:color w:val="auto"/>
        </w:rPr>
        <w:t>Výluky na silničních komunikacích</w:t>
      </w:r>
      <w:bookmarkEnd w:id="145"/>
    </w:p>
    <w:p w14:paraId="706A6675" w14:textId="77777777" w:rsidR="00494712" w:rsidRPr="007A2A7C" w:rsidRDefault="00494712" w:rsidP="007A2A7C">
      <w:pPr>
        <w:pStyle w:val="Nadpis3"/>
        <w:rPr>
          <w:rFonts w:ascii="Arial" w:hAnsi="Arial" w:cs="Arial"/>
          <w:color w:val="auto"/>
        </w:rPr>
      </w:pPr>
      <w:bookmarkStart w:id="146" w:name="_Toc6386466"/>
      <w:r w:rsidRPr="007A2A7C">
        <w:rPr>
          <w:rFonts w:ascii="Arial" w:hAnsi="Arial" w:cs="Arial"/>
          <w:color w:val="auto"/>
        </w:rPr>
        <w:t>Rozsáhlé výluky se značným dopadem na dopravu</w:t>
      </w:r>
      <w:bookmarkEnd w:id="146"/>
    </w:p>
    <w:p w14:paraId="3CE98194" w14:textId="4BFE256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Autobusoví dopravci vyhodnotí předpokládané dopady dopravních omezení nahlášených jim silničním správním úřadem popřípadě správcem komunikace. Přesahují-li dopady možnosti řešení dané pomůckou „</w:t>
      </w:r>
      <w:r w:rsidR="00C75D6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147" w:name="_Toc6386467"/>
      <w:r w:rsidRPr="007A2A7C">
        <w:rPr>
          <w:rFonts w:ascii="Arial" w:hAnsi="Arial" w:cs="Arial"/>
          <w:color w:val="auto"/>
        </w:rPr>
        <w:t>Drobné výluky s omezeným dopadem na dopravu</w:t>
      </w:r>
      <w:bookmarkEnd w:id="147"/>
    </w:p>
    <w:p w14:paraId="03DFA5DA" w14:textId="3534C6F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lastRenderedPageBreak/>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148" w:name="_Toc6386468"/>
      <w:r w:rsidRPr="007A2A7C">
        <w:rPr>
          <w:rFonts w:ascii="Arial" w:hAnsi="Arial" w:cs="Arial"/>
          <w:color w:val="auto"/>
        </w:rPr>
        <w:t>Informování cestujících o výluce – uzavírce, objížďce</w:t>
      </w:r>
      <w:bookmarkEnd w:id="148"/>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3"/>
      </w:r>
      <w:r w:rsidRPr="00456A0D">
        <w:rPr>
          <w:rFonts w:ascii="Arial" w:hAnsi="Arial" w:cs="Arial"/>
        </w:rPr>
        <w:t xml:space="preserve"> povinen zveřejnit výlukový jízdní řád. Po dobu uzavírky musí být rovněž odstraněn stávající jízdní řád.</w:t>
      </w:r>
    </w:p>
    <w:p w14:paraId="11EBA919" w14:textId="222667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7A2A7C">
      <w:pPr>
        <w:pStyle w:val="Nadpis1"/>
        <w:rPr>
          <w:rFonts w:ascii="Arial" w:hAnsi="Arial" w:cs="Arial"/>
        </w:rPr>
      </w:pPr>
      <w:bookmarkStart w:id="149" w:name="_KONTROLA_DODRŽOVÁNÍ_PŘEDEPSANÝCH"/>
      <w:bookmarkStart w:id="150" w:name="_Toc6386469"/>
      <w:bookmarkEnd w:id="149"/>
      <w:r w:rsidRPr="007A2A7C">
        <w:rPr>
          <w:rFonts w:ascii="Arial" w:hAnsi="Arial" w:cs="Arial"/>
          <w:color w:val="auto"/>
        </w:rPr>
        <w:t>KONTROLA DODRŽOVÁNÍ PŘEDEPSANÝCH STANDARDŮ A ÚHRADA SANKCÍ</w:t>
      </w:r>
      <w:bookmarkEnd w:id="150"/>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77777777" w:rsidR="00494712" w:rsidRPr="007A2A7C" w:rsidRDefault="00494712" w:rsidP="007A2A7C">
      <w:pPr>
        <w:pStyle w:val="Nadpis2"/>
        <w:rPr>
          <w:rFonts w:ascii="Arial" w:hAnsi="Arial" w:cs="Arial"/>
          <w:color w:val="auto"/>
        </w:rPr>
      </w:pPr>
      <w:bookmarkStart w:id="151" w:name="_Toc535324013"/>
      <w:bookmarkStart w:id="152" w:name="_Toc6386470"/>
      <w:bookmarkStart w:id="153" w:name="_Ref61249587"/>
      <w:bookmarkEnd w:id="151"/>
      <w:r w:rsidRPr="007A2A7C">
        <w:rPr>
          <w:rFonts w:ascii="Arial" w:hAnsi="Arial" w:cs="Arial"/>
          <w:color w:val="auto"/>
        </w:rPr>
        <w:t>Způsob provádění kontrol</w:t>
      </w:r>
      <w:bookmarkEnd w:id="152"/>
      <w:bookmarkEnd w:id="153"/>
    </w:p>
    <w:p w14:paraId="20F7AA52"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dodržování standardů Veřejné dopravy Vysočiny je prováděna dvěma způsoby, a to metodou přímé a nepřímé kontroly.</w:t>
      </w:r>
    </w:p>
    <w:p w14:paraId="584DDD16" w14:textId="77777777" w:rsidR="00494712" w:rsidRPr="007A2A7C" w:rsidRDefault="00494712" w:rsidP="007A2A7C">
      <w:pPr>
        <w:pStyle w:val="Nadpis3"/>
        <w:rPr>
          <w:rFonts w:ascii="Arial" w:hAnsi="Arial" w:cs="Arial"/>
          <w:color w:val="auto"/>
        </w:rPr>
      </w:pPr>
      <w:bookmarkStart w:id="154" w:name="_Toc6386471"/>
      <w:r w:rsidRPr="007A2A7C">
        <w:rPr>
          <w:rFonts w:ascii="Arial" w:hAnsi="Arial" w:cs="Arial"/>
          <w:color w:val="auto"/>
        </w:rPr>
        <w:t>Přímá kontrola</w:t>
      </w:r>
      <w:bookmarkEnd w:id="154"/>
    </w:p>
    <w:p w14:paraId="3E2771E7"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Přímá kontrola je prováděna objednatelem nebo jím pověřenou osobou. O nedostatcích zjištěných v rámci prováděné kontroly je vyhotoven záznam. Vyhotovený záznam je předán dopravci k vyjádření. Dopravce je povinen podezření na nedodržení standardů Veřejné dopravy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77777777" w:rsidR="00494712" w:rsidRPr="007A2A7C" w:rsidRDefault="00494712" w:rsidP="007A2A7C">
      <w:pPr>
        <w:pStyle w:val="Nadpis3"/>
        <w:rPr>
          <w:rFonts w:ascii="Arial" w:hAnsi="Arial" w:cs="Arial"/>
          <w:color w:val="auto"/>
        </w:rPr>
      </w:pPr>
      <w:bookmarkStart w:id="155" w:name="_Toc6386472"/>
      <w:r w:rsidRPr="007A2A7C">
        <w:rPr>
          <w:rFonts w:ascii="Arial" w:hAnsi="Arial" w:cs="Arial"/>
          <w:color w:val="auto"/>
        </w:rPr>
        <w:lastRenderedPageBreak/>
        <w:t>Nepřímá kontrola</w:t>
      </w:r>
      <w:bookmarkEnd w:id="155"/>
    </w:p>
    <w:p w14:paraId="42CFC8A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77777777" w:rsidR="00494712" w:rsidRPr="007A2A7C" w:rsidRDefault="00494712" w:rsidP="007A2A7C">
      <w:pPr>
        <w:pStyle w:val="Nadpis2"/>
        <w:rPr>
          <w:rFonts w:ascii="Arial" w:hAnsi="Arial" w:cs="Arial"/>
          <w:color w:val="auto"/>
        </w:rPr>
      </w:pPr>
      <w:bookmarkStart w:id="156" w:name="_Toc6386473"/>
      <w:r w:rsidRPr="007A2A7C">
        <w:rPr>
          <w:rFonts w:ascii="Arial" w:hAnsi="Arial" w:cs="Arial"/>
          <w:color w:val="auto"/>
        </w:rPr>
        <w:t>Kontroly v provozu vozidel</w:t>
      </w:r>
      <w:bookmarkEnd w:id="156"/>
    </w:p>
    <w:p w14:paraId="08FFFB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7777777" w:rsidR="00494712" w:rsidRPr="007A2A7C" w:rsidRDefault="00494712" w:rsidP="007A2A7C">
      <w:pPr>
        <w:pStyle w:val="Nadpis3"/>
        <w:rPr>
          <w:rFonts w:ascii="Arial" w:hAnsi="Arial" w:cs="Arial"/>
        </w:rPr>
      </w:pPr>
      <w:bookmarkStart w:id="157" w:name="_Toc6386474"/>
      <w:r w:rsidRPr="007A2A7C">
        <w:rPr>
          <w:rFonts w:ascii="Arial" w:hAnsi="Arial" w:cs="Arial"/>
          <w:color w:val="auto"/>
        </w:rPr>
        <w:t>Provádění kontrol ve vozidlech</w:t>
      </w:r>
      <w:bookmarkEnd w:id="157"/>
    </w:p>
    <w:p w14:paraId="4EB5B16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4"/>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77777777" w:rsidR="00494712" w:rsidRPr="007A2A7C" w:rsidRDefault="00494712" w:rsidP="007A2A7C">
      <w:pPr>
        <w:pStyle w:val="Nadpis3"/>
        <w:rPr>
          <w:rFonts w:ascii="Arial" w:hAnsi="Arial" w:cs="Arial"/>
          <w:color w:val="auto"/>
        </w:rPr>
      </w:pPr>
      <w:bookmarkStart w:id="158" w:name="_Toc6386475"/>
      <w:r w:rsidRPr="007A2A7C">
        <w:rPr>
          <w:rFonts w:ascii="Arial" w:hAnsi="Arial" w:cs="Arial"/>
          <w:color w:val="auto"/>
        </w:rPr>
        <w:t>Přepravní a tarifní kontrola ve vozidlech</w:t>
      </w:r>
      <w:bookmarkEnd w:id="158"/>
    </w:p>
    <w:p w14:paraId="7F48AA2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p>
    <w:p w14:paraId="21B5307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VDV. Kromě povinné kontroly dopravcem si </w:t>
      </w:r>
      <w:r w:rsidRPr="00456A0D">
        <w:rPr>
          <w:rFonts w:ascii="Arial" w:hAnsi="Arial" w:cs="Arial"/>
        </w:rPr>
        <w:lastRenderedPageBreak/>
        <w:t xml:space="preserve">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VDV. </w:t>
      </w:r>
    </w:p>
    <w:p w14:paraId="3F109D4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7777777" w:rsidR="00494712" w:rsidRPr="00B00187" w:rsidRDefault="00494712" w:rsidP="00B00187">
      <w:pPr>
        <w:pStyle w:val="Nadpis2"/>
        <w:rPr>
          <w:rFonts w:ascii="Arial" w:hAnsi="Arial" w:cs="Arial"/>
          <w:color w:val="auto"/>
        </w:rPr>
      </w:pPr>
      <w:bookmarkStart w:id="159" w:name="_Toc6386476"/>
      <w:r w:rsidRPr="00B00187">
        <w:rPr>
          <w:rFonts w:ascii="Arial" w:hAnsi="Arial" w:cs="Arial"/>
          <w:color w:val="auto"/>
        </w:rPr>
        <w:t>Kontroly vybavení zastávek a stanic</w:t>
      </w:r>
      <w:bookmarkEnd w:id="159"/>
    </w:p>
    <w:p w14:paraId="723FD160" w14:textId="2294A22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77777777" w:rsidR="00494712" w:rsidRPr="00B00187" w:rsidRDefault="00494712" w:rsidP="00B00187">
      <w:pPr>
        <w:pStyle w:val="Nadpis2"/>
        <w:rPr>
          <w:rFonts w:ascii="Arial" w:hAnsi="Arial" w:cs="Arial"/>
          <w:color w:val="auto"/>
        </w:rPr>
      </w:pPr>
      <w:bookmarkStart w:id="160" w:name="_Toc6386477"/>
      <w:r w:rsidRPr="00B00187">
        <w:rPr>
          <w:rFonts w:ascii="Arial" w:hAnsi="Arial" w:cs="Arial"/>
          <w:color w:val="auto"/>
        </w:rPr>
        <w:t>Kontroly předprodejních a informačních kanceláří</w:t>
      </w:r>
      <w:bookmarkEnd w:id="160"/>
    </w:p>
    <w:p w14:paraId="43E0AF3D" w14:textId="77777777" w:rsidR="00494712" w:rsidRPr="00073B76" w:rsidRDefault="00494712" w:rsidP="00073B76">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 xml:space="preserve">a informačních kanceláří. Specifikace požadavků na předprodejní a informační kanceláře a rozsah požadovaných služeb je uveden v kapitole </w:t>
      </w:r>
      <w:hyperlink w:anchor="_STANDARD_PŘEDPRODEJNÍCH_A" w:history="1">
        <w:r w:rsidRPr="00073B76">
          <w:rPr>
            <w:rStyle w:val="Hypertextovodkaz"/>
            <w:rFonts w:ascii="Arial" w:hAnsi="Arial" w:cs="Arial"/>
          </w:rPr>
          <w:t>STANDARD PŘEDPRODEJNÍCH A INFORMAČNÍCH KANCELÁŘÍ</w:t>
        </w:r>
      </w:hyperlink>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77777777" w:rsidR="00494712" w:rsidRPr="00B00187" w:rsidRDefault="00494712" w:rsidP="00B00187">
      <w:pPr>
        <w:pStyle w:val="Nadpis2"/>
        <w:rPr>
          <w:rFonts w:ascii="Arial" w:hAnsi="Arial" w:cs="Arial"/>
          <w:color w:val="auto"/>
        </w:rPr>
      </w:pPr>
      <w:bookmarkStart w:id="161" w:name="_Toc6386478"/>
      <w:r w:rsidRPr="00B00187">
        <w:rPr>
          <w:rFonts w:ascii="Arial" w:hAnsi="Arial" w:cs="Arial"/>
          <w:color w:val="auto"/>
        </w:rPr>
        <w:t>Úhrada sankcí</w:t>
      </w:r>
      <w:bookmarkEnd w:id="161"/>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F36D29" w:rsidRDefault="00494712" w:rsidP="00B00187">
      <w:pPr>
        <w:pStyle w:val="Nadpis1"/>
        <w:rPr>
          <w:rFonts w:ascii="Arial" w:hAnsi="Arial" w:cs="Arial"/>
          <w:color w:val="auto"/>
        </w:rPr>
      </w:pPr>
      <w:bookmarkStart w:id="162" w:name="_Toc6386479"/>
      <w:r w:rsidRPr="00F36D29">
        <w:rPr>
          <w:rFonts w:ascii="Arial" w:hAnsi="Arial" w:cs="Arial"/>
          <w:color w:val="auto"/>
        </w:rPr>
        <w:lastRenderedPageBreak/>
        <w:t>Seznam příloh</w:t>
      </w:r>
      <w:bookmarkEnd w:id="162"/>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11658BE4" w:rsidR="00494712" w:rsidRPr="00456A0D" w:rsidRDefault="00FE078E" w:rsidP="00494712">
      <w:pPr>
        <w:rPr>
          <w:rFonts w:ascii="Arial" w:hAnsi="Arial" w:cs="Arial"/>
        </w:rPr>
      </w:pPr>
      <w:r>
        <w:rPr>
          <w:rFonts w:ascii="Arial" w:hAnsi="Arial" w:cs="Arial"/>
        </w:rPr>
        <w:t xml:space="preserve">Přílohy č. 2 </w:t>
      </w:r>
      <w:r w:rsidR="000A304B">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79C6C7C8" w:rsidR="00494712" w:rsidRDefault="00494712" w:rsidP="00494712">
      <w:pPr>
        <w:rPr>
          <w:rFonts w:ascii="Arial" w:hAnsi="Arial" w:cs="Arial"/>
        </w:rPr>
      </w:pPr>
      <w:r w:rsidRPr="00456A0D">
        <w:rPr>
          <w:rFonts w:ascii="Arial" w:hAnsi="Arial" w:cs="Arial"/>
        </w:rPr>
        <w:t xml:space="preserve">Příloha č. 4 </w:t>
      </w:r>
      <w:r w:rsidR="00B85023">
        <w:rPr>
          <w:rFonts w:ascii="Arial" w:hAnsi="Arial" w:cs="Arial"/>
        </w:rPr>
        <w:t xml:space="preserve">Obchodní místa </w:t>
      </w:r>
    </w:p>
    <w:p w14:paraId="3561B1AB" w14:textId="5BF11208" w:rsidR="006A7FBD" w:rsidRDefault="006A7FBD" w:rsidP="00494712">
      <w:pPr>
        <w:rPr>
          <w:rFonts w:ascii="Arial" w:hAnsi="Arial" w:cs="Arial"/>
        </w:rPr>
      </w:pPr>
      <w:r>
        <w:rPr>
          <w:rFonts w:ascii="Arial" w:hAnsi="Arial" w:cs="Arial"/>
        </w:rPr>
        <w:t>Příloha č. 5 Zastávky I. Třídy</w:t>
      </w:r>
    </w:p>
    <w:p w14:paraId="56A063D8" w14:textId="7FB45189" w:rsidR="002A03E0" w:rsidRDefault="002A03E0" w:rsidP="002A03E0">
      <w:pPr>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2A03E0">
      <w:pPr>
        <w:rPr>
          <w:rFonts w:ascii="Arial" w:hAnsi="Arial" w:cs="Arial"/>
        </w:rPr>
      </w:pPr>
      <w:bookmarkStart w:id="163" w:name="_Hlk61339926"/>
      <w:r>
        <w:rPr>
          <w:rFonts w:ascii="Arial" w:hAnsi="Arial" w:cs="Arial"/>
        </w:rPr>
        <w:t xml:space="preserve">Příloha č. 7 </w:t>
      </w:r>
      <w:r w:rsidRPr="00B803CD">
        <w:rPr>
          <w:rFonts w:ascii="Arial" w:hAnsi="Arial" w:cs="Arial"/>
        </w:rPr>
        <w:t>Přesahy na mezikrajských linkách</w:t>
      </w:r>
    </w:p>
    <w:p w14:paraId="4717AE29" w14:textId="36736DD2" w:rsidR="00C4443D" w:rsidRDefault="00B803CD" w:rsidP="002A03E0">
      <w:pPr>
        <w:rPr>
          <w:rFonts w:ascii="Arial" w:hAnsi="Arial" w:cs="Arial"/>
        </w:rPr>
      </w:pPr>
      <w:r>
        <w:rPr>
          <w:rFonts w:ascii="Arial" w:hAnsi="Arial" w:cs="Arial"/>
        </w:rPr>
        <w:t xml:space="preserve">Příloha č. 8 </w:t>
      </w:r>
      <w:r w:rsidRPr="00B803CD">
        <w:rPr>
          <w:rFonts w:ascii="Arial" w:hAnsi="Arial" w:cs="Arial"/>
        </w:rPr>
        <w:t>Ekonomika VDV</w:t>
      </w:r>
    </w:p>
    <w:bookmarkEnd w:id="163"/>
    <w:p w14:paraId="00DD4909" w14:textId="06A6D579" w:rsidR="002A03E0" w:rsidRPr="00456A0D" w:rsidRDefault="002A03E0" w:rsidP="002A03E0">
      <w:pPr>
        <w:rPr>
          <w:rFonts w:ascii="Arial" w:hAnsi="Arial" w:cs="Arial"/>
        </w:rPr>
      </w:pPr>
    </w:p>
    <w:p w14:paraId="4434BFFC" w14:textId="098D9AF9" w:rsidR="0025090D" w:rsidRPr="00456A0D" w:rsidRDefault="0025090D" w:rsidP="00895318">
      <w:pPr>
        <w:rPr>
          <w:rFonts w:ascii="Arial" w:hAnsi="Arial" w:cs="Arial"/>
        </w:rPr>
      </w:pPr>
    </w:p>
    <w:sectPr w:rsidR="0025090D" w:rsidRPr="00456A0D" w:rsidSect="00343C78">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3A7E2" w14:textId="77777777" w:rsidR="00633FE4" w:rsidRDefault="00633FE4" w:rsidP="0025090D">
      <w:pPr>
        <w:spacing w:after="0" w:line="240" w:lineRule="auto"/>
      </w:pPr>
      <w:r>
        <w:separator/>
      </w:r>
    </w:p>
  </w:endnote>
  <w:endnote w:type="continuationSeparator" w:id="0">
    <w:p w14:paraId="24870FF3" w14:textId="77777777" w:rsidR="00633FE4" w:rsidRDefault="00633FE4" w:rsidP="0025090D">
      <w:pPr>
        <w:spacing w:after="0" w:line="240" w:lineRule="auto"/>
      </w:pPr>
      <w:r>
        <w:continuationSeparator/>
      </w:r>
    </w:p>
  </w:endnote>
  <w:endnote w:type="continuationNotice" w:id="1">
    <w:p w14:paraId="5EBA27C3" w14:textId="77777777" w:rsidR="00633FE4" w:rsidRDefault="00633F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44"/>
      <w:docPartObj>
        <w:docPartGallery w:val="Page Numbers (Bottom of Page)"/>
        <w:docPartUnique/>
      </w:docPartObj>
    </w:sdtPr>
    <w:sdtEndPr/>
    <w:sdtContent>
      <w:p w14:paraId="2E97C3A9" w14:textId="5CCD7CFC" w:rsidR="00696A78" w:rsidRDefault="00696A78">
        <w:pPr>
          <w:pStyle w:val="Zpat"/>
          <w:jc w:val="center"/>
        </w:pPr>
        <w:r>
          <w:fldChar w:fldCharType="begin"/>
        </w:r>
        <w:r>
          <w:instrText>PAGE   \* MERGEFORMAT</w:instrText>
        </w:r>
        <w:r>
          <w:fldChar w:fldCharType="separate"/>
        </w:r>
        <w:r w:rsidR="00C35AD3">
          <w:rPr>
            <w:noProof/>
          </w:rPr>
          <w:t>1</w:t>
        </w:r>
        <w:r>
          <w:fldChar w:fldCharType="end"/>
        </w:r>
      </w:p>
    </w:sdtContent>
  </w:sdt>
  <w:p w14:paraId="379D489F" w14:textId="77777777" w:rsidR="00696A78" w:rsidRDefault="00696A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C6EA5" w14:textId="77777777" w:rsidR="00633FE4" w:rsidRDefault="00633FE4" w:rsidP="0025090D">
      <w:pPr>
        <w:spacing w:after="0" w:line="240" w:lineRule="auto"/>
      </w:pPr>
      <w:r>
        <w:separator/>
      </w:r>
    </w:p>
  </w:footnote>
  <w:footnote w:type="continuationSeparator" w:id="0">
    <w:p w14:paraId="3254C020" w14:textId="77777777" w:rsidR="00633FE4" w:rsidRDefault="00633FE4" w:rsidP="0025090D">
      <w:pPr>
        <w:spacing w:after="0" w:line="240" w:lineRule="auto"/>
      </w:pPr>
      <w:r>
        <w:continuationSeparator/>
      </w:r>
    </w:p>
  </w:footnote>
  <w:footnote w:type="continuationNotice" w:id="1">
    <w:p w14:paraId="640B8684" w14:textId="77777777" w:rsidR="00633FE4" w:rsidRDefault="00633FE4">
      <w:pPr>
        <w:spacing w:after="0" w:line="240" w:lineRule="auto"/>
      </w:pPr>
    </w:p>
  </w:footnote>
  <w:footnote w:id="2">
    <w:p w14:paraId="526F8C58" w14:textId="77777777" w:rsidR="00696A78" w:rsidRDefault="00696A78"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A502B6A" w14:textId="6BB74DDF" w:rsidR="00696A78" w:rsidRDefault="00696A78">
      <w:pPr>
        <w:pStyle w:val="Textpoznpodarou"/>
      </w:pPr>
      <w:r w:rsidRPr="007339C5">
        <w:rPr>
          <w:rStyle w:val="Znakapoznpodarou"/>
        </w:rPr>
        <w:footnoteRef/>
      </w:r>
      <w:r w:rsidRPr="007339C5">
        <w:t xml:space="preserve"> Neplatí pro záložní vozidla při vstupu do systému VDV</w:t>
      </w:r>
    </w:p>
  </w:footnote>
  <w:footnote w:id="4">
    <w:p w14:paraId="54AA12E3" w14:textId="77777777" w:rsidR="00696A78" w:rsidRDefault="00696A78" w:rsidP="00F0212A">
      <w:pPr>
        <w:pStyle w:val="Textpoznpodarou"/>
      </w:pPr>
      <w:r>
        <w:rPr>
          <w:rStyle w:val="Znakapoznpodarou"/>
        </w:rPr>
        <w:footnoteRef/>
      </w:r>
      <w:r>
        <w:t xml:space="preserve"> Určených pro nástup a výstup s jízdním kolem.</w:t>
      </w:r>
    </w:p>
  </w:footnote>
  <w:footnote w:id="5">
    <w:p w14:paraId="1BA37186" w14:textId="77777777" w:rsidR="00696A78" w:rsidRDefault="00696A78" w:rsidP="00F0212A">
      <w:pPr>
        <w:pStyle w:val="Textpoznpodarou"/>
      </w:pPr>
      <w:r>
        <w:rPr>
          <w:rStyle w:val="Znakapoznpodarou"/>
        </w:rPr>
        <w:footnoteRef/>
      </w:r>
      <w:r>
        <w:t xml:space="preserve"> Nová i starší.</w:t>
      </w:r>
    </w:p>
  </w:footnote>
  <w:footnote w:id="6">
    <w:p w14:paraId="6846DA19" w14:textId="77777777" w:rsidR="00696A78" w:rsidRDefault="00696A78" w:rsidP="00F71280">
      <w:pPr>
        <w:pStyle w:val="Textpoznpodarou"/>
      </w:pPr>
      <w:r>
        <w:rPr>
          <w:rStyle w:val="Znakapoznpodarou"/>
        </w:rPr>
        <w:footnoteRef/>
      </w:r>
      <w:r>
        <w:t xml:space="preserve"> minibus</w:t>
      </w:r>
    </w:p>
  </w:footnote>
  <w:footnote w:id="7">
    <w:p w14:paraId="0129E8AC" w14:textId="77777777" w:rsidR="00696A78" w:rsidRDefault="00696A78" w:rsidP="00F71280">
      <w:pPr>
        <w:pStyle w:val="Textpoznpodarou"/>
      </w:pPr>
      <w:r>
        <w:rPr>
          <w:rStyle w:val="Znakapoznpodarou"/>
        </w:rPr>
        <w:footnoteRef/>
      </w:r>
      <w:r>
        <w:t xml:space="preserve"> malý bus</w:t>
      </w:r>
    </w:p>
  </w:footnote>
  <w:footnote w:id="8">
    <w:p w14:paraId="3FCFBE10" w14:textId="77777777" w:rsidR="00696A78" w:rsidRDefault="00696A78" w:rsidP="00F71280">
      <w:pPr>
        <w:pStyle w:val="Textpoznpodarou"/>
      </w:pPr>
      <w:r>
        <w:rPr>
          <w:rStyle w:val="Znakapoznpodarou"/>
        </w:rPr>
        <w:footnoteRef/>
      </w:r>
      <w:r>
        <w:t xml:space="preserve"> Ve směru jízdy vozidla.</w:t>
      </w:r>
    </w:p>
  </w:footnote>
  <w:footnote w:id="9">
    <w:p w14:paraId="1FBB52C4" w14:textId="77777777" w:rsidR="00696A78" w:rsidRDefault="00696A78" w:rsidP="00F71280">
      <w:pPr>
        <w:pStyle w:val="Textpoznpodarou"/>
      </w:pPr>
      <w:r>
        <w:rPr>
          <w:rStyle w:val="Znakapoznpodarou"/>
        </w:rPr>
        <w:footnoteRef/>
      </w:r>
      <w:r>
        <w:t xml:space="preserve"> minibus</w:t>
      </w:r>
    </w:p>
  </w:footnote>
  <w:footnote w:id="10">
    <w:p w14:paraId="7062FE2B" w14:textId="77777777" w:rsidR="00696A78" w:rsidRDefault="00696A78" w:rsidP="00F71280">
      <w:pPr>
        <w:pStyle w:val="Textpoznpodarou"/>
      </w:pPr>
      <w:r>
        <w:rPr>
          <w:rStyle w:val="Znakapoznpodarou"/>
        </w:rPr>
        <w:footnoteRef/>
      </w:r>
      <w:r>
        <w:t xml:space="preserve"> malý bus</w:t>
      </w:r>
    </w:p>
  </w:footnote>
  <w:footnote w:id="11">
    <w:p w14:paraId="20BDB714" w14:textId="77777777" w:rsidR="00696A78" w:rsidRDefault="00696A78"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2">
    <w:p w14:paraId="6CD7B73A" w14:textId="292C27F6" w:rsidR="00696A78" w:rsidRDefault="00696A78">
      <w:pPr>
        <w:pStyle w:val="Textpoznpodarou"/>
      </w:pPr>
      <w:r>
        <w:rPr>
          <w:rStyle w:val="Znakapoznpodarou"/>
        </w:rPr>
        <w:footnoteRef/>
      </w:r>
      <w:r>
        <w:t xml:space="preserve"> Grafický manuál VDV je přílohou č. 1 TPS VDV</w:t>
      </w:r>
    </w:p>
  </w:footnote>
  <w:footnote w:id="13">
    <w:p w14:paraId="5D1D0610" w14:textId="0EDC543B" w:rsidR="00696A78" w:rsidRDefault="00696A78">
      <w:pPr>
        <w:pStyle w:val="Textpoznpodarou"/>
      </w:pPr>
      <w:r>
        <w:rPr>
          <w:rStyle w:val="Znakapoznpodarou"/>
        </w:rPr>
        <w:footnoteRef/>
      </w:r>
      <w:r>
        <w:t xml:space="preserve"> Grafický manuál je přílohou č. 1 TPS VDV</w:t>
      </w:r>
    </w:p>
  </w:footnote>
  <w:footnote w:id="14">
    <w:p w14:paraId="495212BC" w14:textId="2ED6985D" w:rsidR="00696A78" w:rsidRDefault="00696A78" w:rsidP="00267E3D">
      <w:pPr>
        <w:pStyle w:val="Textpoznpodarou"/>
      </w:pPr>
      <w:r>
        <w:rPr>
          <w:rStyle w:val="Znakapoznpodarou"/>
        </w:rPr>
        <w:footnoteRef/>
      </w:r>
      <w:r>
        <w:t xml:space="preserve"> Samostatný dokument.</w:t>
      </w:r>
    </w:p>
  </w:footnote>
  <w:footnote w:id="15">
    <w:p w14:paraId="29773F48" w14:textId="7738E3C5" w:rsidR="00696A78" w:rsidRDefault="00696A78" w:rsidP="00267E3D">
      <w:pPr>
        <w:pStyle w:val="Textpoznpodarou"/>
      </w:pPr>
      <w:r>
        <w:rPr>
          <w:rStyle w:val="Znakapoznpodarou"/>
        </w:rPr>
        <w:footnoteRef/>
      </w:r>
      <w:r>
        <w:t xml:space="preserve"> Ve smyslu zákona č. 111/1994 Sb., § 18 odst. 1 písm. e).</w:t>
      </w:r>
    </w:p>
  </w:footnote>
  <w:footnote w:id="16">
    <w:p w14:paraId="5EC37383" w14:textId="77777777" w:rsidR="00696A78" w:rsidRDefault="00696A78" w:rsidP="00267E3D">
      <w:pPr>
        <w:pStyle w:val="Textpoznpodarou"/>
      </w:pPr>
      <w:r>
        <w:rPr>
          <w:rStyle w:val="Znakapoznpodarou"/>
        </w:rPr>
        <w:footnoteRef/>
      </w:r>
      <w:r>
        <w:t xml:space="preserve"> Stanoveno ve směru jízdy vozidla.</w:t>
      </w:r>
    </w:p>
  </w:footnote>
  <w:footnote w:id="17">
    <w:p w14:paraId="24D5365A" w14:textId="77777777" w:rsidR="00696A78" w:rsidRDefault="00696A78"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18">
    <w:p w14:paraId="6E187A80" w14:textId="34AD7677" w:rsidR="00696A78" w:rsidRDefault="00696A78">
      <w:pPr>
        <w:pStyle w:val="Textpoznpodarou"/>
      </w:pPr>
      <w:r>
        <w:rPr>
          <w:rStyle w:val="Znakapoznpodarou"/>
        </w:rPr>
        <w:footnoteRef/>
      </w:r>
      <w:r>
        <w:t xml:space="preserve"> Všechny hodnoty se vztahují k datu první registrace daného vozidla.</w:t>
      </w:r>
    </w:p>
  </w:footnote>
  <w:footnote w:id="19">
    <w:p w14:paraId="34993177" w14:textId="77777777" w:rsidR="00696A78" w:rsidRDefault="00696A78" w:rsidP="00D82402">
      <w:pPr>
        <w:pStyle w:val="Textpoznpodarou"/>
      </w:pPr>
      <w:r>
        <w:rPr>
          <w:rStyle w:val="Znakapoznpodarou"/>
        </w:rPr>
        <w:footnoteRef/>
      </w:r>
      <w:r>
        <w:t xml:space="preserve"> Vyhláška, kterou se provádějí pravidla provozu na pozemních komunikacích.</w:t>
      </w:r>
    </w:p>
  </w:footnote>
  <w:footnote w:id="20">
    <w:p w14:paraId="740B80F0" w14:textId="77777777" w:rsidR="00696A78" w:rsidRDefault="00696A78" w:rsidP="00D82402">
      <w:pPr>
        <w:pStyle w:val="Textpoznpodarou"/>
      </w:pPr>
      <w:r>
        <w:rPr>
          <w:rStyle w:val="Znakapoznpodarou"/>
        </w:rPr>
        <w:footnoteRef/>
      </w:r>
      <w:r>
        <w:t xml:space="preserve"> Vyhláška o obecných technických požadavcích zabezpečujících bezbariérové užívání staveb. </w:t>
      </w:r>
    </w:p>
  </w:footnote>
  <w:footnote w:id="21">
    <w:p w14:paraId="785E67CD" w14:textId="77777777" w:rsidR="00696A78" w:rsidRDefault="00696A78" w:rsidP="00D82402">
      <w:pPr>
        <w:pStyle w:val="Textpoznpodarou"/>
      </w:pPr>
      <w:r>
        <w:rPr>
          <w:rStyle w:val="Znakapoznpodarou"/>
        </w:rPr>
        <w:footnoteRef/>
      </w:r>
      <w:r>
        <w:t xml:space="preserve"> V podobě, kterou dodá objednatel.</w:t>
      </w:r>
    </w:p>
  </w:footnote>
  <w:footnote w:id="22">
    <w:p w14:paraId="58C123F9" w14:textId="77777777" w:rsidR="00696A78" w:rsidRDefault="00696A78" w:rsidP="00D82402">
      <w:pPr>
        <w:pStyle w:val="Textpoznpodarou"/>
      </w:pPr>
      <w:r>
        <w:rPr>
          <w:rStyle w:val="Znakapoznpodarou"/>
        </w:rPr>
        <w:footnoteRef/>
      </w:r>
      <w:r>
        <w:t xml:space="preserve"> Tabulka standardizovaných rozměrů i vzhledu.</w:t>
      </w:r>
    </w:p>
  </w:footnote>
  <w:footnote w:id="23">
    <w:p w14:paraId="048DF515" w14:textId="68928B07" w:rsidR="00696A78" w:rsidRDefault="00696A78" w:rsidP="00D82402">
      <w:pPr>
        <w:pStyle w:val="Textpoznpodarou"/>
      </w:pPr>
      <w:r>
        <w:rPr>
          <w:rStyle w:val="Znakapoznpodarou"/>
        </w:rPr>
        <w:footnoteRef/>
      </w:r>
      <w:r>
        <w:t xml:space="preserve"> Grafický manuál VDV je přílohou č. 1 TPS VDV.</w:t>
      </w:r>
    </w:p>
  </w:footnote>
  <w:footnote w:id="24">
    <w:p w14:paraId="74E0C0AE" w14:textId="77777777" w:rsidR="00696A78" w:rsidRDefault="00696A78" w:rsidP="00D82402">
      <w:pPr>
        <w:pStyle w:val="Textpoznpodarou"/>
      </w:pPr>
      <w:r>
        <w:rPr>
          <w:rStyle w:val="Znakapoznpodarou"/>
        </w:rPr>
        <w:footnoteRef/>
      </w:r>
      <w:r>
        <w:t xml:space="preserve"> VLD a MHD.</w:t>
      </w:r>
    </w:p>
  </w:footnote>
  <w:footnote w:id="25">
    <w:p w14:paraId="6D4CB79D" w14:textId="371E1B4C" w:rsidR="00696A78" w:rsidRDefault="00696A78" w:rsidP="00D82402">
      <w:pPr>
        <w:pStyle w:val="Textpoznpodarou"/>
      </w:pPr>
      <w:r>
        <w:rPr>
          <w:rStyle w:val="Znakapoznpodarou"/>
        </w:rPr>
        <w:footnoteRef/>
      </w:r>
      <w:r>
        <w:t xml:space="preserve"> Grafický manuál VDV je přílohou č. 1 TPS VDV.</w:t>
      </w:r>
    </w:p>
  </w:footnote>
  <w:footnote w:id="26">
    <w:p w14:paraId="332CEB29" w14:textId="77777777" w:rsidR="00696A78" w:rsidRDefault="00696A78" w:rsidP="00D82402">
      <w:pPr>
        <w:pStyle w:val="Textpoznpodarou"/>
      </w:pPr>
      <w:r>
        <w:rPr>
          <w:rStyle w:val="Znakapoznpodarou"/>
        </w:rPr>
        <w:footnoteRef/>
      </w:r>
      <w:r>
        <w:t xml:space="preserve"> Např. v případě zrušení zastávky, či vybudování nové v průběhu trvání kontraktu.</w:t>
      </w:r>
    </w:p>
  </w:footnote>
  <w:footnote w:id="27">
    <w:p w14:paraId="4BB70894" w14:textId="77777777" w:rsidR="00696A78" w:rsidRDefault="00696A78" w:rsidP="005F60CE">
      <w:pPr>
        <w:pStyle w:val="Textpoznpodarou"/>
      </w:pPr>
      <w:r>
        <w:rPr>
          <w:rStyle w:val="Znakapoznpodarou"/>
        </w:rPr>
        <w:footnoteRef/>
      </w:r>
      <w:r>
        <w:t xml:space="preserve"> Vyhláška o jízdních řádech veřejné linkové dopravy.</w:t>
      </w:r>
    </w:p>
  </w:footnote>
  <w:footnote w:id="28">
    <w:p w14:paraId="464F5EC9" w14:textId="77777777" w:rsidR="00696A78" w:rsidRDefault="00696A78" w:rsidP="00EA7200">
      <w:pPr>
        <w:pStyle w:val="Textpoznpodarou"/>
      </w:pPr>
      <w:r>
        <w:rPr>
          <w:rStyle w:val="Znakapoznpodarou"/>
        </w:rPr>
        <w:footnoteRef/>
      </w:r>
      <w:r>
        <w:t xml:space="preserve"> </w:t>
      </w:r>
      <w:r w:rsidRPr="0094424D">
        <w:t>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29">
    <w:p w14:paraId="6DF427EC" w14:textId="77777777" w:rsidR="00696A78" w:rsidRDefault="00696A78" w:rsidP="00EA7200">
      <w:pPr>
        <w:pStyle w:val="Textpoznpodarou"/>
      </w:pPr>
      <w:r>
        <w:rPr>
          <w:rStyle w:val="Znakapoznpodarou"/>
        </w:rPr>
        <w:footnoteRef/>
      </w:r>
      <w:r>
        <w:t xml:space="preserve"> Například porucha, nehoda, která znemožňuje pokračování dalšího výkonu vozidla.</w:t>
      </w:r>
    </w:p>
  </w:footnote>
  <w:footnote w:id="30">
    <w:p w14:paraId="4AAC7FF2" w14:textId="72E87C2F" w:rsidR="00696A78" w:rsidRDefault="00696A78" w:rsidP="00EA7200">
      <w:pPr>
        <w:pStyle w:val="Textpoznpodarou"/>
      </w:pPr>
      <w:r>
        <w:rPr>
          <w:rStyle w:val="Znakapoznpodarou"/>
        </w:rPr>
        <w:footnoteRef/>
      </w:r>
      <w:r>
        <w:t xml:space="preserve"> </w:t>
      </w:r>
      <w:r w:rsidRPr="002A03E0">
        <w:t>Viz též článek 6.2 této kapitoly (Operativní záloha).</w:t>
      </w:r>
    </w:p>
  </w:footnote>
  <w:footnote w:id="31">
    <w:p w14:paraId="56B54074" w14:textId="77777777" w:rsidR="00696A78" w:rsidRDefault="00696A78" w:rsidP="00EA7200">
      <w:pPr>
        <w:pStyle w:val="Textpoznpodarou"/>
      </w:pPr>
      <w:r>
        <w:rPr>
          <w:rStyle w:val="Znakapoznpodarou"/>
        </w:rPr>
        <w:footnoteRef/>
      </w:r>
      <w:r>
        <w:t xml:space="preserve"> Posily.</w:t>
      </w:r>
    </w:p>
  </w:footnote>
  <w:footnote w:id="32">
    <w:p w14:paraId="3D5F7A5B" w14:textId="77777777" w:rsidR="00696A78" w:rsidRDefault="00696A78" w:rsidP="00494712">
      <w:pPr>
        <w:pStyle w:val="Textpoznpodarou"/>
      </w:pPr>
      <w:r>
        <w:rPr>
          <w:rStyle w:val="Znakapoznpodarou"/>
        </w:rPr>
        <w:footnoteRef/>
      </w:r>
      <w:r>
        <w:t xml:space="preserve"> Příslušné regionální oblasti – krajský objednatel</w:t>
      </w:r>
    </w:p>
  </w:footnote>
  <w:footnote w:id="33">
    <w:p w14:paraId="12E5C8AF" w14:textId="0AD8F078" w:rsidR="00696A78" w:rsidRDefault="00696A78"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4">
    <w:p w14:paraId="145089F7" w14:textId="45EDEECD" w:rsidR="00696A78" w:rsidRDefault="00696A78" w:rsidP="00494712">
      <w:pPr>
        <w:pStyle w:val="Textpoznpodarou"/>
      </w:pPr>
      <w:r>
        <w:rPr>
          <w:rStyle w:val="Znakapoznpodarou"/>
        </w:rPr>
        <w:footnoteRef/>
      </w:r>
      <w:r>
        <w:t xml:space="preserve"> </w:t>
      </w:r>
      <w:r w:rsidRPr="0094424D">
        <w:t>„Garance návazností 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2"/>
  </w:num>
  <w:num w:numId="4">
    <w:abstractNumId w:val="7"/>
  </w:num>
  <w:num w:numId="5">
    <w:abstractNumId w:val="22"/>
  </w:num>
  <w:num w:numId="6">
    <w:abstractNumId w:val="4"/>
  </w:num>
  <w:num w:numId="7">
    <w:abstractNumId w:val="8"/>
  </w:num>
  <w:num w:numId="8">
    <w:abstractNumId w:val="26"/>
  </w:num>
  <w:num w:numId="9">
    <w:abstractNumId w:val="21"/>
  </w:num>
  <w:num w:numId="10">
    <w:abstractNumId w:val="30"/>
  </w:num>
  <w:num w:numId="11">
    <w:abstractNumId w:val="16"/>
  </w:num>
  <w:num w:numId="12">
    <w:abstractNumId w:val="0"/>
  </w:num>
  <w:num w:numId="13">
    <w:abstractNumId w:val="11"/>
  </w:num>
  <w:num w:numId="14">
    <w:abstractNumId w:val="10"/>
  </w:num>
  <w:num w:numId="15">
    <w:abstractNumId w:val="18"/>
  </w:num>
  <w:num w:numId="16">
    <w:abstractNumId w:val="5"/>
  </w:num>
  <w:num w:numId="17">
    <w:abstractNumId w:val="29"/>
  </w:num>
  <w:num w:numId="18">
    <w:abstractNumId w:val="13"/>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9"/>
  </w:num>
  <w:num w:numId="26">
    <w:abstractNumId w:val="15"/>
  </w:num>
  <w:num w:numId="27">
    <w:abstractNumId w:val="20"/>
  </w:num>
  <w:num w:numId="28">
    <w:abstractNumId w:val="17"/>
  </w:num>
  <w:num w:numId="29">
    <w:abstractNumId w:val="19"/>
  </w:num>
  <w:num w:numId="30">
    <w:abstractNumId w:val="28"/>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1D85"/>
    <w:rsid w:val="00002E2B"/>
    <w:rsid w:val="00003163"/>
    <w:rsid w:val="00003D7E"/>
    <w:rsid w:val="00004F48"/>
    <w:rsid w:val="00021AD2"/>
    <w:rsid w:val="00030D11"/>
    <w:rsid w:val="000315F6"/>
    <w:rsid w:val="000318C1"/>
    <w:rsid w:val="000347D1"/>
    <w:rsid w:val="00035DD7"/>
    <w:rsid w:val="0003705E"/>
    <w:rsid w:val="00042E87"/>
    <w:rsid w:val="000717AE"/>
    <w:rsid w:val="00073B76"/>
    <w:rsid w:val="00074D8D"/>
    <w:rsid w:val="00087445"/>
    <w:rsid w:val="00087859"/>
    <w:rsid w:val="00087CC6"/>
    <w:rsid w:val="000907BC"/>
    <w:rsid w:val="00093732"/>
    <w:rsid w:val="000977CD"/>
    <w:rsid w:val="000A039C"/>
    <w:rsid w:val="000A304B"/>
    <w:rsid w:val="000A3D40"/>
    <w:rsid w:val="000B4743"/>
    <w:rsid w:val="000C17E2"/>
    <w:rsid w:val="000C54CD"/>
    <w:rsid w:val="000D423C"/>
    <w:rsid w:val="000D7147"/>
    <w:rsid w:val="000E0F97"/>
    <w:rsid w:val="000E4D96"/>
    <w:rsid w:val="000E6352"/>
    <w:rsid w:val="000F0EB8"/>
    <w:rsid w:val="000F12C5"/>
    <w:rsid w:val="0010340B"/>
    <w:rsid w:val="001076FA"/>
    <w:rsid w:val="001172EC"/>
    <w:rsid w:val="00122EFA"/>
    <w:rsid w:val="00135A8E"/>
    <w:rsid w:val="001469AE"/>
    <w:rsid w:val="0015142D"/>
    <w:rsid w:val="0015593B"/>
    <w:rsid w:val="001620FE"/>
    <w:rsid w:val="00164B77"/>
    <w:rsid w:val="00176969"/>
    <w:rsid w:val="0018054C"/>
    <w:rsid w:val="00181099"/>
    <w:rsid w:val="0018180D"/>
    <w:rsid w:val="00191CC2"/>
    <w:rsid w:val="00194F92"/>
    <w:rsid w:val="00196597"/>
    <w:rsid w:val="001A45D3"/>
    <w:rsid w:val="001A5DBF"/>
    <w:rsid w:val="001A6743"/>
    <w:rsid w:val="001B4017"/>
    <w:rsid w:val="001B4052"/>
    <w:rsid w:val="001B629C"/>
    <w:rsid w:val="001C0541"/>
    <w:rsid w:val="001C4355"/>
    <w:rsid w:val="001D0372"/>
    <w:rsid w:val="001D7983"/>
    <w:rsid w:val="001E198C"/>
    <w:rsid w:val="001E69C6"/>
    <w:rsid w:val="001E6ED8"/>
    <w:rsid w:val="001F18E5"/>
    <w:rsid w:val="00200DB5"/>
    <w:rsid w:val="00201847"/>
    <w:rsid w:val="00207961"/>
    <w:rsid w:val="00215202"/>
    <w:rsid w:val="002172A7"/>
    <w:rsid w:val="00221AC8"/>
    <w:rsid w:val="0022277F"/>
    <w:rsid w:val="00224C5B"/>
    <w:rsid w:val="0023277E"/>
    <w:rsid w:val="00233518"/>
    <w:rsid w:val="00234785"/>
    <w:rsid w:val="00236D88"/>
    <w:rsid w:val="00242146"/>
    <w:rsid w:val="00245D1E"/>
    <w:rsid w:val="002502E2"/>
    <w:rsid w:val="0025090D"/>
    <w:rsid w:val="00252B18"/>
    <w:rsid w:val="00254730"/>
    <w:rsid w:val="00260DB2"/>
    <w:rsid w:val="00267E3D"/>
    <w:rsid w:val="002708E9"/>
    <w:rsid w:val="00274756"/>
    <w:rsid w:val="002751B4"/>
    <w:rsid w:val="00277BD3"/>
    <w:rsid w:val="00280DC6"/>
    <w:rsid w:val="002A03E0"/>
    <w:rsid w:val="002A0FB8"/>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29C9"/>
    <w:rsid w:val="002E54DD"/>
    <w:rsid w:val="002F53F8"/>
    <w:rsid w:val="002F5F06"/>
    <w:rsid w:val="002F7046"/>
    <w:rsid w:val="00301C2B"/>
    <w:rsid w:val="00304D7A"/>
    <w:rsid w:val="00317B48"/>
    <w:rsid w:val="00325B6B"/>
    <w:rsid w:val="00331140"/>
    <w:rsid w:val="00332B07"/>
    <w:rsid w:val="003339DC"/>
    <w:rsid w:val="00333EE1"/>
    <w:rsid w:val="0033522D"/>
    <w:rsid w:val="003369AF"/>
    <w:rsid w:val="00343C78"/>
    <w:rsid w:val="00346C16"/>
    <w:rsid w:val="0035068F"/>
    <w:rsid w:val="00351B88"/>
    <w:rsid w:val="003546B6"/>
    <w:rsid w:val="00361910"/>
    <w:rsid w:val="003628CD"/>
    <w:rsid w:val="00363713"/>
    <w:rsid w:val="003649AA"/>
    <w:rsid w:val="00364AA3"/>
    <w:rsid w:val="003654C8"/>
    <w:rsid w:val="0036586C"/>
    <w:rsid w:val="0037034E"/>
    <w:rsid w:val="00372283"/>
    <w:rsid w:val="00374096"/>
    <w:rsid w:val="00376877"/>
    <w:rsid w:val="00376A0B"/>
    <w:rsid w:val="00383249"/>
    <w:rsid w:val="00383AAA"/>
    <w:rsid w:val="00385879"/>
    <w:rsid w:val="00387630"/>
    <w:rsid w:val="00391396"/>
    <w:rsid w:val="0039269A"/>
    <w:rsid w:val="003A6D31"/>
    <w:rsid w:val="003B3AA1"/>
    <w:rsid w:val="003B6252"/>
    <w:rsid w:val="003C2ADA"/>
    <w:rsid w:val="003C3FFA"/>
    <w:rsid w:val="003C5E5F"/>
    <w:rsid w:val="003E110C"/>
    <w:rsid w:val="003E4B28"/>
    <w:rsid w:val="003E6C21"/>
    <w:rsid w:val="003F2F96"/>
    <w:rsid w:val="003F3DF1"/>
    <w:rsid w:val="00400A8A"/>
    <w:rsid w:val="00401B4A"/>
    <w:rsid w:val="004035DD"/>
    <w:rsid w:val="00414817"/>
    <w:rsid w:val="004171AB"/>
    <w:rsid w:val="00417CF3"/>
    <w:rsid w:val="00421CA8"/>
    <w:rsid w:val="00422482"/>
    <w:rsid w:val="004224A5"/>
    <w:rsid w:val="00427F6C"/>
    <w:rsid w:val="00433745"/>
    <w:rsid w:val="00434A4D"/>
    <w:rsid w:val="00434E47"/>
    <w:rsid w:val="00436B44"/>
    <w:rsid w:val="00443198"/>
    <w:rsid w:val="004438C5"/>
    <w:rsid w:val="004550C0"/>
    <w:rsid w:val="00456A0D"/>
    <w:rsid w:val="00460D0A"/>
    <w:rsid w:val="00462167"/>
    <w:rsid w:val="00462397"/>
    <w:rsid w:val="004667C4"/>
    <w:rsid w:val="00467DCC"/>
    <w:rsid w:val="004730FB"/>
    <w:rsid w:val="00487D90"/>
    <w:rsid w:val="00490BC2"/>
    <w:rsid w:val="00494712"/>
    <w:rsid w:val="00494997"/>
    <w:rsid w:val="0049644D"/>
    <w:rsid w:val="004A3366"/>
    <w:rsid w:val="004A583B"/>
    <w:rsid w:val="004B4ADE"/>
    <w:rsid w:val="004B6D3A"/>
    <w:rsid w:val="004C08E6"/>
    <w:rsid w:val="004C0DF1"/>
    <w:rsid w:val="004C1675"/>
    <w:rsid w:val="004D1EC0"/>
    <w:rsid w:val="004D5370"/>
    <w:rsid w:val="004D5E0B"/>
    <w:rsid w:val="004D7027"/>
    <w:rsid w:val="004E12BB"/>
    <w:rsid w:val="004F2E97"/>
    <w:rsid w:val="004F454B"/>
    <w:rsid w:val="00504C7E"/>
    <w:rsid w:val="00505C90"/>
    <w:rsid w:val="00511EE0"/>
    <w:rsid w:val="00513631"/>
    <w:rsid w:val="0051368B"/>
    <w:rsid w:val="00513C53"/>
    <w:rsid w:val="005146A8"/>
    <w:rsid w:val="00515B7C"/>
    <w:rsid w:val="00523281"/>
    <w:rsid w:val="00523637"/>
    <w:rsid w:val="005350A5"/>
    <w:rsid w:val="0053776E"/>
    <w:rsid w:val="00541C97"/>
    <w:rsid w:val="00545FF8"/>
    <w:rsid w:val="00551B1B"/>
    <w:rsid w:val="005554BB"/>
    <w:rsid w:val="00560BB3"/>
    <w:rsid w:val="00562079"/>
    <w:rsid w:val="00563D7D"/>
    <w:rsid w:val="00565185"/>
    <w:rsid w:val="00567980"/>
    <w:rsid w:val="00567C09"/>
    <w:rsid w:val="00571280"/>
    <w:rsid w:val="00572EC3"/>
    <w:rsid w:val="005736C4"/>
    <w:rsid w:val="0057698B"/>
    <w:rsid w:val="00580BBE"/>
    <w:rsid w:val="00582865"/>
    <w:rsid w:val="00591DB5"/>
    <w:rsid w:val="00593AFE"/>
    <w:rsid w:val="00594FF6"/>
    <w:rsid w:val="005968C9"/>
    <w:rsid w:val="005A71A2"/>
    <w:rsid w:val="005B4FF1"/>
    <w:rsid w:val="005B58A6"/>
    <w:rsid w:val="005B5BC2"/>
    <w:rsid w:val="005C1423"/>
    <w:rsid w:val="005C1BDC"/>
    <w:rsid w:val="005C69F5"/>
    <w:rsid w:val="005D31D8"/>
    <w:rsid w:val="005D31E0"/>
    <w:rsid w:val="005E112A"/>
    <w:rsid w:val="005E51EB"/>
    <w:rsid w:val="005F60CE"/>
    <w:rsid w:val="0060009F"/>
    <w:rsid w:val="006016DC"/>
    <w:rsid w:val="00605234"/>
    <w:rsid w:val="0060665A"/>
    <w:rsid w:val="00611F86"/>
    <w:rsid w:val="0061266B"/>
    <w:rsid w:val="00620F2D"/>
    <w:rsid w:val="00626D3F"/>
    <w:rsid w:val="00630F90"/>
    <w:rsid w:val="00633FE4"/>
    <w:rsid w:val="00641E0D"/>
    <w:rsid w:val="0064202A"/>
    <w:rsid w:val="00653F2D"/>
    <w:rsid w:val="0065580D"/>
    <w:rsid w:val="006664A6"/>
    <w:rsid w:val="00667870"/>
    <w:rsid w:val="00667B06"/>
    <w:rsid w:val="00667DB8"/>
    <w:rsid w:val="00673E36"/>
    <w:rsid w:val="00677138"/>
    <w:rsid w:val="0067756A"/>
    <w:rsid w:val="006822F4"/>
    <w:rsid w:val="00683516"/>
    <w:rsid w:val="00685AEB"/>
    <w:rsid w:val="00690194"/>
    <w:rsid w:val="00696A78"/>
    <w:rsid w:val="0069799D"/>
    <w:rsid w:val="006A4D0D"/>
    <w:rsid w:val="006A7FBD"/>
    <w:rsid w:val="006C184A"/>
    <w:rsid w:val="006C72AD"/>
    <w:rsid w:val="006F1BA1"/>
    <w:rsid w:val="006F28D1"/>
    <w:rsid w:val="00700947"/>
    <w:rsid w:val="00710052"/>
    <w:rsid w:val="007114E7"/>
    <w:rsid w:val="00711654"/>
    <w:rsid w:val="00713BC0"/>
    <w:rsid w:val="00717BFC"/>
    <w:rsid w:val="00722A3D"/>
    <w:rsid w:val="00724AE9"/>
    <w:rsid w:val="00724EDD"/>
    <w:rsid w:val="0072744D"/>
    <w:rsid w:val="007339B8"/>
    <w:rsid w:val="007339C5"/>
    <w:rsid w:val="00744D7D"/>
    <w:rsid w:val="00746EE4"/>
    <w:rsid w:val="00750605"/>
    <w:rsid w:val="007616FE"/>
    <w:rsid w:val="00767EBD"/>
    <w:rsid w:val="007709C3"/>
    <w:rsid w:val="00770E56"/>
    <w:rsid w:val="007719D9"/>
    <w:rsid w:val="00773159"/>
    <w:rsid w:val="00780C35"/>
    <w:rsid w:val="0078476D"/>
    <w:rsid w:val="00787DB7"/>
    <w:rsid w:val="00797C18"/>
    <w:rsid w:val="007A0DFD"/>
    <w:rsid w:val="007A1DF7"/>
    <w:rsid w:val="007A2A7C"/>
    <w:rsid w:val="007A5556"/>
    <w:rsid w:val="007B19DB"/>
    <w:rsid w:val="007B3C26"/>
    <w:rsid w:val="007B3F08"/>
    <w:rsid w:val="007B5379"/>
    <w:rsid w:val="007E1176"/>
    <w:rsid w:val="007E4AF5"/>
    <w:rsid w:val="007E4C78"/>
    <w:rsid w:val="007F0BB4"/>
    <w:rsid w:val="007F41BF"/>
    <w:rsid w:val="007F54D6"/>
    <w:rsid w:val="007F7E04"/>
    <w:rsid w:val="008027C3"/>
    <w:rsid w:val="00802FEC"/>
    <w:rsid w:val="00813D74"/>
    <w:rsid w:val="00816290"/>
    <w:rsid w:val="00826D38"/>
    <w:rsid w:val="00830C62"/>
    <w:rsid w:val="00840279"/>
    <w:rsid w:val="00843ABE"/>
    <w:rsid w:val="00847785"/>
    <w:rsid w:val="0085639B"/>
    <w:rsid w:val="00860520"/>
    <w:rsid w:val="00862F1D"/>
    <w:rsid w:val="00865257"/>
    <w:rsid w:val="00872828"/>
    <w:rsid w:val="0087394C"/>
    <w:rsid w:val="00876C48"/>
    <w:rsid w:val="00877C19"/>
    <w:rsid w:val="008809A0"/>
    <w:rsid w:val="00882418"/>
    <w:rsid w:val="0088428D"/>
    <w:rsid w:val="00891056"/>
    <w:rsid w:val="00895318"/>
    <w:rsid w:val="008A2FB1"/>
    <w:rsid w:val="008A48DF"/>
    <w:rsid w:val="008A76B3"/>
    <w:rsid w:val="008B27E1"/>
    <w:rsid w:val="008B50F9"/>
    <w:rsid w:val="008B74B3"/>
    <w:rsid w:val="008C22DA"/>
    <w:rsid w:val="008C27ED"/>
    <w:rsid w:val="008C2E77"/>
    <w:rsid w:val="008D06D1"/>
    <w:rsid w:val="008D3E17"/>
    <w:rsid w:val="008E7C96"/>
    <w:rsid w:val="008F1819"/>
    <w:rsid w:val="008F31EB"/>
    <w:rsid w:val="008F4E2F"/>
    <w:rsid w:val="008F56D3"/>
    <w:rsid w:val="008F6D24"/>
    <w:rsid w:val="0090100C"/>
    <w:rsid w:val="00901FB5"/>
    <w:rsid w:val="00904537"/>
    <w:rsid w:val="009047ED"/>
    <w:rsid w:val="00906E14"/>
    <w:rsid w:val="00910DAD"/>
    <w:rsid w:val="00920E62"/>
    <w:rsid w:val="00922176"/>
    <w:rsid w:val="00924203"/>
    <w:rsid w:val="00926126"/>
    <w:rsid w:val="0093054F"/>
    <w:rsid w:val="0094424D"/>
    <w:rsid w:val="00944BDB"/>
    <w:rsid w:val="00945896"/>
    <w:rsid w:val="00951933"/>
    <w:rsid w:val="0096507F"/>
    <w:rsid w:val="0096558F"/>
    <w:rsid w:val="00971710"/>
    <w:rsid w:val="009723FD"/>
    <w:rsid w:val="00975F19"/>
    <w:rsid w:val="00982FA8"/>
    <w:rsid w:val="0098316A"/>
    <w:rsid w:val="0099084D"/>
    <w:rsid w:val="009A3434"/>
    <w:rsid w:val="009A50DA"/>
    <w:rsid w:val="009A63EE"/>
    <w:rsid w:val="009B3D51"/>
    <w:rsid w:val="009B7CF1"/>
    <w:rsid w:val="009C629A"/>
    <w:rsid w:val="009D770C"/>
    <w:rsid w:val="009E01A1"/>
    <w:rsid w:val="009E1818"/>
    <w:rsid w:val="009E2261"/>
    <w:rsid w:val="009E7327"/>
    <w:rsid w:val="009F313C"/>
    <w:rsid w:val="00A02670"/>
    <w:rsid w:val="00A02D02"/>
    <w:rsid w:val="00A0346E"/>
    <w:rsid w:val="00A04991"/>
    <w:rsid w:val="00A10CC3"/>
    <w:rsid w:val="00A117FD"/>
    <w:rsid w:val="00A119BA"/>
    <w:rsid w:val="00A168F2"/>
    <w:rsid w:val="00A21279"/>
    <w:rsid w:val="00A22FB8"/>
    <w:rsid w:val="00A24AA5"/>
    <w:rsid w:val="00A30F65"/>
    <w:rsid w:val="00A366AA"/>
    <w:rsid w:val="00A36B19"/>
    <w:rsid w:val="00A425D5"/>
    <w:rsid w:val="00A437F8"/>
    <w:rsid w:val="00A53982"/>
    <w:rsid w:val="00A55478"/>
    <w:rsid w:val="00A561F1"/>
    <w:rsid w:val="00A60A2A"/>
    <w:rsid w:val="00A6130B"/>
    <w:rsid w:val="00A67414"/>
    <w:rsid w:val="00A67832"/>
    <w:rsid w:val="00A76881"/>
    <w:rsid w:val="00A913DC"/>
    <w:rsid w:val="00A94E79"/>
    <w:rsid w:val="00A97FA3"/>
    <w:rsid w:val="00AA3AC6"/>
    <w:rsid w:val="00AA4D55"/>
    <w:rsid w:val="00AC0737"/>
    <w:rsid w:val="00AC470F"/>
    <w:rsid w:val="00AD7657"/>
    <w:rsid w:val="00AE7B05"/>
    <w:rsid w:val="00B00187"/>
    <w:rsid w:val="00B0458E"/>
    <w:rsid w:val="00B056E7"/>
    <w:rsid w:val="00B05BEC"/>
    <w:rsid w:val="00B14A0C"/>
    <w:rsid w:val="00B2145A"/>
    <w:rsid w:val="00B227DF"/>
    <w:rsid w:val="00B26C50"/>
    <w:rsid w:val="00B339C0"/>
    <w:rsid w:val="00B3671E"/>
    <w:rsid w:val="00B45AE0"/>
    <w:rsid w:val="00B52FB8"/>
    <w:rsid w:val="00B60080"/>
    <w:rsid w:val="00B60FBF"/>
    <w:rsid w:val="00B64709"/>
    <w:rsid w:val="00B65D0A"/>
    <w:rsid w:val="00B66BC6"/>
    <w:rsid w:val="00B717F0"/>
    <w:rsid w:val="00B72F7C"/>
    <w:rsid w:val="00B7346E"/>
    <w:rsid w:val="00B75A49"/>
    <w:rsid w:val="00B75BEF"/>
    <w:rsid w:val="00B803CD"/>
    <w:rsid w:val="00B807FE"/>
    <w:rsid w:val="00B85023"/>
    <w:rsid w:val="00B91F93"/>
    <w:rsid w:val="00B93B97"/>
    <w:rsid w:val="00BB0BDE"/>
    <w:rsid w:val="00BB1599"/>
    <w:rsid w:val="00BC091D"/>
    <w:rsid w:val="00BC4AE7"/>
    <w:rsid w:val="00BC76A7"/>
    <w:rsid w:val="00BD1F90"/>
    <w:rsid w:val="00BD20A7"/>
    <w:rsid w:val="00BD65F6"/>
    <w:rsid w:val="00BD6A90"/>
    <w:rsid w:val="00BE1ACC"/>
    <w:rsid w:val="00BE5755"/>
    <w:rsid w:val="00BE7F84"/>
    <w:rsid w:val="00BF17A7"/>
    <w:rsid w:val="00BF1887"/>
    <w:rsid w:val="00BF1BD7"/>
    <w:rsid w:val="00BF2C38"/>
    <w:rsid w:val="00BF43F0"/>
    <w:rsid w:val="00BF4F24"/>
    <w:rsid w:val="00BF51D8"/>
    <w:rsid w:val="00BF6F7B"/>
    <w:rsid w:val="00C0261F"/>
    <w:rsid w:val="00C0439A"/>
    <w:rsid w:val="00C11480"/>
    <w:rsid w:val="00C12D7D"/>
    <w:rsid w:val="00C15634"/>
    <w:rsid w:val="00C174CA"/>
    <w:rsid w:val="00C209CC"/>
    <w:rsid w:val="00C22DF3"/>
    <w:rsid w:val="00C25560"/>
    <w:rsid w:val="00C30CB5"/>
    <w:rsid w:val="00C324F5"/>
    <w:rsid w:val="00C35AD3"/>
    <w:rsid w:val="00C43F56"/>
    <w:rsid w:val="00C4443D"/>
    <w:rsid w:val="00C45A21"/>
    <w:rsid w:val="00C476A6"/>
    <w:rsid w:val="00C5025E"/>
    <w:rsid w:val="00C50B7A"/>
    <w:rsid w:val="00C540B5"/>
    <w:rsid w:val="00C54FA2"/>
    <w:rsid w:val="00C626F3"/>
    <w:rsid w:val="00C63D3C"/>
    <w:rsid w:val="00C70FC3"/>
    <w:rsid w:val="00C73968"/>
    <w:rsid w:val="00C75D63"/>
    <w:rsid w:val="00C77DB1"/>
    <w:rsid w:val="00C85086"/>
    <w:rsid w:val="00CA0627"/>
    <w:rsid w:val="00CA3BF9"/>
    <w:rsid w:val="00CB317F"/>
    <w:rsid w:val="00CC13C6"/>
    <w:rsid w:val="00CC5181"/>
    <w:rsid w:val="00CC5A41"/>
    <w:rsid w:val="00CD05E4"/>
    <w:rsid w:val="00CD0AF3"/>
    <w:rsid w:val="00CD3FFF"/>
    <w:rsid w:val="00CD76E0"/>
    <w:rsid w:val="00CE30BA"/>
    <w:rsid w:val="00CE6FA4"/>
    <w:rsid w:val="00CF0B84"/>
    <w:rsid w:val="00D11CE7"/>
    <w:rsid w:val="00D11F58"/>
    <w:rsid w:val="00D14CC0"/>
    <w:rsid w:val="00D15B06"/>
    <w:rsid w:val="00D2100A"/>
    <w:rsid w:val="00D261AD"/>
    <w:rsid w:val="00D3402C"/>
    <w:rsid w:val="00D4003C"/>
    <w:rsid w:val="00D408DB"/>
    <w:rsid w:val="00D41CE6"/>
    <w:rsid w:val="00D42FEF"/>
    <w:rsid w:val="00D4307D"/>
    <w:rsid w:val="00D44BB2"/>
    <w:rsid w:val="00D50772"/>
    <w:rsid w:val="00D55D44"/>
    <w:rsid w:val="00D62BC7"/>
    <w:rsid w:val="00D6493F"/>
    <w:rsid w:val="00D675D5"/>
    <w:rsid w:val="00D72726"/>
    <w:rsid w:val="00D755B9"/>
    <w:rsid w:val="00D82402"/>
    <w:rsid w:val="00D87FD3"/>
    <w:rsid w:val="00D938ED"/>
    <w:rsid w:val="00D94840"/>
    <w:rsid w:val="00DA3356"/>
    <w:rsid w:val="00DA3A8F"/>
    <w:rsid w:val="00DB2C7B"/>
    <w:rsid w:val="00DB3F70"/>
    <w:rsid w:val="00DC1758"/>
    <w:rsid w:val="00DC2766"/>
    <w:rsid w:val="00DC317D"/>
    <w:rsid w:val="00DE3F6F"/>
    <w:rsid w:val="00DF5CF6"/>
    <w:rsid w:val="00DF6C37"/>
    <w:rsid w:val="00E0177B"/>
    <w:rsid w:val="00E12BC9"/>
    <w:rsid w:val="00E161B8"/>
    <w:rsid w:val="00E211B1"/>
    <w:rsid w:val="00E22CF2"/>
    <w:rsid w:val="00E30A2B"/>
    <w:rsid w:val="00E32B6E"/>
    <w:rsid w:val="00E35D18"/>
    <w:rsid w:val="00E40C98"/>
    <w:rsid w:val="00E41FDB"/>
    <w:rsid w:val="00E42353"/>
    <w:rsid w:val="00E42AE0"/>
    <w:rsid w:val="00E4393B"/>
    <w:rsid w:val="00E44204"/>
    <w:rsid w:val="00E4585E"/>
    <w:rsid w:val="00E50C1B"/>
    <w:rsid w:val="00E52349"/>
    <w:rsid w:val="00E5257F"/>
    <w:rsid w:val="00E5627D"/>
    <w:rsid w:val="00E60386"/>
    <w:rsid w:val="00E6092D"/>
    <w:rsid w:val="00E638FF"/>
    <w:rsid w:val="00E65A20"/>
    <w:rsid w:val="00E71951"/>
    <w:rsid w:val="00E80C06"/>
    <w:rsid w:val="00E94BCB"/>
    <w:rsid w:val="00E955AE"/>
    <w:rsid w:val="00E95F43"/>
    <w:rsid w:val="00EA6AC8"/>
    <w:rsid w:val="00EA716B"/>
    <w:rsid w:val="00EA7200"/>
    <w:rsid w:val="00EA7C06"/>
    <w:rsid w:val="00EC1CC7"/>
    <w:rsid w:val="00ED435D"/>
    <w:rsid w:val="00ED4466"/>
    <w:rsid w:val="00EE18A9"/>
    <w:rsid w:val="00EE2DBC"/>
    <w:rsid w:val="00EE471C"/>
    <w:rsid w:val="00EE783D"/>
    <w:rsid w:val="00EF3FA4"/>
    <w:rsid w:val="00EF480F"/>
    <w:rsid w:val="00EF756D"/>
    <w:rsid w:val="00F004E4"/>
    <w:rsid w:val="00F00F98"/>
    <w:rsid w:val="00F0212A"/>
    <w:rsid w:val="00F0319B"/>
    <w:rsid w:val="00F07A58"/>
    <w:rsid w:val="00F13232"/>
    <w:rsid w:val="00F20CD2"/>
    <w:rsid w:val="00F21882"/>
    <w:rsid w:val="00F22348"/>
    <w:rsid w:val="00F22510"/>
    <w:rsid w:val="00F2422B"/>
    <w:rsid w:val="00F328B9"/>
    <w:rsid w:val="00F338B5"/>
    <w:rsid w:val="00F36D29"/>
    <w:rsid w:val="00F376EF"/>
    <w:rsid w:val="00F42952"/>
    <w:rsid w:val="00F50024"/>
    <w:rsid w:val="00F5040A"/>
    <w:rsid w:val="00F5093A"/>
    <w:rsid w:val="00F53E48"/>
    <w:rsid w:val="00F54581"/>
    <w:rsid w:val="00F57AA8"/>
    <w:rsid w:val="00F60BD0"/>
    <w:rsid w:val="00F711BB"/>
    <w:rsid w:val="00F71280"/>
    <w:rsid w:val="00F74567"/>
    <w:rsid w:val="00F76D41"/>
    <w:rsid w:val="00F81F36"/>
    <w:rsid w:val="00F8405D"/>
    <w:rsid w:val="00F85AD1"/>
    <w:rsid w:val="00F9066B"/>
    <w:rsid w:val="00F96CFE"/>
    <w:rsid w:val="00F96D0E"/>
    <w:rsid w:val="00F977E1"/>
    <w:rsid w:val="00FA2B9A"/>
    <w:rsid w:val="00FA3497"/>
    <w:rsid w:val="00FB191A"/>
    <w:rsid w:val="00FB4093"/>
    <w:rsid w:val="00FC51CF"/>
    <w:rsid w:val="00FD279A"/>
    <w:rsid w:val="00FD6114"/>
    <w:rsid w:val="00FE078E"/>
    <w:rsid w:val="00FE2A3D"/>
    <w:rsid w:val="00FE65B2"/>
    <w:rsid w:val="00FF2DF9"/>
    <w:rsid w:val="00FF36E0"/>
    <w:rsid w:val="00FF5B64"/>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46</Pages>
  <Words>11728</Words>
  <Characters>69197</Characters>
  <Application>Microsoft Office Word</Application>
  <DocSecurity>0</DocSecurity>
  <Lines>576</Lines>
  <Paragraphs>161</Paragraphs>
  <ScaleCrop>false</ScaleCrop>
  <Company/>
  <LinksUpToDate>false</LinksUpToDate>
  <CharactersWithSpaces>80764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2021-05-04T16:37:00Z</dcterms:created>
  <dcterms:modified xsi:type="dcterms:W3CDTF">2021-05-04T16:37:00Z</dcterms:modified>
</cp:coreProperties>
</file>