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2B0601E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ins w:id="1" w:author="Autor"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jejímž zadavatelem jste Vy, tj. </w:t>
        </w:r>
        <w:r w:rsidR="00644151" w:rsidRPr="00644151">
          <w:rPr>
            <w:rFonts w:asciiTheme="minorHAnsi" w:hAnsiTheme="minorHAnsi" w:cstheme="minorHAnsi"/>
            <w:b/>
            <w:sz w:val="22"/>
            <w:szCs w:val="20"/>
          </w:rPr>
          <w:t>Kraj Vysočina</w:t>
        </w:r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</w:t>
        </w:r>
        <w:r w:rsidR="00644151" w:rsidRPr="00644151">
          <w:rPr>
            <w:rFonts w:asciiTheme="minorHAnsi" w:hAnsiTheme="minorHAnsi" w:cstheme="minorHAnsi"/>
            <w:bCs/>
            <w:sz w:val="22"/>
            <w:szCs w:val="20"/>
          </w:rPr>
          <w:t>IČO: 70890749</w:t>
        </w:r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se sídlem </w:t>
        </w:r>
        <w:r w:rsidR="00644151" w:rsidRPr="00644151">
          <w:rPr>
            <w:rFonts w:asciiTheme="minorHAnsi" w:hAnsiTheme="minorHAnsi" w:cstheme="minorHAnsi"/>
            <w:bCs/>
            <w:sz w:val="22"/>
            <w:szCs w:val="20"/>
          </w:rPr>
          <w:t>Žižkova 57, 587 33 Jihlava</w:t>
        </w:r>
      </w:ins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643DE019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83DA1" w14:textId="77777777" w:rsidR="00391E28" w:rsidRDefault="00391E28">
      <w:r>
        <w:separator/>
      </w:r>
    </w:p>
  </w:endnote>
  <w:endnote w:type="continuationSeparator" w:id="0">
    <w:p w14:paraId="259D3205" w14:textId="77777777" w:rsidR="00391E28" w:rsidRDefault="00391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3837AC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04730" w:rsidRPr="00B2743B">
      <w:rPr>
        <w:rFonts w:ascii="Calibri" w:hAnsi="Calibri"/>
        <w:b/>
        <w:sz w:val="22"/>
        <w:szCs w:val="22"/>
      </w:rPr>
      <w:t>KVAD</w:t>
    </w:r>
    <w:r w:rsidR="00D04730">
      <w:rPr>
        <w:rFonts w:ascii="Calibri" w:hAnsi="Calibri"/>
        <w:b/>
        <w:sz w:val="22"/>
        <w:szCs w:val="22"/>
      </w:rPr>
      <w:t>220</w:t>
    </w:r>
    <w:r w:rsidR="00D04730">
      <w:rPr>
        <w:rFonts w:ascii="Calibri" w:hAnsi="Calibri"/>
        <w:b/>
        <w:sz w:val="22"/>
        <w:szCs w:val="22"/>
      </w:rPr>
      <w:t>2</w:t>
    </w:r>
    <w:r w:rsidR="00D04730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5E73A" w14:textId="77777777" w:rsidR="00391E28" w:rsidRDefault="00391E28">
      <w:r>
        <w:separator/>
      </w:r>
    </w:p>
  </w:footnote>
  <w:footnote w:type="continuationSeparator" w:id="0">
    <w:p w14:paraId="489F0862" w14:textId="77777777" w:rsidR="00391E28" w:rsidRDefault="00391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1E28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730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2021-05-19T08:26:00Z</dcterms:modified>
</cp:coreProperties>
</file>