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7BE" w:rsidRDefault="00D217BE">
      <w:pPr>
        <w:rPr>
          <w:sz w:val="2"/>
          <w:szCs w:val="2"/>
        </w:rPr>
        <w:sectPr w:rsidR="00D217BE">
          <w:headerReference w:type="default" r:id="rId6"/>
          <w:footerReference w:type="default" r:id="rId7"/>
          <w:headerReference w:type="first" r:id="rId8"/>
          <w:pgSz w:w="11909" w:h="16838"/>
          <w:pgMar w:top="875" w:right="690" w:bottom="1009" w:left="326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7022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20"/>
        <w:gridCol w:w="4502"/>
      </w:tblGrid>
      <w:tr w:rsidR="00D217BE" w:rsidRPr="00A561DF" w:rsidTr="00DF3830">
        <w:trPr>
          <w:trHeight w:hRule="exact" w:val="274"/>
        </w:trPr>
        <w:tc>
          <w:tcPr>
            <w:tcW w:w="2520" w:type="dxa"/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</w:pPr>
            <w:r w:rsidRPr="00A561DF">
              <w:rPr>
                <w:rStyle w:val="CharStyle10"/>
              </w:rPr>
              <w:lastRenderedPageBreak/>
              <w:t>Zkratky</w:t>
            </w:r>
          </w:p>
        </w:tc>
        <w:tc>
          <w:tcPr>
            <w:tcW w:w="4502" w:type="dxa"/>
            <w:shd w:val="clear" w:color="auto" w:fill="FFFFFF"/>
          </w:tcPr>
          <w:p w:rsidR="00D217BE" w:rsidRPr="00A561DF" w:rsidRDefault="00D217BE" w:rsidP="00803EB5">
            <w:pPr>
              <w:framePr w:w="7022" w:wrap="notBeside" w:vAnchor="text" w:hAnchor="page" w:x="436" w:y="274"/>
              <w:rPr>
                <w:sz w:val="10"/>
                <w:szCs w:val="10"/>
              </w:rPr>
            </w:pPr>
          </w:p>
        </w:tc>
      </w:tr>
      <w:tr w:rsidR="00D217BE" w:rsidRPr="00A561DF" w:rsidTr="00DF3830">
        <w:trPr>
          <w:trHeight w:hRule="exact" w:val="274"/>
        </w:trPr>
        <w:tc>
          <w:tcPr>
            <w:tcW w:w="2520" w:type="dxa"/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</w:pPr>
            <w:r w:rsidRPr="00A561DF">
              <w:t>JMK</w:t>
            </w:r>
          </w:p>
        </w:tc>
        <w:tc>
          <w:tcPr>
            <w:tcW w:w="4502" w:type="dxa"/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  <w:ind w:left="1740"/>
            </w:pPr>
            <w:r w:rsidRPr="00A561DF">
              <w:t>Jihomoravský kraj</w:t>
            </w:r>
          </w:p>
        </w:tc>
      </w:tr>
      <w:tr w:rsidR="00D217BE" w:rsidRPr="00A561DF" w:rsidTr="00DF3830">
        <w:trPr>
          <w:trHeight w:hRule="exact" w:val="274"/>
        </w:trPr>
        <w:tc>
          <w:tcPr>
            <w:tcW w:w="2520" w:type="dxa"/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</w:pPr>
            <w:r w:rsidRPr="00A561DF">
              <w:t>JČK</w:t>
            </w:r>
          </w:p>
        </w:tc>
        <w:tc>
          <w:tcPr>
            <w:tcW w:w="4502" w:type="dxa"/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  <w:ind w:left="1740"/>
            </w:pPr>
            <w:r w:rsidRPr="00A561DF">
              <w:t>Jihočeský kraj</w:t>
            </w:r>
          </w:p>
        </w:tc>
      </w:tr>
      <w:tr w:rsidR="00D217BE" w:rsidRPr="00A561DF" w:rsidTr="00DF3830">
        <w:trPr>
          <w:trHeight w:hRule="exact" w:val="278"/>
        </w:trPr>
        <w:tc>
          <w:tcPr>
            <w:tcW w:w="2520" w:type="dxa"/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</w:pPr>
            <w:r w:rsidRPr="00A561DF">
              <w:t>SČK</w:t>
            </w:r>
          </w:p>
        </w:tc>
        <w:tc>
          <w:tcPr>
            <w:tcW w:w="4502" w:type="dxa"/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  <w:ind w:left="1740"/>
            </w:pPr>
            <w:r w:rsidRPr="00A561DF">
              <w:t>Středočeský kraj</w:t>
            </w:r>
          </w:p>
        </w:tc>
      </w:tr>
      <w:tr w:rsidR="00D217BE" w:rsidRPr="00A561DF" w:rsidTr="00DF3830">
        <w:trPr>
          <w:trHeight w:hRule="exact" w:val="269"/>
        </w:trPr>
        <w:tc>
          <w:tcPr>
            <w:tcW w:w="2520" w:type="dxa"/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</w:pPr>
            <w:r w:rsidRPr="00A561DF">
              <w:t>PAK</w:t>
            </w:r>
          </w:p>
        </w:tc>
        <w:tc>
          <w:tcPr>
            <w:tcW w:w="4502" w:type="dxa"/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  <w:ind w:left="1740"/>
            </w:pPr>
            <w:r w:rsidRPr="00A561DF">
              <w:t>Pardubický kraj</w:t>
            </w:r>
          </w:p>
        </w:tc>
      </w:tr>
      <w:tr w:rsidR="00D217BE" w:rsidRPr="00A561DF" w:rsidTr="00DF3830">
        <w:trPr>
          <w:trHeight w:hRule="exact" w:val="269"/>
        </w:trPr>
        <w:tc>
          <w:tcPr>
            <w:tcW w:w="2520" w:type="dxa"/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</w:pPr>
            <w:r w:rsidRPr="00A561DF">
              <w:t>BYS</w:t>
            </w:r>
          </w:p>
        </w:tc>
        <w:tc>
          <w:tcPr>
            <w:tcW w:w="4502" w:type="dxa"/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  <w:ind w:left="1740"/>
            </w:pPr>
            <w:r w:rsidRPr="00A561DF">
              <w:t>Bystřicko a Velkomeziříčsko</w:t>
            </w:r>
          </w:p>
        </w:tc>
      </w:tr>
      <w:tr w:rsidR="00D217BE" w:rsidRPr="00A561DF" w:rsidTr="00DF3830">
        <w:trPr>
          <w:trHeight w:hRule="exact" w:val="264"/>
        </w:trPr>
        <w:tc>
          <w:tcPr>
            <w:tcW w:w="2520" w:type="dxa"/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</w:pPr>
            <w:r w:rsidRPr="00A561DF">
              <w:t>HAV</w:t>
            </w:r>
          </w:p>
        </w:tc>
        <w:tc>
          <w:tcPr>
            <w:tcW w:w="4502" w:type="dxa"/>
            <w:shd w:val="clear" w:color="auto" w:fill="FFFFFF"/>
          </w:tcPr>
          <w:p w:rsidR="00D217BE" w:rsidRPr="00A561DF" w:rsidRDefault="00BB36A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  <w:ind w:left="1740"/>
            </w:pPr>
            <w:r>
              <w:t>Havlíčkobrodsko</w:t>
            </w:r>
          </w:p>
        </w:tc>
      </w:tr>
      <w:tr w:rsidR="00D217BE" w:rsidRPr="00A561DF" w:rsidTr="00DF3830">
        <w:trPr>
          <w:trHeight w:hRule="exact" w:val="288"/>
        </w:trPr>
        <w:tc>
          <w:tcPr>
            <w:tcW w:w="2520" w:type="dxa"/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HUM</w:t>
            </w:r>
          </w:p>
        </w:tc>
        <w:tc>
          <w:tcPr>
            <w:tcW w:w="4502" w:type="dxa"/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  <w:ind w:left="1740"/>
            </w:pPr>
            <w:r w:rsidRPr="00A561DF">
              <w:t>Humpolecko</w:t>
            </w:r>
          </w:p>
        </w:tc>
      </w:tr>
      <w:tr w:rsidR="00D217BE" w:rsidRPr="00A561DF" w:rsidTr="00DF3830">
        <w:trPr>
          <w:trHeight w:hRule="exact" w:val="274"/>
        </w:trPr>
        <w:tc>
          <w:tcPr>
            <w:tcW w:w="2520" w:type="dxa"/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</w:pPr>
            <w:r w:rsidRPr="00A561DF">
              <w:t>CHO</w:t>
            </w:r>
          </w:p>
        </w:tc>
        <w:tc>
          <w:tcPr>
            <w:tcW w:w="4502" w:type="dxa"/>
            <w:shd w:val="clear" w:color="auto" w:fill="FFFFFF"/>
          </w:tcPr>
          <w:p w:rsidR="00D217BE" w:rsidRPr="00A561DF" w:rsidRDefault="00BB36A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  <w:ind w:left="1740"/>
            </w:pPr>
            <w:r>
              <w:t>Havlíčkobrodsko</w:t>
            </w:r>
          </w:p>
        </w:tc>
      </w:tr>
      <w:tr w:rsidR="00D217BE" w:rsidRPr="00A561DF" w:rsidTr="00DF3830">
        <w:trPr>
          <w:trHeight w:hRule="exact" w:val="259"/>
        </w:trPr>
        <w:tc>
          <w:tcPr>
            <w:tcW w:w="2520" w:type="dxa"/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</w:pPr>
            <w:r w:rsidRPr="00A561DF">
              <w:t>JEM</w:t>
            </w:r>
          </w:p>
        </w:tc>
        <w:tc>
          <w:tcPr>
            <w:tcW w:w="4502" w:type="dxa"/>
            <w:shd w:val="clear" w:color="auto" w:fill="FFFFFF"/>
          </w:tcPr>
          <w:p w:rsidR="00D217BE" w:rsidRPr="00A561DF" w:rsidRDefault="00BB36A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  <w:ind w:left="1740"/>
            </w:pPr>
            <w:r>
              <w:t>Moravskobudějovicko</w:t>
            </w:r>
          </w:p>
        </w:tc>
      </w:tr>
      <w:tr w:rsidR="00D217BE" w:rsidRPr="00A561DF" w:rsidTr="00DF3830">
        <w:trPr>
          <w:trHeight w:hRule="exact" w:val="283"/>
        </w:trPr>
        <w:tc>
          <w:tcPr>
            <w:tcW w:w="2520" w:type="dxa"/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</w:pPr>
            <w:r w:rsidRPr="00A561DF">
              <w:t>JIH</w:t>
            </w:r>
          </w:p>
        </w:tc>
        <w:tc>
          <w:tcPr>
            <w:tcW w:w="4502" w:type="dxa"/>
            <w:shd w:val="clear" w:color="auto" w:fill="FFFFFF"/>
            <w:vAlign w:val="bottom"/>
          </w:tcPr>
          <w:p w:rsidR="00D217BE" w:rsidRPr="00A561DF" w:rsidRDefault="00BB36A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  <w:ind w:left="1740"/>
            </w:pPr>
            <w:r>
              <w:t>Jihlavsko</w:t>
            </w:r>
          </w:p>
        </w:tc>
      </w:tr>
      <w:tr w:rsidR="00D217BE" w:rsidRPr="00A561DF" w:rsidTr="00DF3830">
        <w:trPr>
          <w:trHeight w:hRule="exact" w:val="259"/>
        </w:trPr>
        <w:tc>
          <w:tcPr>
            <w:tcW w:w="2520" w:type="dxa"/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</w:pPr>
            <w:r w:rsidRPr="00A561DF">
              <w:t>PEL</w:t>
            </w:r>
          </w:p>
        </w:tc>
        <w:tc>
          <w:tcPr>
            <w:tcW w:w="4502" w:type="dxa"/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  <w:ind w:left="1740"/>
            </w:pPr>
            <w:r w:rsidRPr="00A561DF">
              <w:t>Pelhřimovsko</w:t>
            </w:r>
          </w:p>
        </w:tc>
      </w:tr>
      <w:tr w:rsidR="00D217BE" w:rsidRPr="00A561DF" w:rsidTr="00DF3830">
        <w:trPr>
          <w:trHeight w:hRule="exact" w:val="278"/>
        </w:trPr>
        <w:tc>
          <w:tcPr>
            <w:tcW w:w="2520" w:type="dxa"/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</w:pPr>
            <w:r w:rsidRPr="00A561DF">
              <w:t>POL</w:t>
            </w:r>
          </w:p>
        </w:tc>
        <w:tc>
          <w:tcPr>
            <w:tcW w:w="4502" w:type="dxa"/>
            <w:shd w:val="clear" w:color="auto" w:fill="FFFFFF"/>
            <w:vAlign w:val="bottom"/>
          </w:tcPr>
          <w:p w:rsidR="00D217BE" w:rsidRPr="00A561DF" w:rsidRDefault="00BB36A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  <w:ind w:left="1740"/>
            </w:pPr>
            <w:r w:rsidRPr="00A561DF">
              <w:t>Žďárské vrchy</w:t>
            </w:r>
          </w:p>
        </w:tc>
      </w:tr>
      <w:tr w:rsidR="00D217BE" w:rsidRPr="00A561DF" w:rsidTr="00DF3830">
        <w:trPr>
          <w:trHeight w:hRule="exact" w:val="283"/>
        </w:trPr>
        <w:tc>
          <w:tcPr>
            <w:tcW w:w="2520" w:type="dxa"/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</w:pPr>
            <w:r w:rsidRPr="00A561DF">
              <w:t>TRE</w:t>
            </w:r>
          </w:p>
        </w:tc>
        <w:tc>
          <w:tcPr>
            <w:tcW w:w="4502" w:type="dxa"/>
            <w:shd w:val="clear" w:color="auto" w:fill="FFFFFF"/>
            <w:vAlign w:val="bottom"/>
          </w:tcPr>
          <w:p w:rsidR="00D217BE" w:rsidRPr="00A561DF" w:rsidRDefault="00BB36A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  <w:ind w:left="1740"/>
            </w:pPr>
            <w:r>
              <w:t>Třebíčsko</w:t>
            </w:r>
          </w:p>
        </w:tc>
      </w:tr>
      <w:tr w:rsidR="00D217BE" w:rsidRPr="00A561DF" w:rsidTr="00DF3830">
        <w:trPr>
          <w:trHeight w:hRule="exact" w:val="278"/>
        </w:trPr>
        <w:tc>
          <w:tcPr>
            <w:tcW w:w="2520" w:type="dxa"/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</w:pPr>
            <w:r w:rsidRPr="00A561DF">
              <w:t>ZDA</w:t>
            </w:r>
          </w:p>
        </w:tc>
        <w:tc>
          <w:tcPr>
            <w:tcW w:w="4502" w:type="dxa"/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7022" w:wrap="notBeside" w:vAnchor="text" w:hAnchor="page" w:x="436" w:y="274"/>
              <w:shd w:val="clear" w:color="auto" w:fill="auto"/>
              <w:spacing w:before="0"/>
              <w:ind w:left="1740"/>
            </w:pPr>
            <w:r w:rsidRPr="00A561DF">
              <w:t>Žďárské vrchy</w:t>
            </w:r>
          </w:p>
        </w:tc>
      </w:tr>
    </w:tbl>
    <w:p w:rsidR="00D217BE" w:rsidRPr="00A561DF" w:rsidRDefault="00D217BE" w:rsidP="00803EB5">
      <w:pPr>
        <w:framePr w:w="7022" w:wrap="notBeside" w:vAnchor="text" w:hAnchor="page" w:x="436" w:y="274"/>
        <w:rPr>
          <w:sz w:val="2"/>
          <w:szCs w:val="2"/>
        </w:rPr>
      </w:pPr>
    </w:p>
    <w:p w:rsidR="00D217BE" w:rsidRPr="00BB36AC" w:rsidRDefault="00BB36AC">
      <w:pPr>
        <w:spacing w:line="800" w:lineRule="exact"/>
        <w:rPr>
          <w:rFonts w:ascii="Arial" w:hAnsi="Arial" w:cs="Arial"/>
        </w:rPr>
      </w:pPr>
      <w:r w:rsidRPr="002164D5">
        <w:rPr>
          <w:rFonts w:ascii="Arial" w:hAnsi="Arial" w:cs="Arial"/>
        </w:rPr>
        <w:t xml:space="preserve">Zastávky bez uvedené zkratky ve sloupci Správa, jsou zastávky spadající do oblasti </w:t>
      </w:r>
      <w:r>
        <w:rPr>
          <w:rFonts w:ascii="Arial" w:hAnsi="Arial" w:cs="Arial"/>
        </w:rPr>
        <w:t>Jihlavsko.</w:t>
      </w:r>
    </w:p>
    <w:tbl>
      <w:tblPr>
        <w:tblOverlap w:val="never"/>
        <w:tblW w:w="1082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9"/>
        <w:gridCol w:w="5674"/>
        <w:gridCol w:w="935"/>
      </w:tblGrid>
      <w:tr w:rsidR="00D217BE" w:rsidRPr="00A561DF" w:rsidTr="00DF3830">
        <w:trPr>
          <w:trHeight w:hRule="exact" w:val="314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rStyle w:val="CharStyle10"/>
              </w:rPr>
              <w:t>Název zastávky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rStyle w:val="CharStyle10"/>
              </w:rPr>
              <w:t>Linky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rStyle w:val="CharStyle10"/>
              </w:rPr>
              <w:t>Správa</w:t>
            </w:r>
          </w:p>
        </w:tc>
      </w:tr>
      <w:tr w:rsidR="00D217BE" w:rsidRPr="00A561DF" w:rsidTr="00DF3830">
        <w:trPr>
          <w:trHeight w:hRule="exact" w:val="270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Baliny,,rozc.2.0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107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Bítovčice,,rest.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470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Bítovčice,,rozc.Vržanov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470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Bítovčice,,u lávky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470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Blanné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371,380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Blanné,,rozc.0.7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371,380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Blatnice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Blatnice,,rozc.1.0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370,380,381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Blížkovice,,nám.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371,380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Blížkovice,,zdrav.stř.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371,380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Bohuslavice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Bohuslavice,,rozc.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Bochovice,,odb. Horní Heřmanice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107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Bransouze,,žel.st.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471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Brtnice,,Homí město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410,420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Brtnice,,nám.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410,413,420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Brtnice,,Nová čtvrť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410,413,420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Brtnice,,Snaha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Brtnice,,škola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410,413,420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Brtnice,,Školní ul.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Brtnice,Dolní Smrčné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Brtnice, Komárovice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26AA" w:rsidRPr="00A561DF" w:rsidTr="00DF3830">
        <w:trPr>
          <w:trHeight w:hRule="exact" w:val="280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Brtnice,Komárovice,U lípy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Brtnice,Malé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26AA" w:rsidRPr="00A561DF" w:rsidTr="00DF3830">
        <w:trPr>
          <w:trHeight w:hRule="exact" w:val="270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Brtnice,Panská Lhota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Brtnice,Příseka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410,413,420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Brtnice,Uhřínovice,obec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Brtnice,Uhřínovice,rozc.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410,413,420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226AA" w:rsidRPr="00A561DF" w:rsidTr="00DF3830">
        <w:trPr>
          <w:trHeight w:hRule="exact" w:val="280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Budíškovice,Manešovice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JČK</w:t>
            </w: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Budíškovice,Manešovice,rozc.1.0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JČK</w:t>
            </w: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Budíškovice,Ostojkovice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JČK</w:t>
            </w: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Budíškovice,Ostojkovice,rozc.2.0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JČK</w:t>
            </w:r>
          </w:p>
        </w:tc>
      </w:tr>
      <w:tr w:rsidR="005226AA" w:rsidRPr="00A561DF" w:rsidTr="00DF3830">
        <w:trPr>
          <w:trHeight w:hRule="exact" w:val="27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Budíškovice,Ostojkovice,Vlažínka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JČK</w:t>
            </w:r>
          </w:p>
        </w:tc>
      </w:tr>
      <w:tr w:rsidR="005226AA" w:rsidRPr="00A561DF" w:rsidTr="00DF3830">
        <w:trPr>
          <w:trHeight w:hRule="exact" w:val="270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Budíškovice,Zavadilka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JČK</w:t>
            </w:r>
          </w:p>
        </w:tc>
      </w:tr>
      <w:tr w:rsidR="005226AA" w:rsidRPr="00A561DF" w:rsidTr="00DF3830">
        <w:trPr>
          <w:trHeight w:hRule="exact" w:val="290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Cidlina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433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6AA" w:rsidRPr="00A561DF" w:rsidRDefault="005226AA" w:rsidP="005226AA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</w:tbl>
    <w:p w:rsidR="00D217BE" w:rsidRPr="00A561DF" w:rsidRDefault="00D217BE">
      <w:pPr>
        <w:framePr w:w="10891" w:wrap="notBeside" w:vAnchor="text" w:hAnchor="text" w:xAlign="center" w:y="1"/>
        <w:rPr>
          <w:sz w:val="2"/>
          <w:szCs w:val="2"/>
        </w:rPr>
      </w:pPr>
    </w:p>
    <w:p w:rsidR="00D217BE" w:rsidRPr="00A561DF" w:rsidRDefault="00D217B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3"/>
        <w:gridCol w:w="5707"/>
        <w:gridCol w:w="941"/>
      </w:tblGrid>
      <w:tr w:rsidR="00D217BE" w:rsidRPr="00A561DF">
        <w:trPr>
          <w:trHeight w:hRule="exact" w:val="307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rStyle w:val="CharStyle10"/>
              </w:rPr>
              <w:lastRenderedPageBreak/>
              <w:t>Název zastávky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rStyle w:val="CharStyle10"/>
              </w:rPr>
              <w:t>Linky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rStyle w:val="CharStyle10"/>
              </w:rPr>
              <w:t>Správa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Cidlina,samota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Ctidružice,,u parku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371,380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D217BE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Čáslavice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383,385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Čáslavice,,Sádek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383,385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Čáslavice,,Sádek zámek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Častohostice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371,380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Čechtín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471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Červená Lhota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471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Červený Hrádek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Červený Hrádek,,rozc.Dolní Vilímeč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Číhalín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471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Číhalín,,rozc.1.0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471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Čížov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400,403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Dačice,,aut.nádr.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370,403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JČK</w:t>
            </w:r>
          </w:p>
        </w:tc>
      </w:tr>
      <w:tr w:rsidR="00D217BE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Dačice,,TRW DAS a.s.rozc.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370,403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JČK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Dačice,,U Trojice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370,403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JČK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Dačice,,ZOU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370,403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JČK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Dačice,Bílkov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JČK</w:t>
            </w:r>
          </w:p>
        </w:tc>
      </w:tr>
      <w:tr w:rsidR="00D217BE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Dačice,Borek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JČK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Dačice,Karlov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JČK</w:t>
            </w:r>
          </w:p>
        </w:tc>
      </w:tr>
      <w:tr w:rsidR="00D217BE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Dědice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D217BE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Dlouhá Brtnice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400,403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Dobrohošť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JČK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Dobrohošť,,Helenin Dvůr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JČK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Dolní Lažany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Dolní Vilímeč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Grešlové Mýto,,motorest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371,380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Grešlové Mýto,,u mostu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371,380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D217BE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Grešlové Mýto,,žel.st.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371,380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D217BE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Heraltice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Hladov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400,403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Horní Heřmanice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107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D217BE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Horní Radslavice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107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Horní Smrčné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471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Horní Smrčné,,samota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471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Horní Újezd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Hostim,,křiž.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Hostim,,nám.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Hrutov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410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Hříšice,,obec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Hříšice,Jersice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Hříšice,Jersice,rozc.2.0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Chlístov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Chlum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471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BYS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Chlumek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Jakubov u Mor.Budějovic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400,433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Jaroměřice n.Rok.,,aut.nádr.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370,380,381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D217BE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Jaroměřice n.Rok.,,Podědbradova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Jaroměřice n.Rok.,Boňov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Jaroměřice n.Rok.,Boňov,rozc.1.0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Jaroměřice n.Rok.,Ohrazenice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8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Jaroměřice n.Rok.,Ratibořice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D217BE" w:rsidRPr="00A561DF" w:rsidRDefault="00D217BE">
      <w:pPr>
        <w:framePr w:w="10891" w:wrap="notBeside" w:vAnchor="text" w:hAnchor="text" w:xAlign="center" w:y="1"/>
        <w:rPr>
          <w:sz w:val="2"/>
          <w:szCs w:val="2"/>
        </w:rPr>
      </w:pPr>
    </w:p>
    <w:p w:rsidR="00D217BE" w:rsidRPr="00A561DF" w:rsidRDefault="00D217B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3"/>
        <w:gridCol w:w="5707"/>
        <w:gridCol w:w="941"/>
      </w:tblGrid>
      <w:tr w:rsidR="00D217BE" w:rsidRPr="00A561DF">
        <w:trPr>
          <w:trHeight w:hRule="exact" w:val="307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rPr>
                <w:rStyle w:val="CharStyle10"/>
              </w:rPr>
              <w:lastRenderedPageBreak/>
              <w:t>Název zastávky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rPr>
                <w:rStyle w:val="CharStyle10"/>
              </w:rPr>
              <w:t>Linky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rPr>
                <w:rStyle w:val="CharStyle10"/>
              </w:rPr>
              <w:t>Správa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Jemnice,,aut.nádr.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370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Jemnice,,Podolí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370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Jihlava,,aut.nádr.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400,403,410,420,470,472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Jihlava,,BOSCH DIESEL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400,403,410,420,470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Jihlava,,Brněnský kopec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472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Jihlava,,Brtnická ul.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410,420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Jihlava,,Helenín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470,472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Jihlava,,Hradební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400,403,410,420,470,472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CC2FF9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2FF9" w:rsidRPr="00A561DF" w:rsidRDefault="00CC2FF9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Jihlava,,Městské nádraží ČD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2FF9" w:rsidRPr="00A561DF" w:rsidRDefault="00CC2FF9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2FF9" w:rsidRPr="00A561DF" w:rsidRDefault="00CC2FF9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Jihlava,,Motorpal hala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400,420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Jihlava,,Na Brněnském mostě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470,472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Jihlava,,Na Člunku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470,472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Jihlava,,Na dolech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400,420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Jihlava,,poliklinika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420,470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Jihlava,,Ráj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400,403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Jihlava,,Znojemská ul.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400,403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Kamenice,,lom Meráno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Kamenice,,nám.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470,471,472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Kamenice,,samota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471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Kamenice,,Strážka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Kamenice,,škola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470,471,472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Kamenice,,u Řezaňků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Kamenice,,výkrmna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472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Kamenice,,Zdarsák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471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Kamenice, Kamenička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Kamenice,Řehořov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472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Kamenice,Řehořov,nádrž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472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Kamenice,Vržanov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Kněžice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410,420,433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Kněžice,,stř.Chaloupky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420,433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Kněžice,,zámek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410,433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Kněžice,Brodce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410,433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 w:rsidTr="004F0BDC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Kněžice,,rozc.Radonín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Kněžice,Rychlov,rozc.1.3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Kněžice,Víska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420,433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Kojetice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383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Kouty (TR)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471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 xml:space="preserve">Kozlov </w:t>
            </w:r>
            <w:r w:rsidRPr="00A561DF">
              <w:t>(JI),,rozc.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472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POL</w:t>
            </w: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Krahulov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Krahulov,,žel.přejezd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383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Kravsko,,škola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Kravsko,,u hřbitova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Kravsko,,u kovárny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Kravsko,,závod rozc.0.8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Lesná (TR)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410,433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Lesonice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400,433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  <w:tr w:rsidR="00365448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Lhotice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370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36544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Lhotice,,rozc.0.5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370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365448" w:rsidRPr="00A561DF">
        <w:trPr>
          <w:trHeight w:hRule="exact" w:val="28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Litohoř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65448" w:rsidRPr="00A561DF" w:rsidRDefault="00365448" w:rsidP="00803EB5">
            <w:pPr>
              <w:pStyle w:val="Style2"/>
              <w:framePr w:w="10891" w:wrap="notBeside" w:vAnchor="text" w:hAnchor="page" w:x="496" w:y="229"/>
              <w:shd w:val="clear" w:color="auto" w:fill="auto"/>
              <w:spacing w:before="0"/>
            </w:pPr>
            <w:r w:rsidRPr="00A561DF">
              <w:t>400,433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448" w:rsidRPr="00A561DF" w:rsidRDefault="00365448" w:rsidP="00803EB5">
            <w:pPr>
              <w:framePr w:w="10891" w:wrap="notBeside" w:vAnchor="text" w:hAnchor="page" w:x="496" w:y="229"/>
              <w:rPr>
                <w:sz w:val="10"/>
                <w:szCs w:val="10"/>
              </w:rPr>
            </w:pPr>
          </w:p>
        </w:tc>
      </w:tr>
    </w:tbl>
    <w:p w:rsidR="00D217BE" w:rsidRPr="00A561DF" w:rsidRDefault="00D217BE" w:rsidP="00803EB5">
      <w:pPr>
        <w:framePr w:w="10891" w:wrap="notBeside" w:vAnchor="text" w:hAnchor="page" w:x="496" w:y="229"/>
        <w:rPr>
          <w:sz w:val="2"/>
          <w:szCs w:val="2"/>
        </w:rPr>
      </w:pPr>
    </w:p>
    <w:p w:rsidR="00D217BE" w:rsidRPr="00A561DF" w:rsidRDefault="00D217B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3"/>
        <w:gridCol w:w="5707"/>
        <w:gridCol w:w="941"/>
      </w:tblGrid>
      <w:tr w:rsidR="00D217BE" w:rsidRPr="00A561DF">
        <w:trPr>
          <w:trHeight w:hRule="exact" w:val="307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rStyle w:val="CharStyle10"/>
              </w:rPr>
              <w:lastRenderedPageBreak/>
              <w:t>Název zastávky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rStyle w:val="CharStyle10"/>
              </w:rPr>
              <w:t>Linky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rStyle w:val="CharStyle10"/>
              </w:rPr>
              <w:t>Správa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Loukovice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Luka n.Jihlavou,,cihelna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25AF3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5AF3" w:rsidRPr="00A561DF" w:rsidRDefault="00725AF3" w:rsidP="00725AF3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Luka n.Jihlavou,,Loudilka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5AF3" w:rsidRPr="00A561DF" w:rsidRDefault="00725AF3" w:rsidP="00725AF3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470,472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5AF3" w:rsidRPr="00A561DF" w:rsidRDefault="00725AF3" w:rsidP="00725AF3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25AF3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5AF3" w:rsidRPr="00A561DF" w:rsidRDefault="00725AF3" w:rsidP="00725AF3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Luka n.Jihlavou,,nám.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5AF3" w:rsidRPr="00A561DF" w:rsidRDefault="00725AF3" w:rsidP="00725AF3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5AF3" w:rsidRPr="00A561DF" w:rsidRDefault="00725AF3" w:rsidP="00725AF3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25AF3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5AF3" w:rsidRPr="00A561DF" w:rsidRDefault="00725AF3" w:rsidP="00725AF3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Luka n.Jihlavou,,Pleas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5AF3" w:rsidRPr="00A561DF" w:rsidRDefault="00725AF3" w:rsidP="00725AF3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5AF3" w:rsidRPr="00A561DF" w:rsidRDefault="00725AF3" w:rsidP="00725AF3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25AF3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5AF3" w:rsidRPr="00A561DF" w:rsidRDefault="00725AF3" w:rsidP="00725AF3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Luka n.Jihlavou,,sokolovna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5AF3" w:rsidRPr="00A561DF" w:rsidRDefault="00725AF3" w:rsidP="00725AF3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5AF3" w:rsidRPr="00A561DF" w:rsidRDefault="00725AF3" w:rsidP="00725AF3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25AF3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5AF3" w:rsidRPr="00A561DF" w:rsidRDefault="00725AF3" w:rsidP="00725AF3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Luka n.Jihlavou,,Staré Brno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5AF3" w:rsidRPr="00A561DF" w:rsidRDefault="00725AF3" w:rsidP="00725AF3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5AF3" w:rsidRPr="00A561DF" w:rsidRDefault="00725AF3" w:rsidP="00725AF3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25AF3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5AF3" w:rsidRPr="00A561DF" w:rsidRDefault="00725AF3" w:rsidP="00725AF3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Luka n.Jihlavou,,u lávky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5AF3" w:rsidRPr="00A561DF" w:rsidRDefault="00725AF3" w:rsidP="00725AF3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5AF3" w:rsidRPr="00A561DF" w:rsidRDefault="00725AF3" w:rsidP="00725AF3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25AF3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5AF3" w:rsidRPr="00A561DF" w:rsidRDefault="00725AF3" w:rsidP="00725AF3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Luka n.Jihlavou,Otín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5AF3" w:rsidRPr="00A561DF" w:rsidRDefault="00725AF3" w:rsidP="00725AF3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5AF3" w:rsidRPr="00A561DF" w:rsidRDefault="00725AF3" w:rsidP="00725AF3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25AF3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5AF3" w:rsidRPr="00A561DF" w:rsidRDefault="00725AF3" w:rsidP="00725AF3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Lukov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5AF3" w:rsidRPr="00A561DF" w:rsidRDefault="00725AF3" w:rsidP="00725AF3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5AF3" w:rsidRPr="00A561DF" w:rsidRDefault="00725AF3" w:rsidP="00725AF3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25AF3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5AF3" w:rsidRPr="00A561DF" w:rsidRDefault="00725AF3" w:rsidP="00725AF3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Lukov,,rozc.1.0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5AF3" w:rsidRPr="00A561DF" w:rsidRDefault="00725AF3" w:rsidP="00725AF3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370,380,381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5AF3" w:rsidRPr="00A561DF" w:rsidRDefault="00725AF3" w:rsidP="00725AF3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25AF3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5AF3" w:rsidRPr="00A561DF" w:rsidRDefault="00725AF3" w:rsidP="00725AF3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Markvartice (JI)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5AF3" w:rsidRPr="00A561DF" w:rsidRDefault="00725AF3" w:rsidP="00725AF3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383,403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5AF3" w:rsidRPr="00A561DF" w:rsidRDefault="00725AF3" w:rsidP="00725AF3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25AF3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5AF3" w:rsidRPr="00A561DF" w:rsidRDefault="00725AF3" w:rsidP="00725AF3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Markvartice (JI),,Kasárna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5AF3" w:rsidRPr="00A561DF" w:rsidRDefault="00725AF3" w:rsidP="00725AF3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400,403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5AF3" w:rsidRPr="00A561DF" w:rsidRDefault="00725AF3" w:rsidP="00725AF3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23751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751" w:rsidRPr="00A561DF" w:rsidRDefault="00C23751" w:rsidP="00C23751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Martínkov,,cihelna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751" w:rsidRPr="00A561DF" w:rsidRDefault="00C23751" w:rsidP="00C23751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751" w:rsidRPr="00A561DF" w:rsidRDefault="00C23751" w:rsidP="00C23751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23751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751" w:rsidRPr="00A561DF" w:rsidRDefault="00C23751" w:rsidP="00C23751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Martínkov,,rozc.1.0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751" w:rsidRPr="00A561DF" w:rsidRDefault="00C23751" w:rsidP="00C23751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400,433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751" w:rsidRPr="00A561DF" w:rsidRDefault="00C23751" w:rsidP="00C23751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23751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751" w:rsidRPr="00A561DF" w:rsidRDefault="00C23751" w:rsidP="00C23751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Mastník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751" w:rsidRPr="00A561DF" w:rsidRDefault="00C23751" w:rsidP="00C23751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751" w:rsidRPr="00A561DF" w:rsidRDefault="00C23751" w:rsidP="00C23751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23751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751" w:rsidRPr="00A561DF" w:rsidRDefault="00C23751" w:rsidP="00C23751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Měřín,,hřbitov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751" w:rsidRPr="00A561DF" w:rsidRDefault="00C23751" w:rsidP="00C23751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107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751" w:rsidRPr="00A561DF" w:rsidRDefault="00C23751" w:rsidP="00C23751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23751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751" w:rsidRPr="00A561DF" w:rsidRDefault="00C23751" w:rsidP="00C23751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Měřín,,nám.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751" w:rsidRPr="00A561DF" w:rsidRDefault="00C23751" w:rsidP="00C23751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107,470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751" w:rsidRPr="00A561DF" w:rsidRDefault="00C23751" w:rsidP="00C23751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BYS</w:t>
            </w:r>
          </w:p>
        </w:tc>
      </w:tr>
      <w:tr w:rsidR="001F6858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48311C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  <w:rPr>
                <w:color w:val="auto"/>
              </w:rPr>
            </w:pPr>
            <w:r w:rsidRPr="00A561DF">
              <w:rPr>
                <w:color w:val="auto"/>
              </w:rPr>
              <w:t>Měřín,,rozc.</w:t>
            </w:r>
            <w:r w:rsidR="001F6858" w:rsidRPr="00A561DF">
              <w:rPr>
                <w:color w:val="auto"/>
              </w:rPr>
              <w:t>Geršov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  <w:rPr>
                <w:color w:val="auto"/>
              </w:rPr>
            </w:pPr>
            <w:r w:rsidRPr="00A561DF">
              <w:rPr>
                <w:color w:val="auto"/>
              </w:rPr>
              <w:t>107,470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Mikulovice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Mladoňovice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Moravské Budějovice,,aut.nádr.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370,371,380,381,385,400,433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F6858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Moravské Budějovice,,Chelčického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Moravské Budějovice,,Tyršova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371,380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F6858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Moravské Budějovice,,Urbánkova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370,371,380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F6858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Moravské Budějovice,,ZD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370,381,380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Moravské Budějovice,Jackov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Moravské Budějovice,Lažínky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371,380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Moravské Budějovice,Vesce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371,380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Nová Říše,,nám.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Nová Ves,,MANN+HUMMEL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Okříšky,,aut.nádr.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420,433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1F6858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Okříšky,,cihelna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420,433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1F6858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Okříšky,,pila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Okříšky,,žel.st.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Olbramkostel,,rest.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1F6858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Olbramkostel,,st.silnice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1F6858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Olbramkostel,,žel.st.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Opatov (TR)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410,433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Otín (ZR)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107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Otín (ZR),Geršov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107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Otín (ZR),Pohořílky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107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Otín (ZR),Pohořílky,rozc.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107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Pavlice,,na kopci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371,380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Pavlínov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107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Petrovice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Petrůvky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381,383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Petrůvky,,rozc.1.0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370,380,381,383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Plenkovice,,Jednota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Plenkovice,,u rybníka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1F6858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Prokopov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Předín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410,433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1F6858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Přibyslavice,,kolonie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1F6858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Přibyslavice,,závod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1F6858" w:rsidRPr="00A561DF">
        <w:trPr>
          <w:trHeight w:hRule="exact" w:val="28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Příštpo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F6858" w:rsidRPr="00A561DF" w:rsidRDefault="001F6858" w:rsidP="001F6858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858" w:rsidRPr="00A561DF" w:rsidRDefault="001F6858" w:rsidP="001F6858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D217BE" w:rsidRPr="00A561DF" w:rsidRDefault="00D217BE">
      <w:pPr>
        <w:framePr w:w="10891" w:wrap="notBeside" w:vAnchor="text" w:hAnchor="text" w:xAlign="center" w:y="1"/>
        <w:rPr>
          <w:sz w:val="2"/>
          <w:szCs w:val="2"/>
        </w:rPr>
      </w:pPr>
    </w:p>
    <w:p w:rsidR="00D217BE" w:rsidRPr="00A561DF" w:rsidRDefault="00D217B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3"/>
        <w:gridCol w:w="5707"/>
        <w:gridCol w:w="941"/>
      </w:tblGrid>
      <w:tr w:rsidR="00D217BE" w:rsidRPr="00A561DF">
        <w:trPr>
          <w:trHeight w:hRule="exact" w:val="307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rStyle w:val="CharStyle10"/>
              </w:rPr>
              <w:t>Název zastávky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rStyle w:val="CharStyle10"/>
              </w:rPr>
              <w:t>Linky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rStyle w:val="CharStyle10"/>
              </w:rPr>
              <w:t>Správa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Příštpo,,kamenolom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Příštpo,,mlýn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Puklice,,škola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410,420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JEM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Puklice,Studénky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410,420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D217BE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Rácovice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Radošov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471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Radošov,,rozc.1.0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471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Rančířov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400,403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Rokytnice n.Rok.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D217BE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Rokytnice n.Rok.,,Veverka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Rozseč (JI)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Rozseč,,Otvrň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Římov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Sedlatice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A0F9F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Sedlatice,,rozc.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Stará Říše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Stará Říše,,pila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Stará Říše,,rozc.Sedlatice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A0F9F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Stará Říše,,u kapličky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Stařeč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3A0F9F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Stařeč,,Červená Hospoda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383,420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3A0F9F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Stařeč,,Tyršova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Stonařov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400,403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Stonařov,,škola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400,403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Stránecká Zhoř,Nová Zhoř,rozc.1.0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107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Střítež (TR),,rozc.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370,380,381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Suchá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400,403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POL</w:t>
            </w: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Suchá, Prostředkovice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400,403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POL</w:t>
            </w:r>
          </w:p>
        </w:tc>
      </w:tr>
      <w:tr w:rsidR="003A0F9F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Svojkovice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A0F9F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Svojkovice,,U anděla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400,403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Šebkovice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Šebkovice,,Milatice rozc.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3A0F9F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Třebelovice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3A0F9F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Třebelovice,, rozc. 1.0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Třebelovice,,žel.st.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Třebětice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JČK</w:t>
            </w: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Třebětice,,rozc.0.5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JČK</w:t>
            </w: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Třebíč,,Atom hotel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Třebíč,,aut.nádr.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370,380,381,383,385,420,471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Třebíč,,Bažantnice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471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Třebíč,,Hrotovická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370,380,381,385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Třebíč,,M.Majerové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framePr w:w="108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Třebíč,,Nemocnice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9F7618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Třebíč,,Průmyslová čtvrť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Třebíč,, Račerovická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471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Třebíč,,Sýpky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420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3A0F9F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Třebíč,,U Kapličky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Třebíč,,Za Rybníkem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3A0F9F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Třebíč,,Znojemská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370,380,381,420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3A0F9F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Třebíč,,žel.st.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370,380,381,471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3A0F9F" w:rsidRPr="00A561DF">
        <w:trPr>
          <w:trHeight w:hRule="exact" w:val="28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Třebíč, Borovina, BOPO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t>385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F9F" w:rsidRPr="00A561DF" w:rsidRDefault="003A0F9F" w:rsidP="003A0F9F">
            <w:pPr>
              <w:pStyle w:val="Style2"/>
              <w:framePr w:w="10891" w:wrap="notBeside" w:vAnchor="text" w:hAnchor="text" w:xAlign="center" w:y="1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</w:tbl>
    <w:p w:rsidR="00D217BE" w:rsidRPr="00A561DF" w:rsidRDefault="00D217BE">
      <w:pPr>
        <w:framePr w:w="10891" w:wrap="notBeside" w:vAnchor="text" w:hAnchor="text" w:xAlign="center" w:y="1"/>
        <w:rPr>
          <w:sz w:val="2"/>
          <w:szCs w:val="2"/>
        </w:rPr>
      </w:pPr>
    </w:p>
    <w:p w:rsidR="00D217BE" w:rsidRPr="00A561DF" w:rsidRDefault="00D217B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3"/>
        <w:gridCol w:w="5707"/>
        <w:gridCol w:w="941"/>
      </w:tblGrid>
      <w:tr w:rsidR="00D217BE" w:rsidRPr="00A561DF">
        <w:trPr>
          <w:trHeight w:hRule="exact" w:val="307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rPr>
                <w:rStyle w:val="CharStyle10"/>
              </w:rPr>
              <w:lastRenderedPageBreak/>
              <w:t>Název zastávky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rPr>
                <w:rStyle w:val="CharStyle10"/>
              </w:rPr>
              <w:t>Linky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rPr>
                <w:rStyle w:val="CharStyle10"/>
              </w:rPr>
              <w:t>Správa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Třebíč, Borovina, Pražská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383,420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Třebíč,Račerovice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471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51" w:y="31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Třebíč,Slavice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381,383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Třebíč,Slavice,rozc. 1.0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370,380,381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D217BE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Uhřínov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107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51" w:y="31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Uhřínov,,GP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107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51" w:y="31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Uhřínov,,MŠ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107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51" w:y="31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Vápovice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51" w:y="31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Velké Meziříčí,,aut.nádr.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107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BYS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Velké Meziříčí,,Hornoměstská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107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BYS</w:t>
            </w:r>
          </w:p>
        </w:tc>
      </w:tr>
      <w:tr w:rsidR="00D217BE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Velké Meziříčí,,Novosady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107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BYS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Velké Meziříčí,,u kaple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107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51" w:y="31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Velké Meziříčí,,Zámecké schody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107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BYS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Velký Beranov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470,472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51" w:y="31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Velký Beranov,,Nové Domky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470,472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51" w:y="31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Velký Beranov,,škola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470,472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51" w:y="31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Velký Beranov,Bradlo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470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51" w:y="31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Velký Beranov,Jeclov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470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51" w:y="31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Věžnice (JI),,rozc.Kamenice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472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51" w:y="31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Vícenice u Mor.Budějovic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385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51" w:y="31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Vílanec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400,403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POL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Vranovská Ves,,Hostěrádky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Vranovská Ves,,u hřiště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Vranovská Ves,,u lesa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Výčapy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370,380,381,383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51" w:y="31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Výčapy, Štěpánovice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370,380,381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51" w:y="31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Vysoké Studnice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472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51" w:y="31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Zašovice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420,433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51" w:y="31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Zašovice,Nová Brtnice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420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51" w:y="31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Zašovice,Nová Brtnice,rozc.1.0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420,433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51" w:y="31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8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Znojmo,,aut.nádr.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D217BE" w:rsidRPr="00A561DF">
        <w:trPr>
          <w:trHeight w:hRule="exact" w:val="269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Znojmo,,nám.Svobody lázně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Znojmo,,Pražská Policie ČR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Znojmo,,Pražská sídl.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Znojmo,Kasárna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Znojmo,Mramotice,rozc.0.8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Znojmo,Mramotice,u čekárny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Znojmo,Mramotice,u školky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Zvěrkovice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371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TRE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Želetava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400,410,433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Želetava,,strojírny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410,433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51" w:y="31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Želetava,Horky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400,433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D217BE" w:rsidP="00803EB5">
            <w:pPr>
              <w:framePr w:w="10891" w:wrap="notBeside" w:vAnchor="text" w:hAnchor="page" w:x="451" w:y="319"/>
              <w:rPr>
                <w:sz w:val="10"/>
                <w:szCs w:val="10"/>
              </w:rPr>
            </w:pP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Želetava,Šašovice,rozc.1.5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400,433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rPr>
                <w:lang w:val="en-US" w:eastAsia="en-US" w:bidi="en-US"/>
              </w:rPr>
              <w:t>JEM</w:t>
            </w:r>
          </w:p>
        </w:tc>
      </w:tr>
      <w:tr w:rsidR="00D217BE" w:rsidRPr="00A561DF">
        <w:trPr>
          <w:trHeight w:hRule="exact" w:val="274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Žerůtky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JMK</w:t>
            </w:r>
          </w:p>
        </w:tc>
      </w:tr>
      <w:tr w:rsidR="00D217BE" w:rsidRPr="00A561DF">
        <w:trPr>
          <w:trHeight w:hRule="exact" w:val="312"/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Žerůtky,,rozc.1.0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380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7BE" w:rsidRPr="00A561DF" w:rsidRDefault="004F0BDC" w:rsidP="00803EB5">
            <w:pPr>
              <w:pStyle w:val="Style2"/>
              <w:framePr w:w="10891" w:wrap="notBeside" w:vAnchor="text" w:hAnchor="page" w:x="451" w:y="319"/>
              <w:shd w:val="clear" w:color="auto" w:fill="auto"/>
              <w:spacing w:before="0"/>
            </w:pPr>
            <w:r w:rsidRPr="00A561DF">
              <w:t>JMK</w:t>
            </w:r>
          </w:p>
        </w:tc>
      </w:tr>
    </w:tbl>
    <w:p w:rsidR="00D217BE" w:rsidRPr="00A561DF" w:rsidRDefault="00D217BE" w:rsidP="00803EB5">
      <w:pPr>
        <w:framePr w:w="10891" w:wrap="notBeside" w:vAnchor="text" w:hAnchor="page" w:x="451" w:y="319"/>
        <w:rPr>
          <w:sz w:val="2"/>
          <w:szCs w:val="2"/>
        </w:rPr>
      </w:pPr>
    </w:p>
    <w:p w:rsidR="00D217BE" w:rsidRPr="00A561DF" w:rsidRDefault="00D217BE">
      <w:pPr>
        <w:rPr>
          <w:sz w:val="2"/>
          <w:szCs w:val="2"/>
        </w:rPr>
      </w:pPr>
    </w:p>
    <w:p w:rsidR="00D217BE" w:rsidRPr="00A561DF" w:rsidRDefault="00D217BE">
      <w:pPr>
        <w:rPr>
          <w:sz w:val="2"/>
          <w:szCs w:val="2"/>
        </w:rPr>
        <w:sectPr w:rsidR="00D217BE" w:rsidRPr="00A561DF">
          <w:headerReference w:type="default" r:id="rId9"/>
          <w:footerReference w:type="default" r:id="rId10"/>
          <w:pgSz w:w="11909" w:h="16838"/>
          <w:pgMar w:top="672" w:right="690" w:bottom="845" w:left="326" w:header="0" w:footer="3" w:gutter="0"/>
          <w:pgNumType w:start="1"/>
          <w:cols w:space="720"/>
          <w:noEndnote/>
          <w:docGrid w:linePitch="360"/>
        </w:sectPr>
      </w:pPr>
      <w:bookmarkStart w:id="0" w:name="_GoBack"/>
      <w:bookmarkEnd w:id="0"/>
    </w:p>
    <w:p w:rsidR="00D217BE" w:rsidRDefault="00D217BE">
      <w:pPr>
        <w:rPr>
          <w:sz w:val="2"/>
          <w:szCs w:val="2"/>
        </w:rPr>
      </w:pPr>
    </w:p>
    <w:sectPr w:rsidR="00D217BE">
      <w:headerReference w:type="default" r:id="rId11"/>
      <w:footerReference w:type="default" r:id="rId12"/>
      <w:pgSz w:w="11909" w:h="16838"/>
      <w:pgMar w:top="697" w:right="690" w:bottom="875" w:left="326" w:header="0" w:footer="3" w:gutter="0"/>
      <w:pgNumType w:start="4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2D4" w:rsidRDefault="00DA42D4">
      <w:r>
        <w:separator/>
      </w:r>
    </w:p>
  </w:endnote>
  <w:endnote w:type="continuationSeparator" w:id="0">
    <w:p w:rsidR="00DA42D4" w:rsidRDefault="00DA4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830" w:rsidRDefault="00DF383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3679190</wp:posOffset>
              </wp:positionH>
              <wp:positionV relativeFrom="page">
                <wp:posOffset>10250170</wp:posOffset>
              </wp:positionV>
              <wp:extent cx="185420" cy="153035"/>
              <wp:effectExtent l="2540" t="1270" r="0" b="3175"/>
              <wp:wrapNone/>
              <wp:docPr id="3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3830" w:rsidRDefault="00DF3830">
                          <w:pPr>
                            <w:pStyle w:val="Style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DF3830">
                            <w:rPr>
                              <w:rStyle w:val="CharStyle9"/>
                              <w:noProof/>
                            </w:rPr>
                            <w:t>6</w:t>
                          </w:r>
                          <w:r>
                            <w:rPr>
                              <w:rStyle w:val="CharStyle9"/>
                            </w:rPr>
                            <w:fldChar w:fldCharType="end"/>
                          </w:r>
                          <w:r>
                            <w:rPr>
                              <w:rStyle w:val="CharStyle9"/>
                            </w:rPr>
                            <w:t>/9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89.7pt;margin-top:807.1pt;width:14.6pt;height:12.0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" filled="f" stroked="f">
              <v:textbox style="mso-fit-shape-to-text:t" inset="0,0,0,0">
                <w:txbxContent>
                  <w:p w:rsidR="00DF3830" w:rsidRDefault="00DF3830">
                    <w:pPr>
                      <w:pStyle w:val="Style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DF3830">
                      <w:rPr>
                        <w:rStyle w:val="CharStyle9"/>
                        <w:noProof/>
                      </w:rPr>
                      <w:t>6</w:t>
                    </w:r>
                    <w:r>
                      <w:rPr>
                        <w:rStyle w:val="CharStyle9"/>
                      </w:rPr>
                      <w:fldChar w:fldCharType="end"/>
                    </w:r>
                    <w:r>
                      <w:rPr>
                        <w:rStyle w:val="CharStyle9"/>
                      </w:rPr>
                      <w:t>/9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830" w:rsidRDefault="00DF383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4" behindDoc="1" locked="0" layoutInCell="1" allowOverlap="1">
              <wp:simplePos x="0" y="0"/>
              <wp:positionH relativeFrom="page">
                <wp:posOffset>3691255</wp:posOffset>
              </wp:positionH>
              <wp:positionV relativeFrom="page">
                <wp:posOffset>10250170</wp:posOffset>
              </wp:positionV>
              <wp:extent cx="185420" cy="153035"/>
              <wp:effectExtent l="0" t="1270" r="0" b="3175"/>
              <wp:wrapNone/>
              <wp:docPr id="19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3830" w:rsidRDefault="00DF3830">
                          <w:pPr>
                            <w:pStyle w:val="Style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B2F24" w:rsidRPr="003B2F24">
                            <w:rPr>
                              <w:rStyle w:val="CharStyle11"/>
                              <w:noProof/>
                            </w:rPr>
                            <w:t>6</w:t>
                          </w:r>
                          <w:r>
                            <w:rPr>
                              <w:rStyle w:val="CharStyle11"/>
                            </w:rPr>
                            <w:fldChar w:fldCharType="end"/>
                          </w:r>
                          <w:r>
                            <w:rPr>
                              <w:rStyle w:val="CharStyle11"/>
                            </w:rPr>
                            <w:t>/6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0" type="#_x0000_t202" style="position:absolute;margin-left:290.65pt;margin-top:807.1pt;width:14.6pt;height:12.05pt;z-index:-18874404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" filled="f" stroked="f">
              <v:textbox style="mso-fit-shape-to-text:t" inset="0,0,0,0">
                <w:txbxContent>
                  <w:p w:rsidR="00DF3830" w:rsidRDefault="00DF3830">
                    <w:pPr>
                      <w:pStyle w:val="Style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B2F24" w:rsidRPr="003B2F24">
                      <w:rPr>
                        <w:rStyle w:val="CharStyle11"/>
                        <w:noProof/>
                      </w:rPr>
                      <w:t>6</w:t>
                    </w:r>
                    <w:r>
                      <w:rPr>
                        <w:rStyle w:val="CharStyle11"/>
                      </w:rPr>
                      <w:fldChar w:fldCharType="end"/>
                    </w:r>
                    <w:r>
                      <w:rPr>
                        <w:rStyle w:val="CharStyle11"/>
                      </w:rPr>
                      <w:t>/6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830" w:rsidRDefault="00DF383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52" behindDoc="1" locked="0" layoutInCell="1" allowOverlap="1">
              <wp:simplePos x="0" y="0"/>
              <wp:positionH relativeFrom="page">
                <wp:posOffset>3691255</wp:posOffset>
              </wp:positionH>
              <wp:positionV relativeFrom="page">
                <wp:posOffset>10250170</wp:posOffset>
              </wp:positionV>
              <wp:extent cx="185420" cy="153035"/>
              <wp:effectExtent l="0" t="1270" r="0" b="3175"/>
              <wp:wrapNone/>
              <wp:docPr id="1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3830" w:rsidRDefault="00DF3830">
                          <w:pPr>
                            <w:pStyle w:val="Style6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32" type="#_x0000_t202" style="position:absolute;margin-left:290.65pt;margin-top:807.1pt;width:14.6pt;height:12.05pt;z-index:-1887440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" filled="f" stroked="f">
              <v:textbox style="mso-fit-shape-to-text:t" inset="0,0,0,0">
                <w:txbxContent>
                  <w:p w:rsidR="00DF3830" w:rsidRDefault="00DF3830">
                    <w:pPr>
                      <w:pStyle w:val="Style6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2D4" w:rsidRDefault="00DA42D4"/>
  </w:footnote>
  <w:footnote w:type="continuationSeparator" w:id="0">
    <w:p w:rsidR="00DA42D4" w:rsidRDefault="00DA42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830" w:rsidRDefault="00DF383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1618615</wp:posOffset>
              </wp:positionH>
              <wp:positionV relativeFrom="page">
                <wp:posOffset>325755</wp:posOffset>
              </wp:positionV>
              <wp:extent cx="5693410" cy="160655"/>
              <wp:effectExtent l="0" t="1905" r="3175" b="0"/>
              <wp:wrapNone/>
              <wp:docPr id="3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9341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3830" w:rsidRDefault="00DF3830">
                          <w:pPr>
                            <w:pStyle w:val="Style6"/>
                            <w:shd w:val="clear" w:color="auto" w:fill="auto"/>
                            <w:tabs>
                              <w:tab w:val="right" w:pos="8966"/>
                            </w:tabs>
                            <w:spacing w:line="240" w:lineRule="auto"/>
                          </w:pPr>
                          <w:r>
                            <w:rPr>
                              <w:rStyle w:val="CharStyle8"/>
                              <w:b/>
                              <w:bCs/>
                            </w:rPr>
                            <w:t>Abecední seznam zastávek v oblasti Bystřicko - Velkomeziříčsko</w:t>
                          </w:r>
                          <w:r>
                            <w:rPr>
                              <w:rStyle w:val="CharStyle8"/>
                              <w:b/>
                              <w:bCs/>
                            </w:rPr>
                            <w:tab/>
                          </w:r>
                          <w:r>
                            <w:rPr>
                              <w:rStyle w:val="CharStyle9"/>
                            </w:rPr>
                            <w:t>Příloha 19/1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7.45pt;margin-top:25.65pt;width:448.3pt;height:12.65pt;z-index:-18874406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OWqrAIAAKo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" filled="f" stroked="f">
              <v:textbox style="mso-fit-shape-to-text:t" inset="0,0,0,0">
                <w:txbxContent>
                  <w:p w:rsidR="00DF3830" w:rsidRDefault="00DF3830">
                    <w:pPr>
                      <w:pStyle w:val="Style6"/>
                      <w:shd w:val="clear" w:color="auto" w:fill="auto"/>
                      <w:tabs>
                        <w:tab w:val="right" w:pos="8966"/>
                      </w:tabs>
                      <w:spacing w:line="240" w:lineRule="auto"/>
                    </w:pPr>
                    <w:r>
                      <w:rPr>
                        <w:rStyle w:val="CharStyle8"/>
                        <w:b/>
                        <w:bCs/>
                      </w:rPr>
                      <w:t>Abecední seznam zastávek v oblasti Bystřicko - Velkomeziříčsko</w:t>
                    </w:r>
                    <w:r>
                      <w:rPr>
                        <w:rStyle w:val="CharStyle8"/>
                        <w:b/>
                        <w:bCs/>
                      </w:rPr>
                      <w:tab/>
                    </w:r>
                    <w:r>
                      <w:rPr>
                        <w:rStyle w:val="CharStyle9"/>
                      </w:rPr>
                      <w:t>Příloha 19/1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830" w:rsidRDefault="00DF383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margin">
                <wp:posOffset>779145</wp:posOffset>
              </wp:positionH>
              <wp:positionV relativeFrom="page">
                <wp:posOffset>257175</wp:posOffset>
              </wp:positionV>
              <wp:extent cx="5693410" cy="160655"/>
              <wp:effectExtent l="0" t="0" r="2540" b="10795"/>
              <wp:wrapNone/>
              <wp:docPr id="3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9341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3830" w:rsidRDefault="00DF3830">
                          <w:pPr>
                            <w:pStyle w:val="Style6"/>
                            <w:shd w:val="clear" w:color="auto" w:fill="auto"/>
                            <w:tabs>
                              <w:tab w:val="right" w:pos="8966"/>
                            </w:tabs>
                            <w:spacing w:line="240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61.35pt;margin-top:20.25pt;width:448.3pt;height:12.65pt;z-index:-18874406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yAjrw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" filled="f" stroked="f">
              <v:textbox style="mso-fit-shape-to-text:t" inset="0,0,0,0">
                <w:txbxContent>
                  <w:p w:rsidR="00DF3830" w:rsidRDefault="00DF3830">
                    <w:pPr>
                      <w:pStyle w:val="Style6"/>
                      <w:shd w:val="clear" w:color="auto" w:fill="auto"/>
                      <w:tabs>
                        <w:tab w:val="right" w:pos="8966"/>
                      </w:tabs>
                      <w:spacing w:line="240" w:lineRule="auto"/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830" w:rsidRDefault="00DF383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3" behindDoc="1" locked="0" layoutInCell="1" allowOverlap="1">
              <wp:simplePos x="0" y="0"/>
              <wp:positionH relativeFrom="page">
                <wp:posOffset>1969135</wp:posOffset>
              </wp:positionH>
              <wp:positionV relativeFrom="page">
                <wp:posOffset>325755</wp:posOffset>
              </wp:positionV>
              <wp:extent cx="5361305" cy="160655"/>
              <wp:effectExtent l="0" t="1905" r="3810" b="0"/>
              <wp:wrapNone/>
              <wp:docPr id="20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130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3830" w:rsidRDefault="00DF3830">
                          <w:pPr>
                            <w:pStyle w:val="Style6"/>
                            <w:shd w:val="clear" w:color="auto" w:fill="auto"/>
                            <w:tabs>
                              <w:tab w:val="right" w:pos="8443"/>
                            </w:tabs>
                            <w:spacing w:line="240" w:lineRule="auto"/>
                          </w:pPr>
                          <w:r>
                            <w:t>Abecední seznam zastávek v oblasti Jihlavsko</w:t>
                          </w:r>
                          <w: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9" type="#_x0000_t202" style="position:absolute;margin-left:155.05pt;margin-top:25.65pt;width:422.15pt;height:12.65pt;z-index:-188744047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RKSsAIAALIFAAAOAAAAZHJzL2Uyb0RvYy54bWysVG1vmzAQ/j5p/8Hyd8pLgAZ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" filled="f" stroked="f">
              <v:textbox style="mso-fit-shape-to-text:t" inset="0,0,0,0">
                <w:txbxContent>
                  <w:p w:rsidR="00DF3830" w:rsidRDefault="00DF3830">
                    <w:pPr>
                      <w:pStyle w:val="Style6"/>
                      <w:shd w:val="clear" w:color="auto" w:fill="auto"/>
                      <w:tabs>
                        <w:tab w:val="right" w:pos="8443"/>
                      </w:tabs>
                      <w:spacing w:line="240" w:lineRule="auto"/>
                    </w:pPr>
                    <w:r>
                      <w:t>Abecední seznam zastávek v oblasti Jihlavsko</w:t>
                    </w:r>
                    <w: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830" w:rsidRDefault="00DF383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51" behindDoc="1" locked="0" layoutInCell="1" allowOverlap="1">
              <wp:simplePos x="0" y="0"/>
              <wp:positionH relativeFrom="margin">
                <wp:align>center</wp:align>
              </wp:positionH>
              <wp:positionV relativeFrom="page">
                <wp:posOffset>373380</wp:posOffset>
              </wp:positionV>
              <wp:extent cx="5269865" cy="160655"/>
              <wp:effectExtent l="0" t="0" r="6985" b="10795"/>
              <wp:wrapNone/>
              <wp:docPr id="2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6986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3830" w:rsidRDefault="00DF3830">
                          <w:pPr>
                            <w:pStyle w:val="Style6"/>
                            <w:shd w:val="clear" w:color="auto" w:fill="auto"/>
                            <w:tabs>
                              <w:tab w:val="right" w:pos="8299"/>
                            </w:tabs>
                            <w:spacing w:line="240" w:lineRule="auto"/>
                          </w:pPr>
                          <w: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31" type="#_x0000_t202" style="position:absolute;margin-left:0;margin-top:29.4pt;width:414.95pt;height:12.65pt;z-index:-188744029;visibility:visible;mso-wrap-style:square;mso-width-percent:0;mso-height-percent:0;mso-wrap-distance-left:5pt;mso-wrap-distance-top:0;mso-wrap-distance-right:5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sDOrwIAALE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" filled="f" stroked="f">
              <v:textbox style="mso-fit-shape-to-text:t" inset="0,0,0,0">
                <w:txbxContent>
                  <w:p w:rsidR="00DF3830" w:rsidRDefault="00DF3830">
                    <w:pPr>
                      <w:pStyle w:val="Style6"/>
                      <w:shd w:val="clear" w:color="auto" w:fill="auto"/>
                      <w:tabs>
                        <w:tab w:val="right" w:pos="8299"/>
                      </w:tabs>
                      <w:spacing w:line="240" w:lineRule="auto"/>
                    </w:pPr>
                    <w:r>
                      <w:tab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7BE"/>
    <w:rsid w:val="00016DA7"/>
    <w:rsid w:val="00020F5F"/>
    <w:rsid w:val="000D4DC7"/>
    <w:rsid w:val="000D637C"/>
    <w:rsid w:val="001A2236"/>
    <w:rsid w:val="001F07D3"/>
    <w:rsid w:val="001F6858"/>
    <w:rsid w:val="0022250C"/>
    <w:rsid w:val="00272426"/>
    <w:rsid w:val="0030079F"/>
    <w:rsid w:val="003072EE"/>
    <w:rsid w:val="00315005"/>
    <w:rsid w:val="0035075D"/>
    <w:rsid w:val="00365448"/>
    <w:rsid w:val="003A0F9F"/>
    <w:rsid w:val="003B1DFE"/>
    <w:rsid w:val="003B2F24"/>
    <w:rsid w:val="003C2CC7"/>
    <w:rsid w:val="003D1318"/>
    <w:rsid w:val="0044785A"/>
    <w:rsid w:val="0048311C"/>
    <w:rsid w:val="004A3494"/>
    <w:rsid w:val="004F0BDC"/>
    <w:rsid w:val="005226AA"/>
    <w:rsid w:val="005239BD"/>
    <w:rsid w:val="00537F4A"/>
    <w:rsid w:val="005B709F"/>
    <w:rsid w:val="006158FF"/>
    <w:rsid w:val="0063397B"/>
    <w:rsid w:val="006D6156"/>
    <w:rsid w:val="00711BC2"/>
    <w:rsid w:val="00725AF3"/>
    <w:rsid w:val="00791EC8"/>
    <w:rsid w:val="007960FA"/>
    <w:rsid w:val="007C23FF"/>
    <w:rsid w:val="00803EB5"/>
    <w:rsid w:val="00906466"/>
    <w:rsid w:val="009E17DF"/>
    <w:rsid w:val="009F7618"/>
    <w:rsid w:val="00A46104"/>
    <w:rsid w:val="00A561DF"/>
    <w:rsid w:val="00A673FF"/>
    <w:rsid w:val="00AB23E2"/>
    <w:rsid w:val="00AD0C2E"/>
    <w:rsid w:val="00AF05D3"/>
    <w:rsid w:val="00B030DD"/>
    <w:rsid w:val="00BB36AC"/>
    <w:rsid w:val="00BD13B1"/>
    <w:rsid w:val="00BE0163"/>
    <w:rsid w:val="00C23751"/>
    <w:rsid w:val="00C76575"/>
    <w:rsid w:val="00CA01AF"/>
    <w:rsid w:val="00CC2FF9"/>
    <w:rsid w:val="00CF6227"/>
    <w:rsid w:val="00D217BE"/>
    <w:rsid w:val="00D418EC"/>
    <w:rsid w:val="00D86D31"/>
    <w:rsid w:val="00DA42D4"/>
    <w:rsid w:val="00DB0177"/>
    <w:rsid w:val="00DF3830"/>
    <w:rsid w:val="00E06A39"/>
    <w:rsid w:val="00E75DCA"/>
    <w:rsid w:val="00FC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2CE6AD"/>
  <w15:docId w15:val="{E28DC0A1-D120-48EC-BD38-FB07242AA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Style3">
    <w:name w:val="Char Style 3"/>
    <w:basedOn w:val="Standardnpsmoodstavce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4">
    <w:name w:val="Char Style 4"/>
    <w:basedOn w:val="CharStyle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CharStyle5">
    <w:name w:val="Char Style 5"/>
    <w:basedOn w:val="CharStyle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CharStyle7">
    <w:name w:val="Char Style 7"/>
    <w:basedOn w:val="Standardnpsmoodstavce"/>
    <w:link w:val="Style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8">
    <w:name w:val="Char Style 8"/>
    <w:basedOn w:val="CharStyle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CharStyle9">
    <w:name w:val="Char Style 9"/>
    <w:basedOn w:val="CharStyle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CharStyle10">
    <w:name w:val="Char Style 10"/>
    <w:basedOn w:val="CharStyle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CharStyle11">
    <w:name w:val="Char Style 11"/>
    <w:basedOn w:val="CharStyle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paragraph" w:customStyle="1" w:styleId="Style2">
    <w:name w:val="Style 2"/>
    <w:basedOn w:val="Normln"/>
    <w:link w:val="CharStyle3"/>
    <w:pPr>
      <w:shd w:val="clear" w:color="auto" w:fill="FFFFFF"/>
      <w:spacing w:before="10900" w:line="246" w:lineRule="exact"/>
    </w:pPr>
    <w:rPr>
      <w:rFonts w:ascii="Arial" w:eastAsia="Arial" w:hAnsi="Arial" w:cs="Arial"/>
      <w:sz w:val="22"/>
      <w:szCs w:val="22"/>
    </w:rPr>
  </w:style>
  <w:style w:type="paragraph" w:customStyle="1" w:styleId="Style6">
    <w:name w:val="Style 6"/>
    <w:basedOn w:val="Normln"/>
    <w:link w:val="CharStyle7"/>
    <w:pPr>
      <w:shd w:val="clear" w:color="auto" w:fill="FFFFFF"/>
      <w:spacing w:line="246" w:lineRule="exact"/>
    </w:pPr>
    <w:rPr>
      <w:rFonts w:ascii="Arial" w:eastAsia="Arial" w:hAnsi="Arial" w:cs="Arial"/>
      <w:b/>
      <w:bCs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61D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61DF"/>
    <w:rPr>
      <w:rFonts w:ascii="Segoe UI" w:hAnsi="Segoe UI" w:cs="Segoe UI"/>
      <w:color w:val="00000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A01A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A01AF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CA01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A01A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1231</Words>
  <Characters>7269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Zastavky souhrn.xlsx</vt:lpstr>
    </vt:vector>
  </TitlesOfParts>
  <Company>Krajský úřad Kraje Vysočina</Company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Zastavky souhrn.xlsx</dc:title>
  <dc:subject/>
  <dc:creator>Veznik</dc:creator>
  <cp:keywords/>
  <cp:lastModifiedBy>Fialová Renáta Bc.</cp:lastModifiedBy>
  <cp:revision>3</cp:revision>
  <cp:lastPrinted>2021-03-31T12:47:00Z</cp:lastPrinted>
  <dcterms:created xsi:type="dcterms:W3CDTF">2021-05-07T11:43:00Z</dcterms:created>
  <dcterms:modified xsi:type="dcterms:W3CDTF">2021-05-07T11:48:00Z</dcterms:modified>
</cp:coreProperties>
</file>