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2A7824E0"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8B62F2">
        <w:rPr>
          <w:b/>
          <w:sz w:val="40"/>
        </w:rPr>
        <w:t>6</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476C1829" w:rsidR="00F17C3F" w:rsidRDefault="00FC6AAC" w:rsidP="00F17C3F">
      <w:pPr>
        <w:pStyle w:val="2nesltext"/>
        <w:contextualSpacing w:val="0"/>
        <w:jc w:val="center"/>
        <w:rPr>
          <w:rFonts w:asciiTheme="minorHAnsi" w:hAnsiTheme="minorHAnsi"/>
          <w:b/>
        </w:rPr>
      </w:pPr>
      <w:r w:rsidRPr="00FC6AAC">
        <w:rPr>
          <w:rFonts w:asciiTheme="minorHAnsi" w:hAnsiTheme="minorHAnsi"/>
          <w:b/>
        </w:rPr>
        <w:t>Z2021-007596</w:t>
      </w:r>
    </w:p>
    <w:p w14:paraId="2FBFAD1D" w14:textId="02B22F21"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8B62F2">
        <w:rPr>
          <w:b/>
        </w:rPr>
        <w:t>6</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3B5F5EEF" w14:textId="319DEB89" w:rsidR="00D3731B"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55570" w:history="1">
        <w:r w:rsidR="00D3731B" w:rsidRPr="00D0392B">
          <w:rPr>
            <w:rStyle w:val="Hypertextovodkaz"/>
            <w:noProof/>
          </w:rPr>
          <w:t>1.</w:t>
        </w:r>
        <w:r w:rsidR="00D3731B">
          <w:rPr>
            <w:rFonts w:asciiTheme="minorHAnsi" w:eastAsiaTheme="minorEastAsia" w:hAnsiTheme="minorHAnsi" w:cstheme="minorBidi"/>
            <w:noProof/>
            <w:lang w:eastAsia="cs-CZ"/>
          </w:rPr>
          <w:tab/>
        </w:r>
        <w:r w:rsidR="00D3731B" w:rsidRPr="00D0392B">
          <w:rPr>
            <w:rStyle w:val="Hypertextovodkaz"/>
            <w:noProof/>
          </w:rPr>
          <w:t>Identifikační údaje zadavatele</w:t>
        </w:r>
        <w:r w:rsidR="00D3731B">
          <w:rPr>
            <w:noProof/>
            <w:webHidden/>
          </w:rPr>
          <w:tab/>
        </w:r>
        <w:r w:rsidR="00D3731B">
          <w:rPr>
            <w:noProof/>
            <w:webHidden/>
          </w:rPr>
          <w:fldChar w:fldCharType="begin"/>
        </w:r>
        <w:r w:rsidR="00D3731B">
          <w:rPr>
            <w:noProof/>
            <w:webHidden/>
          </w:rPr>
          <w:instrText xml:space="preserve"> PAGEREF _Toc65755570 \h </w:instrText>
        </w:r>
        <w:r w:rsidR="00D3731B">
          <w:rPr>
            <w:noProof/>
            <w:webHidden/>
          </w:rPr>
        </w:r>
        <w:r w:rsidR="00D3731B">
          <w:rPr>
            <w:noProof/>
            <w:webHidden/>
          </w:rPr>
          <w:fldChar w:fldCharType="separate"/>
        </w:r>
        <w:r w:rsidR="00D3731B">
          <w:rPr>
            <w:noProof/>
            <w:webHidden/>
          </w:rPr>
          <w:t>3</w:t>
        </w:r>
        <w:r w:rsidR="00D3731B">
          <w:rPr>
            <w:noProof/>
            <w:webHidden/>
          </w:rPr>
          <w:fldChar w:fldCharType="end"/>
        </w:r>
      </w:hyperlink>
    </w:p>
    <w:p w14:paraId="54C9B803" w14:textId="08A171F9" w:rsidR="00D3731B" w:rsidRDefault="00DB22E7">
      <w:pPr>
        <w:pStyle w:val="Obsah1"/>
        <w:rPr>
          <w:rFonts w:asciiTheme="minorHAnsi" w:eastAsiaTheme="minorEastAsia" w:hAnsiTheme="minorHAnsi" w:cstheme="minorBidi"/>
          <w:noProof/>
          <w:lang w:eastAsia="cs-CZ"/>
        </w:rPr>
      </w:pPr>
      <w:hyperlink w:anchor="_Toc65755571" w:history="1">
        <w:r w:rsidR="00D3731B" w:rsidRPr="00D0392B">
          <w:rPr>
            <w:rStyle w:val="Hypertextovodkaz"/>
            <w:noProof/>
          </w:rPr>
          <w:t>2.</w:t>
        </w:r>
        <w:r w:rsidR="00D3731B">
          <w:rPr>
            <w:rFonts w:asciiTheme="minorHAnsi" w:eastAsiaTheme="minorEastAsia" w:hAnsiTheme="minorHAnsi" w:cstheme="minorBidi"/>
            <w:noProof/>
            <w:lang w:eastAsia="cs-CZ"/>
          </w:rPr>
          <w:tab/>
        </w:r>
        <w:r w:rsidR="00D3731B" w:rsidRPr="00D0392B">
          <w:rPr>
            <w:rStyle w:val="Hypertextovodkaz"/>
            <w:noProof/>
          </w:rPr>
          <w:t>Vymezení některých pojmů</w:t>
        </w:r>
        <w:r w:rsidR="00D3731B">
          <w:rPr>
            <w:noProof/>
            <w:webHidden/>
          </w:rPr>
          <w:tab/>
        </w:r>
        <w:r w:rsidR="00D3731B">
          <w:rPr>
            <w:noProof/>
            <w:webHidden/>
          </w:rPr>
          <w:fldChar w:fldCharType="begin"/>
        </w:r>
        <w:r w:rsidR="00D3731B">
          <w:rPr>
            <w:noProof/>
            <w:webHidden/>
          </w:rPr>
          <w:instrText xml:space="preserve"> PAGEREF _Toc65755571 \h </w:instrText>
        </w:r>
        <w:r w:rsidR="00D3731B">
          <w:rPr>
            <w:noProof/>
            <w:webHidden/>
          </w:rPr>
        </w:r>
        <w:r w:rsidR="00D3731B">
          <w:rPr>
            <w:noProof/>
            <w:webHidden/>
          </w:rPr>
          <w:fldChar w:fldCharType="separate"/>
        </w:r>
        <w:r w:rsidR="00D3731B">
          <w:rPr>
            <w:noProof/>
            <w:webHidden/>
          </w:rPr>
          <w:t>3</w:t>
        </w:r>
        <w:r w:rsidR="00D3731B">
          <w:rPr>
            <w:noProof/>
            <w:webHidden/>
          </w:rPr>
          <w:fldChar w:fldCharType="end"/>
        </w:r>
      </w:hyperlink>
    </w:p>
    <w:p w14:paraId="59A525FA" w14:textId="5F689895" w:rsidR="00D3731B" w:rsidRDefault="00DB22E7">
      <w:pPr>
        <w:pStyle w:val="Obsah1"/>
        <w:rPr>
          <w:rFonts w:asciiTheme="minorHAnsi" w:eastAsiaTheme="minorEastAsia" w:hAnsiTheme="minorHAnsi" w:cstheme="minorBidi"/>
          <w:noProof/>
          <w:lang w:eastAsia="cs-CZ"/>
        </w:rPr>
      </w:pPr>
      <w:hyperlink w:anchor="_Toc65755572" w:history="1">
        <w:r w:rsidR="00D3731B" w:rsidRPr="00D0392B">
          <w:rPr>
            <w:rStyle w:val="Hypertextovodkaz"/>
            <w:noProof/>
          </w:rPr>
          <w:t>3.</w:t>
        </w:r>
        <w:r w:rsidR="00D3731B">
          <w:rPr>
            <w:rFonts w:asciiTheme="minorHAnsi" w:eastAsiaTheme="minorEastAsia" w:hAnsiTheme="minorHAnsi" w:cstheme="minorBidi"/>
            <w:noProof/>
            <w:lang w:eastAsia="cs-CZ"/>
          </w:rPr>
          <w:tab/>
        </w:r>
        <w:r w:rsidR="00D3731B" w:rsidRPr="00D0392B">
          <w:rPr>
            <w:rStyle w:val="Hypertextovodkaz"/>
            <w:noProof/>
          </w:rPr>
          <w:t>Předmět veřejné zakázky</w:t>
        </w:r>
        <w:r w:rsidR="00D3731B">
          <w:rPr>
            <w:noProof/>
            <w:webHidden/>
          </w:rPr>
          <w:tab/>
        </w:r>
        <w:r w:rsidR="00D3731B">
          <w:rPr>
            <w:noProof/>
            <w:webHidden/>
          </w:rPr>
          <w:fldChar w:fldCharType="begin"/>
        </w:r>
        <w:r w:rsidR="00D3731B">
          <w:rPr>
            <w:noProof/>
            <w:webHidden/>
          </w:rPr>
          <w:instrText xml:space="preserve"> PAGEREF _Toc65755572 \h </w:instrText>
        </w:r>
        <w:r w:rsidR="00D3731B">
          <w:rPr>
            <w:noProof/>
            <w:webHidden/>
          </w:rPr>
        </w:r>
        <w:r w:rsidR="00D3731B">
          <w:rPr>
            <w:noProof/>
            <w:webHidden/>
          </w:rPr>
          <w:fldChar w:fldCharType="separate"/>
        </w:r>
        <w:r w:rsidR="00D3731B">
          <w:rPr>
            <w:noProof/>
            <w:webHidden/>
          </w:rPr>
          <w:t>4</w:t>
        </w:r>
        <w:r w:rsidR="00D3731B">
          <w:rPr>
            <w:noProof/>
            <w:webHidden/>
          </w:rPr>
          <w:fldChar w:fldCharType="end"/>
        </w:r>
      </w:hyperlink>
    </w:p>
    <w:p w14:paraId="2FAECE53" w14:textId="65A6B95B" w:rsidR="00D3731B" w:rsidRDefault="00DB22E7">
      <w:pPr>
        <w:pStyle w:val="Obsah1"/>
        <w:rPr>
          <w:rFonts w:asciiTheme="minorHAnsi" w:eastAsiaTheme="minorEastAsia" w:hAnsiTheme="minorHAnsi" w:cstheme="minorBidi"/>
          <w:noProof/>
          <w:lang w:eastAsia="cs-CZ"/>
        </w:rPr>
      </w:pPr>
      <w:hyperlink w:anchor="_Toc65755573" w:history="1">
        <w:r w:rsidR="00D3731B" w:rsidRPr="00D0392B">
          <w:rPr>
            <w:rStyle w:val="Hypertextovodkaz"/>
            <w:noProof/>
          </w:rPr>
          <w:t>4.</w:t>
        </w:r>
        <w:r w:rsidR="00D3731B">
          <w:rPr>
            <w:rFonts w:asciiTheme="minorHAnsi" w:eastAsiaTheme="minorEastAsia" w:hAnsiTheme="minorHAnsi" w:cstheme="minorBidi"/>
            <w:noProof/>
            <w:lang w:eastAsia="cs-CZ"/>
          </w:rPr>
          <w:tab/>
        </w:r>
        <w:r w:rsidR="00D3731B" w:rsidRPr="00D0392B">
          <w:rPr>
            <w:rStyle w:val="Hypertextovodkaz"/>
            <w:noProof/>
          </w:rPr>
          <w:t>Doba a místo plnění veřejné zakázky</w:t>
        </w:r>
        <w:r w:rsidR="00D3731B">
          <w:rPr>
            <w:noProof/>
            <w:webHidden/>
          </w:rPr>
          <w:tab/>
        </w:r>
        <w:r w:rsidR="00D3731B">
          <w:rPr>
            <w:noProof/>
            <w:webHidden/>
          </w:rPr>
          <w:fldChar w:fldCharType="begin"/>
        </w:r>
        <w:r w:rsidR="00D3731B">
          <w:rPr>
            <w:noProof/>
            <w:webHidden/>
          </w:rPr>
          <w:instrText xml:space="preserve"> PAGEREF _Toc65755573 \h </w:instrText>
        </w:r>
        <w:r w:rsidR="00D3731B">
          <w:rPr>
            <w:noProof/>
            <w:webHidden/>
          </w:rPr>
        </w:r>
        <w:r w:rsidR="00D3731B">
          <w:rPr>
            <w:noProof/>
            <w:webHidden/>
          </w:rPr>
          <w:fldChar w:fldCharType="separate"/>
        </w:r>
        <w:r w:rsidR="00D3731B">
          <w:rPr>
            <w:noProof/>
            <w:webHidden/>
          </w:rPr>
          <w:t>5</w:t>
        </w:r>
        <w:r w:rsidR="00D3731B">
          <w:rPr>
            <w:noProof/>
            <w:webHidden/>
          </w:rPr>
          <w:fldChar w:fldCharType="end"/>
        </w:r>
      </w:hyperlink>
    </w:p>
    <w:p w14:paraId="602E0C35" w14:textId="532FA14B" w:rsidR="00D3731B" w:rsidRDefault="00DB22E7">
      <w:pPr>
        <w:pStyle w:val="Obsah1"/>
        <w:rPr>
          <w:rFonts w:asciiTheme="minorHAnsi" w:eastAsiaTheme="minorEastAsia" w:hAnsiTheme="minorHAnsi" w:cstheme="minorBidi"/>
          <w:noProof/>
          <w:lang w:eastAsia="cs-CZ"/>
        </w:rPr>
      </w:pPr>
      <w:hyperlink w:anchor="_Toc65755574" w:history="1">
        <w:r w:rsidR="00D3731B" w:rsidRPr="00D0392B">
          <w:rPr>
            <w:rStyle w:val="Hypertextovodkaz"/>
            <w:noProof/>
          </w:rPr>
          <w:t>5.</w:t>
        </w:r>
        <w:r w:rsidR="00D3731B">
          <w:rPr>
            <w:rFonts w:asciiTheme="minorHAnsi" w:eastAsiaTheme="minorEastAsia" w:hAnsiTheme="minorHAnsi" w:cstheme="minorBidi"/>
            <w:noProof/>
            <w:lang w:eastAsia="cs-CZ"/>
          </w:rPr>
          <w:tab/>
        </w:r>
        <w:r w:rsidR="00D3731B" w:rsidRPr="00D0392B">
          <w:rPr>
            <w:rStyle w:val="Hypertextovodkaz"/>
            <w:noProof/>
          </w:rPr>
          <w:t>Požadavky na prokázání kvalifikace</w:t>
        </w:r>
        <w:r w:rsidR="00D3731B">
          <w:rPr>
            <w:noProof/>
            <w:webHidden/>
          </w:rPr>
          <w:tab/>
        </w:r>
        <w:r w:rsidR="00D3731B">
          <w:rPr>
            <w:noProof/>
            <w:webHidden/>
          </w:rPr>
          <w:fldChar w:fldCharType="begin"/>
        </w:r>
        <w:r w:rsidR="00D3731B">
          <w:rPr>
            <w:noProof/>
            <w:webHidden/>
          </w:rPr>
          <w:instrText xml:space="preserve"> PAGEREF _Toc65755574 \h </w:instrText>
        </w:r>
        <w:r w:rsidR="00D3731B">
          <w:rPr>
            <w:noProof/>
            <w:webHidden/>
          </w:rPr>
        </w:r>
        <w:r w:rsidR="00D3731B">
          <w:rPr>
            <w:noProof/>
            <w:webHidden/>
          </w:rPr>
          <w:fldChar w:fldCharType="separate"/>
        </w:r>
        <w:r w:rsidR="00D3731B">
          <w:rPr>
            <w:noProof/>
            <w:webHidden/>
          </w:rPr>
          <w:t>5</w:t>
        </w:r>
        <w:r w:rsidR="00D3731B">
          <w:rPr>
            <w:noProof/>
            <w:webHidden/>
          </w:rPr>
          <w:fldChar w:fldCharType="end"/>
        </w:r>
      </w:hyperlink>
    </w:p>
    <w:p w14:paraId="61974716" w14:textId="377B3808" w:rsidR="00D3731B" w:rsidRDefault="00DB22E7">
      <w:pPr>
        <w:pStyle w:val="Obsah1"/>
        <w:rPr>
          <w:rFonts w:asciiTheme="minorHAnsi" w:eastAsiaTheme="minorEastAsia" w:hAnsiTheme="minorHAnsi" w:cstheme="minorBidi"/>
          <w:noProof/>
          <w:lang w:eastAsia="cs-CZ"/>
        </w:rPr>
      </w:pPr>
      <w:hyperlink w:anchor="_Toc65755575" w:history="1">
        <w:r w:rsidR="00D3731B" w:rsidRPr="00D0392B">
          <w:rPr>
            <w:rStyle w:val="Hypertextovodkaz"/>
            <w:noProof/>
          </w:rPr>
          <w:t>6.</w:t>
        </w:r>
        <w:r w:rsidR="00D3731B">
          <w:rPr>
            <w:rFonts w:asciiTheme="minorHAnsi" w:eastAsiaTheme="minorEastAsia" w:hAnsiTheme="minorHAnsi" w:cstheme="minorBidi"/>
            <w:noProof/>
            <w:lang w:eastAsia="cs-CZ"/>
          </w:rPr>
          <w:tab/>
        </w:r>
        <w:r w:rsidR="00D3731B" w:rsidRPr="00D0392B">
          <w:rPr>
            <w:rStyle w:val="Hypertextovodkaz"/>
            <w:noProof/>
          </w:rPr>
          <w:t>Obchodní a platební podmínky</w:t>
        </w:r>
        <w:r w:rsidR="00D3731B">
          <w:rPr>
            <w:noProof/>
            <w:webHidden/>
          </w:rPr>
          <w:tab/>
        </w:r>
        <w:r w:rsidR="00D3731B">
          <w:rPr>
            <w:noProof/>
            <w:webHidden/>
          </w:rPr>
          <w:fldChar w:fldCharType="begin"/>
        </w:r>
        <w:r w:rsidR="00D3731B">
          <w:rPr>
            <w:noProof/>
            <w:webHidden/>
          </w:rPr>
          <w:instrText xml:space="preserve"> PAGEREF _Toc65755575 \h </w:instrText>
        </w:r>
        <w:r w:rsidR="00D3731B">
          <w:rPr>
            <w:noProof/>
            <w:webHidden/>
          </w:rPr>
        </w:r>
        <w:r w:rsidR="00D3731B">
          <w:rPr>
            <w:noProof/>
            <w:webHidden/>
          </w:rPr>
          <w:fldChar w:fldCharType="separate"/>
        </w:r>
        <w:r w:rsidR="00D3731B">
          <w:rPr>
            <w:noProof/>
            <w:webHidden/>
          </w:rPr>
          <w:t>5</w:t>
        </w:r>
        <w:r w:rsidR="00D3731B">
          <w:rPr>
            <w:noProof/>
            <w:webHidden/>
          </w:rPr>
          <w:fldChar w:fldCharType="end"/>
        </w:r>
      </w:hyperlink>
    </w:p>
    <w:p w14:paraId="038EFE2C" w14:textId="2CCEDCCC" w:rsidR="00D3731B" w:rsidRDefault="00DB22E7">
      <w:pPr>
        <w:pStyle w:val="Obsah1"/>
        <w:rPr>
          <w:rFonts w:asciiTheme="minorHAnsi" w:eastAsiaTheme="minorEastAsia" w:hAnsiTheme="minorHAnsi" w:cstheme="minorBidi"/>
          <w:noProof/>
          <w:lang w:eastAsia="cs-CZ"/>
        </w:rPr>
      </w:pPr>
      <w:hyperlink w:anchor="_Toc65755576" w:history="1">
        <w:r w:rsidR="00D3731B" w:rsidRPr="00D0392B">
          <w:rPr>
            <w:rStyle w:val="Hypertextovodkaz"/>
            <w:noProof/>
          </w:rPr>
          <w:t>7.</w:t>
        </w:r>
        <w:r w:rsidR="00D3731B">
          <w:rPr>
            <w:rFonts w:asciiTheme="minorHAnsi" w:eastAsiaTheme="minorEastAsia" w:hAnsiTheme="minorHAnsi" w:cstheme="minorBidi"/>
            <w:noProof/>
            <w:lang w:eastAsia="cs-CZ"/>
          </w:rPr>
          <w:tab/>
        </w:r>
        <w:r w:rsidR="00D3731B" w:rsidRPr="00D0392B">
          <w:rPr>
            <w:rStyle w:val="Hypertextovodkaz"/>
            <w:noProof/>
          </w:rPr>
          <w:t>Požadavky na způsob zpracování ceny plnění</w:t>
        </w:r>
        <w:r w:rsidR="00D3731B">
          <w:rPr>
            <w:noProof/>
            <w:webHidden/>
          </w:rPr>
          <w:tab/>
        </w:r>
        <w:r w:rsidR="00D3731B">
          <w:rPr>
            <w:noProof/>
            <w:webHidden/>
          </w:rPr>
          <w:fldChar w:fldCharType="begin"/>
        </w:r>
        <w:r w:rsidR="00D3731B">
          <w:rPr>
            <w:noProof/>
            <w:webHidden/>
          </w:rPr>
          <w:instrText xml:space="preserve"> PAGEREF _Toc65755576 \h </w:instrText>
        </w:r>
        <w:r w:rsidR="00D3731B">
          <w:rPr>
            <w:noProof/>
            <w:webHidden/>
          </w:rPr>
        </w:r>
        <w:r w:rsidR="00D3731B">
          <w:rPr>
            <w:noProof/>
            <w:webHidden/>
          </w:rPr>
          <w:fldChar w:fldCharType="separate"/>
        </w:r>
        <w:r w:rsidR="00D3731B">
          <w:rPr>
            <w:noProof/>
            <w:webHidden/>
          </w:rPr>
          <w:t>6</w:t>
        </w:r>
        <w:r w:rsidR="00D3731B">
          <w:rPr>
            <w:noProof/>
            <w:webHidden/>
          </w:rPr>
          <w:fldChar w:fldCharType="end"/>
        </w:r>
      </w:hyperlink>
    </w:p>
    <w:p w14:paraId="1FB99608" w14:textId="276E4E4D" w:rsidR="00D3731B" w:rsidRDefault="00DB22E7">
      <w:pPr>
        <w:pStyle w:val="Obsah1"/>
        <w:rPr>
          <w:rFonts w:asciiTheme="minorHAnsi" w:eastAsiaTheme="minorEastAsia" w:hAnsiTheme="minorHAnsi" w:cstheme="minorBidi"/>
          <w:noProof/>
          <w:lang w:eastAsia="cs-CZ"/>
        </w:rPr>
      </w:pPr>
      <w:hyperlink w:anchor="_Toc65755577" w:history="1">
        <w:r w:rsidR="00D3731B" w:rsidRPr="00D0392B">
          <w:rPr>
            <w:rStyle w:val="Hypertextovodkaz"/>
            <w:noProof/>
          </w:rPr>
          <w:t>8.</w:t>
        </w:r>
        <w:r w:rsidR="00D3731B">
          <w:rPr>
            <w:rFonts w:asciiTheme="minorHAnsi" w:eastAsiaTheme="minorEastAsia" w:hAnsiTheme="minorHAnsi" w:cstheme="minorBidi"/>
            <w:noProof/>
            <w:lang w:eastAsia="cs-CZ"/>
          </w:rPr>
          <w:tab/>
        </w:r>
        <w:r w:rsidR="00D3731B" w:rsidRPr="00D0392B">
          <w:rPr>
            <w:rStyle w:val="Hypertextovodkaz"/>
            <w:noProof/>
          </w:rPr>
          <w:t>Hodnocení nabídek</w:t>
        </w:r>
        <w:r w:rsidR="00D3731B">
          <w:rPr>
            <w:noProof/>
            <w:webHidden/>
          </w:rPr>
          <w:tab/>
        </w:r>
        <w:r w:rsidR="00D3731B">
          <w:rPr>
            <w:noProof/>
            <w:webHidden/>
          </w:rPr>
          <w:fldChar w:fldCharType="begin"/>
        </w:r>
        <w:r w:rsidR="00D3731B">
          <w:rPr>
            <w:noProof/>
            <w:webHidden/>
          </w:rPr>
          <w:instrText xml:space="preserve"> PAGEREF _Toc65755577 \h </w:instrText>
        </w:r>
        <w:r w:rsidR="00D3731B">
          <w:rPr>
            <w:noProof/>
            <w:webHidden/>
          </w:rPr>
        </w:r>
        <w:r w:rsidR="00D3731B">
          <w:rPr>
            <w:noProof/>
            <w:webHidden/>
          </w:rPr>
          <w:fldChar w:fldCharType="separate"/>
        </w:r>
        <w:r w:rsidR="00D3731B">
          <w:rPr>
            <w:noProof/>
            <w:webHidden/>
          </w:rPr>
          <w:t>6</w:t>
        </w:r>
        <w:r w:rsidR="00D3731B">
          <w:rPr>
            <w:noProof/>
            <w:webHidden/>
          </w:rPr>
          <w:fldChar w:fldCharType="end"/>
        </w:r>
      </w:hyperlink>
    </w:p>
    <w:p w14:paraId="2DBD85A7" w14:textId="658963FD" w:rsidR="00D3731B" w:rsidRDefault="00DB22E7">
      <w:pPr>
        <w:pStyle w:val="Obsah1"/>
        <w:rPr>
          <w:rFonts w:asciiTheme="minorHAnsi" w:eastAsiaTheme="minorEastAsia" w:hAnsiTheme="minorHAnsi" w:cstheme="minorBidi"/>
          <w:noProof/>
          <w:lang w:eastAsia="cs-CZ"/>
        </w:rPr>
      </w:pPr>
      <w:hyperlink w:anchor="_Toc65755578" w:history="1">
        <w:r w:rsidR="00D3731B" w:rsidRPr="00D0392B">
          <w:rPr>
            <w:rStyle w:val="Hypertextovodkaz"/>
            <w:noProof/>
          </w:rPr>
          <w:t>9.</w:t>
        </w:r>
        <w:r w:rsidR="00D3731B">
          <w:rPr>
            <w:rFonts w:asciiTheme="minorHAnsi" w:eastAsiaTheme="minorEastAsia" w:hAnsiTheme="minorHAnsi" w:cstheme="minorBidi"/>
            <w:noProof/>
            <w:lang w:eastAsia="cs-CZ"/>
          </w:rPr>
          <w:tab/>
        </w:r>
        <w:r w:rsidR="00D3731B" w:rsidRPr="00D0392B">
          <w:rPr>
            <w:rStyle w:val="Hypertextovodkaz"/>
            <w:noProof/>
          </w:rPr>
          <w:t>Závaznost požadavků zadavatele</w:t>
        </w:r>
        <w:r w:rsidR="00D3731B">
          <w:rPr>
            <w:noProof/>
            <w:webHidden/>
          </w:rPr>
          <w:tab/>
        </w:r>
        <w:r w:rsidR="00D3731B">
          <w:rPr>
            <w:noProof/>
            <w:webHidden/>
          </w:rPr>
          <w:fldChar w:fldCharType="begin"/>
        </w:r>
        <w:r w:rsidR="00D3731B">
          <w:rPr>
            <w:noProof/>
            <w:webHidden/>
          </w:rPr>
          <w:instrText xml:space="preserve"> PAGEREF _Toc65755578 \h </w:instrText>
        </w:r>
        <w:r w:rsidR="00D3731B">
          <w:rPr>
            <w:noProof/>
            <w:webHidden/>
          </w:rPr>
        </w:r>
        <w:r w:rsidR="00D3731B">
          <w:rPr>
            <w:noProof/>
            <w:webHidden/>
          </w:rPr>
          <w:fldChar w:fldCharType="separate"/>
        </w:r>
        <w:r w:rsidR="00D3731B">
          <w:rPr>
            <w:noProof/>
            <w:webHidden/>
          </w:rPr>
          <w:t>9</w:t>
        </w:r>
        <w:r w:rsidR="00D3731B">
          <w:rPr>
            <w:noProof/>
            <w:webHidden/>
          </w:rPr>
          <w:fldChar w:fldCharType="end"/>
        </w:r>
      </w:hyperlink>
    </w:p>
    <w:p w14:paraId="5ABD1BDA" w14:textId="55D2A934" w:rsidR="00D3731B" w:rsidRDefault="00DB22E7">
      <w:pPr>
        <w:pStyle w:val="Obsah1"/>
        <w:rPr>
          <w:rFonts w:asciiTheme="minorHAnsi" w:eastAsiaTheme="minorEastAsia" w:hAnsiTheme="minorHAnsi" w:cstheme="minorBidi"/>
          <w:noProof/>
          <w:lang w:eastAsia="cs-CZ"/>
        </w:rPr>
      </w:pPr>
      <w:hyperlink w:anchor="_Toc65755579" w:history="1">
        <w:r w:rsidR="00D3731B" w:rsidRPr="00D0392B">
          <w:rPr>
            <w:rStyle w:val="Hypertextovodkaz"/>
            <w:noProof/>
          </w:rPr>
          <w:t>10.</w:t>
        </w:r>
        <w:r w:rsidR="00D3731B">
          <w:rPr>
            <w:rFonts w:asciiTheme="minorHAnsi" w:eastAsiaTheme="minorEastAsia" w:hAnsiTheme="minorHAnsi" w:cstheme="minorBidi"/>
            <w:noProof/>
            <w:lang w:eastAsia="cs-CZ"/>
          </w:rPr>
          <w:tab/>
        </w:r>
        <w:r w:rsidR="00D3731B" w:rsidRPr="00D0392B">
          <w:rPr>
            <w:rStyle w:val="Hypertextovodkaz"/>
            <w:noProof/>
          </w:rPr>
          <w:t>Prohlídka místa plnění</w:t>
        </w:r>
        <w:r w:rsidR="00D3731B">
          <w:rPr>
            <w:noProof/>
            <w:webHidden/>
          </w:rPr>
          <w:tab/>
        </w:r>
        <w:r w:rsidR="00D3731B">
          <w:rPr>
            <w:noProof/>
            <w:webHidden/>
          </w:rPr>
          <w:fldChar w:fldCharType="begin"/>
        </w:r>
        <w:r w:rsidR="00D3731B">
          <w:rPr>
            <w:noProof/>
            <w:webHidden/>
          </w:rPr>
          <w:instrText xml:space="preserve"> PAGEREF _Toc65755579 \h </w:instrText>
        </w:r>
        <w:r w:rsidR="00D3731B">
          <w:rPr>
            <w:noProof/>
            <w:webHidden/>
          </w:rPr>
        </w:r>
        <w:r w:rsidR="00D3731B">
          <w:rPr>
            <w:noProof/>
            <w:webHidden/>
          </w:rPr>
          <w:fldChar w:fldCharType="separate"/>
        </w:r>
        <w:r w:rsidR="00D3731B">
          <w:rPr>
            <w:noProof/>
            <w:webHidden/>
          </w:rPr>
          <w:t>9</w:t>
        </w:r>
        <w:r w:rsidR="00D3731B">
          <w:rPr>
            <w:noProof/>
            <w:webHidden/>
          </w:rPr>
          <w:fldChar w:fldCharType="end"/>
        </w:r>
      </w:hyperlink>
    </w:p>
    <w:p w14:paraId="23E25F47" w14:textId="06FB9B05" w:rsidR="00D3731B" w:rsidRDefault="00DB22E7">
      <w:pPr>
        <w:pStyle w:val="Obsah1"/>
        <w:rPr>
          <w:rFonts w:asciiTheme="minorHAnsi" w:eastAsiaTheme="minorEastAsia" w:hAnsiTheme="minorHAnsi" w:cstheme="minorBidi"/>
          <w:noProof/>
          <w:lang w:eastAsia="cs-CZ"/>
        </w:rPr>
      </w:pPr>
      <w:hyperlink w:anchor="_Toc65755580" w:history="1">
        <w:r w:rsidR="00D3731B" w:rsidRPr="00D0392B">
          <w:rPr>
            <w:rStyle w:val="Hypertextovodkaz"/>
            <w:noProof/>
          </w:rPr>
          <w:t>11.</w:t>
        </w:r>
        <w:r w:rsidR="00D3731B">
          <w:rPr>
            <w:rFonts w:asciiTheme="minorHAnsi" w:eastAsiaTheme="minorEastAsia" w:hAnsiTheme="minorHAnsi" w:cstheme="minorBidi"/>
            <w:noProof/>
            <w:lang w:eastAsia="cs-CZ"/>
          </w:rPr>
          <w:tab/>
        </w:r>
        <w:r w:rsidR="00D3731B" w:rsidRPr="00D0392B">
          <w:rPr>
            <w:rStyle w:val="Hypertextovodkaz"/>
            <w:noProof/>
          </w:rPr>
          <w:t>Vysvětlení zadávací dokumentace</w:t>
        </w:r>
        <w:r w:rsidR="00D3731B">
          <w:rPr>
            <w:noProof/>
            <w:webHidden/>
          </w:rPr>
          <w:tab/>
        </w:r>
        <w:r w:rsidR="00D3731B">
          <w:rPr>
            <w:noProof/>
            <w:webHidden/>
          </w:rPr>
          <w:fldChar w:fldCharType="begin"/>
        </w:r>
        <w:r w:rsidR="00D3731B">
          <w:rPr>
            <w:noProof/>
            <w:webHidden/>
          </w:rPr>
          <w:instrText xml:space="preserve"> PAGEREF _Toc65755580 \h </w:instrText>
        </w:r>
        <w:r w:rsidR="00D3731B">
          <w:rPr>
            <w:noProof/>
            <w:webHidden/>
          </w:rPr>
        </w:r>
        <w:r w:rsidR="00D3731B">
          <w:rPr>
            <w:noProof/>
            <w:webHidden/>
          </w:rPr>
          <w:fldChar w:fldCharType="separate"/>
        </w:r>
        <w:r w:rsidR="00D3731B">
          <w:rPr>
            <w:noProof/>
            <w:webHidden/>
          </w:rPr>
          <w:t>9</w:t>
        </w:r>
        <w:r w:rsidR="00D3731B">
          <w:rPr>
            <w:noProof/>
            <w:webHidden/>
          </w:rPr>
          <w:fldChar w:fldCharType="end"/>
        </w:r>
      </w:hyperlink>
    </w:p>
    <w:p w14:paraId="3E6DDB8B" w14:textId="75BCCAB5" w:rsidR="00D3731B" w:rsidRDefault="00DB22E7">
      <w:pPr>
        <w:pStyle w:val="Obsah1"/>
        <w:rPr>
          <w:rFonts w:asciiTheme="minorHAnsi" w:eastAsiaTheme="minorEastAsia" w:hAnsiTheme="minorHAnsi" w:cstheme="minorBidi"/>
          <w:noProof/>
          <w:lang w:eastAsia="cs-CZ"/>
        </w:rPr>
      </w:pPr>
      <w:hyperlink w:anchor="_Toc65755581" w:history="1">
        <w:r w:rsidR="00D3731B" w:rsidRPr="00D0392B">
          <w:rPr>
            <w:rStyle w:val="Hypertextovodkaz"/>
            <w:noProof/>
          </w:rPr>
          <w:t>12.</w:t>
        </w:r>
        <w:r w:rsidR="00D3731B">
          <w:rPr>
            <w:rFonts w:asciiTheme="minorHAnsi" w:eastAsiaTheme="minorEastAsia" w:hAnsiTheme="minorHAnsi" w:cstheme="minorBidi"/>
            <w:noProof/>
            <w:lang w:eastAsia="cs-CZ"/>
          </w:rPr>
          <w:tab/>
        </w:r>
        <w:r w:rsidR="00D3731B" w:rsidRPr="00D0392B">
          <w:rPr>
            <w:rStyle w:val="Hypertextovodkaz"/>
            <w:noProof/>
          </w:rPr>
          <w:t>Změna nebo doplnění zadávací dokumentace</w:t>
        </w:r>
        <w:r w:rsidR="00D3731B">
          <w:rPr>
            <w:noProof/>
            <w:webHidden/>
          </w:rPr>
          <w:tab/>
        </w:r>
        <w:r w:rsidR="00D3731B">
          <w:rPr>
            <w:noProof/>
            <w:webHidden/>
          </w:rPr>
          <w:fldChar w:fldCharType="begin"/>
        </w:r>
        <w:r w:rsidR="00D3731B">
          <w:rPr>
            <w:noProof/>
            <w:webHidden/>
          </w:rPr>
          <w:instrText xml:space="preserve"> PAGEREF _Toc65755581 \h </w:instrText>
        </w:r>
        <w:r w:rsidR="00D3731B">
          <w:rPr>
            <w:noProof/>
            <w:webHidden/>
          </w:rPr>
        </w:r>
        <w:r w:rsidR="00D3731B">
          <w:rPr>
            <w:noProof/>
            <w:webHidden/>
          </w:rPr>
          <w:fldChar w:fldCharType="separate"/>
        </w:r>
        <w:r w:rsidR="00D3731B">
          <w:rPr>
            <w:noProof/>
            <w:webHidden/>
          </w:rPr>
          <w:t>10</w:t>
        </w:r>
        <w:r w:rsidR="00D3731B">
          <w:rPr>
            <w:noProof/>
            <w:webHidden/>
          </w:rPr>
          <w:fldChar w:fldCharType="end"/>
        </w:r>
      </w:hyperlink>
    </w:p>
    <w:p w14:paraId="178C388B" w14:textId="07353E73" w:rsidR="00D3731B" w:rsidRDefault="00DB22E7">
      <w:pPr>
        <w:pStyle w:val="Obsah1"/>
        <w:rPr>
          <w:rFonts w:asciiTheme="minorHAnsi" w:eastAsiaTheme="minorEastAsia" w:hAnsiTheme="minorHAnsi" w:cstheme="minorBidi"/>
          <w:noProof/>
          <w:lang w:eastAsia="cs-CZ"/>
        </w:rPr>
      </w:pPr>
      <w:hyperlink w:anchor="_Toc65755582" w:history="1">
        <w:r w:rsidR="00D3731B" w:rsidRPr="00D0392B">
          <w:rPr>
            <w:rStyle w:val="Hypertextovodkaz"/>
            <w:noProof/>
          </w:rPr>
          <w:t>13.</w:t>
        </w:r>
        <w:r w:rsidR="00D3731B">
          <w:rPr>
            <w:rFonts w:asciiTheme="minorHAnsi" w:eastAsiaTheme="minorEastAsia" w:hAnsiTheme="minorHAnsi" w:cstheme="minorBidi"/>
            <w:noProof/>
            <w:lang w:eastAsia="cs-CZ"/>
          </w:rPr>
          <w:tab/>
        </w:r>
        <w:r w:rsidR="00D3731B" w:rsidRPr="00D0392B">
          <w:rPr>
            <w:rStyle w:val="Hypertextovodkaz"/>
            <w:noProof/>
          </w:rPr>
          <w:t>Lhůta pro podání nabídek</w:t>
        </w:r>
        <w:r w:rsidR="00D3731B">
          <w:rPr>
            <w:noProof/>
            <w:webHidden/>
          </w:rPr>
          <w:tab/>
        </w:r>
        <w:r w:rsidR="00D3731B">
          <w:rPr>
            <w:noProof/>
            <w:webHidden/>
          </w:rPr>
          <w:fldChar w:fldCharType="begin"/>
        </w:r>
        <w:r w:rsidR="00D3731B">
          <w:rPr>
            <w:noProof/>
            <w:webHidden/>
          </w:rPr>
          <w:instrText xml:space="preserve"> PAGEREF _Toc65755582 \h </w:instrText>
        </w:r>
        <w:r w:rsidR="00D3731B">
          <w:rPr>
            <w:noProof/>
            <w:webHidden/>
          </w:rPr>
        </w:r>
        <w:r w:rsidR="00D3731B">
          <w:rPr>
            <w:noProof/>
            <w:webHidden/>
          </w:rPr>
          <w:fldChar w:fldCharType="separate"/>
        </w:r>
        <w:r w:rsidR="00D3731B">
          <w:rPr>
            <w:noProof/>
            <w:webHidden/>
          </w:rPr>
          <w:t>10</w:t>
        </w:r>
        <w:r w:rsidR="00D3731B">
          <w:rPr>
            <w:noProof/>
            <w:webHidden/>
          </w:rPr>
          <w:fldChar w:fldCharType="end"/>
        </w:r>
      </w:hyperlink>
    </w:p>
    <w:p w14:paraId="7961E630" w14:textId="3809248A" w:rsidR="00D3731B" w:rsidRDefault="00DB22E7">
      <w:pPr>
        <w:pStyle w:val="Obsah1"/>
        <w:rPr>
          <w:rFonts w:asciiTheme="minorHAnsi" w:eastAsiaTheme="minorEastAsia" w:hAnsiTheme="minorHAnsi" w:cstheme="minorBidi"/>
          <w:noProof/>
          <w:lang w:eastAsia="cs-CZ"/>
        </w:rPr>
      </w:pPr>
      <w:hyperlink w:anchor="_Toc65755583" w:history="1">
        <w:r w:rsidR="00D3731B" w:rsidRPr="00D0392B">
          <w:rPr>
            <w:rStyle w:val="Hypertextovodkaz"/>
            <w:noProof/>
          </w:rPr>
          <w:t>14.</w:t>
        </w:r>
        <w:r w:rsidR="00D3731B">
          <w:rPr>
            <w:rFonts w:asciiTheme="minorHAnsi" w:eastAsiaTheme="minorEastAsia" w:hAnsiTheme="minorHAnsi" w:cstheme="minorBidi"/>
            <w:noProof/>
            <w:lang w:eastAsia="cs-CZ"/>
          </w:rPr>
          <w:tab/>
        </w:r>
        <w:r w:rsidR="00D3731B" w:rsidRPr="00D0392B">
          <w:rPr>
            <w:rStyle w:val="Hypertextovodkaz"/>
            <w:noProof/>
          </w:rPr>
          <w:t>Otevírání nabídek</w:t>
        </w:r>
        <w:r w:rsidR="00D3731B">
          <w:rPr>
            <w:noProof/>
            <w:webHidden/>
          </w:rPr>
          <w:tab/>
        </w:r>
        <w:r w:rsidR="00D3731B">
          <w:rPr>
            <w:noProof/>
            <w:webHidden/>
          </w:rPr>
          <w:fldChar w:fldCharType="begin"/>
        </w:r>
        <w:r w:rsidR="00D3731B">
          <w:rPr>
            <w:noProof/>
            <w:webHidden/>
          </w:rPr>
          <w:instrText xml:space="preserve"> PAGEREF _Toc65755583 \h </w:instrText>
        </w:r>
        <w:r w:rsidR="00D3731B">
          <w:rPr>
            <w:noProof/>
            <w:webHidden/>
          </w:rPr>
        </w:r>
        <w:r w:rsidR="00D3731B">
          <w:rPr>
            <w:noProof/>
            <w:webHidden/>
          </w:rPr>
          <w:fldChar w:fldCharType="separate"/>
        </w:r>
        <w:r w:rsidR="00D3731B">
          <w:rPr>
            <w:noProof/>
            <w:webHidden/>
          </w:rPr>
          <w:t>10</w:t>
        </w:r>
        <w:r w:rsidR="00D3731B">
          <w:rPr>
            <w:noProof/>
            <w:webHidden/>
          </w:rPr>
          <w:fldChar w:fldCharType="end"/>
        </w:r>
      </w:hyperlink>
    </w:p>
    <w:p w14:paraId="3BC8BA65" w14:textId="273CAA71" w:rsidR="00D3731B" w:rsidRDefault="00DB22E7">
      <w:pPr>
        <w:pStyle w:val="Obsah1"/>
        <w:rPr>
          <w:rFonts w:asciiTheme="minorHAnsi" w:eastAsiaTheme="minorEastAsia" w:hAnsiTheme="minorHAnsi" w:cstheme="minorBidi"/>
          <w:noProof/>
          <w:lang w:eastAsia="cs-CZ"/>
        </w:rPr>
      </w:pPr>
      <w:hyperlink w:anchor="_Toc65755584" w:history="1">
        <w:r w:rsidR="00D3731B" w:rsidRPr="00D0392B">
          <w:rPr>
            <w:rStyle w:val="Hypertextovodkaz"/>
            <w:noProof/>
          </w:rPr>
          <w:t>15.</w:t>
        </w:r>
        <w:r w:rsidR="00D3731B">
          <w:rPr>
            <w:rFonts w:asciiTheme="minorHAnsi" w:eastAsiaTheme="minorEastAsia" w:hAnsiTheme="minorHAnsi" w:cstheme="minorBidi"/>
            <w:noProof/>
            <w:lang w:eastAsia="cs-CZ"/>
          </w:rPr>
          <w:tab/>
        </w:r>
        <w:r w:rsidR="00D3731B" w:rsidRPr="00D0392B">
          <w:rPr>
            <w:rStyle w:val="Hypertextovodkaz"/>
            <w:noProof/>
          </w:rPr>
          <w:t>Zadávací lhůta</w:t>
        </w:r>
        <w:r w:rsidR="00D3731B">
          <w:rPr>
            <w:noProof/>
            <w:webHidden/>
          </w:rPr>
          <w:tab/>
        </w:r>
        <w:r w:rsidR="00D3731B">
          <w:rPr>
            <w:noProof/>
            <w:webHidden/>
          </w:rPr>
          <w:fldChar w:fldCharType="begin"/>
        </w:r>
        <w:r w:rsidR="00D3731B">
          <w:rPr>
            <w:noProof/>
            <w:webHidden/>
          </w:rPr>
          <w:instrText xml:space="preserve"> PAGEREF _Toc65755584 \h </w:instrText>
        </w:r>
        <w:r w:rsidR="00D3731B">
          <w:rPr>
            <w:noProof/>
            <w:webHidden/>
          </w:rPr>
        </w:r>
        <w:r w:rsidR="00D3731B">
          <w:rPr>
            <w:noProof/>
            <w:webHidden/>
          </w:rPr>
          <w:fldChar w:fldCharType="separate"/>
        </w:r>
        <w:r w:rsidR="00D3731B">
          <w:rPr>
            <w:noProof/>
            <w:webHidden/>
          </w:rPr>
          <w:t>10</w:t>
        </w:r>
        <w:r w:rsidR="00D3731B">
          <w:rPr>
            <w:noProof/>
            <w:webHidden/>
          </w:rPr>
          <w:fldChar w:fldCharType="end"/>
        </w:r>
      </w:hyperlink>
    </w:p>
    <w:p w14:paraId="1EA39161" w14:textId="491DF434" w:rsidR="00D3731B" w:rsidRDefault="00DB22E7">
      <w:pPr>
        <w:pStyle w:val="Obsah1"/>
        <w:rPr>
          <w:rFonts w:asciiTheme="minorHAnsi" w:eastAsiaTheme="minorEastAsia" w:hAnsiTheme="minorHAnsi" w:cstheme="minorBidi"/>
          <w:noProof/>
          <w:lang w:eastAsia="cs-CZ"/>
        </w:rPr>
      </w:pPr>
      <w:hyperlink w:anchor="_Toc65755585" w:history="1">
        <w:r w:rsidR="00D3731B" w:rsidRPr="00D0392B">
          <w:rPr>
            <w:rStyle w:val="Hypertextovodkaz"/>
            <w:noProof/>
          </w:rPr>
          <w:t>16.</w:t>
        </w:r>
        <w:r w:rsidR="00D3731B">
          <w:rPr>
            <w:rFonts w:asciiTheme="minorHAnsi" w:eastAsiaTheme="minorEastAsia" w:hAnsiTheme="minorHAnsi" w:cstheme="minorBidi"/>
            <w:noProof/>
            <w:lang w:eastAsia="cs-CZ"/>
          </w:rPr>
          <w:tab/>
        </w:r>
        <w:r w:rsidR="00D3731B" w:rsidRPr="00D0392B">
          <w:rPr>
            <w:rStyle w:val="Hypertextovodkaz"/>
            <w:noProof/>
          </w:rPr>
          <w:t>Jistota</w:t>
        </w:r>
        <w:r w:rsidR="00D3731B">
          <w:rPr>
            <w:noProof/>
            <w:webHidden/>
          </w:rPr>
          <w:tab/>
        </w:r>
        <w:r w:rsidR="00D3731B">
          <w:rPr>
            <w:noProof/>
            <w:webHidden/>
          </w:rPr>
          <w:fldChar w:fldCharType="begin"/>
        </w:r>
        <w:r w:rsidR="00D3731B">
          <w:rPr>
            <w:noProof/>
            <w:webHidden/>
          </w:rPr>
          <w:instrText xml:space="preserve"> PAGEREF _Toc65755585 \h </w:instrText>
        </w:r>
        <w:r w:rsidR="00D3731B">
          <w:rPr>
            <w:noProof/>
            <w:webHidden/>
          </w:rPr>
        </w:r>
        <w:r w:rsidR="00D3731B">
          <w:rPr>
            <w:noProof/>
            <w:webHidden/>
          </w:rPr>
          <w:fldChar w:fldCharType="separate"/>
        </w:r>
        <w:r w:rsidR="00D3731B">
          <w:rPr>
            <w:noProof/>
            <w:webHidden/>
          </w:rPr>
          <w:t>11</w:t>
        </w:r>
        <w:r w:rsidR="00D3731B">
          <w:rPr>
            <w:noProof/>
            <w:webHidden/>
          </w:rPr>
          <w:fldChar w:fldCharType="end"/>
        </w:r>
      </w:hyperlink>
    </w:p>
    <w:p w14:paraId="040D042B" w14:textId="3B49F594" w:rsidR="00D3731B" w:rsidRDefault="00DB22E7">
      <w:pPr>
        <w:pStyle w:val="Obsah1"/>
        <w:rPr>
          <w:rFonts w:asciiTheme="minorHAnsi" w:eastAsiaTheme="minorEastAsia" w:hAnsiTheme="minorHAnsi" w:cstheme="minorBidi"/>
          <w:noProof/>
          <w:lang w:eastAsia="cs-CZ"/>
        </w:rPr>
      </w:pPr>
      <w:hyperlink w:anchor="_Toc65755586" w:history="1">
        <w:r w:rsidR="00D3731B" w:rsidRPr="00D0392B">
          <w:rPr>
            <w:rStyle w:val="Hypertextovodkaz"/>
            <w:noProof/>
          </w:rPr>
          <w:t>17.</w:t>
        </w:r>
        <w:r w:rsidR="00D3731B">
          <w:rPr>
            <w:rFonts w:asciiTheme="minorHAnsi" w:eastAsiaTheme="minorEastAsia" w:hAnsiTheme="minorHAnsi" w:cstheme="minorBidi"/>
            <w:noProof/>
            <w:lang w:eastAsia="cs-CZ"/>
          </w:rPr>
          <w:tab/>
        </w:r>
        <w:r w:rsidR="00D3731B" w:rsidRPr="00D0392B">
          <w:rPr>
            <w:rStyle w:val="Hypertextovodkaz"/>
            <w:noProof/>
          </w:rPr>
          <w:t>Změny kvalifikace účastníka zadávacího řízení</w:t>
        </w:r>
        <w:r w:rsidR="00D3731B">
          <w:rPr>
            <w:noProof/>
            <w:webHidden/>
          </w:rPr>
          <w:tab/>
        </w:r>
        <w:r w:rsidR="00D3731B">
          <w:rPr>
            <w:noProof/>
            <w:webHidden/>
          </w:rPr>
          <w:fldChar w:fldCharType="begin"/>
        </w:r>
        <w:r w:rsidR="00D3731B">
          <w:rPr>
            <w:noProof/>
            <w:webHidden/>
          </w:rPr>
          <w:instrText xml:space="preserve"> PAGEREF _Toc65755586 \h </w:instrText>
        </w:r>
        <w:r w:rsidR="00D3731B">
          <w:rPr>
            <w:noProof/>
            <w:webHidden/>
          </w:rPr>
        </w:r>
        <w:r w:rsidR="00D3731B">
          <w:rPr>
            <w:noProof/>
            <w:webHidden/>
          </w:rPr>
          <w:fldChar w:fldCharType="separate"/>
        </w:r>
        <w:r w:rsidR="00D3731B">
          <w:rPr>
            <w:noProof/>
            <w:webHidden/>
          </w:rPr>
          <w:t>11</w:t>
        </w:r>
        <w:r w:rsidR="00D3731B">
          <w:rPr>
            <w:noProof/>
            <w:webHidden/>
          </w:rPr>
          <w:fldChar w:fldCharType="end"/>
        </w:r>
      </w:hyperlink>
    </w:p>
    <w:p w14:paraId="02659581" w14:textId="05041FAD" w:rsidR="00D3731B" w:rsidRDefault="00DB22E7">
      <w:pPr>
        <w:pStyle w:val="Obsah1"/>
        <w:rPr>
          <w:rFonts w:asciiTheme="minorHAnsi" w:eastAsiaTheme="minorEastAsia" w:hAnsiTheme="minorHAnsi" w:cstheme="minorBidi"/>
          <w:noProof/>
          <w:lang w:eastAsia="cs-CZ"/>
        </w:rPr>
      </w:pPr>
      <w:hyperlink w:anchor="_Toc65755587" w:history="1">
        <w:r w:rsidR="00D3731B" w:rsidRPr="00D0392B">
          <w:rPr>
            <w:rStyle w:val="Hypertextovodkaz"/>
            <w:noProof/>
          </w:rPr>
          <w:t>18.</w:t>
        </w:r>
        <w:r w:rsidR="00D3731B">
          <w:rPr>
            <w:rFonts w:asciiTheme="minorHAnsi" w:eastAsiaTheme="minorEastAsia" w:hAnsiTheme="minorHAnsi" w:cstheme="minorBidi"/>
            <w:noProof/>
            <w:lang w:eastAsia="cs-CZ"/>
          </w:rPr>
          <w:tab/>
        </w:r>
        <w:r w:rsidR="00D3731B" w:rsidRPr="00D0392B">
          <w:rPr>
            <w:rStyle w:val="Hypertextovodkaz"/>
            <w:noProof/>
          </w:rPr>
          <w:t>Podmínky a požadavky na zpracování a podání nabídky</w:t>
        </w:r>
        <w:r w:rsidR="00D3731B">
          <w:rPr>
            <w:noProof/>
            <w:webHidden/>
          </w:rPr>
          <w:tab/>
        </w:r>
        <w:r w:rsidR="00D3731B">
          <w:rPr>
            <w:noProof/>
            <w:webHidden/>
          </w:rPr>
          <w:fldChar w:fldCharType="begin"/>
        </w:r>
        <w:r w:rsidR="00D3731B">
          <w:rPr>
            <w:noProof/>
            <w:webHidden/>
          </w:rPr>
          <w:instrText xml:space="preserve"> PAGEREF _Toc65755587 \h </w:instrText>
        </w:r>
        <w:r w:rsidR="00D3731B">
          <w:rPr>
            <w:noProof/>
            <w:webHidden/>
          </w:rPr>
        </w:r>
        <w:r w:rsidR="00D3731B">
          <w:rPr>
            <w:noProof/>
            <w:webHidden/>
          </w:rPr>
          <w:fldChar w:fldCharType="separate"/>
        </w:r>
        <w:r w:rsidR="00D3731B">
          <w:rPr>
            <w:noProof/>
            <w:webHidden/>
          </w:rPr>
          <w:t>12</w:t>
        </w:r>
        <w:r w:rsidR="00D3731B">
          <w:rPr>
            <w:noProof/>
            <w:webHidden/>
          </w:rPr>
          <w:fldChar w:fldCharType="end"/>
        </w:r>
      </w:hyperlink>
    </w:p>
    <w:p w14:paraId="0E252BF7" w14:textId="2CB90E22" w:rsidR="00D3731B" w:rsidRDefault="00DB22E7">
      <w:pPr>
        <w:pStyle w:val="Obsah1"/>
        <w:rPr>
          <w:rFonts w:asciiTheme="minorHAnsi" w:eastAsiaTheme="minorEastAsia" w:hAnsiTheme="minorHAnsi" w:cstheme="minorBidi"/>
          <w:noProof/>
          <w:lang w:eastAsia="cs-CZ"/>
        </w:rPr>
      </w:pPr>
      <w:hyperlink w:anchor="_Toc65755588" w:history="1">
        <w:r w:rsidR="00D3731B" w:rsidRPr="00D0392B">
          <w:rPr>
            <w:rStyle w:val="Hypertextovodkaz"/>
            <w:noProof/>
          </w:rPr>
          <w:t>19.</w:t>
        </w:r>
        <w:r w:rsidR="00D3731B">
          <w:rPr>
            <w:rFonts w:asciiTheme="minorHAnsi" w:eastAsiaTheme="minorEastAsia" w:hAnsiTheme="minorHAnsi" w:cstheme="minorBidi"/>
            <w:noProof/>
            <w:lang w:eastAsia="cs-CZ"/>
          </w:rPr>
          <w:tab/>
        </w:r>
        <w:r w:rsidR="00D3731B" w:rsidRPr="00D0392B">
          <w:rPr>
            <w:rStyle w:val="Hypertextovodkaz"/>
            <w:noProof/>
          </w:rPr>
          <w:t>Další podmínky a práva zadavatele</w:t>
        </w:r>
        <w:r w:rsidR="00D3731B">
          <w:rPr>
            <w:noProof/>
            <w:webHidden/>
          </w:rPr>
          <w:tab/>
        </w:r>
        <w:r w:rsidR="00D3731B">
          <w:rPr>
            <w:noProof/>
            <w:webHidden/>
          </w:rPr>
          <w:fldChar w:fldCharType="begin"/>
        </w:r>
        <w:r w:rsidR="00D3731B">
          <w:rPr>
            <w:noProof/>
            <w:webHidden/>
          </w:rPr>
          <w:instrText xml:space="preserve"> PAGEREF _Toc65755588 \h </w:instrText>
        </w:r>
        <w:r w:rsidR="00D3731B">
          <w:rPr>
            <w:noProof/>
            <w:webHidden/>
          </w:rPr>
        </w:r>
        <w:r w:rsidR="00D3731B">
          <w:rPr>
            <w:noProof/>
            <w:webHidden/>
          </w:rPr>
          <w:fldChar w:fldCharType="separate"/>
        </w:r>
        <w:r w:rsidR="00D3731B">
          <w:rPr>
            <w:noProof/>
            <w:webHidden/>
          </w:rPr>
          <w:t>13</w:t>
        </w:r>
        <w:r w:rsidR="00D3731B">
          <w:rPr>
            <w:noProof/>
            <w:webHidden/>
          </w:rPr>
          <w:fldChar w:fldCharType="end"/>
        </w:r>
      </w:hyperlink>
    </w:p>
    <w:p w14:paraId="43145BC1" w14:textId="219E9BF2" w:rsidR="00D3731B" w:rsidRDefault="00DB22E7">
      <w:pPr>
        <w:pStyle w:val="Obsah1"/>
        <w:rPr>
          <w:rFonts w:asciiTheme="minorHAnsi" w:eastAsiaTheme="minorEastAsia" w:hAnsiTheme="minorHAnsi" w:cstheme="minorBidi"/>
          <w:noProof/>
          <w:lang w:eastAsia="cs-CZ"/>
        </w:rPr>
      </w:pPr>
      <w:hyperlink w:anchor="_Toc65755589" w:history="1">
        <w:r w:rsidR="00D3731B" w:rsidRPr="00D0392B">
          <w:rPr>
            <w:rStyle w:val="Hypertextovodkaz"/>
            <w:noProof/>
          </w:rPr>
          <w:t>20.</w:t>
        </w:r>
        <w:r w:rsidR="00D3731B">
          <w:rPr>
            <w:rFonts w:asciiTheme="minorHAnsi" w:eastAsiaTheme="minorEastAsia" w:hAnsiTheme="minorHAnsi" w:cstheme="minorBidi"/>
            <w:noProof/>
            <w:lang w:eastAsia="cs-CZ"/>
          </w:rPr>
          <w:tab/>
        </w:r>
        <w:r w:rsidR="00D3731B" w:rsidRPr="00D0392B">
          <w:rPr>
            <w:rStyle w:val="Hypertextovodkaz"/>
            <w:noProof/>
          </w:rPr>
          <w:t>Seznam příloh</w:t>
        </w:r>
        <w:r w:rsidR="00D3731B">
          <w:rPr>
            <w:noProof/>
            <w:webHidden/>
          </w:rPr>
          <w:tab/>
        </w:r>
        <w:r w:rsidR="00D3731B">
          <w:rPr>
            <w:noProof/>
            <w:webHidden/>
          </w:rPr>
          <w:fldChar w:fldCharType="begin"/>
        </w:r>
        <w:r w:rsidR="00D3731B">
          <w:rPr>
            <w:noProof/>
            <w:webHidden/>
          </w:rPr>
          <w:instrText xml:space="preserve"> PAGEREF _Toc65755589 \h </w:instrText>
        </w:r>
        <w:r w:rsidR="00D3731B">
          <w:rPr>
            <w:noProof/>
            <w:webHidden/>
          </w:rPr>
        </w:r>
        <w:r w:rsidR="00D3731B">
          <w:rPr>
            <w:noProof/>
            <w:webHidden/>
          </w:rPr>
          <w:fldChar w:fldCharType="separate"/>
        </w:r>
        <w:r w:rsidR="00D3731B">
          <w:rPr>
            <w:noProof/>
            <w:webHidden/>
          </w:rPr>
          <w:t>14</w:t>
        </w:r>
        <w:r w:rsidR="00D3731B">
          <w:rPr>
            <w:noProof/>
            <w:webHidden/>
          </w:rPr>
          <w:fldChar w:fldCharType="end"/>
        </w:r>
      </w:hyperlink>
    </w:p>
    <w:p w14:paraId="739D2C18" w14:textId="7F10CE5B"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55570"/>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55571"/>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66439C71"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D3731B">
        <w:t>Příloha č. 2</w:t>
      </w:r>
      <w:r w:rsidR="00533217">
        <w:fldChar w:fldCharType="end"/>
      </w:r>
      <w:r>
        <w:t xml:space="preserve"> </w:t>
      </w:r>
      <w:r w:rsidRPr="003E6F55">
        <w:t>dokumentace</w:t>
      </w:r>
      <w:r>
        <w:t xml:space="preserve"> zadávacího řízení)</w:t>
      </w:r>
      <w:r w:rsidR="00062CB7">
        <w:t>.</w:t>
      </w:r>
    </w:p>
    <w:p w14:paraId="50BC4BD4" w14:textId="49DEE792"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8B62F2">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55572"/>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7E6A2D06"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D3731B">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383B54D4"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D3731B">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03AE3D4E"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8B62F2" w:rsidRPr="008B62F2">
        <w:rPr>
          <w:b/>
        </w:rPr>
        <w:t>429</w:t>
      </w:r>
      <w:r w:rsidR="008B62F2">
        <w:rPr>
          <w:b/>
        </w:rPr>
        <w:t>.</w:t>
      </w:r>
      <w:r w:rsidR="008B62F2" w:rsidRPr="008B62F2">
        <w:rPr>
          <w:b/>
        </w:rPr>
        <w:t>577</w:t>
      </w:r>
      <w:r w:rsidR="008B62F2">
        <w:rPr>
          <w:b/>
        </w:rPr>
        <w:t>.</w:t>
      </w:r>
      <w:r w:rsidR="008B62F2" w:rsidRPr="008B62F2">
        <w:rPr>
          <w:b/>
        </w:rPr>
        <w:t>820</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55573"/>
      <w:r w:rsidRPr="00DB13AF">
        <w:t xml:space="preserve">Doba </w:t>
      </w:r>
      <w:r w:rsidR="00514058">
        <w:t xml:space="preserve">a místo </w:t>
      </w:r>
      <w:r w:rsidRPr="00DB13AF">
        <w:t>plnění veřejné zakázky</w:t>
      </w:r>
      <w:bookmarkEnd w:id="7"/>
      <w:bookmarkEnd w:id="8"/>
    </w:p>
    <w:p w14:paraId="4382612D" w14:textId="3B0B0ABD"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D3731B">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55574"/>
      <w:bookmarkEnd w:id="9"/>
      <w:r w:rsidRPr="00456DB0">
        <w:t xml:space="preserve">Požadavky </w:t>
      </w:r>
      <w:bookmarkEnd w:id="10"/>
      <w:bookmarkEnd w:id="11"/>
      <w:r>
        <w:t>na prokázání kvalifikace</w:t>
      </w:r>
      <w:bookmarkEnd w:id="12"/>
      <w:bookmarkEnd w:id="13"/>
      <w:bookmarkEnd w:id="14"/>
      <w:bookmarkEnd w:id="15"/>
      <w:bookmarkEnd w:id="16"/>
    </w:p>
    <w:p w14:paraId="78D205BB" w14:textId="0B84CEE0"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D3731B">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55575"/>
      <w:r w:rsidRPr="00DB13AF">
        <w:t>Obchodní a platební podmínky</w:t>
      </w:r>
      <w:bookmarkEnd w:id="17"/>
      <w:bookmarkEnd w:id="18"/>
    </w:p>
    <w:p w14:paraId="09B3A29A" w14:textId="25586D60"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D3731B">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681041E0"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D3731B">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55576"/>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13F587C0"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D3731B">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4BE213D2" w:rsidR="007C343C" w:rsidRPr="00185734" w:rsidRDefault="00222294"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4943E59D"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D3731B">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5755577"/>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51904510" w:rsidR="00F55075" w:rsidRPr="00442E18" w:rsidRDefault="00D74342" w:rsidP="00F55075">
      <w:pPr>
        <w:pStyle w:val="3seznam"/>
      </w:pPr>
      <w:r>
        <w:rPr>
          <w:b/>
        </w:rPr>
        <w:t>Podíl</w:t>
      </w:r>
      <w:r w:rsidR="00EB7A3B" w:rsidRPr="00EB7A3B">
        <w:rPr>
          <w:b/>
        </w:rPr>
        <w:t xml:space="preserve"> nízkopodlažních vozidel</w:t>
      </w:r>
      <w:ins w:id="30" w:author="Autor">
        <w:r w:rsidR="0083067D" w:rsidRPr="0083067D">
          <w:rPr>
            <w:b/>
          </w:rPr>
          <w:t xml:space="preserve"> </w:t>
        </w:r>
        <w:r w:rsidR="0083067D">
          <w:rPr>
            <w:b/>
          </w:rPr>
          <w:t>M3</w:t>
        </w:r>
      </w:ins>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1" w:name="_Ref490630594"/>
      <w:r>
        <w:rPr>
          <w:b/>
        </w:rPr>
        <w:t>Nabídková cena</w:t>
      </w:r>
      <w:r w:rsidR="00374F0D" w:rsidRPr="00F705FB">
        <w:rPr>
          <w:b/>
        </w:rPr>
        <w:t>,</w:t>
      </w:r>
      <w:bookmarkEnd w:id="31"/>
    </w:p>
    <w:p w14:paraId="28C7581A" w14:textId="7B4992FF" w:rsidR="00C34204" w:rsidRDefault="00D74342" w:rsidP="00374F0D">
      <w:pPr>
        <w:pStyle w:val="3seznam"/>
        <w:rPr>
          <w:b/>
        </w:rPr>
      </w:pPr>
      <w:bookmarkStart w:id="32" w:name="_Ref52791474"/>
      <w:r>
        <w:rPr>
          <w:b/>
        </w:rPr>
        <w:t>Podíl</w:t>
      </w:r>
      <w:r w:rsidR="00EB7A3B" w:rsidRPr="00EB7A3B">
        <w:rPr>
          <w:b/>
        </w:rPr>
        <w:t xml:space="preserve"> vozidel vybavených klimatizací</w:t>
      </w:r>
      <w:r w:rsidR="00C34204">
        <w:rPr>
          <w:b/>
        </w:rPr>
        <w:t>,</w:t>
      </w:r>
      <w:bookmarkEnd w:id="32"/>
    </w:p>
    <w:p w14:paraId="028BA54E" w14:textId="1B12839A" w:rsidR="00374F0D" w:rsidRPr="00110682" w:rsidRDefault="00D74342" w:rsidP="00374F0D">
      <w:pPr>
        <w:pStyle w:val="3seznam"/>
        <w:rPr>
          <w:b/>
        </w:rPr>
      </w:pPr>
      <w:bookmarkStart w:id="33" w:name="_Ref52792871"/>
      <w:r>
        <w:rPr>
          <w:b/>
        </w:rPr>
        <w:t>Podíl</w:t>
      </w:r>
      <w:r w:rsidR="00EB7A3B" w:rsidRPr="00EB7A3B">
        <w:rPr>
          <w:b/>
        </w:rPr>
        <w:t xml:space="preserve"> nízkopodlažních vozidel</w:t>
      </w:r>
      <w:ins w:id="34" w:author="Autor">
        <w:r w:rsidR="0083067D" w:rsidRPr="0083067D">
          <w:rPr>
            <w:b/>
          </w:rPr>
          <w:t xml:space="preserve"> </w:t>
        </w:r>
        <w:r w:rsidR="0083067D">
          <w:rPr>
            <w:b/>
          </w:rPr>
          <w:t>M3</w:t>
        </w:r>
      </w:ins>
      <w:r w:rsidR="00374F0D">
        <w:rPr>
          <w:b/>
        </w:rPr>
        <w:t>.</w:t>
      </w:r>
      <w:bookmarkEnd w:id="33"/>
    </w:p>
    <w:p w14:paraId="42515C3B" w14:textId="60FC196A"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D3731B">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24EDE876"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D3731B">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36073E02"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D3731B">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67737A52"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D3731B">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40759DFC"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ins w:id="35" w:author="Autor">
        <w:r w:rsidR="0083067D">
          <w:t xml:space="preserve">M3 </w:t>
        </w:r>
      </w:ins>
      <w:r w:rsidR="002C0662">
        <w:t xml:space="preserve">(Low Entry vozidel) </w:t>
      </w:r>
      <w:ins w:id="36" w:author="Autor">
        <w:r w:rsidR="0083067D">
          <w:t xml:space="preserve">z celkového počtu vozidel M3 </w:t>
        </w:r>
      </w:ins>
      <w:r w:rsidR="008A067C">
        <w:t>v procentech zaokrouhleného na dvě desetinná místa</w:t>
      </w:r>
      <w:r w:rsidR="00F705FB">
        <w:t xml:space="preserve">. </w:t>
      </w:r>
      <w:ins w:id="37" w:author="Autor">
        <w:r w:rsidR="0083067D">
          <w:t xml:space="preserve">Do hodnocení podle tohoto kritéria hodnocení tak nebudou zahrnuta vozidla </w:t>
        </w:r>
        <w:r w:rsidR="0083067D" w:rsidRPr="001A208F">
          <w:t>pro přepravu osob</w:t>
        </w:r>
        <w:r w:rsidR="0083067D">
          <w:t xml:space="preserve"> </w:t>
        </w:r>
        <w:r w:rsidR="0083067D" w:rsidRPr="001A208F">
          <w:t>M2</w:t>
        </w:r>
        <w:r w:rsidR="0083067D">
          <w:t xml:space="preserve">. </w:t>
        </w:r>
      </w:ins>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ins w:id="38" w:author="Autor">
        <w:r w:rsidR="0083067D">
          <w:t xml:space="preserve">M3 </w:t>
        </w:r>
      </w:ins>
      <w:r w:rsidR="002C0662">
        <w:t>(Low Entry vozidel)</w:t>
      </w:r>
      <w:r w:rsidR="00F705FB">
        <w:t xml:space="preserve">. </w:t>
      </w:r>
      <w:r w:rsidR="00F75E74">
        <w:t xml:space="preserve">Maximální </w:t>
      </w:r>
      <w:r w:rsidR="008A067C">
        <w:t>podíl</w:t>
      </w:r>
      <w:r w:rsidR="00F75E74">
        <w:t xml:space="preserve"> nízkopodlažních vozidel</w:t>
      </w:r>
      <w:ins w:id="39" w:author="Autor">
        <w:r w:rsidR="0083067D" w:rsidRPr="0083067D">
          <w:t xml:space="preserve"> </w:t>
        </w:r>
        <w:r w:rsidR="0083067D">
          <w:t>M3</w:t>
        </w:r>
      </w:ins>
      <w:r w:rsidR="00F75E74">
        <w:t xml:space="preserve"> 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4F16D784" w:rsidR="00F75E74" w:rsidRPr="00F705FB" w:rsidRDefault="008A067C" w:rsidP="00F75E74">
      <w:pPr>
        <w:pStyle w:val="2nesltext"/>
        <w:ind w:left="426"/>
      </w:pPr>
      <w:r>
        <w:t>Podíl</w:t>
      </w:r>
      <w:r w:rsidR="00F75E74">
        <w:t xml:space="preserve"> nízkopodlažních vozidel </w:t>
      </w:r>
      <w:ins w:id="40" w:author="Autor">
        <w:r w:rsidR="0083067D">
          <w:t xml:space="preserve">M3 </w:t>
        </w:r>
      </w:ins>
      <w:r w:rsidR="00F75E74">
        <w:t xml:space="preserve">bude hodnocen níže uvedenou bodovací metodou. Nejvýhodnější nabídkou je v tomto kritériu hodnocení nabídka nabízející plnění s nejvyšším </w:t>
      </w:r>
      <w:r>
        <w:t>podílem</w:t>
      </w:r>
      <w:r w:rsidR="00F75E74">
        <w:t xml:space="preserve"> nízkopodlažních vozidel</w:t>
      </w:r>
      <w:ins w:id="41" w:author="Autor">
        <w:r w:rsidR="0083067D" w:rsidRPr="0083067D">
          <w:t xml:space="preserve"> </w:t>
        </w:r>
        <w:r w:rsidR="0083067D">
          <w:t>M3</w:t>
        </w:r>
      </w:ins>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42"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42"/>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01772890" w:rsidR="00A30767" w:rsidRPr="00B70658" w:rsidRDefault="00826802" w:rsidP="00A30767">
      <w:pPr>
        <w:pStyle w:val="3seznam"/>
        <w:rPr>
          <w:b/>
        </w:rPr>
      </w:pPr>
      <w:r>
        <w:rPr>
          <w:b/>
        </w:rPr>
        <w:t>Podíl</w:t>
      </w:r>
      <w:r w:rsidR="004C5D77" w:rsidRPr="00B70658">
        <w:rPr>
          <w:b/>
        </w:rPr>
        <w:t xml:space="preserve"> nízkopodlažních vozidel</w:t>
      </w:r>
      <w:ins w:id="43" w:author="Autor">
        <w:r w:rsidR="0083067D" w:rsidRPr="0083067D">
          <w:rPr>
            <w:b/>
          </w:rPr>
          <w:t xml:space="preserve"> </w:t>
        </w:r>
        <w:r w:rsidR="0083067D">
          <w:rPr>
            <w:b/>
          </w:rPr>
          <w:t>M3</w:t>
        </w:r>
      </w:ins>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47EF8EDF" w:rsidR="00B70658" w:rsidRDefault="00B70658" w:rsidP="00B70658">
            <w:pPr>
              <w:pStyle w:val="2sltext"/>
              <w:numPr>
                <w:ilvl w:val="0"/>
                <w:numId w:val="0"/>
              </w:numPr>
              <w:rPr>
                <w:b/>
              </w:rPr>
            </w:pPr>
            <w:r>
              <w:rPr>
                <w:b/>
              </w:rPr>
              <w:t>K</w:t>
            </w:r>
            <w:r w:rsidR="00FC6AAC">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22540B1E" w:rsidR="00B70658" w:rsidRDefault="00B70658" w:rsidP="00B70658">
            <w:pPr>
              <w:pStyle w:val="2sltext"/>
              <w:numPr>
                <w:ilvl w:val="0"/>
                <w:numId w:val="0"/>
              </w:numPr>
              <w:rPr>
                <w:b/>
              </w:rPr>
            </w:pPr>
            <w:r>
              <w:rPr>
                <w:b/>
              </w:rPr>
              <w:t>K</w:t>
            </w:r>
            <w:r w:rsidR="00FC6AAC">
              <w:rPr>
                <w:b/>
              </w:rPr>
              <w:t>3</w:t>
            </w:r>
          </w:p>
        </w:tc>
        <w:tc>
          <w:tcPr>
            <w:tcW w:w="6667" w:type="dxa"/>
            <w:vAlign w:val="center"/>
          </w:tcPr>
          <w:p w14:paraId="59429361" w14:textId="71A4FE4C" w:rsidR="00B70658" w:rsidRDefault="00826802" w:rsidP="00B70658">
            <w:pPr>
              <w:pStyle w:val="2sltext"/>
              <w:numPr>
                <w:ilvl w:val="0"/>
                <w:numId w:val="0"/>
              </w:numPr>
              <w:rPr>
                <w:b/>
              </w:rPr>
            </w:pPr>
            <w:r>
              <w:rPr>
                <w:b/>
              </w:rPr>
              <w:t>Podíl</w:t>
            </w:r>
            <w:r w:rsidR="00B70658" w:rsidRPr="00B70658">
              <w:rPr>
                <w:b/>
              </w:rPr>
              <w:t xml:space="preserve"> nízkopodlažních vozidel</w:t>
            </w:r>
            <w:ins w:id="44" w:author="Autor">
              <w:r w:rsidR="0083067D">
                <w:rPr>
                  <w:b/>
                </w:rPr>
                <w:t xml:space="preserve"> M3</w:t>
              </w:r>
            </w:ins>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45" w:name="_Toc331152222"/>
      <w:bookmarkStart w:id="46" w:name="_Toc65755578"/>
      <w:r w:rsidRPr="00E406F3">
        <w:t>Závaznost požadavků zadavatele</w:t>
      </w:r>
      <w:bookmarkEnd w:id="45"/>
      <w:bookmarkEnd w:id="46"/>
      <w:r w:rsidRPr="00E406F3">
        <w:t xml:space="preserve"> </w:t>
      </w:r>
    </w:p>
    <w:p w14:paraId="5E734AAF" w14:textId="77777777" w:rsidR="001F6A0E" w:rsidRPr="00E406F3" w:rsidRDefault="001F6A0E" w:rsidP="001F6A0E">
      <w:pPr>
        <w:pStyle w:val="2sltext"/>
      </w:pPr>
      <w:bookmarkStart w:id="47" w:name="_Toc314828813"/>
      <w:bookmarkStart w:id="48"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47"/>
      <w:bookmarkEnd w:id="48"/>
    </w:p>
    <w:p w14:paraId="0805126A" w14:textId="77777777" w:rsidR="00E570FE" w:rsidRDefault="00E570FE" w:rsidP="00E570FE">
      <w:pPr>
        <w:pStyle w:val="1nadpis"/>
      </w:pPr>
      <w:bookmarkStart w:id="49" w:name="_Toc65755579"/>
      <w:r w:rsidRPr="00E406F3">
        <w:t>Prohlídka místa plnění</w:t>
      </w:r>
      <w:bookmarkEnd w:id="49"/>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50" w:name="_Toc65755580"/>
      <w:r>
        <w:t>Vysvětlení zadávací dokumentace</w:t>
      </w:r>
      <w:bookmarkEnd w:id="50"/>
    </w:p>
    <w:p w14:paraId="72A591D2" w14:textId="32227C4D" w:rsidR="00B91FA8" w:rsidRPr="000375E5" w:rsidRDefault="00E669BD" w:rsidP="00B91FA8">
      <w:pPr>
        <w:pStyle w:val="2sltext"/>
      </w:pPr>
      <w:bookmarkStart w:id="51"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51"/>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27F7DF40"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D3731B">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D3731B">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5C62FFE"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D3731B" w:rsidRPr="00D3731B">
        <w:rPr>
          <w:b/>
        </w:rPr>
        <w:t>11.1</w:t>
      </w:r>
      <w:r w:rsidR="00533217">
        <w:fldChar w:fldCharType="end"/>
      </w:r>
      <w:r w:rsidRPr="006163A7">
        <w:rPr>
          <w:b/>
        </w:rPr>
        <w:t xml:space="preserve"> dokumentace zadávacího řízení</w:t>
      </w:r>
      <w:r w:rsidRPr="006163A7">
        <w:t>.</w:t>
      </w:r>
    </w:p>
    <w:p w14:paraId="10735B68" w14:textId="70E88943"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D3731B">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6813E07C"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D3731B">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52" w:name="_Toc65755581"/>
      <w:r w:rsidRPr="006B5467">
        <w:t>Změna nebo doplnění zadávací dokumentace</w:t>
      </w:r>
      <w:bookmarkEnd w:id="52"/>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53" w:name="_Toc331152224"/>
      <w:bookmarkStart w:id="54" w:name="_Ref464633299"/>
      <w:bookmarkStart w:id="55" w:name="_Ref465000605"/>
      <w:bookmarkStart w:id="56" w:name="_Toc65755582"/>
      <w:r w:rsidRPr="00E406F3">
        <w:t>Lhůta pro podání nabídek</w:t>
      </w:r>
      <w:bookmarkEnd w:id="53"/>
      <w:bookmarkEnd w:id="54"/>
      <w:bookmarkEnd w:id="55"/>
      <w:bookmarkEnd w:id="56"/>
    </w:p>
    <w:p w14:paraId="287C3E85" w14:textId="0683116F" w:rsidR="004954D5" w:rsidRPr="004D1D8E" w:rsidRDefault="004954D5" w:rsidP="004954D5">
      <w:pPr>
        <w:pStyle w:val="2sltext"/>
        <w:tabs>
          <w:tab w:val="left" w:pos="709"/>
        </w:tabs>
        <w:ind w:left="4253" w:hanging="4253"/>
      </w:pPr>
      <w:bookmarkStart w:id="57" w:name="_Ref409601007"/>
      <w:r w:rsidRPr="005B67F4">
        <w:rPr>
          <w:b/>
        </w:rPr>
        <w:t>Lhůta pro podání nabídek:</w:t>
      </w:r>
      <w:r>
        <w:tab/>
      </w:r>
      <w:bookmarkEnd w:id="57"/>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FC6AAC" w:rsidRPr="00FC6AAC">
        <w:rPr>
          <w:b/>
        </w:rPr>
        <w:t>Z2021-007596</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58" w:name="_Toc331152228"/>
      <w:bookmarkStart w:id="59" w:name="_Toc65755583"/>
      <w:r w:rsidRPr="005B7565">
        <w:t xml:space="preserve">Otevírání </w:t>
      </w:r>
      <w:bookmarkEnd w:id="58"/>
      <w:r w:rsidRPr="005B7565">
        <w:t>nabídek</w:t>
      </w:r>
      <w:bookmarkEnd w:id="59"/>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60" w:name="_Toc65755584"/>
      <w:bookmarkStart w:id="61" w:name="_Toc331152225"/>
      <w:bookmarkStart w:id="62" w:name="_Ref409601104"/>
      <w:bookmarkStart w:id="63" w:name="_Ref437611882"/>
      <w:bookmarkStart w:id="64" w:name="_Ref437612422"/>
      <w:bookmarkStart w:id="65" w:name="_Ref437612498"/>
      <w:bookmarkStart w:id="66" w:name="_Ref437612704"/>
      <w:bookmarkStart w:id="67" w:name="_Ref213601575"/>
      <w:r w:rsidRPr="00B207F0">
        <w:t>Zadávací lhůta</w:t>
      </w:r>
      <w:bookmarkEnd w:id="60"/>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68" w:name="_Ref464632793"/>
      <w:bookmarkStart w:id="69" w:name="_Toc65755585"/>
      <w:r w:rsidRPr="00B207F0">
        <w:lastRenderedPageBreak/>
        <w:t>Jistota</w:t>
      </w:r>
      <w:bookmarkEnd w:id="68"/>
      <w:bookmarkEnd w:id="69"/>
    </w:p>
    <w:p w14:paraId="4EC8B25F" w14:textId="353D7A2E"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AC3998" w:rsidRPr="00AC3998">
        <w:rPr>
          <w:b/>
        </w:rPr>
        <w:t>4</w:t>
      </w:r>
      <w:r w:rsidR="00AC3998">
        <w:rPr>
          <w:b/>
        </w:rPr>
        <w:t>.</w:t>
      </w:r>
      <w:r w:rsidR="00AC3998" w:rsidRPr="00AC3998">
        <w:rPr>
          <w:b/>
        </w:rPr>
        <w:t>300</w:t>
      </w:r>
      <w:r w:rsidR="00AC3998">
        <w:rPr>
          <w:b/>
        </w:rPr>
        <w:t>.</w:t>
      </w:r>
      <w:r w:rsidR="00AC3998" w:rsidRPr="00AC3998">
        <w:rPr>
          <w:b/>
        </w:rPr>
        <w:t>000</w:t>
      </w:r>
      <w:r w:rsidRPr="008254F4">
        <w:rPr>
          <w:b/>
        </w:rPr>
        <w:t>,</w:t>
      </w:r>
      <w:r w:rsidRPr="008254F4">
        <w:rPr>
          <w:b/>
        </w:rPr>
        <w:noBreakHyphen/>
        <w:t> Kč</w:t>
      </w:r>
      <w:r w:rsidRPr="008254F4">
        <w:t>.</w:t>
      </w:r>
    </w:p>
    <w:p w14:paraId="2C98802C" w14:textId="24F9BFDA"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D3731B">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70" w:name="_Ref434233004"/>
      <w:bookmarkStart w:id="71" w:name="_Ref465000622"/>
      <w:r>
        <w:t>sdělením údajů o provedené platbě zadavateli, jde-li o peněžní jistotu</w:t>
      </w:r>
      <w:bookmarkEnd w:id="70"/>
      <w:r>
        <w:t>,</w:t>
      </w:r>
      <w:bookmarkEnd w:id="71"/>
    </w:p>
    <w:p w14:paraId="279DF19E" w14:textId="77777777" w:rsidR="00B207F0" w:rsidRPr="004E5848" w:rsidRDefault="006D045D" w:rsidP="00B207F0">
      <w:pPr>
        <w:pStyle w:val="3seznam"/>
      </w:pPr>
      <w:bookmarkStart w:id="72" w:name="_Ref464996123"/>
      <w:r>
        <w:t>předložením originálu záruční listiny obsahující závazek vyplatit zadavateli za podmínek stanovených v § 41 odst. 8 zákona jistotu, jde-li o bankovní záruku, nebo</w:t>
      </w:r>
      <w:bookmarkEnd w:id="72"/>
    </w:p>
    <w:p w14:paraId="714B0446" w14:textId="77777777" w:rsidR="00B207F0" w:rsidRPr="004E5848" w:rsidRDefault="006D045D" w:rsidP="00B207F0">
      <w:pPr>
        <w:pStyle w:val="3seznam"/>
      </w:pPr>
      <w:bookmarkStart w:id="73" w:name="_Ref434233028"/>
      <w:r>
        <w:t>předložením písemného prohlášení pojistitele obsahující závazek vyplatit zadavateli za podmínek stanovených v § 41 odst. 8 zákona jistotu, jde-li o pojištění záruky</w:t>
      </w:r>
      <w:r w:rsidR="00B207F0" w:rsidRPr="004E5848">
        <w:t>.</w:t>
      </w:r>
      <w:bookmarkEnd w:id="73"/>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1E120545"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D3731B">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D3731B">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74" w:name="_Toc65755586"/>
      <w:r w:rsidRPr="00D5751A">
        <w:t>Změny kvalifikace účastníka zadávacího řízení</w:t>
      </w:r>
      <w:bookmarkEnd w:id="74"/>
    </w:p>
    <w:p w14:paraId="2395210E" w14:textId="77777777" w:rsidR="002C4BA5" w:rsidRDefault="002C4BA5" w:rsidP="002C4BA5">
      <w:pPr>
        <w:pStyle w:val="2sltext"/>
      </w:pPr>
      <w:bookmarkStart w:id="75"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75"/>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078D5EBA"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D3731B">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76" w:name="_Toc65755587"/>
      <w:r w:rsidRPr="00E406F3">
        <w:t>Podmínky a požadavky na zpracování a podání nabídky</w:t>
      </w:r>
      <w:bookmarkEnd w:id="76"/>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77"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6BA702AD" w:rsidR="00303959" w:rsidRPr="005B7565" w:rsidRDefault="00303959" w:rsidP="00303959">
      <w:pPr>
        <w:pStyle w:val="2sltext"/>
      </w:pPr>
      <w:bookmarkStart w:id="78"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D3731B">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79" w:name="_Ref468799894"/>
      <w:bookmarkStart w:id="80" w:name="_Ref437612547"/>
      <w:bookmarkEnd w:id="77"/>
      <w:bookmarkEnd w:id="78"/>
      <w:r w:rsidRPr="005B7565">
        <w:t>V nabídce musejí být na krycím listu uvedeny</w:t>
      </w:r>
      <w:bookmarkEnd w:id="79"/>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0FE7504E"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D3731B">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81" w:name="_Ref487040141"/>
      <w:r w:rsidRPr="005B7565">
        <w:t>Nabídka bude předložena v následující struktuře</w:t>
      </w:r>
      <w:bookmarkEnd w:id="80"/>
      <w:bookmarkEnd w:id="81"/>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82" w:name="_Ref427761786"/>
      <w:bookmarkStart w:id="83" w:name="_Ref481135414"/>
      <w:r w:rsidR="001E29CC" w:rsidRPr="005B7565">
        <w:t>.</w:t>
      </w:r>
    </w:p>
    <w:bookmarkEnd w:id="82"/>
    <w:bookmarkEnd w:id="83"/>
    <w:p w14:paraId="4F2F3153" w14:textId="65AE41D9"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D3731B">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D3731B">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84" w:name="_Toc331152229"/>
      <w:bookmarkStart w:id="85" w:name="_Toc65755588"/>
      <w:bookmarkEnd w:id="61"/>
      <w:bookmarkEnd w:id="62"/>
      <w:bookmarkEnd w:id="63"/>
      <w:bookmarkEnd w:id="64"/>
      <w:bookmarkEnd w:id="65"/>
      <w:bookmarkEnd w:id="66"/>
      <w:r w:rsidRPr="00E406F3">
        <w:t>Další podmínky a práva zadavatele</w:t>
      </w:r>
      <w:bookmarkEnd w:id="84"/>
      <w:bookmarkEnd w:id="85"/>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86" w:name="_Toc314828821"/>
      <w:bookmarkStart w:id="87"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339CED8D"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D3731B">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88" w:name="_Toc331152230"/>
      <w:bookmarkStart w:id="89" w:name="_Toc65755589"/>
      <w:bookmarkEnd w:id="86"/>
      <w:bookmarkEnd w:id="87"/>
      <w:r w:rsidRPr="00CA02F6">
        <w:t>Seznam příloh</w:t>
      </w:r>
      <w:bookmarkEnd w:id="88"/>
      <w:bookmarkEnd w:id="89"/>
    </w:p>
    <w:bookmarkEnd w:id="67"/>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90" w:name="_Ref434233319"/>
      <w:bookmarkStart w:id="91" w:name="_Ref443664673"/>
      <w:r>
        <w:t>Předloha</w:t>
      </w:r>
      <w:r w:rsidR="00774FEC" w:rsidRPr="00C0464B">
        <w:t xml:space="preserve"> krycího list</w:t>
      </w:r>
      <w:bookmarkEnd w:id="90"/>
      <w:r w:rsidR="00774FEC" w:rsidRPr="00C0464B">
        <w:t>u</w:t>
      </w:r>
      <w:bookmarkEnd w:id="91"/>
      <w:r>
        <w:t xml:space="preserve"> nabídky</w:t>
      </w:r>
      <w:bookmarkStart w:id="92" w:name="_Ref434231732"/>
      <w:bookmarkStart w:id="93" w:name="_Ref464419917"/>
    </w:p>
    <w:p w14:paraId="586DD106" w14:textId="77777777" w:rsidR="00F17C3F" w:rsidRDefault="00F17C3F" w:rsidP="00F17C3F">
      <w:pPr>
        <w:pStyle w:val="6Plohy"/>
        <w:ind w:left="1418" w:hanging="1418"/>
      </w:pPr>
      <w:bookmarkStart w:id="94" w:name="_Ref473578439"/>
      <w:r>
        <w:t>Kvalifikační dokumentace</w:t>
      </w:r>
      <w:bookmarkEnd w:id="94"/>
    </w:p>
    <w:p w14:paraId="07F8C6A6" w14:textId="181C6D16" w:rsidR="00F17C3F" w:rsidRPr="0098288B" w:rsidRDefault="00774FEC" w:rsidP="00F17C3F">
      <w:pPr>
        <w:pStyle w:val="6Plohy"/>
        <w:ind w:left="1418" w:hanging="1418"/>
      </w:pPr>
      <w:bookmarkStart w:id="95" w:name="_Ref473578595"/>
      <w:bookmarkStart w:id="96" w:name="_Ref534197299"/>
      <w:bookmarkEnd w:id="92"/>
      <w:r w:rsidRPr="0098288B">
        <w:t>Návrh sml</w:t>
      </w:r>
      <w:bookmarkEnd w:id="93"/>
      <w:bookmarkEnd w:id="95"/>
      <w:r w:rsidR="001B571D" w:rsidRPr="0098288B">
        <w:t>ouvy</w:t>
      </w:r>
      <w:bookmarkEnd w:id="96"/>
    </w:p>
    <w:p w14:paraId="1591AEE0" w14:textId="64EC068C" w:rsidR="001B571D" w:rsidRPr="001A2175" w:rsidRDefault="001B571D" w:rsidP="00F17C3F">
      <w:pPr>
        <w:pStyle w:val="6Plohy"/>
        <w:ind w:left="1418" w:hanging="1418"/>
      </w:pPr>
      <w:bookmarkStart w:id="97" w:name="_Ref250351"/>
      <w:r>
        <w:t>Čestné prohlášení o akceptaci návrhu smlouvy</w:t>
      </w:r>
      <w:bookmarkEnd w:id="97"/>
    </w:p>
    <w:p w14:paraId="6DE97E42" w14:textId="7963288C" w:rsidR="00384075" w:rsidRDefault="00185734" w:rsidP="00C0464B">
      <w:pPr>
        <w:pStyle w:val="6Plohy"/>
        <w:ind w:left="1418" w:hanging="1418"/>
      </w:pPr>
      <w:bookmarkStart w:id="98" w:name="_Ref442105755"/>
      <w:bookmarkStart w:id="99" w:name="_Ref459708824"/>
      <w:bookmarkStart w:id="100" w:name="_Ref42680378"/>
      <w:r w:rsidRPr="00185734">
        <w:t>Formulář pro zpracování nabídkové ceny</w:t>
      </w:r>
      <w:bookmarkEnd w:id="98"/>
      <w:bookmarkEnd w:id="99"/>
      <w:bookmarkEnd w:id="100"/>
      <w:r w:rsidR="00357A3F">
        <w:t xml:space="preserve"> a kritérií kvality</w:t>
      </w:r>
    </w:p>
    <w:p w14:paraId="78CA0398" w14:textId="7B9F2BDB" w:rsidR="001B571D" w:rsidRPr="0098288B" w:rsidRDefault="007D761F" w:rsidP="00C0464B">
      <w:pPr>
        <w:pStyle w:val="6Plohy"/>
        <w:ind w:left="1418" w:hanging="1418"/>
      </w:pPr>
      <w:bookmarkStart w:id="101" w:name="_Ref534197218"/>
      <w:r>
        <w:t>Tarif Veřejné dopravy Vysočiny</w:t>
      </w:r>
      <w:bookmarkEnd w:id="101"/>
    </w:p>
    <w:p w14:paraId="0446AA1F" w14:textId="77777777" w:rsidR="00F237CC" w:rsidRPr="0098288B" w:rsidRDefault="0000233E" w:rsidP="00F17C3F">
      <w:pPr>
        <w:pStyle w:val="6Plohy"/>
        <w:ind w:left="1418" w:hanging="1418"/>
      </w:pPr>
      <w:bookmarkStart w:id="102" w:name="_Ref464662852"/>
      <w:r w:rsidRPr="0098288B">
        <w:t>Předloha seznamu</w:t>
      </w:r>
      <w:r w:rsidR="005A6B2B" w:rsidRPr="0098288B">
        <w:t xml:space="preserve"> </w:t>
      </w:r>
      <w:r w:rsidR="00C07F64" w:rsidRPr="0098288B">
        <w:t>pod</w:t>
      </w:r>
      <w:r w:rsidR="005A6B2B" w:rsidRPr="0098288B">
        <w:t>dodavatelů</w:t>
      </w:r>
      <w:bookmarkEnd w:id="102"/>
    </w:p>
    <w:p w14:paraId="62ED9A86" w14:textId="561677AE" w:rsidR="0030609A" w:rsidRDefault="001774F7" w:rsidP="001774F7">
      <w:pPr>
        <w:pStyle w:val="6Plohy"/>
      </w:pPr>
      <w:bookmarkStart w:id="103" w:name="_Ref534196829"/>
      <w:r w:rsidRPr="0098288B">
        <w:t>Inform</w:t>
      </w:r>
      <w:r w:rsidR="00095E19" w:rsidRPr="0098288B">
        <w:t>ace o zpracování osobních údajů</w:t>
      </w:r>
      <w:bookmarkEnd w:id="103"/>
    </w:p>
    <w:p w14:paraId="36FA2700" w14:textId="1A7C58CA" w:rsidR="00185734" w:rsidRDefault="00185734" w:rsidP="001774F7">
      <w:pPr>
        <w:pStyle w:val="6Plohy"/>
      </w:pPr>
      <w:bookmarkStart w:id="104" w:name="_Ref38388416"/>
      <w:r w:rsidRPr="00185734">
        <w:t>Metodika postupu pro stanovení maximální výše kompenzace</w:t>
      </w:r>
      <w:bookmarkEnd w:id="104"/>
    </w:p>
    <w:p w14:paraId="2F670C6F" w14:textId="2944C0DE" w:rsidR="009D3E94" w:rsidRDefault="009D3E94" w:rsidP="001774F7">
      <w:pPr>
        <w:pStyle w:val="6Plohy"/>
      </w:pPr>
      <w:bookmarkStart w:id="105" w:name="_Ref57301062"/>
      <w:r>
        <w:t>Vzorový text bankovní záruky</w:t>
      </w:r>
      <w:bookmarkEnd w:id="105"/>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106" w:name="_Ref61000497"/>
      <w:r w:rsidRPr="00BD3059">
        <w:t>Sociálně a environmentálně odpovědné zadávání a inovace</w:t>
      </w:r>
      <w:bookmarkEnd w:id="106"/>
    </w:p>
    <w:p w14:paraId="01422B30" w14:textId="0816BD68" w:rsidR="000626CC" w:rsidRDefault="000626CC" w:rsidP="001774F7">
      <w:pPr>
        <w:pStyle w:val="6Plohy"/>
      </w:pPr>
      <w:r w:rsidRPr="000626CC">
        <w:t>Zpráva o předběžných tržních konzultacích</w:t>
      </w:r>
    </w:p>
    <w:p w14:paraId="6B6CFF38" w14:textId="0B8C99D8" w:rsidR="00E2454E" w:rsidRPr="0098288B" w:rsidRDefault="00E2454E" w:rsidP="001774F7">
      <w:pPr>
        <w:pStyle w:val="6Plohy"/>
      </w:pPr>
      <w:r>
        <w:t>Smluvní přepravní podmínky Veřejné dopravy Vysočiny</w:t>
      </w:r>
    </w:p>
    <w:p w14:paraId="504E02C3" w14:textId="4B3E0601"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del w:id="107" w:author="Autor">
            <w:r w:rsidR="00FC6AAC" w:rsidDel="00AF51F4">
              <w:rPr>
                <w:rStyle w:val="Styl9"/>
              </w:rPr>
              <w:delText>04.03.2021</w:delText>
            </w:r>
          </w:del>
          <w:ins w:id="108" w:author="Autor">
            <w:del w:id="109" w:author="Autor">
              <w:r w:rsidR="00D51222" w:rsidDel="00AF51F4">
                <w:rPr>
                  <w:rStyle w:val="Styl9"/>
                </w:rPr>
                <w:delText>01.04.2021</w:delText>
              </w:r>
            </w:del>
            <w:r w:rsidR="00AF51F4">
              <w:rPr>
                <w:rStyle w:val="Styl9"/>
              </w:rPr>
              <w:t>19.05.2021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6B1E3228"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0077206C" w14:textId="25A252CE" w:rsidR="00FC6AAC" w:rsidRPr="00FC6AAC" w:rsidRDefault="00FC6AAC" w:rsidP="00E406F3">
      <w:pPr>
        <w:pStyle w:val="2nesltext"/>
        <w:keepNext/>
        <w:ind w:left="5670"/>
        <w:rPr>
          <w:i/>
          <w:iCs/>
        </w:rPr>
      </w:pPr>
      <w:r>
        <w:rPr>
          <w:rFonts w:asciiTheme="minorHAnsi" w:hAnsiTheme="minorHAnsi"/>
          <w:i/>
          <w:iCs/>
        </w:rPr>
        <w:t>(elektronicky podepsáno)</w:t>
      </w:r>
    </w:p>
    <w:sectPr w:rsidR="00FC6AAC" w:rsidRPr="00FC6AAC"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495B0" w14:textId="77777777" w:rsidR="00DB22E7" w:rsidRDefault="00DB22E7" w:rsidP="00FE2559">
      <w:r>
        <w:separator/>
      </w:r>
    </w:p>
  </w:endnote>
  <w:endnote w:type="continuationSeparator" w:id="0">
    <w:p w14:paraId="07B0C3C0" w14:textId="77777777" w:rsidR="00DB22E7" w:rsidRDefault="00DB22E7"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C4AF" w14:textId="328DF379"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AC3998">
      <w:rPr>
        <w:rFonts w:ascii="Calibri" w:hAnsi="Calibri"/>
        <w:b/>
        <w:sz w:val="22"/>
        <w:szCs w:val="22"/>
      </w:rPr>
      <w:t>6</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8DF2" w14:textId="77777777" w:rsidR="00DB22E7" w:rsidRDefault="00DB22E7" w:rsidP="00FE2559">
      <w:r>
        <w:separator/>
      </w:r>
    </w:p>
  </w:footnote>
  <w:footnote w:type="continuationSeparator" w:id="0">
    <w:p w14:paraId="025E4E9D" w14:textId="77777777" w:rsidR="00DB22E7" w:rsidRDefault="00DB22E7"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522"/>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3E"/>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294"/>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C1F"/>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5B4"/>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03FB"/>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B3"/>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067D"/>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62F2"/>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4D6"/>
    <w:rsid w:val="009448A8"/>
    <w:rsid w:val="009453C2"/>
    <w:rsid w:val="009471BE"/>
    <w:rsid w:val="00952AB8"/>
    <w:rsid w:val="00952BF5"/>
    <w:rsid w:val="009554A8"/>
    <w:rsid w:val="0095564F"/>
    <w:rsid w:val="009566CD"/>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3998"/>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1F4"/>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406B"/>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C7AA8"/>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31B"/>
    <w:rsid w:val="00D37DA9"/>
    <w:rsid w:val="00D42F1F"/>
    <w:rsid w:val="00D44590"/>
    <w:rsid w:val="00D455B0"/>
    <w:rsid w:val="00D461DE"/>
    <w:rsid w:val="00D5118C"/>
    <w:rsid w:val="00D51222"/>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2E7"/>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454E"/>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0EF3"/>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AAC"/>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33446"/>
    <w:rsid w:val="00140C41"/>
    <w:rsid w:val="0014469E"/>
    <w:rsid w:val="00155DF3"/>
    <w:rsid w:val="001714EC"/>
    <w:rsid w:val="0018486E"/>
    <w:rsid w:val="00193026"/>
    <w:rsid w:val="001A3E0E"/>
    <w:rsid w:val="001B51AE"/>
    <w:rsid w:val="001D1D7D"/>
    <w:rsid w:val="001D38BC"/>
    <w:rsid w:val="001E4596"/>
    <w:rsid w:val="00213480"/>
    <w:rsid w:val="00265520"/>
    <w:rsid w:val="00265681"/>
    <w:rsid w:val="002725A1"/>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D2EEC"/>
    <w:rsid w:val="004E5BCF"/>
    <w:rsid w:val="004F003C"/>
    <w:rsid w:val="005227F3"/>
    <w:rsid w:val="00531C72"/>
    <w:rsid w:val="0055122B"/>
    <w:rsid w:val="00561591"/>
    <w:rsid w:val="00577545"/>
    <w:rsid w:val="005B5D00"/>
    <w:rsid w:val="005C350E"/>
    <w:rsid w:val="00607709"/>
    <w:rsid w:val="0061152C"/>
    <w:rsid w:val="0061718A"/>
    <w:rsid w:val="00643BFF"/>
    <w:rsid w:val="0067000E"/>
    <w:rsid w:val="00682A8B"/>
    <w:rsid w:val="006B38B2"/>
    <w:rsid w:val="006B54C2"/>
    <w:rsid w:val="006F7C0E"/>
    <w:rsid w:val="0070435A"/>
    <w:rsid w:val="00714825"/>
    <w:rsid w:val="007319AC"/>
    <w:rsid w:val="0073753F"/>
    <w:rsid w:val="00772E30"/>
    <w:rsid w:val="00774425"/>
    <w:rsid w:val="007761C1"/>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3E70"/>
    <w:rsid w:val="00B24931"/>
    <w:rsid w:val="00BE78DD"/>
    <w:rsid w:val="00C0632C"/>
    <w:rsid w:val="00C141A7"/>
    <w:rsid w:val="00C34E0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B20F9"/>
    <w:rsid w:val="00EE6F16"/>
    <w:rsid w:val="00F03285"/>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4649</Words>
  <Characters>27434</Characters>
  <Application>Microsoft Office Word</Application>
  <DocSecurity>0</DocSecurity>
  <Lines>228</Lines>
  <Paragraphs>64</Paragraphs>
  <ScaleCrop>false</ScaleCrop>
  <Company/>
  <LinksUpToDate>false</LinksUpToDate>
  <CharactersWithSpaces>32019</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2021-03-04T13:14:00Z</dcterms:created>
  <dcterms:modified xsi:type="dcterms:W3CDTF">2021-05-19T08:03:00Z</dcterms:modified>
</cp:coreProperties>
</file>