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 xml:space="preserve">Mgr. Vítězslavem </w:t>
      </w:r>
      <w:proofErr w:type="spellStart"/>
      <w:r w:rsidR="00AE4987">
        <w:rPr>
          <w:rFonts w:asciiTheme="minorHAnsi" w:hAnsiTheme="minorHAnsi" w:cstheme="minorHAnsi"/>
          <w:sz w:val="22"/>
          <w:szCs w:val="22"/>
        </w:rPr>
        <w:t>Schrekem</w:t>
      </w:r>
      <w:proofErr w:type="spellEnd"/>
      <w:r w:rsidR="00AE4987">
        <w:rPr>
          <w:rFonts w:asciiTheme="minorHAnsi" w:hAnsiTheme="minorHAnsi" w:cstheme="minorHAnsi"/>
          <w:sz w:val="22"/>
          <w:szCs w:val="22"/>
        </w:rPr>
        <w:t>,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w:t>
      </w:r>
      <w:proofErr w:type="spellStart"/>
      <w:r w:rsidRPr="007A49BB">
        <w:rPr>
          <w:rFonts w:asciiTheme="minorHAnsi" w:hAnsiTheme="minorHAnsi" w:cstheme="minorHAnsi"/>
          <w:b/>
          <w:i/>
          <w:sz w:val="22"/>
          <w:szCs w:val="22"/>
        </w:rPr>
        <w:t>Eurolicence</w:t>
      </w:r>
      <w:proofErr w:type="spellEnd"/>
      <w:r w:rsidRPr="007A49BB">
        <w:rPr>
          <w:rFonts w:asciiTheme="minorHAnsi" w:hAnsiTheme="minorHAnsi" w:cstheme="minorHAnsi"/>
          <w:b/>
          <w:i/>
          <w:sz w:val="22"/>
          <w:szCs w:val="22"/>
        </w:rPr>
        <w:t>“</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663D3111" w:rsidR="00A145D0" w:rsidRDefault="00A145D0" w:rsidP="006B37D0">
      <w:pPr>
        <w:spacing w:after="240"/>
        <w:rPr>
          <w:ins w:id="6" w:author="Auto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409691DA" w14:textId="77777777" w:rsidR="00A52804" w:rsidRPr="00767ECF" w:rsidRDefault="00A52804" w:rsidP="00A52804">
      <w:pPr>
        <w:keepNext/>
        <w:rPr>
          <w:ins w:id="7" w:author="Autor"/>
          <w:rFonts w:asciiTheme="minorHAnsi" w:hAnsiTheme="minorHAnsi" w:cstheme="minorHAnsi"/>
          <w:b/>
          <w:i/>
          <w:sz w:val="22"/>
          <w:szCs w:val="22"/>
        </w:rPr>
      </w:pPr>
      <w:ins w:id="8" w:author="Autor">
        <w:r w:rsidRPr="00767ECF">
          <w:rPr>
            <w:rFonts w:asciiTheme="minorHAnsi" w:hAnsiTheme="minorHAnsi" w:cstheme="minorHAnsi"/>
            <w:b/>
            <w:i/>
            <w:sz w:val="22"/>
            <w:szCs w:val="22"/>
          </w:rPr>
          <w:lastRenderedPageBreak/>
          <w:t>„Poplatky za užití autobusových stání“</w:t>
        </w:r>
      </w:ins>
    </w:p>
    <w:p w14:paraId="54905841" w14:textId="6B6622AC" w:rsidR="00A52804" w:rsidRDefault="00A52804" w:rsidP="00A52804">
      <w:pPr>
        <w:spacing w:after="240"/>
        <w:rPr>
          <w:rFonts w:asciiTheme="minorHAnsi" w:hAnsiTheme="minorHAnsi" w:cstheme="minorHAnsi"/>
          <w:sz w:val="22"/>
          <w:szCs w:val="22"/>
        </w:rPr>
      </w:pPr>
      <w:ins w:id="9" w:author="Auto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xml:space="preserve">, včetně jízdních řádů jednotlivých linek a dalších informací o dopravě, případně o Integrovaném dopravním systému, a to pouze u Autobusových linek. Do užití se zahrnuje přistavení do 15 minut před odjezdem </w:t>
        </w:r>
        <w:r>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 xml:space="preserve">stání 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ins>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10" w:name="_Hlk61801474"/>
      <w:r w:rsidRPr="0041149F">
        <w:rPr>
          <w:rFonts w:asciiTheme="minorHAnsi" w:hAnsiTheme="minorHAnsi" w:cstheme="minorHAnsi"/>
          <w:b/>
          <w:i/>
          <w:sz w:val="22"/>
          <w:szCs w:val="22"/>
        </w:rPr>
        <w:t xml:space="preserve">Požadavky na </w:t>
      </w:r>
      <w:bookmarkStart w:id="11" w:name="_Hlk61799891"/>
      <w:r w:rsidRPr="0041149F">
        <w:rPr>
          <w:rFonts w:asciiTheme="minorHAnsi" w:hAnsiTheme="minorHAnsi" w:cstheme="minorHAnsi"/>
          <w:b/>
          <w:i/>
          <w:sz w:val="22"/>
          <w:szCs w:val="22"/>
        </w:rPr>
        <w:t>odbavovací zařízení dopravců</w:t>
      </w:r>
      <w:bookmarkEnd w:id="10"/>
      <w:bookmarkEnd w:id="11"/>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5DFCA554"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 xml:space="preserve">Zajištění dopravní obslužnosti veřejnou linkovou dopravou na území Kraje Vysočina od roku 2022 – část č. </w:t>
      </w:r>
      <w:r w:rsidR="00EC0D3B">
        <w:rPr>
          <w:rFonts w:ascii="Calibri" w:hAnsi="Calibri"/>
          <w:sz w:val="22"/>
          <w:lang w:bidi="en-US"/>
        </w:rPr>
        <w:t>5</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12" w:name="_Ref444697427"/>
      <w:r w:rsidRPr="007A49BB">
        <w:rPr>
          <w:rFonts w:asciiTheme="minorHAnsi" w:hAnsiTheme="minorHAnsi" w:cstheme="minorHAnsi"/>
          <w:szCs w:val="22"/>
        </w:rPr>
        <w:t>Výpočet Odměny</w:t>
      </w:r>
      <w:bookmarkEnd w:id="12"/>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13" w:name="_Ref444696152"/>
      <w:bookmarkStart w:id="14" w:name="_Ref271622156"/>
      <w:r w:rsidRPr="007A49BB">
        <w:t xml:space="preserve">Výpočet </w:t>
      </w:r>
      <w:bookmarkEnd w:id="13"/>
      <w:r w:rsidR="00C13481">
        <w:t>O</w:t>
      </w:r>
      <w:r w:rsidR="00C13481" w:rsidRPr="007A49BB">
        <w:t>dměny</w:t>
      </w:r>
      <w:r w:rsidR="00E44BA8" w:rsidRPr="007A49BB">
        <w:t xml:space="preserve"> </w:t>
      </w:r>
      <w:r w:rsidRPr="007A49BB">
        <w:t>je dán vzorcem:</w:t>
      </w:r>
      <w:bookmarkEnd w:id="14"/>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 xml:space="preserve">O = </w:t>
      </w:r>
      <w:proofErr w:type="spellStart"/>
      <w:r w:rsidRPr="007A49BB">
        <w:rPr>
          <w:rFonts w:asciiTheme="minorHAnsi" w:hAnsiTheme="minorHAnsi" w:cstheme="minorHAnsi"/>
          <w:bCs w:val="0"/>
          <w:sz w:val="22"/>
          <w:szCs w:val="22"/>
        </w:rPr>
        <w:t>Ckm</w:t>
      </w:r>
      <w:proofErr w:type="spellEnd"/>
      <w:r w:rsidRPr="007A49BB">
        <w:rPr>
          <w:rFonts w:asciiTheme="minorHAnsi" w:hAnsiTheme="minorHAnsi" w:cstheme="minorHAnsi"/>
          <w:bCs w:val="0"/>
          <w:sz w:val="22"/>
          <w:szCs w:val="22"/>
        </w:rPr>
        <w:t xml:space="preserve"> x </w:t>
      </w:r>
      <w:proofErr w:type="spellStart"/>
      <w:r w:rsidRPr="007A49BB">
        <w:rPr>
          <w:rFonts w:asciiTheme="minorHAnsi" w:hAnsiTheme="minorHAnsi" w:cstheme="minorHAnsi"/>
          <w:bCs w:val="0"/>
          <w:sz w:val="22"/>
          <w:szCs w:val="22"/>
        </w:rPr>
        <w:t>Kmu</w:t>
      </w:r>
      <w:proofErr w:type="spellEnd"/>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proofErr w:type="spellStart"/>
      <w:r w:rsidRPr="007A49BB">
        <w:rPr>
          <w:rFonts w:asciiTheme="minorHAnsi" w:hAnsiTheme="minorHAnsi" w:cstheme="minorHAnsi"/>
          <w:sz w:val="22"/>
          <w:szCs w:val="22"/>
        </w:rPr>
        <w:t>Ckm</w:t>
      </w:r>
      <w:proofErr w:type="spellEnd"/>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proofErr w:type="spellStart"/>
      <w:r w:rsidRPr="007A49BB">
        <w:rPr>
          <w:rFonts w:asciiTheme="minorHAnsi" w:hAnsiTheme="minorHAnsi" w:cstheme="minorHAnsi"/>
          <w:b/>
          <w:lang w:val="cs-CZ"/>
        </w:rPr>
        <w:t>Kmu</w:t>
      </w:r>
      <w:proofErr w:type="spellEnd"/>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w:t>
      </w:r>
      <w:r w:rsidRPr="008A339D">
        <w:rPr>
          <w:rFonts w:asciiTheme="minorHAnsi" w:hAnsiTheme="minorHAnsi" w:cstheme="minorHAnsi"/>
          <w:lang w:val="cs-CZ"/>
        </w:rPr>
        <w:lastRenderedPageBreak/>
        <w:t>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5"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5"/>
    </w:p>
    <w:p w14:paraId="69A306A6"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kmN</w:t>
      </w:r>
      <w:proofErr w:type="spellEnd"/>
      <w:r w:rsidRPr="007A49BB">
        <w:rPr>
          <w:b/>
        </w:rPr>
        <w:t xml:space="preserve"> = 0,1 x </w:t>
      </w:r>
      <w:proofErr w:type="spellStart"/>
      <w:r w:rsidRPr="007A49BB">
        <w:rPr>
          <w:b/>
        </w:rPr>
        <w:t>C</w:t>
      </w:r>
      <w:r w:rsidRPr="007A49BB">
        <w:rPr>
          <w:b/>
          <w:vertAlign w:val="subscript"/>
        </w:rPr>
        <w:t>km</w:t>
      </w:r>
      <w:proofErr w:type="spellEnd"/>
      <w:r w:rsidRPr="007A49BB">
        <w:rPr>
          <w:b/>
        </w:rPr>
        <w:t xml:space="preserve"> + </w:t>
      </w:r>
      <w:proofErr w:type="spellStart"/>
      <w:r w:rsidRPr="007A49BB">
        <w:rPr>
          <w:b/>
        </w:rPr>
        <w:t>C</w:t>
      </w:r>
      <w:r w:rsidRPr="007A49BB">
        <w:rPr>
          <w:b/>
          <w:vertAlign w:val="subscript"/>
        </w:rPr>
        <w:t>kmIN</w:t>
      </w:r>
      <w:proofErr w:type="spellEnd"/>
      <w:r w:rsidRPr="007A49BB">
        <w:rPr>
          <w:b/>
        </w:rPr>
        <w:t xml:space="preserve"> + </w:t>
      </w:r>
      <w:proofErr w:type="spellStart"/>
      <w:r w:rsidRPr="007A49BB">
        <w:rPr>
          <w:b/>
        </w:rPr>
        <w:t>C</w:t>
      </w:r>
      <w:r w:rsidRPr="007A49BB">
        <w:rPr>
          <w:b/>
          <w:vertAlign w:val="subscript"/>
        </w:rPr>
        <w:t>kmPN</w:t>
      </w:r>
      <w:proofErr w:type="spellEnd"/>
      <w:r w:rsidRPr="007A49BB">
        <w:rPr>
          <w:b/>
        </w:rPr>
        <w:t xml:space="preserve"> + max{</w:t>
      </w:r>
      <w:proofErr w:type="spellStart"/>
      <w:r w:rsidRPr="007A49BB">
        <w:rPr>
          <w:b/>
        </w:rPr>
        <w:t>C</w:t>
      </w:r>
      <w:r w:rsidRPr="007A49BB">
        <w:rPr>
          <w:b/>
          <w:vertAlign w:val="subscript"/>
        </w:rPr>
        <w:t>kmMN</w:t>
      </w:r>
      <w:proofErr w:type="spellEnd"/>
      <w:r w:rsidRPr="007A49BB">
        <w:rPr>
          <w:b/>
        </w:rPr>
        <w:t xml:space="preserve">, </w:t>
      </w:r>
      <w:proofErr w:type="spellStart"/>
      <w:r w:rsidRPr="007A49BB">
        <w:rPr>
          <w:b/>
        </w:rPr>
        <w:t>AC</w:t>
      </w:r>
      <w:r w:rsidRPr="007A49BB">
        <w:rPr>
          <w:b/>
          <w:vertAlign w:val="subscript"/>
        </w:rPr>
        <w:t>kmMN</w:t>
      </w:r>
      <w:proofErr w:type="spellEnd"/>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kmN</w:t>
      </w:r>
      <w:proofErr w:type="spellEnd"/>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w:t>
      </w:r>
      <w:proofErr w:type="spellEnd"/>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kmIN</w:t>
      </w:r>
      <w:proofErr w:type="spellEnd"/>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kmPN</w:t>
      </w:r>
      <w:proofErr w:type="spellEnd"/>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kmMN</w:t>
      </w:r>
      <w:proofErr w:type="spellEnd"/>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proofErr w:type="spellStart"/>
      <w:r w:rsidRPr="007A49BB">
        <w:rPr>
          <w:b/>
        </w:rPr>
        <w:t>AC</w:t>
      </w:r>
      <w:r w:rsidRPr="007A49BB">
        <w:rPr>
          <w:b/>
          <w:vertAlign w:val="subscript"/>
        </w:rPr>
        <w:t>kmMN</w:t>
      </w:r>
      <w:proofErr w:type="spellEnd"/>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proofErr w:type="spellStart"/>
      <w:r w:rsidRPr="007A49BB">
        <w:rPr>
          <w:b/>
        </w:rPr>
        <w:t>C</w:t>
      </w:r>
      <w:r w:rsidRPr="007A49BB">
        <w:rPr>
          <w:b/>
          <w:vertAlign w:val="subscript"/>
        </w:rPr>
        <w:t>kmMN</w:t>
      </w:r>
      <w:proofErr w:type="spellEnd"/>
      <w:r w:rsidRPr="007A49BB">
        <w:t xml:space="preserve">, </w:t>
      </w:r>
      <w:proofErr w:type="spellStart"/>
      <w:r w:rsidRPr="007A49BB">
        <w:rPr>
          <w:b/>
        </w:rPr>
        <w:t>AC</w:t>
      </w:r>
      <w:r w:rsidRPr="007A49BB">
        <w:rPr>
          <w:b/>
          <w:vertAlign w:val="subscript"/>
        </w:rPr>
        <w:t>kmMN</w:t>
      </w:r>
      <w:proofErr w:type="spellEnd"/>
      <w:r w:rsidRPr="007A49BB">
        <w:t xml:space="preserve">} znamená, že se použije vyšší z obou hodnot, a to buď hodnota </w:t>
      </w:r>
      <w:proofErr w:type="spellStart"/>
      <w:r w:rsidRPr="007A49BB">
        <w:rPr>
          <w:b/>
        </w:rPr>
        <w:t>C</w:t>
      </w:r>
      <w:r w:rsidRPr="007A49BB">
        <w:rPr>
          <w:b/>
          <w:vertAlign w:val="subscript"/>
        </w:rPr>
        <w:t>kmMN</w:t>
      </w:r>
      <w:proofErr w:type="spellEnd"/>
      <w:r w:rsidRPr="007A49BB">
        <w:t xml:space="preserve">, nebo hodnota </w:t>
      </w:r>
      <w:proofErr w:type="spellStart"/>
      <w:r w:rsidRPr="007A49BB">
        <w:rPr>
          <w:b/>
        </w:rPr>
        <w:t>AC</w:t>
      </w:r>
      <w:r w:rsidRPr="007A49BB">
        <w:rPr>
          <w:b/>
          <w:vertAlign w:val="subscript"/>
        </w:rPr>
        <w:t>kmMN</w:t>
      </w:r>
      <w:proofErr w:type="spellEnd"/>
      <w:r w:rsidRPr="007A49BB">
        <w:t>.</w:t>
      </w:r>
    </w:p>
    <w:p w14:paraId="119B34FB" w14:textId="2C619759" w:rsidR="000031BF" w:rsidRPr="007A49BB" w:rsidRDefault="000031BF" w:rsidP="006B37D0">
      <w:pPr>
        <w:pStyle w:val="Clanek11"/>
        <w:widowControl/>
        <w:tabs>
          <w:tab w:val="clear" w:pos="1180"/>
        </w:tabs>
        <w:ind w:left="0" w:hanging="709"/>
      </w:pPr>
      <w:bookmarkStart w:id="16"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6"/>
    </w:p>
    <w:p w14:paraId="0A4C3BA2"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kmIN</w:t>
      </w:r>
      <w:proofErr w:type="spellEnd"/>
      <w:r w:rsidRPr="007A49BB">
        <w:rPr>
          <w:b/>
        </w:rPr>
        <w:t xml:space="preserve"> = </w:t>
      </w:r>
      <w:proofErr w:type="spellStart"/>
      <w:r w:rsidRPr="007A49BB">
        <w:rPr>
          <w:b/>
        </w:rPr>
        <w:t>C</w:t>
      </w:r>
      <w:r w:rsidRPr="007A49BB">
        <w:rPr>
          <w:b/>
          <w:vertAlign w:val="subscript"/>
        </w:rPr>
        <w:t>kmI</w:t>
      </w:r>
      <w:proofErr w:type="spellEnd"/>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kmIN</w:t>
      </w:r>
      <w:proofErr w:type="spellEnd"/>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w:t>
      </w:r>
      <w:proofErr w:type="spellEnd"/>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proofErr w:type="spellStart"/>
      <w:r w:rsidRPr="007A49BB">
        <w:rPr>
          <w:b/>
        </w:rPr>
        <w:t>C</w:t>
      </w:r>
      <w:r w:rsidRPr="007A49BB">
        <w:rPr>
          <w:b/>
          <w:vertAlign w:val="subscript"/>
        </w:rPr>
        <w:t>kmI</w:t>
      </w:r>
      <w:proofErr w:type="spellEnd"/>
      <w:r w:rsidRPr="007A49BB">
        <w:rPr>
          <w:b/>
        </w:rPr>
        <w:t xml:space="preserve"> = 0,2 x </w:t>
      </w:r>
      <w:proofErr w:type="spellStart"/>
      <w:r w:rsidRPr="007A49BB">
        <w:rPr>
          <w:b/>
        </w:rPr>
        <w:t>C</w:t>
      </w:r>
      <w:r w:rsidRPr="007A49BB">
        <w:rPr>
          <w:b/>
          <w:vertAlign w:val="subscript"/>
        </w:rPr>
        <w:t>km</w:t>
      </w:r>
      <w:proofErr w:type="spellEnd"/>
      <w:r w:rsidRPr="007A49BB">
        <w:rPr>
          <w:b/>
        </w:rPr>
        <w:t xml:space="preserve">, </w:t>
      </w:r>
      <w:r w:rsidRPr="007A49BB">
        <w:t>kde</w:t>
      </w:r>
      <w:r w:rsidRPr="007A49BB">
        <w:rPr>
          <w:b/>
        </w:rPr>
        <w:t xml:space="preserve"> </w:t>
      </w:r>
      <w:proofErr w:type="spellStart"/>
      <w:r w:rsidRPr="007A49BB">
        <w:rPr>
          <w:b/>
        </w:rPr>
        <w:t>C</w:t>
      </w:r>
      <w:r w:rsidRPr="007A49BB">
        <w:rPr>
          <w:b/>
          <w:vertAlign w:val="subscript"/>
        </w:rPr>
        <w:t>km</w:t>
      </w:r>
      <w:proofErr w:type="spellEnd"/>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7" w:name="_Ref524588183"/>
      <w:r w:rsidRPr="007A49BB">
        <w:t xml:space="preserve">Výše části Nabídkové ceny za 1 km bude ze strany Objednatele dále každoročně upravena (tzn. zvýšena či snížena) s účinností od 1. 1. roku R bez ohledu na druh pohonu Vozidel v závislosti na změně cen </w:t>
      </w:r>
      <w:r w:rsidRPr="007A49BB">
        <w:lastRenderedPageBreak/>
        <w:t>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7"/>
    </w:p>
    <w:p w14:paraId="53E6F5E8"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kmPN</w:t>
      </w:r>
      <w:proofErr w:type="spellEnd"/>
      <w:r w:rsidRPr="007A49BB">
        <w:rPr>
          <w:b/>
        </w:rPr>
        <w:t xml:space="preserve"> = </w:t>
      </w:r>
      <w:proofErr w:type="spellStart"/>
      <w:r w:rsidRPr="007A49BB">
        <w:rPr>
          <w:b/>
        </w:rPr>
        <w:t>C</w:t>
      </w:r>
      <w:r w:rsidRPr="007A49BB">
        <w:rPr>
          <w:b/>
          <w:vertAlign w:val="subscript"/>
        </w:rPr>
        <w:t>kmP</w:t>
      </w:r>
      <w:proofErr w:type="spellEnd"/>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kmPN</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proofErr w:type="spellStart"/>
      <w:r w:rsidRPr="007A49BB">
        <w:rPr>
          <w:b/>
        </w:rPr>
        <w:t>C</w:t>
      </w:r>
      <w:r w:rsidRPr="007A49BB">
        <w:rPr>
          <w:b/>
          <w:vertAlign w:val="subscript"/>
        </w:rPr>
        <w:t>kmP</w:t>
      </w:r>
      <w:proofErr w:type="spellEnd"/>
      <w:r w:rsidRPr="007A49BB">
        <w:rPr>
          <w:b/>
        </w:rPr>
        <w:t xml:space="preserve"> = 0,3 x </w:t>
      </w:r>
      <w:proofErr w:type="spellStart"/>
      <w:r w:rsidRPr="007A49BB">
        <w:rPr>
          <w:b/>
        </w:rPr>
        <w:t>C</w:t>
      </w:r>
      <w:r w:rsidRPr="007A49BB">
        <w:rPr>
          <w:b/>
          <w:vertAlign w:val="subscript"/>
        </w:rPr>
        <w:t>km</w:t>
      </w:r>
      <w:proofErr w:type="spellEnd"/>
      <w:r w:rsidRPr="007A49BB">
        <w:t xml:space="preserve">, kde </w:t>
      </w:r>
      <w:proofErr w:type="spellStart"/>
      <w:r w:rsidRPr="007A49BB">
        <w:rPr>
          <w:b/>
        </w:rPr>
        <w:t>C</w:t>
      </w:r>
      <w:r w:rsidRPr="007A49BB">
        <w:rPr>
          <w:b/>
          <w:vertAlign w:val="subscript"/>
        </w:rPr>
        <w:t>km</w:t>
      </w:r>
      <w:proofErr w:type="spellEnd"/>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8" w:name="_Ref15230255"/>
      <w:bookmarkStart w:id="19" w:name="_Ref524588193"/>
      <w:bookmarkStart w:id="20"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8"/>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21" w:name="_Ref42698661"/>
      <w:r w:rsidRPr="007A49BB">
        <w:rPr>
          <w:rFonts w:asciiTheme="minorHAnsi" w:hAnsiTheme="minorHAnsi" w:cstheme="minorHAnsi"/>
          <w:szCs w:val="22"/>
        </w:rPr>
        <w:t>každoročně s účinností od 1. 1. roku R,</w:t>
      </w:r>
      <w:bookmarkEnd w:id="21"/>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22"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22"/>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proofErr w:type="spellStart"/>
      <w:r w:rsidRPr="007A49BB">
        <w:rPr>
          <w:b/>
          <w:bCs w:val="0"/>
        </w:rPr>
        <w:t>C</w:t>
      </w:r>
      <w:r w:rsidRPr="007A49BB">
        <w:rPr>
          <w:b/>
          <w:bCs w:val="0"/>
          <w:vertAlign w:val="subscript"/>
        </w:rPr>
        <w:t>kmMN</w:t>
      </w:r>
      <w:proofErr w:type="spellEnd"/>
      <w:r w:rsidRPr="007A49BB">
        <w:rPr>
          <w:b/>
          <w:bCs w:val="0"/>
        </w:rPr>
        <w:t xml:space="preserve"> = </w:t>
      </w:r>
      <w:proofErr w:type="spellStart"/>
      <w:r w:rsidRPr="007A49BB">
        <w:rPr>
          <w:b/>
          <w:bCs w:val="0"/>
        </w:rPr>
        <w:t>C</w:t>
      </w:r>
      <w:r w:rsidRPr="007A49BB">
        <w:rPr>
          <w:b/>
          <w:bCs w:val="0"/>
          <w:vertAlign w:val="subscript"/>
        </w:rPr>
        <w:t>kmM</w:t>
      </w:r>
      <w:proofErr w:type="spellEnd"/>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proofErr w:type="spellStart"/>
      <w:r w:rsidRPr="007A49BB">
        <w:rPr>
          <w:b/>
          <w:bCs w:val="0"/>
        </w:rPr>
        <w:t>C</w:t>
      </w:r>
      <w:r w:rsidRPr="007A49BB">
        <w:rPr>
          <w:b/>
          <w:bCs w:val="0"/>
          <w:vertAlign w:val="subscript"/>
        </w:rPr>
        <w:t>kmMN</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proofErr w:type="spellStart"/>
      <w:r w:rsidRPr="007A49BB">
        <w:rPr>
          <w:b/>
          <w:bCs w:val="0"/>
        </w:rPr>
        <w:t>C</w:t>
      </w:r>
      <w:r w:rsidRPr="007A49BB">
        <w:rPr>
          <w:b/>
          <w:bCs w:val="0"/>
          <w:vertAlign w:val="subscript"/>
        </w:rPr>
        <w:t>kmM</w:t>
      </w:r>
      <w:proofErr w:type="spellEnd"/>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proofErr w:type="spellStart"/>
      <w:r w:rsidRPr="007A49BB">
        <w:rPr>
          <w:b/>
          <w:bCs w:val="0"/>
        </w:rPr>
        <w:t>C</w:t>
      </w:r>
      <w:r w:rsidRPr="007A49BB">
        <w:rPr>
          <w:b/>
          <w:bCs w:val="0"/>
          <w:vertAlign w:val="subscript"/>
        </w:rPr>
        <w:t>kmM</w:t>
      </w:r>
      <w:proofErr w:type="spellEnd"/>
      <w:r w:rsidRPr="007A49BB">
        <w:rPr>
          <w:b/>
          <w:bCs w:val="0"/>
        </w:rPr>
        <w:t xml:space="preserve"> = 0,4 x </w:t>
      </w:r>
      <w:proofErr w:type="spellStart"/>
      <w:r w:rsidRPr="007A49BB">
        <w:rPr>
          <w:b/>
          <w:bCs w:val="0"/>
        </w:rPr>
        <w:t>C</w:t>
      </w:r>
      <w:r w:rsidRPr="007A49BB">
        <w:rPr>
          <w:b/>
          <w:bCs w:val="0"/>
          <w:vertAlign w:val="subscript"/>
        </w:rPr>
        <w:t>km</w:t>
      </w:r>
      <w:proofErr w:type="spellEnd"/>
      <w:r w:rsidRPr="007A49BB">
        <w:rPr>
          <w:b/>
          <w:bCs w:val="0"/>
        </w:rPr>
        <w:t xml:space="preserve">, kde </w:t>
      </w:r>
      <w:proofErr w:type="spellStart"/>
      <w:r w:rsidRPr="007A49BB">
        <w:rPr>
          <w:b/>
          <w:bCs w:val="0"/>
        </w:rPr>
        <w:t>C</w:t>
      </w:r>
      <w:r w:rsidRPr="007A49BB">
        <w:rPr>
          <w:b/>
          <w:bCs w:val="0"/>
          <w:vertAlign w:val="subscript"/>
        </w:rPr>
        <w:t>km</w:t>
      </w:r>
      <w:proofErr w:type="spellEnd"/>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proofErr w:type="spellStart"/>
      <w:r w:rsidRPr="00E35F7F">
        <w:rPr>
          <w:b/>
        </w:rPr>
        <w:t>AC</w:t>
      </w:r>
      <w:r w:rsidRPr="00E35F7F">
        <w:rPr>
          <w:b/>
          <w:vertAlign w:val="subscript"/>
        </w:rPr>
        <w:t>kmMN</w:t>
      </w:r>
      <w:proofErr w:type="spellEnd"/>
      <w:r w:rsidRPr="00E35F7F">
        <w:rPr>
          <w:b/>
        </w:rPr>
        <w:t xml:space="preserve"> = 0,4 x </w:t>
      </w:r>
      <w:proofErr w:type="spellStart"/>
      <w:r w:rsidRPr="00E35F7F">
        <w:rPr>
          <w:b/>
        </w:rPr>
        <w:t>C</w:t>
      </w:r>
      <w:r w:rsidRPr="00E35F7F">
        <w:rPr>
          <w:b/>
          <w:vertAlign w:val="subscript"/>
        </w:rPr>
        <w:t>km</w:t>
      </w:r>
      <w:proofErr w:type="spellEnd"/>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proofErr w:type="spellStart"/>
      <w:r w:rsidRPr="00E35F7F">
        <w:rPr>
          <w:b/>
        </w:rPr>
        <w:lastRenderedPageBreak/>
        <w:t>AC</w:t>
      </w:r>
      <w:r w:rsidRPr="00E35F7F">
        <w:rPr>
          <w:b/>
          <w:vertAlign w:val="subscript"/>
        </w:rPr>
        <w:t>kmMN</w:t>
      </w:r>
      <w:proofErr w:type="spellEnd"/>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proofErr w:type="spellStart"/>
      <w:r w:rsidRPr="00E35F7F">
        <w:rPr>
          <w:b/>
        </w:rPr>
        <w:t>C</w:t>
      </w:r>
      <w:r w:rsidRPr="00E35F7F">
        <w:rPr>
          <w:b/>
          <w:vertAlign w:val="subscript"/>
        </w:rPr>
        <w:t>km</w:t>
      </w:r>
      <w:proofErr w:type="spellEnd"/>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23" w:name="_Ref277539865"/>
      <w:bookmarkEnd w:id="19"/>
      <w:bookmarkEnd w:id="20"/>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3"/>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20%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25%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30%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35%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40%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45%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50%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4"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4"/>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lastRenderedPageBreak/>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5"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5"/>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6"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6"/>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7"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7"/>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8"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8"/>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w:t>
      </w:r>
      <w:proofErr w:type="spellStart"/>
      <w:r w:rsidR="00715840">
        <w:rPr>
          <w:rStyle w:val="Odkaznakoment"/>
          <w:sz w:val="22"/>
          <w:szCs w:val="22"/>
        </w:rPr>
        <w:t>iii</w:t>
      </w:r>
      <w:proofErr w:type="spellEnd"/>
      <w:r w:rsidR="00715840">
        <w:rPr>
          <w:rStyle w:val="Odkaznakoment"/>
          <w:sz w:val="22"/>
          <w:szCs w:val="22"/>
        </w:rPr>
        <w:t>)</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w:t>
      </w:r>
      <w:proofErr w:type="spellStart"/>
      <w:r w:rsidR="00715840">
        <w:rPr>
          <w:rStyle w:val="Odkaznakoment"/>
          <w:sz w:val="22"/>
          <w:szCs w:val="22"/>
        </w:rPr>
        <w:t>iii</w:t>
      </w:r>
      <w:proofErr w:type="spellEnd"/>
      <w:r w:rsidR="00715840">
        <w:rPr>
          <w:rStyle w:val="Odkaznakoment"/>
          <w:sz w:val="22"/>
          <w:szCs w:val="22"/>
        </w:rPr>
        <w:t>)</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9" w:name="_Ref277570218"/>
      <w:bookmarkStart w:id="30" w:name="_Ref15228788"/>
      <w:bookmarkStart w:id="31"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9"/>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30"/>
      <w:bookmarkEnd w:id="31"/>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w:t>
      </w:r>
      <w:r w:rsidRPr="007A49BB">
        <w:lastRenderedPageBreak/>
        <w:t xml:space="preserve">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32" w:name="_Ref271622074"/>
      <w:r w:rsidRPr="007A49BB">
        <w:t>Doplatek (D) bude vypočten na základě tohoto vzorce:</w:t>
      </w:r>
      <w:bookmarkEnd w:id="32"/>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33"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33"/>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4" w:name="_Ref271622118"/>
      <w:bookmarkStart w:id="35"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w:t>
      </w:r>
      <w:r w:rsidRPr="007A49BB">
        <w:lastRenderedPageBreak/>
        <w:t xml:space="preserve">k odsouhlasení. Dopravcem odsouhlasené vyúčtování Odměny Dopravce poté zasílá k zúčtování Objednateli. </w:t>
      </w:r>
      <w:bookmarkEnd w:id="34"/>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5"/>
    </w:p>
    <w:p w14:paraId="22757F6C" w14:textId="7A1B86B7" w:rsidR="000031BF" w:rsidRPr="007A49BB" w:rsidRDefault="000031BF" w:rsidP="006B37D0">
      <w:pPr>
        <w:pStyle w:val="Clanek11"/>
        <w:widowControl/>
        <w:tabs>
          <w:tab w:val="clear" w:pos="1180"/>
        </w:tabs>
        <w:ind w:left="0" w:hanging="709"/>
      </w:pPr>
      <w:bookmarkStart w:id="36"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6"/>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12FD0BB5"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w:t>
      </w:r>
      <w:proofErr w:type="spellStart"/>
      <w:r w:rsidR="002950CF">
        <w:t>a</w:t>
      </w:r>
      <w:del w:id="37" w:author="Autor">
        <w:r w:rsidR="002950CF" w:rsidDel="00A52804">
          <w:delText xml:space="preserve"> </w:delText>
        </w:r>
      </w:del>
      <w:ins w:id="38" w:author="Autor">
        <w:r w:rsidR="00A52804">
          <w:t>Poplatků</w:t>
        </w:r>
        <w:proofErr w:type="spellEnd"/>
        <w:r w:rsidR="00A52804">
          <w:t xml:space="preserve"> za užití autobusových stání</w:t>
        </w:r>
      </w:ins>
      <w:del w:id="39" w:author="Autor">
        <w:r w:rsidR="002950CF" w:rsidDel="00A52804">
          <w:delText>vyjma změn počtu vjezdů na autobusová nádraží</w:delText>
        </w:r>
      </w:del>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 xml:space="preserve">Mýtné </w:t>
      </w:r>
      <w:ins w:id="40" w:author="Autor">
        <w:r w:rsidR="00A52804" w:rsidRPr="00F31FF6">
          <w:t xml:space="preserve">a Poplatky za užití autobusových stání </w:t>
        </w:r>
      </w:ins>
      <w:del w:id="41" w:author="Autor">
        <w:r w:rsidRPr="00044BDB" w:rsidDel="00A52804">
          <w:delText xml:space="preserve">bude </w:delText>
        </w:r>
      </w:del>
      <w:ins w:id="42" w:author="Autor">
        <w:r w:rsidR="00A52804" w:rsidRPr="00044BDB">
          <w:t>bud</w:t>
        </w:r>
        <w:r w:rsidR="00A52804">
          <w:t>ou</w:t>
        </w:r>
        <w:r w:rsidR="00A52804" w:rsidRPr="00044BDB">
          <w:t xml:space="preserve"> </w:t>
        </w:r>
      </w:ins>
      <w:r w:rsidRPr="00044BDB">
        <w:t xml:space="preserve">Dopravci Objednatelem </w:t>
      </w:r>
      <w:del w:id="43" w:author="Autor">
        <w:r w:rsidRPr="00044BDB" w:rsidDel="00A52804">
          <w:delText xml:space="preserve">hrazeno </w:delText>
        </w:r>
      </w:del>
      <w:ins w:id="44" w:author="Autor">
        <w:r w:rsidR="00A52804" w:rsidRPr="00044BDB">
          <w:t>hrazen</w:t>
        </w:r>
        <w:r w:rsidR="00A52804">
          <w:t>y</w:t>
        </w:r>
        <w:r w:rsidR="00A52804" w:rsidRPr="00044BDB">
          <w:t xml:space="preserve"> </w:t>
        </w:r>
      </w:ins>
      <w:r w:rsidRPr="00044BDB">
        <w:t xml:space="preserve">současně s Doplatkem, a to na základě vyúčtování mýtného </w:t>
      </w:r>
      <w:ins w:id="45" w:author="Autor">
        <w:r w:rsidR="00A52804" w:rsidRPr="00B34F85">
          <w:t>a Poplatků za užití autobusových stání</w:t>
        </w:r>
        <w:r w:rsidR="00A52804" w:rsidRPr="00044BDB">
          <w:t xml:space="preserve"> </w:t>
        </w:r>
      </w:ins>
      <w:r w:rsidRPr="00044BDB">
        <w:t>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xml:space="preserve">. </w:t>
      </w:r>
      <w:ins w:id="46" w:author="Autor">
        <w:r w:rsidR="00A52804" w:rsidRPr="00B34F85">
          <w:t xml:space="preserve">Vyúčtování Poplatků za užití autobusových stání musí obsahovat uhrazené ceny za užití autobusových stání s rozlišením podle místa zpoplatnění, </w:t>
        </w:r>
        <w:r w:rsidR="00A52804">
          <w:t>L</w:t>
        </w:r>
        <w:r w:rsidR="00A52804" w:rsidRPr="00B34F85">
          <w:t xml:space="preserve">inek a </w:t>
        </w:r>
        <w:r w:rsidR="00A52804">
          <w:t>S</w:t>
        </w:r>
        <w:r w:rsidR="00A52804" w:rsidRPr="00B34F85">
          <w:t xml:space="preserve">pojů, které autobusové stání využívají včetně rozlišení, zda spoj autobusové stání využívá pouze pro nástup, případně pouze pro výstup, anebo pro nástup i výstup (průjezdné spoje), a to včetně četnosti využití stání v daném měsíci dle vzoru uvedeného v Příloze č. </w:t>
        </w:r>
        <w:r w:rsidR="00A52804">
          <w:t>3</w:t>
        </w:r>
        <w:r w:rsidR="00A52804" w:rsidRPr="00B34F85">
          <w:t xml:space="preserve"> této smlouvy, přičemž k vyúčtování Poplatků za užití autobusových stání bude přiložen doklad o jejich zaplacení. </w:t>
        </w:r>
      </w:ins>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ins w:id="47" w:author="Autor">
        <w:r w:rsidR="00A52804" w:rsidRPr="00A52804">
          <w:t xml:space="preserve"> </w:t>
        </w:r>
        <w:r w:rsidR="00A52804" w:rsidRPr="00B34F85">
          <w:t xml:space="preserve">Obdobně Objednatel Dopravci hradí jen Poplatky za užití autobusových stání v rámci plnění Závazku veřejné služby na </w:t>
        </w:r>
        <w:r w:rsidR="00A52804">
          <w:t>S</w:t>
        </w:r>
        <w:r w:rsidR="00A52804" w:rsidRPr="00B34F85">
          <w:t>pojích dle Přílohy č. 1</w:t>
        </w:r>
        <w:r w:rsidR="00A52804">
          <w:t>a a Přílohy č. 1b</w:t>
        </w:r>
        <w:r w:rsidR="00A52804" w:rsidRPr="00B34F85">
          <w:t xml:space="preserve"> této Smlouvy, a to pouze v případě, že </w:t>
        </w:r>
        <w:r w:rsidR="00A52804">
          <w:t>Objednateli</w:t>
        </w:r>
        <w:r w:rsidR="00A52804" w:rsidRPr="00B34F85">
          <w:t xml:space="preserve"> poskytne smlouvu o užívání autobusových stání a každou její změnu.</w:t>
        </w:r>
      </w:ins>
    </w:p>
    <w:p w14:paraId="39402029" w14:textId="276566EA" w:rsidR="000031BF" w:rsidRDefault="000031BF" w:rsidP="006B37D0">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w:t>
      </w:r>
      <w:r w:rsidRPr="007A49BB">
        <w:lastRenderedPageBreak/>
        <w:t xml:space="preserve">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70B5D8C2" w14:textId="510E93C4" w:rsidR="002166E6" w:rsidRPr="00C17C32" w:rsidRDefault="002950CF" w:rsidP="006B37D0">
      <w:pPr>
        <w:pStyle w:val="Clanek11"/>
        <w:widowControl/>
        <w:tabs>
          <w:tab w:val="clear" w:pos="1180"/>
        </w:tabs>
        <w:ind w:left="0" w:hanging="709"/>
      </w:pPr>
      <w:del w:id="48" w:author="Autor">
        <w:r w:rsidDel="00A52804">
          <w:delText>V případě, že v průběhu trvání</w:delText>
        </w:r>
        <w:r w:rsidR="00AC28EE" w:rsidDel="00A52804">
          <w:delText xml:space="preserve"> této</w:delText>
        </w:r>
        <w:r w:rsidDel="00A52804">
          <w:delText xml:space="preserve"> Smlouvy dojde ke změně počtu vjezdů na jednotlivá autobusová nádraží</w:delText>
        </w:r>
        <w:r w:rsidR="00036147" w:rsidRPr="00036147" w:rsidDel="00A52804">
          <w:delText xml:space="preserve"> </w:delText>
        </w:r>
        <w:r w:rsidR="00036147" w:rsidDel="00A52804">
          <w:delText>oproti počtu vjezdů na jednotlivá autobusová nádraží vyplývajícímu z Rámcových jízdních řádů</w:delText>
        </w:r>
        <w:r w:rsidDel="00A52804">
          <w:delText xml:space="preserve">, </w:delText>
        </w:r>
        <w:r w:rsidR="003D49B4" w:rsidDel="00A52804">
          <w:delText xml:space="preserve">zavazuje se Objednatel Dopravci uhradit rozdíl </w:delText>
        </w:r>
        <w:r w:rsidR="00C93D56" w:rsidDel="00A52804">
          <w:delText>nákladů</w:delText>
        </w:r>
        <w:r w:rsidR="00036147" w:rsidDel="00A52804">
          <w:delText xml:space="preserve">, který bude vypočten </w:delText>
        </w:r>
        <w:r w:rsidR="00337F0E" w:rsidDel="00A52804">
          <w:delText xml:space="preserve">jako rozdíl počtu vjezdů </w:delText>
        </w:r>
        <w:r w:rsidR="0074105C" w:rsidDel="00A52804">
          <w:delText>násobený</w:delText>
        </w:r>
        <w:r w:rsidR="00337F0E" w:rsidDel="00A52804">
          <w:delText xml:space="preserve"> jednotkov</w:delText>
        </w:r>
        <w:r w:rsidR="0074105C" w:rsidDel="00A52804">
          <w:delText>ou</w:delText>
        </w:r>
        <w:r w:rsidR="00337F0E" w:rsidDel="00A52804">
          <w:delText xml:space="preserve"> cen</w:delText>
        </w:r>
        <w:r w:rsidR="0074105C" w:rsidDel="00A52804">
          <w:delText>ou</w:delText>
        </w:r>
        <w:r w:rsidR="00337F0E" w:rsidDel="00A52804">
          <w:delText xml:space="preserve"> za vjezd na příslušné autobusové nádraží</w:delText>
        </w:r>
        <w:r w:rsidR="00225969" w:rsidDel="00A52804">
          <w:delText xml:space="preserve"> uvedenou v</w:delText>
        </w:r>
        <w:r w:rsidR="00AA59DB" w:rsidDel="00A52804">
          <w:delText xml:space="preserve"> Příloze č. </w:delText>
        </w:r>
        <w:r w:rsidR="003709ED" w:rsidDel="00A52804">
          <w:delText>3</w:delText>
        </w:r>
        <w:r w:rsidR="00AA59DB" w:rsidDel="00A52804">
          <w:delText xml:space="preserve"> této Smlouvy</w:delText>
        </w:r>
        <w:r w:rsidR="00051642" w:rsidDel="00A52804">
          <w:delText xml:space="preserve"> (</w:delText>
        </w:r>
        <w:r w:rsidR="00AA0CA2" w:rsidDel="00A52804">
          <w:fldChar w:fldCharType="begin"/>
        </w:r>
        <w:r w:rsidR="00AA0CA2" w:rsidDel="00A52804">
          <w:delInstrText xml:space="preserve"> REF _Ref61424658 \h </w:delInstrText>
        </w:r>
        <w:r w:rsidR="00F13194" w:rsidDel="00A52804">
          <w:delInstrText xml:space="preserve"> \* MERGEFORMAT </w:delInstrText>
        </w:r>
        <w:r w:rsidR="00AA0CA2" w:rsidDel="00A52804">
          <w:fldChar w:fldCharType="separate"/>
        </w:r>
        <w:r w:rsidR="00715840" w:rsidDel="00A52804">
          <w:rPr>
            <w:b/>
            <w:bCs w:val="0"/>
          </w:rPr>
          <w:fldChar w:fldCharType="begin"/>
        </w:r>
        <w:r w:rsidR="00715840" w:rsidDel="00A52804">
          <w:delInstrText xml:space="preserve"> REF _Ref63949854 \h </w:delInstrText>
        </w:r>
        <w:r w:rsidR="00715840" w:rsidDel="00A52804">
          <w:rPr>
            <w:b/>
            <w:bCs w:val="0"/>
          </w:rPr>
        </w:r>
        <w:r w:rsidR="00715840" w:rsidDel="00A52804">
          <w:rPr>
            <w:b/>
            <w:bCs w:val="0"/>
          </w:rPr>
          <w:fldChar w:fldCharType="separate"/>
        </w:r>
        <w:r w:rsidR="00715840" w:rsidRPr="00F13194" w:rsidDel="00A52804">
          <w:delText>Příloha č. 3</w:delText>
        </w:r>
        <w:r w:rsidR="00715840" w:rsidRPr="007A49BB" w:rsidDel="00A52804">
          <w:delText> – </w:delText>
        </w:r>
        <w:r w:rsidR="00715840" w:rsidDel="00A52804">
          <w:delText>Ceny vjezdů na autobusová nádraží</w:delText>
        </w:r>
        <w:r w:rsidR="00715840" w:rsidDel="00A52804">
          <w:fldChar w:fldCharType="end"/>
        </w:r>
        <w:r w:rsidR="00AA0CA2" w:rsidDel="00A52804">
          <w:fldChar w:fldCharType="end"/>
        </w:r>
        <w:r w:rsidR="00051642" w:rsidDel="00A52804">
          <w:delText>)</w:delText>
        </w:r>
        <w:r w:rsidR="00337F0E" w:rsidDel="00A52804">
          <w:delText>, přičemž tímto způsobem bude výpočet proveden pro všechna autobusová nádraží.</w:delText>
        </w:r>
        <w:r w:rsidR="00C93D56" w:rsidDel="00A52804">
          <w:delText xml:space="preserve"> </w:delText>
        </w:r>
        <w:r w:rsidR="00A318AF" w:rsidDel="00A52804">
          <w:delText>Ke k</w:delText>
        </w:r>
        <w:r w:rsidR="003278AB" w:rsidDel="00A52804">
          <w:delText>ontrol</w:delText>
        </w:r>
        <w:r w:rsidR="00A318AF" w:rsidDel="00A52804">
          <w:delText>e</w:delText>
        </w:r>
        <w:r w:rsidR="003278AB" w:rsidDel="00A52804">
          <w:delText xml:space="preserve"> změny počtu vjezdů na autobusová nádraží</w:delText>
        </w:r>
        <w:r w:rsidR="00A318AF" w:rsidDel="00A52804">
          <w:delText xml:space="preserve"> a</w:delText>
        </w:r>
        <w:r w:rsidR="00F06CFB" w:rsidDel="00A52804">
          <w:delText> </w:delText>
        </w:r>
        <w:r w:rsidR="00A318AF" w:rsidDel="00A52804">
          <w:delText>úhradě nákladů dojde jedenkrát ročně</w:delText>
        </w:r>
        <w:r w:rsidR="00543F2A" w:rsidDel="00A52804">
          <w:delText xml:space="preserve"> za celý kalendářní rok</w:delText>
        </w:r>
        <w:r w:rsidR="00A318AF" w:rsidDel="00A52804">
          <w:delText xml:space="preserve">, přičemž kontrolu </w:delText>
        </w:r>
        <w:r w:rsidR="003278AB" w:rsidDel="00A52804">
          <w:delText xml:space="preserve">provede </w:delText>
        </w:r>
        <w:r w:rsidR="00A318AF" w:rsidDel="00A52804">
          <w:delText xml:space="preserve">Objednatel </w:delText>
        </w:r>
        <w:r w:rsidR="003278AB" w:rsidDel="00A52804">
          <w:delText>za předchozí kalendářní rok vždy do konce měsíce ledna</w:delText>
        </w:r>
        <w:r w:rsidR="00543F2A" w:rsidDel="00A52804">
          <w:delText>.</w:delText>
        </w:r>
        <w:r w:rsidR="003278AB" w:rsidDel="00A52804">
          <w:delText xml:space="preserve"> </w:delText>
        </w:r>
        <w:r w:rsidR="0074105C" w:rsidDel="00A52804">
          <w:delText xml:space="preserve">V případě, že </w:delText>
        </w:r>
        <w:r w:rsidR="00AC3493" w:rsidDel="00A52804">
          <w:delText>výsledkem bude kladné číslo, uhradí Objednatel tuto částku Dopravci v rámci měsíčního vyúčtování</w:delText>
        </w:r>
        <w:r w:rsidR="003278AB" w:rsidDel="00A52804">
          <w:delText xml:space="preserve"> za měsíc leden v únoru kalendářního roku</w:delText>
        </w:r>
        <w:r w:rsidR="00543F2A" w:rsidDel="00A52804">
          <w:delText xml:space="preserve"> za předchozí kalendářní rok</w:delText>
        </w:r>
        <w:r w:rsidR="00AC3493" w:rsidDel="00A52804">
          <w:delText>. V případě, že výsledkem bude záporné číslo, uhradí tuto částku Dopravce Objednateli</w:delText>
        </w:r>
        <w:r w:rsidR="008843B7" w:rsidDel="00A52804">
          <w:delText xml:space="preserve"> ve lhůtě patnácti (</w:delText>
        </w:r>
        <w:r w:rsidR="008843B7" w:rsidRPr="007A49BB" w:rsidDel="00A52804">
          <w:delText>15</w:delText>
        </w:r>
        <w:r w:rsidR="008843B7" w:rsidDel="00A52804">
          <w:delText>)</w:delText>
        </w:r>
        <w:r w:rsidR="008843B7" w:rsidRPr="007A49BB" w:rsidDel="00A52804">
          <w:delText xml:space="preserve"> dnů</w:delText>
        </w:r>
        <w:r w:rsidR="008843B7" w:rsidDel="00A52804">
          <w:delText xml:space="preserve"> od doručení výzvy k úhradě.</w:delText>
        </w:r>
        <w:r w:rsidR="009604F2" w:rsidDel="00A52804">
          <w:delText xml:space="preserve"> </w:delText>
        </w:r>
      </w:del>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49"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49"/>
    </w:p>
    <w:p w14:paraId="498A698F" w14:textId="5C12073A" w:rsidR="000031BF" w:rsidRDefault="000031BF" w:rsidP="006B37D0">
      <w:pPr>
        <w:pStyle w:val="Clanek11"/>
        <w:widowControl/>
        <w:tabs>
          <w:tab w:val="clear" w:pos="1180"/>
        </w:tabs>
        <w:ind w:left="0" w:hanging="709"/>
      </w:pPr>
      <w:bookmarkStart w:id="50"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51" w:name="_Hlk61419077"/>
      <w:r w:rsidR="00093BB8" w:rsidRPr="00093BB8">
        <w:t>pokut za porušení Technických a provozních standardů VDV</w:t>
      </w:r>
      <w:bookmarkEnd w:id="51"/>
      <w:r w:rsidRPr="00093BB8">
        <w:t>, který tvoří Přílohu č. 4 této Smlouvy, a to za každé jednotlivé porušení povinností.</w:t>
      </w:r>
      <w:bookmarkEnd w:id="50"/>
    </w:p>
    <w:p w14:paraId="7F2BC319" w14:textId="30C6C941" w:rsidR="00521729" w:rsidRPr="00083EC7" w:rsidRDefault="00521729" w:rsidP="006B37D0">
      <w:pPr>
        <w:pStyle w:val="Clanek11"/>
        <w:widowControl/>
        <w:tabs>
          <w:tab w:val="clear" w:pos="1180"/>
        </w:tabs>
        <w:ind w:left="0" w:hanging="709"/>
      </w:pPr>
      <w:bookmarkStart w:id="52"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52"/>
    </w:p>
    <w:p w14:paraId="0144610B" w14:textId="550C2AC7" w:rsidR="000031BF" w:rsidRPr="007A49BB" w:rsidRDefault="000031BF" w:rsidP="006B37D0">
      <w:pPr>
        <w:pStyle w:val="Clanek11"/>
        <w:widowControl/>
        <w:tabs>
          <w:tab w:val="clear" w:pos="1180"/>
        </w:tabs>
        <w:ind w:left="0" w:hanging="709"/>
      </w:pPr>
      <w:bookmarkStart w:id="53" w:name="_Ref276469345"/>
      <w:bookmarkStart w:id="54"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53"/>
    </w:p>
    <w:p w14:paraId="374B92BA" w14:textId="31BA88FA" w:rsidR="000031BF" w:rsidRPr="007A49BB" w:rsidRDefault="000031BF" w:rsidP="006B37D0">
      <w:pPr>
        <w:pStyle w:val="Clanek11"/>
        <w:widowControl/>
        <w:tabs>
          <w:tab w:val="clear" w:pos="1180"/>
        </w:tabs>
        <w:ind w:left="0" w:hanging="709"/>
      </w:pPr>
      <w:bookmarkStart w:id="55"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56" w:name="_Hlk63756587"/>
      <w:r w:rsidR="00915AAF">
        <w:t xml:space="preserve">(bez Operativní zálohy a Provozní zálohy, tj. </w:t>
      </w:r>
      <w:r w:rsidR="00B174E7">
        <w:t>pouze turnusových Vozidel)</w:t>
      </w:r>
      <w:bookmarkEnd w:id="56"/>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w:t>
      </w:r>
      <w:r w:rsidR="00337B3B">
        <w:lastRenderedPageBreak/>
        <w:t>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55"/>
    </w:p>
    <w:p w14:paraId="6948B818" w14:textId="61A9B90C" w:rsidR="000031BF" w:rsidRPr="007A49BB" w:rsidRDefault="000031BF" w:rsidP="006B37D0">
      <w:pPr>
        <w:pStyle w:val="Clanek11"/>
        <w:widowControl/>
        <w:tabs>
          <w:tab w:val="clear" w:pos="1180"/>
        </w:tabs>
        <w:ind w:left="0" w:hanging="709"/>
      </w:pPr>
      <w:bookmarkStart w:id="57"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58" w:name="_Ref271622398"/>
      <w:bookmarkEnd w:id="54"/>
      <w:bookmarkEnd w:id="57"/>
    </w:p>
    <w:p w14:paraId="25CB63CF" w14:textId="67234099" w:rsidR="000031BF" w:rsidRPr="007A49BB" w:rsidRDefault="000031BF" w:rsidP="006B37D0">
      <w:pPr>
        <w:pStyle w:val="Clanek11"/>
        <w:widowControl/>
        <w:tabs>
          <w:tab w:val="clear" w:pos="1180"/>
        </w:tabs>
        <w:ind w:left="0" w:hanging="709"/>
      </w:pPr>
      <w:bookmarkStart w:id="59"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58"/>
      <w:bookmarkEnd w:id="59"/>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60"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60"/>
    </w:p>
    <w:p w14:paraId="702112DC" w14:textId="472CF486" w:rsidR="000031BF" w:rsidRPr="007A49BB" w:rsidRDefault="000031BF" w:rsidP="006B37D0">
      <w:pPr>
        <w:pStyle w:val="Clanek11"/>
        <w:widowControl/>
        <w:tabs>
          <w:tab w:val="clear" w:pos="1180"/>
        </w:tabs>
        <w:ind w:left="0" w:hanging="709"/>
      </w:pPr>
      <w:bookmarkStart w:id="61" w:name="_Ref271622252"/>
      <w:bookmarkStart w:id="62"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61"/>
      <w:bookmarkEnd w:id="62"/>
    </w:p>
    <w:p w14:paraId="3FDD7444" w14:textId="0956C99A" w:rsidR="000031BF" w:rsidRPr="007A49BB" w:rsidRDefault="000031BF" w:rsidP="006B37D0">
      <w:pPr>
        <w:pStyle w:val="Clanek11"/>
        <w:widowControl/>
        <w:tabs>
          <w:tab w:val="clear" w:pos="1180"/>
        </w:tabs>
        <w:ind w:left="0" w:hanging="709"/>
      </w:pPr>
      <w:bookmarkStart w:id="63"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 xml:space="preserve">předložit Jízdní řád ke schválení </w:t>
      </w:r>
      <w:r w:rsidRPr="007A49BB">
        <w:lastRenderedPageBreak/>
        <w:t>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63"/>
    </w:p>
    <w:p w14:paraId="2DC21AC3" w14:textId="0CD474FB" w:rsidR="000031BF" w:rsidRPr="007A49BB" w:rsidRDefault="000031BF" w:rsidP="006B37D0">
      <w:pPr>
        <w:pStyle w:val="Clanek11"/>
        <w:widowControl/>
        <w:tabs>
          <w:tab w:val="clear" w:pos="1180"/>
        </w:tabs>
        <w:ind w:left="0" w:hanging="709"/>
      </w:pPr>
      <w:bookmarkStart w:id="64" w:name="_Ref274704069"/>
      <w:bookmarkStart w:id="65"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64"/>
      <w:bookmarkEnd w:id="65"/>
    </w:p>
    <w:p w14:paraId="0A897E50" w14:textId="05840207" w:rsidR="000031BF" w:rsidRPr="007A49BB" w:rsidRDefault="000031BF" w:rsidP="006B37D0">
      <w:pPr>
        <w:pStyle w:val="Clanek11"/>
        <w:widowControl/>
        <w:tabs>
          <w:tab w:val="clear" w:pos="1180"/>
        </w:tabs>
        <w:ind w:left="0" w:hanging="709"/>
      </w:pPr>
      <w:bookmarkStart w:id="66" w:name="_Ref271622606"/>
      <w:r w:rsidRPr="007A49BB">
        <w:t xml:space="preserve">V případě, že Objednatelem požadovaná změna Jízdního řádu vyžaduje změnu licence či vydání licence nové či vydání </w:t>
      </w:r>
      <w:proofErr w:type="spellStart"/>
      <w:r w:rsidRPr="007A49BB">
        <w:t>Eurolicence</w:t>
      </w:r>
      <w:proofErr w:type="spellEnd"/>
      <w:r w:rsidRPr="007A49BB">
        <w:t xml:space="preserv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66"/>
    </w:p>
    <w:p w14:paraId="01CA070A" w14:textId="5A40A356" w:rsidR="000031BF" w:rsidRPr="00DA2B61" w:rsidRDefault="000031BF" w:rsidP="006B37D0">
      <w:pPr>
        <w:pStyle w:val="Clanek11"/>
        <w:widowControl/>
        <w:tabs>
          <w:tab w:val="clear" w:pos="1180"/>
        </w:tabs>
        <w:ind w:left="0" w:hanging="709"/>
      </w:pPr>
      <w:bookmarkStart w:id="67" w:name="_Ref52871358"/>
      <w:bookmarkStart w:id="68"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67"/>
    </w:p>
    <w:p w14:paraId="693306C8" w14:textId="312B453E" w:rsidR="000031BF" w:rsidRPr="007A49BB" w:rsidRDefault="000031BF" w:rsidP="006B37D0">
      <w:pPr>
        <w:pStyle w:val="Clanek11"/>
        <w:widowControl/>
        <w:tabs>
          <w:tab w:val="clear" w:pos="1180"/>
        </w:tabs>
        <w:ind w:left="0" w:hanging="709"/>
      </w:pPr>
      <w:bookmarkStart w:id="69" w:name="_Ref271622614"/>
      <w:bookmarkEnd w:id="68"/>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69"/>
    </w:p>
    <w:p w14:paraId="337361CA" w14:textId="50630815" w:rsidR="000031BF" w:rsidRPr="007A49BB" w:rsidRDefault="000031BF" w:rsidP="006B37D0">
      <w:pPr>
        <w:pStyle w:val="Clanek11"/>
        <w:widowControl/>
        <w:tabs>
          <w:tab w:val="clear" w:pos="1180"/>
        </w:tabs>
        <w:ind w:left="0" w:hanging="709"/>
      </w:pPr>
      <w:bookmarkStart w:id="70"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w:t>
      </w:r>
      <w:r w:rsidRPr="007A49BB">
        <w:lastRenderedPageBreak/>
        <w:t xml:space="preserve">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70"/>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71" w:name="_Ref15231961"/>
      <w:r w:rsidRPr="007A49BB">
        <w:rPr>
          <w:rFonts w:asciiTheme="minorHAnsi" w:hAnsiTheme="minorHAnsi" w:cstheme="minorHAnsi"/>
          <w:szCs w:val="22"/>
        </w:rPr>
        <w:t>Změna rozsahu Závazku veřejné služby</w:t>
      </w:r>
      <w:bookmarkEnd w:id="71"/>
    </w:p>
    <w:p w14:paraId="321FB90A" w14:textId="6A97B404" w:rsidR="000031BF" w:rsidRPr="007A49BB" w:rsidRDefault="000031BF" w:rsidP="006B37D0">
      <w:pPr>
        <w:pStyle w:val="Clanek11"/>
        <w:widowControl/>
        <w:tabs>
          <w:tab w:val="clear" w:pos="1180"/>
        </w:tabs>
        <w:ind w:left="0" w:hanging="709"/>
      </w:pPr>
      <w:bookmarkStart w:id="72"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72"/>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30B3AD05" w:rsidR="000031BF" w:rsidRPr="007A49BB" w:rsidRDefault="000031BF" w:rsidP="006B37D0">
      <w:pPr>
        <w:pStyle w:val="Clanek11"/>
        <w:widowControl/>
        <w:tabs>
          <w:tab w:val="clear" w:pos="1180"/>
        </w:tabs>
        <w:ind w:left="0" w:hanging="709"/>
      </w:pPr>
      <w:bookmarkStart w:id="73" w:name="_Ref271622624"/>
      <w:bookmarkStart w:id="74"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w:t>
      </w:r>
      <w:r w:rsidRPr="00B07EC1">
        <w:lastRenderedPageBreak/>
        <w:t xml:space="preserve">služby v tomto navýšeném nebo sníženém rozsahu, a to za podmínek dle této Smlouvy. </w:t>
      </w:r>
      <w:bookmarkEnd w:id="73"/>
      <w:bookmarkEnd w:id="74"/>
      <w:r w:rsidR="00F90654" w:rsidRPr="00F90654">
        <w:t>Objednatel je však oprávněn požadovat Změnu rozsahu znamenající navýšení výkonů dle této Smlouvy, případně Změnu rozsahu znamenající snížení výkonů dle této Smlouvy</w:t>
      </w:r>
      <w:r w:rsidR="00DB68F5">
        <w:t>, tak, aby předpokládaný roční výkon v kterémkoli Dopravním roce činil nejméně 70 % předpokládaného ročního výkonu dle přílohy č. 2a Smlouvy, resp. dle přílohy č. 2b Smlouvy, a nejvýše 130 % předpokládaného ročního výkonu dle přílohy č. 2a Smlouvy, resp. dle přílohy č. 2b Smlouvy</w:t>
      </w:r>
      <w:r w:rsidR="00F90654" w:rsidRPr="00F90654">
        <w:t>.</w:t>
      </w:r>
    </w:p>
    <w:p w14:paraId="0245AE69" w14:textId="5C953C8A" w:rsidR="000031BF" w:rsidRPr="007A49BB" w:rsidRDefault="000031BF" w:rsidP="006B37D0">
      <w:pPr>
        <w:pStyle w:val="Clanek11"/>
        <w:widowControl/>
        <w:tabs>
          <w:tab w:val="clear" w:pos="1180"/>
        </w:tabs>
        <w:ind w:left="0" w:hanging="709"/>
      </w:pPr>
      <w:bookmarkStart w:id="75"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76"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75"/>
      <w:bookmarkEnd w:id="76"/>
    </w:p>
    <w:p w14:paraId="3619593A" w14:textId="78FAB360" w:rsidR="000031BF" w:rsidRPr="007A49BB" w:rsidRDefault="000031BF" w:rsidP="006B37D0">
      <w:pPr>
        <w:pStyle w:val="Clanek11"/>
        <w:widowControl/>
        <w:tabs>
          <w:tab w:val="clear" w:pos="1180"/>
        </w:tabs>
        <w:ind w:left="0" w:hanging="709"/>
      </w:pPr>
      <w:bookmarkStart w:id="77" w:name="_Ref274704726"/>
      <w:r w:rsidRPr="007A49BB">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77"/>
    </w:p>
    <w:p w14:paraId="0580CC22" w14:textId="5036A261" w:rsidR="000031BF" w:rsidRPr="007A49BB" w:rsidRDefault="000031BF" w:rsidP="006B37D0">
      <w:pPr>
        <w:pStyle w:val="Clanek11"/>
        <w:widowControl/>
        <w:tabs>
          <w:tab w:val="clear" w:pos="1180"/>
        </w:tabs>
        <w:ind w:left="0" w:hanging="709"/>
      </w:pPr>
      <w:bookmarkStart w:id="78"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78"/>
    </w:p>
    <w:p w14:paraId="3923E176" w14:textId="332A25F9" w:rsidR="000031BF" w:rsidRPr="007A49BB" w:rsidRDefault="000031BF" w:rsidP="006B37D0">
      <w:pPr>
        <w:pStyle w:val="Clanek11"/>
        <w:widowControl/>
        <w:tabs>
          <w:tab w:val="clear" w:pos="1180"/>
        </w:tabs>
        <w:ind w:left="0" w:hanging="709"/>
      </w:pPr>
      <w:bookmarkStart w:id="79" w:name="_Ref271622418"/>
      <w:bookmarkStart w:id="80" w:name="_Ref274704798"/>
      <w:bookmarkStart w:id="81"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79"/>
      <w:bookmarkEnd w:id="80"/>
      <w:bookmarkEnd w:id="81"/>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82"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82"/>
    </w:p>
    <w:p w14:paraId="0E0DD177" w14:textId="23966E96" w:rsidR="000031BF" w:rsidRDefault="000031BF" w:rsidP="006B37D0">
      <w:pPr>
        <w:pStyle w:val="Clanek11"/>
        <w:widowControl/>
        <w:tabs>
          <w:tab w:val="clear" w:pos="1180"/>
        </w:tabs>
        <w:ind w:left="0" w:hanging="709"/>
      </w:pPr>
      <w:bookmarkStart w:id="83"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že předložené doklady nebudou jasně prokazovat splnění povinností vyplývajících z Pravidel technologických postupů, organizačního a technického zabezpečení provozu, má se za to, že Dopravce prokazovanou povinnost nesplnil.</w:t>
      </w:r>
      <w:bookmarkEnd w:id="83"/>
    </w:p>
    <w:p w14:paraId="5D1D2C6F" w14:textId="530861C1" w:rsidR="0050446F" w:rsidRDefault="0050446F" w:rsidP="006B37D0">
      <w:pPr>
        <w:pStyle w:val="Clanek11"/>
        <w:widowControl/>
        <w:tabs>
          <w:tab w:val="clear" w:pos="1180"/>
        </w:tabs>
        <w:ind w:left="0" w:hanging="709"/>
      </w:pPr>
      <w:bookmarkStart w:id="84" w:name="_Ref61419755"/>
      <w:bookmarkStart w:id="85"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84"/>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85"/>
    </w:p>
    <w:p w14:paraId="09A90B3D" w14:textId="039B0893" w:rsidR="007C61F3" w:rsidRDefault="007C61F3" w:rsidP="006B37D0">
      <w:pPr>
        <w:pStyle w:val="Clanek11"/>
        <w:widowControl/>
        <w:tabs>
          <w:tab w:val="clear" w:pos="1180"/>
        </w:tabs>
        <w:ind w:left="0" w:hanging="709"/>
      </w:pPr>
      <w:bookmarkStart w:id="86"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86"/>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w:t>
      </w:r>
      <w:r w:rsidRPr="00D93DD6">
        <w:lastRenderedPageBreak/>
        <w:t xml:space="preserve">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87"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87"/>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88"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89" w:name="_Ref274700062"/>
      <w:bookmarkEnd w:id="88"/>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89"/>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90"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90"/>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91"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91"/>
    </w:p>
    <w:p w14:paraId="290196DA" w14:textId="2617BB92" w:rsidR="000031BF" w:rsidRPr="007A49BB" w:rsidRDefault="000031BF" w:rsidP="006B37D0">
      <w:pPr>
        <w:pStyle w:val="Clanek11"/>
        <w:widowControl/>
        <w:tabs>
          <w:tab w:val="clear" w:pos="1180"/>
        </w:tabs>
        <w:ind w:left="0" w:hanging="709"/>
      </w:pPr>
      <w:bookmarkStart w:id="92"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92"/>
    </w:p>
    <w:p w14:paraId="3D05006A" w14:textId="4954B82E" w:rsidR="000031BF" w:rsidRPr="007A49BB" w:rsidRDefault="000031BF" w:rsidP="006B37D0">
      <w:pPr>
        <w:pStyle w:val="Clanek11"/>
        <w:widowControl/>
        <w:tabs>
          <w:tab w:val="clear" w:pos="1180"/>
        </w:tabs>
        <w:ind w:left="0" w:hanging="709"/>
      </w:pPr>
      <w:bookmarkStart w:id="93" w:name="_Ref279968407"/>
      <w:r w:rsidRPr="007A49BB">
        <w:t>Objednatel je dále oprávněn vypovědět tuto Smlouvu pouze v následujících případech:</w:t>
      </w:r>
      <w:bookmarkEnd w:id="93"/>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w:t>
      </w:r>
      <w:proofErr w:type="spellStart"/>
      <w:r w:rsidRPr="007A49BB">
        <w:rPr>
          <w:rFonts w:asciiTheme="minorHAnsi" w:hAnsiTheme="minorHAnsi" w:cstheme="minorHAnsi"/>
          <w:szCs w:val="22"/>
        </w:rPr>
        <w:t>ii</w:t>
      </w:r>
      <w:proofErr w:type="spellEnd"/>
      <w:r w:rsidRPr="007A49BB">
        <w:rPr>
          <w:rFonts w:asciiTheme="minorHAnsi" w:hAnsiTheme="minorHAnsi" w:cstheme="minorHAnsi"/>
          <w:szCs w:val="22"/>
        </w:rPr>
        <w:t>)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w:t>
      </w:r>
      <w:proofErr w:type="spellStart"/>
      <w:r w:rsidRPr="007A49BB">
        <w:rPr>
          <w:rFonts w:asciiTheme="minorHAnsi" w:hAnsiTheme="minorHAnsi" w:cstheme="minorHAnsi"/>
          <w:szCs w:val="22"/>
        </w:rPr>
        <w:t>iii</w:t>
      </w:r>
      <w:proofErr w:type="spellEnd"/>
      <w:r w:rsidRPr="007A49BB">
        <w:rPr>
          <w:rFonts w:asciiTheme="minorHAnsi" w:hAnsiTheme="minorHAnsi" w:cstheme="minorHAnsi"/>
          <w:szCs w:val="22"/>
        </w:rPr>
        <w:t>)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94"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94"/>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Bankovní záruka</w:t>
      </w:r>
    </w:p>
    <w:p w14:paraId="3E1385ED" w14:textId="7011EA31" w:rsidR="000031BF" w:rsidRPr="007A49BB" w:rsidRDefault="00A56719" w:rsidP="006B37D0">
      <w:pPr>
        <w:pStyle w:val="Clanek11"/>
        <w:widowControl/>
        <w:tabs>
          <w:tab w:val="clear" w:pos="1180"/>
        </w:tabs>
        <w:ind w:left="0" w:hanging="709"/>
      </w:pPr>
      <w:bookmarkStart w:id="95"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95"/>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96" w:name="_Ref274782997"/>
      <w:bookmarkStart w:id="97" w:name="_Ref15231903"/>
      <w:bookmarkStart w:id="98"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96"/>
      <w:r w:rsidRPr="007A49BB">
        <w:t xml:space="preserve">vyplývajících pro Dopravce z této Smlouvy a právních předpisů </w:t>
      </w:r>
      <w:bookmarkStart w:id="99"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97"/>
      <w:bookmarkEnd w:id="99"/>
    </w:p>
    <w:p w14:paraId="2E06BB6B" w14:textId="5434A552" w:rsidR="000031BF" w:rsidRPr="007A49BB" w:rsidRDefault="000031BF" w:rsidP="006B37D0">
      <w:pPr>
        <w:pStyle w:val="Clanek11"/>
        <w:widowControl/>
        <w:tabs>
          <w:tab w:val="clear" w:pos="1180"/>
        </w:tabs>
        <w:ind w:left="0" w:hanging="709"/>
      </w:pPr>
      <w:bookmarkStart w:id="100"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100"/>
    </w:p>
    <w:bookmarkEnd w:id="98"/>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101"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101"/>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lastRenderedPageBreak/>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lastRenderedPageBreak/>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102"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102"/>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lastRenderedPageBreak/>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103" w:name="_Ref16592409"/>
      <w:r w:rsidRPr="007A49BB">
        <w:t>Nedílnou součástí této Smlouvy</w:t>
      </w:r>
      <w:r w:rsidR="00F26BD2">
        <w:t xml:space="preserve"> je dokument Smluvní pokuty a </w:t>
      </w:r>
      <w:r w:rsidRPr="007A49BB">
        <w:t>následující přílohy:</w:t>
      </w:r>
      <w:bookmarkEnd w:id="103"/>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104"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105"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4A483C4B"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106"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del w:id="107" w:author="Autor">
        <w:r w:rsidR="003709ED" w:rsidDel="00A52804">
          <w:rPr>
            <w:rFonts w:asciiTheme="minorHAnsi" w:hAnsiTheme="minorHAnsi" w:cstheme="minorHAnsi"/>
            <w:szCs w:val="22"/>
          </w:rPr>
          <w:delText>Ceny vjezdů na autobusová nádraží</w:delText>
        </w:r>
      </w:del>
      <w:bookmarkEnd w:id="106"/>
      <w:ins w:id="108" w:author="Autor">
        <w:r w:rsidR="00A52804" w:rsidRPr="00A52804">
          <w:rPr>
            <w:rFonts w:asciiTheme="minorHAnsi" w:hAnsiTheme="minorHAnsi" w:cstheme="minorHAnsi"/>
            <w:szCs w:val="22"/>
          </w:rPr>
          <w:t xml:space="preserve"> </w:t>
        </w:r>
        <w:r w:rsidR="00A52804" w:rsidRPr="0088440A">
          <w:rPr>
            <w:rFonts w:asciiTheme="minorHAnsi" w:hAnsiTheme="minorHAnsi" w:cstheme="minorHAnsi"/>
            <w:szCs w:val="22"/>
          </w:rPr>
          <w:t>Vzor vyúčtování Poplatků za užití autobusových stání</w:t>
        </w:r>
      </w:ins>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105"/>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104"/>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109"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 xml:space="preserve">(2)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109"/>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378D6" w14:textId="77777777" w:rsidR="00385E56" w:rsidRDefault="00385E56" w:rsidP="00161B4F">
      <w:r>
        <w:separator/>
      </w:r>
    </w:p>
  </w:endnote>
  <w:endnote w:type="continuationSeparator" w:id="0">
    <w:p w14:paraId="306B1F34" w14:textId="77777777" w:rsidR="00385E56" w:rsidRDefault="00385E56" w:rsidP="00161B4F">
      <w:r>
        <w:continuationSeparator/>
      </w:r>
    </w:p>
  </w:endnote>
  <w:endnote w:type="continuationNotice" w:id="1">
    <w:p w14:paraId="3A7ADF93" w14:textId="77777777" w:rsidR="00385E56" w:rsidRDefault="00385E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3BD48D79"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w:t>
    </w:r>
    <w:r w:rsidR="00EC0D3B">
      <w:rPr>
        <w:rFonts w:ascii="Calibri" w:hAnsi="Calibri"/>
        <w:b/>
        <w:sz w:val="22"/>
        <w:szCs w:val="22"/>
      </w:rPr>
      <w:t>5</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C1E87" w14:textId="77777777" w:rsidR="00385E56" w:rsidRDefault="00385E56" w:rsidP="00161B4F">
      <w:r>
        <w:separator/>
      </w:r>
    </w:p>
  </w:footnote>
  <w:footnote w:type="continuationSeparator" w:id="0">
    <w:p w14:paraId="26DB9BB2" w14:textId="77777777" w:rsidR="00385E56" w:rsidRDefault="00385E56" w:rsidP="00161B4F">
      <w:r>
        <w:continuationSeparator/>
      </w:r>
    </w:p>
  </w:footnote>
  <w:footnote w:type="continuationNotice" w:id="1">
    <w:p w14:paraId="1EE26B8C" w14:textId="77777777" w:rsidR="00385E56" w:rsidRDefault="00385E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3AEA"/>
    <w:rsid w:val="00063C6E"/>
    <w:rsid w:val="000647C8"/>
    <w:rsid w:val="0006686F"/>
    <w:rsid w:val="000702C2"/>
    <w:rsid w:val="0007209C"/>
    <w:rsid w:val="00075B88"/>
    <w:rsid w:val="0008089A"/>
    <w:rsid w:val="00081563"/>
    <w:rsid w:val="00083EC7"/>
    <w:rsid w:val="00083F98"/>
    <w:rsid w:val="00084D2A"/>
    <w:rsid w:val="00084D2F"/>
    <w:rsid w:val="000859D8"/>
    <w:rsid w:val="00087580"/>
    <w:rsid w:val="00093BB8"/>
    <w:rsid w:val="00094296"/>
    <w:rsid w:val="000942BB"/>
    <w:rsid w:val="000943C0"/>
    <w:rsid w:val="0009466D"/>
    <w:rsid w:val="00096CF9"/>
    <w:rsid w:val="000A30A7"/>
    <w:rsid w:val="000A31D2"/>
    <w:rsid w:val="000A6BCA"/>
    <w:rsid w:val="000A7E63"/>
    <w:rsid w:val="000B330E"/>
    <w:rsid w:val="000B546D"/>
    <w:rsid w:val="000B58B6"/>
    <w:rsid w:val="000B6534"/>
    <w:rsid w:val="000C1D2C"/>
    <w:rsid w:val="000C4CE9"/>
    <w:rsid w:val="000C5C9F"/>
    <w:rsid w:val="000C63B4"/>
    <w:rsid w:val="000C7BAB"/>
    <w:rsid w:val="000D4C3C"/>
    <w:rsid w:val="000E116E"/>
    <w:rsid w:val="000E36F1"/>
    <w:rsid w:val="000E72B3"/>
    <w:rsid w:val="000E7511"/>
    <w:rsid w:val="000F0999"/>
    <w:rsid w:val="000F10BA"/>
    <w:rsid w:val="0010092B"/>
    <w:rsid w:val="00102BEC"/>
    <w:rsid w:val="00106E84"/>
    <w:rsid w:val="001103C0"/>
    <w:rsid w:val="0011266A"/>
    <w:rsid w:val="0011336F"/>
    <w:rsid w:val="00115C17"/>
    <w:rsid w:val="0011613D"/>
    <w:rsid w:val="00116500"/>
    <w:rsid w:val="00117539"/>
    <w:rsid w:val="001243BF"/>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70F65"/>
    <w:rsid w:val="00190098"/>
    <w:rsid w:val="001903D1"/>
    <w:rsid w:val="00190475"/>
    <w:rsid w:val="00192651"/>
    <w:rsid w:val="00192E1F"/>
    <w:rsid w:val="00193711"/>
    <w:rsid w:val="00196EAA"/>
    <w:rsid w:val="001A17C0"/>
    <w:rsid w:val="001A43E6"/>
    <w:rsid w:val="001B1393"/>
    <w:rsid w:val="001B44E0"/>
    <w:rsid w:val="001C392F"/>
    <w:rsid w:val="001C4E78"/>
    <w:rsid w:val="001C6D06"/>
    <w:rsid w:val="001D03BA"/>
    <w:rsid w:val="001D20D4"/>
    <w:rsid w:val="001D4B85"/>
    <w:rsid w:val="001D5462"/>
    <w:rsid w:val="001D65FF"/>
    <w:rsid w:val="001E34AF"/>
    <w:rsid w:val="001E4742"/>
    <w:rsid w:val="001E5322"/>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574BF"/>
    <w:rsid w:val="0026347C"/>
    <w:rsid w:val="00270BB2"/>
    <w:rsid w:val="002716C6"/>
    <w:rsid w:val="00274A49"/>
    <w:rsid w:val="00274F4D"/>
    <w:rsid w:val="002769E0"/>
    <w:rsid w:val="002858D5"/>
    <w:rsid w:val="00287910"/>
    <w:rsid w:val="00294565"/>
    <w:rsid w:val="002950CF"/>
    <w:rsid w:val="002960CB"/>
    <w:rsid w:val="002969F5"/>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4410"/>
    <w:rsid w:val="00364677"/>
    <w:rsid w:val="00367274"/>
    <w:rsid w:val="0036743B"/>
    <w:rsid w:val="00367C40"/>
    <w:rsid w:val="00367E47"/>
    <w:rsid w:val="003709ED"/>
    <w:rsid w:val="003745B5"/>
    <w:rsid w:val="00375D0A"/>
    <w:rsid w:val="003805BD"/>
    <w:rsid w:val="00381A5A"/>
    <w:rsid w:val="00385E56"/>
    <w:rsid w:val="003878CB"/>
    <w:rsid w:val="00390416"/>
    <w:rsid w:val="003928A5"/>
    <w:rsid w:val="00394A1F"/>
    <w:rsid w:val="003A0150"/>
    <w:rsid w:val="003A0899"/>
    <w:rsid w:val="003A3B31"/>
    <w:rsid w:val="003B2B23"/>
    <w:rsid w:val="003B4E0A"/>
    <w:rsid w:val="003B7D44"/>
    <w:rsid w:val="003C5997"/>
    <w:rsid w:val="003D4407"/>
    <w:rsid w:val="003D49B4"/>
    <w:rsid w:val="003D59DC"/>
    <w:rsid w:val="003D7FDF"/>
    <w:rsid w:val="003E0200"/>
    <w:rsid w:val="003E235A"/>
    <w:rsid w:val="003E520F"/>
    <w:rsid w:val="003E5304"/>
    <w:rsid w:val="003E59B4"/>
    <w:rsid w:val="003E6A4A"/>
    <w:rsid w:val="003F15D2"/>
    <w:rsid w:val="003F3EEB"/>
    <w:rsid w:val="003F4E2A"/>
    <w:rsid w:val="00404E8E"/>
    <w:rsid w:val="00406BE8"/>
    <w:rsid w:val="004102EF"/>
    <w:rsid w:val="0041149F"/>
    <w:rsid w:val="0041655E"/>
    <w:rsid w:val="00420ED1"/>
    <w:rsid w:val="00422AAF"/>
    <w:rsid w:val="004272FA"/>
    <w:rsid w:val="004311E5"/>
    <w:rsid w:val="0043271B"/>
    <w:rsid w:val="004336EF"/>
    <w:rsid w:val="00435E2C"/>
    <w:rsid w:val="004364BF"/>
    <w:rsid w:val="0044373E"/>
    <w:rsid w:val="00444A40"/>
    <w:rsid w:val="00446BA9"/>
    <w:rsid w:val="00446EB0"/>
    <w:rsid w:val="0045115B"/>
    <w:rsid w:val="00454645"/>
    <w:rsid w:val="00454CC3"/>
    <w:rsid w:val="00456A9F"/>
    <w:rsid w:val="0046223F"/>
    <w:rsid w:val="00474803"/>
    <w:rsid w:val="00474ED7"/>
    <w:rsid w:val="0048404B"/>
    <w:rsid w:val="00485031"/>
    <w:rsid w:val="004913C0"/>
    <w:rsid w:val="0049140D"/>
    <w:rsid w:val="004918BA"/>
    <w:rsid w:val="004932DF"/>
    <w:rsid w:val="00496F20"/>
    <w:rsid w:val="004A0D4C"/>
    <w:rsid w:val="004A171C"/>
    <w:rsid w:val="004A2713"/>
    <w:rsid w:val="004A316B"/>
    <w:rsid w:val="004C0CA6"/>
    <w:rsid w:val="004C1C12"/>
    <w:rsid w:val="004C2511"/>
    <w:rsid w:val="004C3FFF"/>
    <w:rsid w:val="004C68F3"/>
    <w:rsid w:val="004C6C6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402D0"/>
    <w:rsid w:val="006428CE"/>
    <w:rsid w:val="00642E1C"/>
    <w:rsid w:val="00646BB2"/>
    <w:rsid w:val="00650964"/>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7C9F"/>
    <w:rsid w:val="006F1D1E"/>
    <w:rsid w:val="006F319A"/>
    <w:rsid w:val="006F3A1C"/>
    <w:rsid w:val="006F4B27"/>
    <w:rsid w:val="006F590C"/>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292C"/>
    <w:rsid w:val="00754783"/>
    <w:rsid w:val="0076269E"/>
    <w:rsid w:val="00763615"/>
    <w:rsid w:val="00763639"/>
    <w:rsid w:val="007644DF"/>
    <w:rsid w:val="00765DBB"/>
    <w:rsid w:val="007664B6"/>
    <w:rsid w:val="00766F43"/>
    <w:rsid w:val="0076724A"/>
    <w:rsid w:val="0077173E"/>
    <w:rsid w:val="007810EF"/>
    <w:rsid w:val="00783263"/>
    <w:rsid w:val="007834C4"/>
    <w:rsid w:val="0078638D"/>
    <w:rsid w:val="00786882"/>
    <w:rsid w:val="00791648"/>
    <w:rsid w:val="007A17FF"/>
    <w:rsid w:val="007A1E04"/>
    <w:rsid w:val="007A4925"/>
    <w:rsid w:val="007A49BB"/>
    <w:rsid w:val="007A4BE3"/>
    <w:rsid w:val="007B743E"/>
    <w:rsid w:val="007C17CF"/>
    <w:rsid w:val="007C2A08"/>
    <w:rsid w:val="007C577E"/>
    <w:rsid w:val="007C61F3"/>
    <w:rsid w:val="007C6991"/>
    <w:rsid w:val="007D0AE6"/>
    <w:rsid w:val="007D5B03"/>
    <w:rsid w:val="007D5BFC"/>
    <w:rsid w:val="007E4A74"/>
    <w:rsid w:val="007E5883"/>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6016"/>
    <w:rsid w:val="00857465"/>
    <w:rsid w:val="00857494"/>
    <w:rsid w:val="00860AF2"/>
    <w:rsid w:val="00860D31"/>
    <w:rsid w:val="00862AA2"/>
    <w:rsid w:val="00864B5A"/>
    <w:rsid w:val="00865F54"/>
    <w:rsid w:val="00872E63"/>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C0ADE"/>
    <w:rsid w:val="008C1318"/>
    <w:rsid w:val="008C6ABE"/>
    <w:rsid w:val="008C6D30"/>
    <w:rsid w:val="008D270F"/>
    <w:rsid w:val="008E10E2"/>
    <w:rsid w:val="008E3AF6"/>
    <w:rsid w:val="008E4DE7"/>
    <w:rsid w:val="008E5487"/>
    <w:rsid w:val="008E5C06"/>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66A4"/>
    <w:rsid w:val="009767D6"/>
    <w:rsid w:val="009808BF"/>
    <w:rsid w:val="00982D73"/>
    <w:rsid w:val="00984247"/>
    <w:rsid w:val="009903C6"/>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2804"/>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534E6"/>
    <w:rsid w:val="00B64371"/>
    <w:rsid w:val="00B67692"/>
    <w:rsid w:val="00B6793F"/>
    <w:rsid w:val="00B734AA"/>
    <w:rsid w:val="00B800A1"/>
    <w:rsid w:val="00B80E27"/>
    <w:rsid w:val="00B83928"/>
    <w:rsid w:val="00B840E3"/>
    <w:rsid w:val="00B879AF"/>
    <w:rsid w:val="00B94B2A"/>
    <w:rsid w:val="00B94D04"/>
    <w:rsid w:val="00B9751A"/>
    <w:rsid w:val="00BA0D0A"/>
    <w:rsid w:val="00BA50DE"/>
    <w:rsid w:val="00BA6DC6"/>
    <w:rsid w:val="00BB1154"/>
    <w:rsid w:val="00BB19DD"/>
    <w:rsid w:val="00BB1F1F"/>
    <w:rsid w:val="00BB2A45"/>
    <w:rsid w:val="00BB2BAA"/>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3D0F"/>
    <w:rsid w:val="00C45114"/>
    <w:rsid w:val="00C470EF"/>
    <w:rsid w:val="00C51B17"/>
    <w:rsid w:val="00C5385F"/>
    <w:rsid w:val="00C55301"/>
    <w:rsid w:val="00C55704"/>
    <w:rsid w:val="00C64F8B"/>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6092"/>
    <w:rsid w:val="00CF0DDF"/>
    <w:rsid w:val="00D0107D"/>
    <w:rsid w:val="00D069CC"/>
    <w:rsid w:val="00D106D9"/>
    <w:rsid w:val="00D17C6D"/>
    <w:rsid w:val="00D20EC1"/>
    <w:rsid w:val="00D26CFC"/>
    <w:rsid w:val="00D311BD"/>
    <w:rsid w:val="00D31272"/>
    <w:rsid w:val="00D37103"/>
    <w:rsid w:val="00D40A9D"/>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7507"/>
    <w:rsid w:val="00D83889"/>
    <w:rsid w:val="00D8407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B68F5"/>
    <w:rsid w:val="00DC3544"/>
    <w:rsid w:val="00DC5E73"/>
    <w:rsid w:val="00DD07E7"/>
    <w:rsid w:val="00DD26AD"/>
    <w:rsid w:val="00DD2896"/>
    <w:rsid w:val="00DD31E1"/>
    <w:rsid w:val="00DD34E9"/>
    <w:rsid w:val="00DD6E52"/>
    <w:rsid w:val="00DE027F"/>
    <w:rsid w:val="00DE33A7"/>
    <w:rsid w:val="00DE65A2"/>
    <w:rsid w:val="00DE75CD"/>
    <w:rsid w:val="00DF762A"/>
    <w:rsid w:val="00E00B41"/>
    <w:rsid w:val="00E0262E"/>
    <w:rsid w:val="00E115BC"/>
    <w:rsid w:val="00E12278"/>
    <w:rsid w:val="00E20F18"/>
    <w:rsid w:val="00E231DE"/>
    <w:rsid w:val="00E25618"/>
    <w:rsid w:val="00E30B40"/>
    <w:rsid w:val="00E3135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97CC6"/>
    <w:rsid w:val="00EA09C7"/>
    <w:rsid w:val="00EA1193"/>
    <w:rsid w:val="00EA3293"/>
    <w:rsid w:val="00EA3D34"/>
    <w:rsid w:val="00EA4F56"/>
    <w:rsid w:val="00EA631D"/>
    <w:rsid w:val="00EA7C3F"/>
    <w:rsid w:val="00EB0E34"/>
    <w:rsid w:val="00EB15E4"/>
    <w:rsid w:val="00EB2800"/>
    <w:rsid w:val="00EB41E1"/>
    <w:rsid w:val="00EB786B"/>
    <w:rsid w:val="00EC0D3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7D5E"/>
    <w:rsid w:val="00FB663E"/>
    <w:rsid w:val="00FC19A8"/>
    <w:rsid w:val="00FC589D"/>
    <w:rsid w:val="00FC6144"/>
    <w:rsid w:val="00FC7446"/>
    <w:rsid w:val="00FD018F"/>
    <w:rsid w:val="00FE317F"/>
    <w:rsid w:val="00FE7ECE"/>
    <w:rsid w:val="00FF036B"/>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16779</Words>
  <Characters>99001</Characters>
  <Application>Microsoft Office Word</Application>
  <DocSecurity>0</DocSecurity>
  <Lines>825</Lines>
  <Paragraphs>231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2021-05-14T09:12:00Z</dcterms:created>
  <dcterms:modified xsi:type="dcterms:W3CDTF">2021-06-04T10:23:00Z</dcterms:modified>
</cp:coreProperties>
</file>