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7C5F6503"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117CAC7F" w14:textId="77777777" w:rsidR="00A37746" w:rsidRPr="00767ECF" w:rsidRDefault="00A37746" w:rsidP="00A37746">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72B311A2" w14:textId="76F24D6A" w:rsidR="00A37746" w:rsidRDefault="00A37746" w:rsidP="00A37746">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653F93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1E3ED1">
        <w:rPr>
          <w:rFonts w:ascii="Calibri" w:hAnsi="Calibri"/>
          <w:sz w:val="22"/>
          <w:lang w:bidi="en-US"/>
        </w:rPr>
        <w:t>6</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DED96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ins w:id="37" w:author="Autor">
        <w:r w:rsidR="00A37746">
          <w:t>Poplatků za užití autobusových stání</w:t>
        </w:r>
      </w:ins>
      <w:del w:id="38" w:author="Autor">
        <w:r w:rsidR="002950CF" w:rsidDel="00A37746">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39" w:author="Autor">
        <w:r w:rsidR="00A37746" w:rsidRPr="00F31FF6">
          <w:t xml:space="preserve">a Poplatky za užití autobusových stání </w:t>
        </w:r>
      </w:ins>
      <w:del w:id="40" w:author="Autor">
        <w:r w:rsidRPr="00044BDB" w:rsidDel="00A37746">
          <w:delText xml:space="preserve">bude </w:delText>
        </w:r>
      </w:del>
      <w:ins w:id="41" w:author="Autor">
        <w:r w:rsidR="00A37746" w:rsidRPr="00044BDB">
          <w:t>bud</w:t>
        </w:r>
        <w:r w:rsidR="00A37746">
          <w:t>ou</w:t>
        </w:r>
        <w:r w:rsidR="00A37746" w:rsidRPr="00044BDB">
          <w:t xml:space="preserve"> </w:t>
        </w:r>
      </w:ins>
      <w:r w:rsidRPr="00044BDB">
        <w:t xml:space="preserve">Dopravci Objednatelem </w:t>
      </w:r>
      <w:del w:id="42" w:author="Autor">
        <w:r w:rsidRPr="00044BDB" w:rsidDel="00A37746">
          <w:delText xml:space="preserve">hrazeno </w:delText>
        </w:r>
      </w:del>
      <w:ins w:id="43" w:author="Autor">
        <w:r w:rsidR="00A37746" w:rsidRPr="00044BDB">
          <w:t>hrazen</w:t>
        </w:r>
        <w:r w:rsidR="00A37746">
          <w:t>y</w:t>
        </w:r>
        <w:r w:rsidR="00A37746" w:rsidRPr="00044BDB">
          <w:t xml:space="preserve"> </w:t>
        </w:r>
      </w:ins>
      <w:r w:rsidRPr="00044BDB">
        <w:t xml:space="preserve">současně s Doplatkem, a to na základě vyúčtování mýtného </w:t>
      </w:r>
      <w:ins w:id="44" w:author="Autor">
        <w:r w:rsidR="00A37746" w:rsidRPr="00B34F85">
          <w:t xml:space="preserve">a Poplatků za užití autobusových stání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5" w:author="Autor">
        <w:r w:rsidR="00A37746" w:rsidRPr="00B34F85">
          <w:t xml:space="preserve">Vyúčtování Poplatků za užití autobusových stání musí obsahovat uhrazené ceny za užití autobusových stání s rozlišením podle místa zpoplatnění, </w:t>
        </w:r>
        <w:r w:rsidR="00A37746">
          <w:t>L</w:t>
        </w:r>
        <w:r w:rsidR="00A37746" w:rsidRPr="00B34F85">
          <w:t xml:space="preserve">inek a </w:t>
        </w:r>
        <w:r w:rsidR="00A37746">
          <w:t>S</w:t>
        </w:r>
        <w:r w:rsidR="00A37746"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A37746">
          <w:t>3</w:t>
        </w:r>
        <w:r w:rsidR="00A37746"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6" w:author="Autor">
        <w:r w:rsidR="00A37746" w:rsidRPr="00A37746">
          <w:t xml:space="preserve"> </w:t>
        </w:r>
        <w:r w:rsidR="00A37746" w:rsidRPr="00B34F85">
          <w:t xml:space="preserve">Obdobně Objednatel Dopravci hradí jen Poplatky za užití autobusových stání v rámci plnění Závazku veřejné služby na </w:t>
        </w:r>
        <w:r w:rsidR="00A37746">
          <w:t>S</w:t>
        </w:r>
        <w:r w:rsidR="00A37746" w:rsidRPr="00B34F85">
          <w:t>pojích dle Přílohy č. 1</w:t>
        </w:r>
        <w:r w:rsidR="00A37746">
          <w:t>a a Přílohy č. 1b</w:t>
        </w:r>
        <w:r w:rsidR="00A37746" w:rsidRPr="00B34F85">
          <w:t xml:space="preserve"> této Smlouvy, a to pouze v případě, že </w:t>
        </w:r>
        <w:r w:rsidR="00A37746">
          <w:t>Objednateli</w:t>
        </w:r>
        <w:r w:rsidR="00A37746"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26B8C06B" w:rsidR="002166E6" w:rsidRPr="00C17C32" w:rsidRDefault="002950CF" w:rsidP="006B37D0">
      <w:pPr>
        <w:pStyle w:val="Clanek11"/>
        <w:widowControl/>
        <w:tabs>
          <w:tab w:val="clear" w:pos="1180"/>
        </w:tabs>
        <w:ind w:left="0" w:hanging="709"/>
      </w:pPr>
      <w:del w:id="47" w:author="Autor">
        <w:r w:rsidDel="00A37746">
          <w:delText>V případě, že v průběhu trvání</w:delText>
        </w:r>
        <w:r w:rsidR="00AC28EE" w:rsidDel="00A37746">
          <w:delText xml:space="preserve"> této</w:delText>
        </w:r>
        <w:r w:rsidDel="00A37746">
          <w:delText xml:space="preserve"> Smlouvy dojde ke změně počtu vjezdů na jednotlivá autobusová nádraží</w:delText>
        </w:r>
        <w:r w:rsidR="00036147" w:rsidRPr="00036147" w:rsidDel="00A37746">
          <w:delText xml:space="preserve"> </w:delText>
        </w:r>
        <w:r w:rsidR="00036147" w:rsidDel="00A37746">
          <w:delText>oproti počtu vjezdů na jednotlivá autobusová nádraží vyplývajícímu z Rámcových jízdních řádů</w:delText>
        </w:r>
        <w:r w:rsidDel="00A37746">
          <w:delText xml:space="preserve">, </w:delText>
        </w:r>
        <w:r w:rsidR="003D49B4" w:rsidDel="00A37746">
          <w:delText xml:space="preserve">zavazuje se Objednatel Dopravci uhradit rozdíl </w:delText>
        </w:r>
        <w:r w:rsidR="00C93D56" w:rsidDel="00A37746">
          <w:delText>nákladů</w:delText>
        </w:r>
        <w:r w:rsidR="00036147" w:rsidDel="00A37746">
          <w:delText xml:space="preserve">, který bude vypočten </w:delText>
        </w:r>
        <w:r w:rsidR="00337F0E" w:rsidDel="00A37746">
          <w:delText xml:space="preserve">jako rozdíl počtu vjezdů </w:delText>
        </w:r>
        <w:r w:rsidR="0074105C" w:rsidDel="00A37746">
          <w:delText>násobený</w:delText>
        </w:r>
        <w:r w:rsidR="00337F0E" w:rsidDel="00A37746">
          <w:delText xml:space="preserve"> jednotkov</w:delText>
        </w:r>
        <w:r w:rsidR="0074105C" w:rsidDel="00A37746">
          <w:delText>ou</w:delText>
        </w:r>
        <w:r w:rsidR="00337F0E" w:rsidDel="00A37746">
          <w:delText xml:space="preserve"> cen</w:delText>
        </w:r>
        <w:r w:rsidR="0074105C" w:rsidDel="00A37746">
          <w:delText>ou</w:delText>
        </w:r>
        <w:r w:rsidR="00337F0E" w:rsidDel="00A37746">
          <w:delText xml:space="preserve"> za vjezd na příslušné autobusové nádraží</w:delText>
        </w:r>
        <w:r w:rsidR="00225969" w:rsidDel="00A37746">
          <w:delText xml:space="preserve"> uvedenou v</w:delText>
        </w:r>
        <w:r w:rsidR="00AA59DB" w:rsidDel="00A37746">
          <w:delText xml:space="preserve"> Příloze č. </w:delText>
        </w:r>
        <w:r w:rsidR="003709ED" w:rsidDel="00A37746">
          <w:delText>3</w:delText>
        </w:r>
        <w:r w:rsidR="00AA59DB" w:rsidDel="00A37746">
          <w:delText xml:space="preserve"> této Smlouvy</w:delText>
        </w:r>
        <w:r w:rsidR="00051642" w:rsidDel="00A37746">
          <w:delText xml:space="preserve"> (</w:delText>
        </w:r>
        <w:r w:rsidR="00AA0CA2" w:rsidDel="00A37746">
          <w:fldChar w:fldCharType="begin"/>
        </w:r>
        <w:r w:rsidR="00AA0CA2" w:rsidDel="00A37746">
          <w:delInstrText xml:space="preserve"> REF _Ref61424658 \h </w:delInstrText>
        </w:r>
        <w:r w:rsidR="00F13194" w:rsidDel="00A37746">
          <w:delInstrText xml:space="preserve"> \* MERGEFORMAT </w:delInstrText>
        </w:r>
        <w:r w:rsidR="00AA0CA2" w:rsidDel="00A37746">
          <w:fldChar w:fldCharType="separate"/>
        </w:r>
        <w:r w:rsidR="00715840" w:rsidDel="00A37746">
          <w:rPr>
            <w:b/>
            <w:bCs w:val="0"/>
          </w:rPr>
          <w:fldChar w:fldCharType="begin"/>
        </w:r>
        <w:r w:rsidR="00715840" w:rsidDel="00A37746">
          <w:delInstrText xml:space="preserve"> REF _Ref63949854 \h </w:delInstrText>
        </w:r>
        <w:r w:rsidR="00715840" w:rsidDel="00A37746">
          <w:rPr>
            <w:b/>
            <w:bCs w:val="0"/>
          </w:rPr>
        </w:r>
        <w:r w:rsidR="00715840" w:rsidDel="00A37746">
          <w:rPr>
            <w:b/>
            <w:bCs w:val="0"/>
          </w:rPr>
          <w:fldChar w:fldCharType="separate"/>
        </w:r>
        <w:r w:rsidR="00715840" w:rsidRPr="00F13194" w:rsidDel="00A37746">
          <w:delText>Příloha č. 3</w:delText>
        </w:r>
        <w:r w:rsidR="00715840" w:rsidRPr="007A49BB" w:rsidDel="00A37746">
          <w:delText> – </w:delText>
        </w:r>
        <w:r w:rsidR="00715840" w:rsidDel="00A37746">
          <w:delText>Ceny vjezdů na autobusová nádraží</w:delText>
        </w:r>
        <w:r w:rsidR="00715840" w:rsidDel="00A37746">
          <w:fldChar w:fldCharType="end"/>
        </w:r>
        <w:r w:rsidR="00AA0CA2" w:rsidDel="00A37746">
          <w:fldChar w:fldCharType="end"/>
        </w:r>
        <w:r w:rsidR="00051642" w:rsidDel="00A37746">
          <w:delText>)</w:delText>
        </w:r>
        <w:r w:rsidR="00337F0E" w:rsidDel="00A37746">
          <w:delText>, přičemž tímto způsobem bude výpočet proveden pro všechna autobusová nádraží.</w:delText>
        </w:r>
        <w:r w:rsidR="00C93D56" w:rsidDel="00A37746">
          <w:delText xml:space="preserve"> </w:delText>
        </w:r>
        <w:r w:rsidR="00A318AF" w:rsidDel="00A37746">
          <w:delText>Ke k</w:delText>
        </w:r>
        <w:r w:rsidR="003278AB" w:rsidDel="00A37746">
          <w:delText>ontrol</w:delText>
        </w:r>
        <w:r w:rsidR="00A318AF" w:rsidDel="00A37746">
          <w:delText>e</w:delText>
        </w:r>
        <w:r w:rsidR="003278AB" w:rsidDel="00A37746">
          <w:delText xml:space="preserve"> změny počtu vjezdů na autobusová nádraží</w:delText>
        </w:r>
        <w:r w:rsidR="00A318AF" w:rsidDel="00A37746">
          <w:delText xml:space="preserve"> a</w:delText>
        </w:r>
        <w:r w:rsidR="00F06CFB" w:rsidDel="00A37746">
          <w:delText> </w:delText>
        </w:r>
        <w:r w:rsidR="00A318AF" w:rsidDel="00A37746">
          <w:delText>úhradě nákladů dojde jedenkrát ročně</w:delText>
        </w:r>
        <w:r w:rsidR="00543F2A" w:rsidDel="00A37746">
          <w:delText xml:space="preserve"> za celý kalendářní rok</w:delText>
        </w:r>
        <w:r w:rsidR="00A318AF" w:rsidDel="00A37746">
          <w:delText xml:space="preserve">, přičemž kontrolu </w:delText>
        </w:r>
        <w:r w:rsidR="003278AB" w:rsidDel="00A37746">
          <w:delText xml:space="preserve">provede </w:delText>
        </w:r>
        <w:r w:rsidR="00A318AF" w:rsidDel="00A37746">
          <w:delText xml:space="preserve">Objednatel </w:delText>
        </w:r>
        <w:r w:rsidR="003278AB" w:rsidDel="00A37746">
          <w:delText>za předchozí kalendářní rok vždy do konce měsíce ledna</w:delText>
        </w:r>
        <w:r w:rsidR="00543F2A" w:rsidDel="00A37746">
          <w:delText>.</w:delText>
        </w:r>
        <w:r w:rsidR="003278AB" w:rsidDel="00A37746">
          <w:delText xml:space="preserve"> </w:delText>
        </w:r>
        <w:r w:rsidR="0074105C" w:rsidDel="00A37746">
          <w:delText xml:space="preserve">V případě, že </w:delText>
        </w:r>
        <w:r w:rsidR="00AC3493" w:rsidDel="00A37746">
          <w:delText>výsledkem bude kladné číslo, uhradí Objednatel tuto částku Dopravci v rámci měsíčního vyúčtování</w:delText>
        </w:r>
        <w:r w:rsidR="003278AB" w:rsidDel="00A37746">
          <w:delText xml:space="preserve"> za měsíc leden v únoru kalendářního roku</w:delText>
        </w:r>
        <w:r w:rsidR="00543F2A" w:rsidDel="00A37746">
          <w:delText xml:space="preserve"> za předchozí kalendářní rok</w:delText>
        </w:r>
        <w:r w:rsidR="00AC3493" w:rsidDel="00A37746">
          <w:delText>. V případě, že výsledkem bude záporné číslo, uhradí tuto částku Dopravce Objednateli</w:delText>
        </w:r>
        <w:r w:rsidR="008843B7" w:rsidDel="00A37746">
          <w:delText xml:space="preserve"> ve lhůtě patnácti (</w:delText>
        </w:r>
        <w:r w:rsidR="008843B7" w:rsidRPr="007A49BB" w:rsidDel="00A37746">
          <w:delText>15</w:delText>
        </w:r>
        <w:r w:rsidR="008843B7" w:rsidDel="00A37746">
          <w:delText>)</w:delText>
        </w:r>
        <w:r w:rsidR="008843B7" w:rsidRPr="007A49BB" w:rsidDel="00A37746">
          <w:delText xml:space="preserve"> dnů</w:delText>
        </w:r>
        <w:r w:rsidR="008843B7" w:rsidDel="00A37746">
          <w:delText xml:space="preserve"> od doručení výzvy k úhradě.</w:delText>
        </w:r>
        <w:r w:rsidR="009604F2" w:rsidDel="00A37746">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8"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8"/>
    </w:p>
    <w:p w14:paraId="498A698F" w14:textId="5C12073A" w:rsidR="000031BF" w:rsidRDefault="000031BF" w:rsidP="006B37D0">
      <w:pPr>
        <w:pStyle w:val="Clanek11"/>
        <w:widowControl/>
        <w:tabs>
          <w:tab w:val="clear" w:pos="1180"/>
        </w:tabs>
        <w:ind w:left="0" w:hanging="709"/>
      </w:pPr>
      <w:bookmarkStart w:id="49"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0" w:name="_Hlk61419077"/>
      <w:r w:rsidR="00093BB8" w:rsidRPr="00093BB8">
        <w:t>pokut za porušení Technických a provozních standardů VDV</w:t>
      </w:r>
      <w:bookmarkEnd w:id="50"/>
      <w:r w:rsidRPr="00093BB8">
        <w:t>, který tvoří Přílohu č. 4 této Smlouvy, a to za každé jednotlivé porušení povinností.</w:t>
      </w:r>
      <w:bookmarkEnd w:id="49"/>
    </w:p>
    <w:p w14:paraId="7F2BC319" w14:textId="30C6C941" w:rsidR="00521729" w:rsidRPr="00083EC7" w:rsidRDefault="00521729" w:rsidP="006B37D0">
      <w:pPr>
        <w:pStyle w:val="Clanek11"/>
        <w:widowControl/>
        <w:tabs>
          <w:tab w:val="clear" w:pos="1180"/>
        </w:tabs>
        <w:ind w:left="0" w:hanging="709"/>
      </w:pPr>
      <w:bookmarkStart w:id="51"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1"/>
    </w:p>
    <w:p w14:paraId="0144610B" w14:textId="550C2AC7" w:rsidR="000031BF" w:rsidRPr="007A49BB" w:rsidRDefault="000031BF" w:rsidP="006B37D0">
      <w:pPr>
        <w:pStyle w:val="Clanek11"/>
        <w:widowControl/>
        <w:tabs>
          <w:tab w:val="clear" w:pos="1180"/>
        </w:tabs>
        <w:ind w:left="0" w:hanging="709"/>
      </w:pPr>
      <w:bookmarkStart w:id="52" w:name="_Ref276469345"/>
      <w:bookmarkStart w:id="53"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2"/>
    </w:p>
    <w:p w14:paraId="374B92BA" w14:textId="31BA88FA" w:rsidR="000031BF" w:rsidRPr="007A49BB" w:rsidRDefault="000031BF" w:rsidP="006B37D0">
      <w:pPr>
        <w:pStyle w:val="Clanek11"/>
        <w:widowControl/>
        <w:tabs>
          <w:tab w:val="clear" w:pos="1180"/>
        </w:tabs>
        <w:ind w:left="0" w:hanging="709"/>
      </w:pPr>
      <w:bookmarkStart w:id="54"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5" w:name="_Hlk63756587"/>
      <w:r w:rsidR="00915AAF">
        <w:t xml:space="preserve">(bez Operativní zálohy a Provozní zálohy, tj. </w:t>
      </w:r>
      <w:r w:rsidR="00B174E7">
        <w:t>pouze turnusových Vozidel)</w:t>
      </w:r>
      <w:bookmarkEnd w:id="55"/>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4"/>
    </w:p>
    <w:p w14:paraId="6948B818" w14:textId="61A9B90C" w:rsidR="000031BF" w:rsidRPr="007A49BB" w:rsidRDefault="000031BF" w:rsidP="006B37D0">
      <w:pPr>
        <w:pStyle w:val="Clanek11"/>
        <w:widowControl/>
        <w:tabs>
          <w:tab w:val="clear" w:pos="1180"/>
        </w:tabs>
        <w:ind w:left="0" w:hanging="709"/>
      </w:pPr>
      <w:bookmarkStart w:id="56"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7" w:name="_Ref271622398"/>
      <w:bookmarkEnd w:id="53"/>
      <w:bookmarkEnd w:id="56"/>
    </w:p>
    <w:p w14:paraId="25CB63CF" w14:textId="67234099" w:rsidR="000031BF" w:rsidRPr="007A49BB" w:rsidRDefault="000031BF" w:rsidP="006B37D0">
      <w:pPr>
        <w:pStyle w:val="Clanek11"/>
        <w:widowControl/>
        <w:tabs>
          <w:tab w:val="clear" w:pos="1180"/>
        </w:tabs>
        <w:ind w:left="0" w:hanging="709"/>
      </w:pPr>
      <w:bookmarkStart w:id="58"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7"/>
      <w:bookmarkEnd w:id="58"/>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9"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9"/>
    </w:p>
    <w:p w14:paraId="702112DC" w14:textId="472CF486" w:rsidR="000031BF" w:rsidRPr="007A49BB" w:rsidRDefault="000031BF" w:rsidP="006B37D0">
      <w:pPr>
        <w:pStyle w:val="Clanek11"/>
        <w:widowControl/>
        <w:tabs>
          <w:tab w:val="clear" w:pos="1180"/>
        </w:tabs>
        <w:ind w:left="0" w:hanging="709"/>
      </w:pPr>
      <w:bookmarkStart w:id="60" w:name="_Ref271622252"/>
      <w:bookmarkStart w:id="61"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0"/>
      <w:bookmarkEnd w:id="61"/>
    </w:p>
    <w:p w14:paraId="3FDD7444" w14:textId="0956C99A" w:rsidR="000031BF" w:rsidRPr="007A49BB" w:rsidRDefault="000031BF" w:rsidP="006B37D0">
      <w:pPr>
        <w:pStyle w:val="Clanek11"/>
        <w:widowControl/>
        <w:tabs>
          <w:tab w:val="clear" w:pos="1180"/>
        </w:tabs>
        <w:ind w:left="0" w:hanging="709"/>
      </w:pPr>
      <w:bookmarkStart w:id="62"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2"/>
    </w:p>
    <w:p w14:paraId="2DC21AC3" w14:textId="0CD474FB" w:rsidR="000031BF" w:rsidRPr="007A49BB" w:rsidRDefault="000031BF" w:rsidP="006B37D0">
      <w:pPr>
        <w:pStyle w:val="Clanek11"/>
        <w:widowControl/>
        <w:tabs>
          <w:tab w:val="clear" w:pos="1180"/>
        </w:tabs>
        <w:ind w:left="0" w:hanging="709"/>
      </w:pPr>
      <w:bookmarkStart w:id="63" w:name="_Ref274704069"/>
      <w:bookmarkStart w:id="64"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3"/>
      <w:bookmarkEnd w:id="64"/>
    </w:p>
    <w:p w14:paraId="0A897E50" w14:textId="05840207" w:rsidR="000031BF" w:rsidRPr="007A49BB" w:rsidRDefault="000031BF" w:rsidP="006B37D0">
      <w:pPr>
        <w:pStyle w:val="Clanek11"/>
        <w:widowControl/>
        <w:tabs>
          <w:tab w:val="clear" w:pos="1180"/>
        </w:tabs>
        <w:ind w:left="0" w:hanging="709"/>
      </w:pPr>
      <w:bookmarkStart w:id="65"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5"/>
    </w:p>
    <w:p w14:paraId="01CA070A" w14:textId="5A40A356" w:rsidR="000031BF" w:rsidRPr="00DA2B61" w:rsidRDefault="000031BF" w:rsidP="006B37D0">
      <w:pPr>
        <w:pStyle w:val="Clanek11"/>
        <w:widowControl/>
        <w:tabs>
          <w:tab w:val="clear" w:pos="1180"/>
        </w:tabs>
        <w:ind w:left="0" w:hanging="709"/>
      </w:pPr>
      <w:bookmarkStart w:id="66" w:name="_Ref52871358"/>
      <w:bookmarkStart w:id="67"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6"/>
    </w:p>
    <w:p w14:paraId="693306C8" w14:textId="312B453E" w:rsidR="000031BF" w:rsidRPr="007A49BB" w:rsidRDefault="000031BF" w:rsidP="006B37D0">
      <w:pPr>
        <w:pStyle w:val="Clanek11"/>
        <w:widowControl/>
        <w:tabs>
          <w:tab w:val="clear" w:pos="1180"/>
        </w:tabs>
        <w:ind w:left="0" w:hanging="709"/>
      </w:pPr>
      <w:bookmarkStart w:id="68" w:name="_Ref271622614"/>
      <w:bookmarkEnd w:id="67"/>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8"/>
    </w:p>
    <w:p w14:paraId="337361CA" w14:textId="50630815" w:rsidR="000031BF" w:rsidRPr="007A49BB" w:rsidRDefault="000031BF" w:rsidP="006B37D0">
      <w:pPr>
        <w:pStyle w:val="Clanek11"/>
        <w:widowControl/>
        <w:tabs>
          <w:tab w:val="clear" w:pos="1180"/>
        </w:tabs>
        <w:ind w:left="0" w:hanging="709"/>
      </w:pPr>
      <w:bookmarkStart w:id="69"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9"/>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0" w:name="_Ref15231961"/>
      <w:r w:rsidRPr="007A49BB">
        <w:rPr>
          <w:rFonts w:asciiTheme="minorHAnsi" w:hAnsiTheme="minorHAnsi" w:cstheme="minorHAnsi"/>
          <w:szCs w:val="22"/>
        </w:rPr>
        <w:t>Změna rozsahu Závazku veřejné služby</w:t>
      </w:r>
      <w:bookmarkEnd w:id="70"/>
    </w:p>
    <w:p w14:paraId="321FB90A" w14:textId="6A97B404" w:rsidR="000031BF" w:rsidRPr="007A49BB" w:rsidRDefault="000031BF" w:rsidP="006B37D0">
      <w:pPr>
        <w:pStyle w:val="Clanek11"/>
        <w:widowControl/>
        <w:tabs>
          <w:tab w:val="clear" w:pos="1180"/>
        </w:tabs>
        <w:ind w:left="0" w:hanging="709"/>
      </w:pPr>
      <w:bookmarkStart w:id="71"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1"/>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4C24861" w:rsidR="000031BF" w:rsidRPr="007A49BB" w:rsidRDefault="000031BF" w:rsidP="006B37D0">
      <w:pPr>
        <w:pStyle w:val="Clanek11"/>
        <w:widowControl/>
        <w:tabs>
          <w:tab w:val="clear" w:pos="1180"/>
        </w:tabs>
        <w:ind w:left="0" w:hanging="709"/>
      </w:pPr>
      <w:bookmarkStart w:id="72" w:name="_Ref271622624"/>
      <w:bookmarkStart w:id="73"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2"/>
      <w:bookmarkEnd w:id="73"/>
      <w:r w:rsidR="00F90654" w:rsidRPr="00F90654">
        <w:t>Objednatel je však oprávněn požadovat Změnu rozsahu znamenající navýšení výkonů dle této Smlouvy, případně Změnu rozsahu znamenající snížení výkonů dle této Smlouvy</w:t>
      </w:r>
      <w:r w:rsidR="001A60A3">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74"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5"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4"/>
      <w:bookmarkEnd w:id="75"/>
    </w:p>
    <w:p w14:paraId="3619593A" w14:textId="78FAB360" w:rsidR="000031BF" w:rsidRPr="007A49BB" w:rsidRDefault="000031BF" w:rsidP="006B37D0">
      <w:pPr>
        <w:pStyle w:val="Clanek11"/>
        <w:widowControl/>
        <w:tabs>
          <w:tab w:val="clear" w:pos="1180"/>
        </w:tabs>
        <w:ind w:left="0" w:hanging="709"/>
      </w:pPr>
      <w:bookmarkStart w:id="76"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6"/>
    </w:p>
    <w:p w14:paraId="0580CC22" w14:textId="5036A261" w:rsidR="000031BF" w:rsidRPr="007A49BB" w:rsidRDefault="000031BF" w:rsidP="006B37D0">
      <w:pPr>
        <w:pStyle w:val="Clanek11"/>
        <w:widowControl/>
        <w:tabs>
          <w:tab w:val="clear" w:pos="1180"/>
        </w:tabs>
        <w:ind w:left="0" w:hanging="709"/>
      </w:pPr>
      <w:bookmarkStart w:id="77"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7"/>
    </w:p>
    <w:p w14:paraId="3923E176" w14:textId="332A25F9" w:rsidR="000031BF" w:rsidRPr="007A49BB" w:rsidRDefault="000031BF" w:rsidP="006B37D0">
      <w:pPr>
        <w:pStyle w:val="Clanek11"/>
        <w:widowControl/>
        <w:tabs>
          <w:tab w:val="clear" w:pos="1180"/>
        </w:tabs>
        <w:ind w:left="0" w:hanging="709"/>
      </w:pPr>
      <w:bookmarkStart w:id="78" w:name="_Ref271622418"/>
      <w:bookmarkStart w:id="79" w:name="_Ref274704798"/>
      <w:bookmarkStart w:id="80"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8"/>
      <w:bookmarkEnd w:id="79"/>
      <w:bookmarkEnd w:id="80"/>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1"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1"/>
    </w:p>
    <w:p w14:paraId="0E0DD177" w14:textId="23966E96" w:rsidR="000031BF" w:rsidRDefault="000031BF" w:rsidP="006B37D0">
      <w:pPr>
        <w:pStyle w:val="Clanek11"/>
        <w:widowControl/>
        <w:tabs>
          <w:tab w:val="clear" w:pos="1180"/>
        </w:tabs>
        <w:ind w:left="0" w:hanging="709"/>
      </w:pPr>
      <w:bookmarkStart w:id="82"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2"/>
    </w:p>
    <w:p w14:paraId="5D1D2C6F" w14:textId="530861C1" w:rsidR="0050446F" w:rsidRDefault="0050446F" w:rsidP="006B37D0">
      <w:pPr>
        <w:pStyle w:val="Clanek11"/>
        <w:widowControl/>
        <w:tabs>
          <w:tab w:val="clear" w:pos="1180"/>
        </w:tabs>
        <w:ind w:left="0" w:hanging="709"/>
      </w:pPr>
      <w:bookmarkStart w:id="83" w:name="_Ref61419755"/>
      <w:bookmarkStart w:id="84"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3"/>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4"/>
    </w:p>
    <w:p w14:paraId="09A90B3D" w14:textId="039B0893" w:rsidR="007C61F3" w:rsidRDefault="007C61F3" w:rsidP="006B37D0">
      <w:pPr>
        <w:pStyle w:val="Clanek11"/>
        <w:widowControl/>
        <w:tabs>
          <w:tab w:val="clear" w:pos="1180"/>
        </w:tabs>
        <w:ind w:left="0" w:hanging="709"/>
      </w:pPr>
      <w:bookmarkStart w:id="85"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5"/>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6"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6"/>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7"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8" w:name="_Ref274700062"/>
      <w:bookmarkEnd w:id="87"/>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8"/>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9"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9"/>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0"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0"/>
    </w:p>
    <w:p w14:paraId="290196DA" w14:textId="2617BB92" w:rsidR="000031BF" w:rsidRPr="007A49BB" w:rsidRDefault="000031BF" w:rsidP="006B37D0">
      <w:pPr>
        <w:pStyle w:val="Clanek11"/>
        <w:widowControl/>
        <w:tabs>
          <w:tab w:val="clear" w:pos="1180"/>
        </w:tabs>
        <w:ind w:left="0" w:hanging="709"/>
      </w:pPr>
      <w:bookmarkStart w:id="91"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1"/>
    </w:p>
    <w:p w14:paraId="3D05006A" w14:textId="4954B82E" w:rsidR="000031BF" w:rsidRPr="007A49BB" w:rsidRDefault="000031BF" w:rsidP="006B37D0">
      <w:pPr>
        <w:pStyle w:val="Clanek11"/>
        <w:widowControl/>
        <w:tabs>
          <w:tab w:val="clear" w:pos="1180"/>
        </w:tabs>
        <w:ind w:left="0" w:hanging="709"/>
      </w:pPr>
      <w:bookmarkStart w:id="92" w:name="_Ref279968407"/>
      <w:r w:rsidRPr="007A49BB">
        <w:t>Objednatel je dále oprávněn vypovědět tuto Smlouvu pouze v následujících případech:</w:t>
      </w:r>
      <w:bookmarkEnd w:id="92"/>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3"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3"/>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4"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4"/>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5" w:name="_Ref274782997"/>
      <w:bookmarkStart w:id="96" w:name="_Ref15231903"/>
      <w:bookmarkStart w:id="97"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5"/>
      <w:r w:rsidRPr="007A49BB">
        <w:t xml:space="preserve">vyplývajících pro Dopravce z této Smlouvy a právních předpisů </w:t>
      </w:r>
      <w:bookmarkStart w:id="98"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6"/>
      <w:bookmarkEnd w:id="98"/>
    </w:p>
    <w:p w14:paraId="2E06BB6B" w14:textId="5434A552" w:rsidR="000031BF" w:rsidRPr="007A49BB" w:rsidRDefault="000031BF" w:rsidP="006B37D0">
      <w:pPr>
        <w:pStyle w:val="Clanek11"/>
        <w:widowControl/>
        <w:tabs>
          <w:tab w:val="clear" w:pos="1180"/>
        </w:tabs>
        <w:ind w:left="0" w:hanging="709"/>
      </w:pPr>
      <w:bookmarkStart w:id="99"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9"/>
    </w:p>
    <w:bookmarkEnd w:id="97"/>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0"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0"/>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1"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1"/>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2" w:name="_Ref16592409"/>
      <w:r w:rsidRPr="007A49BB">
        <w:t>Nedílnou součástí této Smlouvy</w:t>
      </w:r>
      <w:r w:rsidR="00F26BD2">
        <w:t xml:space="preserve"> je dokument Smluvní pokuty a </w:t>
      </w:r>
      <w:r w:rsidRPr="007A49BB">
        <w:t>následující přílohy:</w:t>
      </w:r>
      <w:bookmarkEnd w:id="102"/>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3"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4"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5B1DE8A3"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5"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6" w:author="Autor">
        <w:r w:rsidR="003709ED" w:rsidDel="00A37746">
          <w:rPr>
            <w:rFonts w:asciiTheme="minorHAnsi" w:hAnsiTheme="minorHAnsi" w:cstheme="minorHAnsi"/>
            <w:szCs w:val="22"/>
          </w:rPr>
          <w:delText>Ceny vjezdů na autobusová nádraží</w:delText>
        </w:r>
      </w:del>
      <w:bookmarkEnd w:id="105"/>
      <w:ins w:id="107" w:author="Autor">
        <w:r w:rsidR="00A37746" w:rsidRPr="00A37746">
          <w:rPr>
            <w:rFonts w:asciiTheme="minorHAnsi" w:hAnsiTheme="minorHAnsi" w:cstheme="minorHAnsi"/>
            <w:szCs w:val="22"/>
          </w:rPr>
          <w:t xml:space="preserve"> </w:t>
        </w:r>
        <w:r w:rsidR="00A37746"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4"/>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3"/>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03EC8" w14:textId="77777777" w:rsidR="00B47453" w:rsidRDefault="00B47453" w:rsidP="00161B4F">
      <w:r>
        <w:separator/>
      </w:r>
    </w:p>
  </w:endnote>
  <w:endnote w:type="continuationSeparator" w:id="0">
    <w:p w14:paraId="523E7EDF" w14:textId="77777777" w:rsidR="00B47453" w:rsidRDefault="00B47453" w:rsidP="00161B4F">
      <w:r>
        <w:continuationSeparator/>
      </w:r>
    </w:p>
  </w:endnote>
  <w:endnote w:type="continuationNotice" w:id="1">
    <w:p w14:paraId="103C899B" w14:textId="77777777" w:rsidR="00B47453" w:rsidRDefault="00B47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B21B2AF"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1E3ED1">
      <w:rPr>
        <w:rFonts w:ascii="Calibri" w:hAnsi="Calibri"/>
        <w:b/>
        <w:sz w:val="22"/>
        <w:szCs w:val="22"/>
      </w:rPr>
      <w:t>6</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3993A" w14:textId="77777777" w:rsidR="00B47453" w:rsidRDefault="00B47453" w:rsidP="00161B4F">
      <w:r>
        <w:separator/>
      </w:r>
    </w:p>
  </w:footnote>
  <w:footnote w:type="continuationSeparator" w:id="0">
    <w:p w14:paraId="4D6B0374" w14:textId="77777777" w:rsidR="00B47453" w:rsidRDefault="00B47453" w:rsidP="00161B4F">
      <w:r>
        <w:continuationSeparator/>
      </w:r>
    </w:p>
  </w:footnote>
  <w:footnote w:type="continuationNotice" w:id="1">
    <w:p w14:paraId="7B9EDCA9" w14:textId="77777777" w:rsidR="00B47453" w:rsidRDefault="00B474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609"/>
    <w:rsid w:val="00170F65"/>
    <w:rsid w:val="00190098"/>
    <w:rsid w:val="001903D1"/>
    <w:rsid w:val="00190475"/>
    <w:rsid w:val="00192651"/>
    <w:rsid w:val="00192E1F"/>
    <w:rsid w:val="00193711"/>
    <w:rsid w:val="00196EAA"/>
    <w:rsid w:val="001A17C0"/>
    <w:rsid w:val="001A3B8D"/>
    <w:rsid w:val="001A43E6"/>
    <w:rsid w:val="001A60A3"/>
    <w:rsid w:val="001B1393"/>
    <w:rsid w:val="001B44E0"/>
    <w:rsid w:val="001C392F"/>
    <w:rsid w:val="001C4997"/>
    <w:rsid w:val="001C4E78"/>
    <w:rsid w:val="001C6D06"/>
    <w:rsid w:val="001D03BA"/>
    <w:rsid w:val="001D20D4"/>
    <w:rsid w:val="001D4B85"/>
    <w:rsid w:val="001D5462"/>
    <w:rsid w:val="001D65FF"/>
    <w:rsid w:val="001E34AF"/>
    <w:rsid w:val="001E3ED1"/>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33A8"/>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746"/>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17992"/>
    <w:rsid w:val="00B26998"/>
    <w:rsid w:val="00B26A16"/>
    <w:rsid w:val="00B3516C"/>
    <w:rsid w:val="00B40520"/>
    <w:rsid w:val="00B442F6"/>
    <w:rsid w:val="00B448D9"/>
    <w:rsid w:val="00B44DFE"/>
    <w:rsid w:val="00B47453"/>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50C4"/>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2021-05-14T09:15:00Z</dcterms:created>
  <dcterms:modified xsi:type="dcterms:W3CDTF">2021-06-04T10:25:00Z</dcterms:modified>
</cp:coreProperties>
</file>