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Pr="00456A0D">
        <w:rPr>
          <w:rFonts w:ascii="Arial" w:hAnsi="Arial" w:cs="Arial"/>
          <w:shd w:val="clear" w:color="auto" w:fill="FFFFFF"/>
        </w:rPr>
        <w:t xml:space="preserve">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w:t>
      </w:r>
      <w:proofErr w:type="spellStart"/>
      <w:r w:rsidR="00397846">
        <w:rPr>
          <w:rFonts w:ascii="Arial" w:hAnsi="Arial" w:cs="Arial"/>
          <w:bCs/>
          <w:shd w:val="clear" w:color="auto" w:fill="FFFFFF"/>
        </w:rPr>
        <w:t>obsaditelnost</w:t>
      </w:r>
      <w:proofErr w:type="spellEnd"/>
      <w:r w:rsidR="00397846">
        <w:rPr>
          <w:rFonts w:ascii="Arial" w:hAnsi="Arial" w:cs="Arial"/>
          <w:bCs/>
          <w:shd w:val="clear" w:color="auto" w:fill="FFFFFF"/>
        </w:rPr>
        <w:t xml:space="preserve"> 20 míst k sezení. </w:t>
      </w:r>
      <w:proofErr w:type="spellStart"/>
      <w:r w:rsidR="004A5DD0" w:rsidRPr="004A5DD0">
        <w:rPr>
          <w:rFonts w:ascii="Arial" w:hAnsi="Arial" w:cs="Arial"/>
          <w:bCs/>
          <w:shd w:val="clear" w:color="auto" w:fill="FFFFFF"/>
        </w:rPr>
        <w:t>Nízkopodlažnost</w:t>
      </w:r>
      <w:proofErr w:type="spellEnd"/>
      <w:r w:rsidR="004A5DD0" w:rsidRPr="004A5DD0">
        <w:rPr>
          <w:rFonts w:ascii="Arial" w:hAnsi="Arial" w:cs="Arial"/>
          <w:bCs/>
          <w:shd w:val="clear" w:color="auto" w:fill="FFFFFF"/>
        </w:rPr>
        <w:t xml:space="preserve">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proofErr w:type="spellStart"/>
            <w:r w:rsidRPr="005D5A74">
              <w:lastRenderedPageBreak/>
              <w:t>Moravskobud</w:t>
            </w:r>
            <w:r w:rsidR="000269F8">
              <w:t>ějovicko</w:t>
            </w:r>
            <w:proofErr w:type="spellEnd"/>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proofErr w:type="spellStart"/>
            <w:r w:rsidRPr="005D5A74">
              <w:t>Humpolecko</w:t>
            </w:r>
            <w:proofErr w:type="spellEnd"/>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5F32B2">
        <w:rPr>
          <w:rFonts w:ascii="Arial" w:eastAsia="Calibri" w:hAnsi="Arial" w:cs="Arial"/>
          <w:bCs/>
        </w:rPr>
        <w:t xml:space="preserve">, v případě provedení LE bude </w:t>
      </w:r>
      <w:proofErr w:type="spellStart"/>
      <w:r w:rsidR="005F32B2">
        <w:rPr>
          <w:rFonts w:ascii="Arial" w:eastAsia="Calibri" w:hAnsi="Arial" w:cs="Arial"/>
          <w:bCs/>
        </w:rPr>
        <w:t>ofuk</w:t>
      </w:r>
      <w:proofErr w:type="spellEnd"/>
      <w:r w:rsidR="005F32B2">
        <w:rPr>
          <w:rFonts w:ascii="Arial" w:eastAsia="Calibri" w:hAnsi="Arial" w:cs="Arial"/>
          <w:bCs/>
        </w:rPr>
        <w:t xml:space="preserve">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w:t>
      </w:r>
      <w:proofErr w:type="gramStart"/>
      <w:r w:rsidR="00432E57">
        <w:rPr>
          <w:rFonts w:ascii="Arial" w:hAnsi="Arial" w:cs="Arial"/>
          <w:bCs/>
          <w:shd w:val="clear" w:color="auto" w:fill="FFFFFF"/>
        </w:rPr>
        <w:t xml:space="preserve">5 </w:t>
      </w:r>
      <w:r w:rsidRPr="00456A0D">
        <w:rPr>
          <w:rFonts w:ascii="Arial" w:hAnsi="Arial" w:cs="Arial"/>
          <w:bCs/>
          <w:shd w:val="clear" w:color="auto" w:fill="FFFFFF"/>
        </w:rPr>
        <w:t xml:space="preserve"> těchto</w:t>
      </w:r>
      <w:proofErr w:type="gramEnd"/>
      <w:r w:rsidRPr="00456A0D">
        <w:rPr>
          <w:rFonts w:ascii="Arial" w:hAnsi="Arial" w:cs="Arial"/>
          <w:bCs/>
          <w:shd w:val="clear" w:color="auto" w:fill="FFFFFF"/>
        </w:rPr>
        <w:t xml:space="preserve">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proofErr w:type="gramStart"/>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w:t>
      </w:r>
      <w:proofErr w:type="gramEnd"/>
      <w:r w:rsidR="00432E57">
        <w:rPr>
          <w:rFonts w:ascii="Arial" w:hAnsi="Arial" w:cs="Arial"/>
          <w:bCs/>
          <w:shd w:val="clear" w:color="auto" w:fill="FFFFFF"/>
        </w:rPr>
        <w:t xml:space="preserve">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 xml:space="preserve">Barva zobrazovaných </w:t>
      </w:r>
      <w:proofErr w:type="gramStart"/>
      <w:r w:rsidRPr="007B6ABE">
        <w:rPr>
          <w:rFonts w:cs="Arial"/>
          <w:shd w:val="clear" w:color="auto" w:fill="FFFFFF"/>
        </w:rPr>
        <w:t>znaků - červená</w:t>
      </w:r>
      <w:proofErr w:type="gramEnd"/>
      <w:r w:rsidRPr="007B6ABE">
        <w:rPr>
          <w:rFonts w:cs="Arial"/>
          <w:shd w:val="clear" w:color="auto" w:fill="FFFFFF"/>
        </w:rPr>
        <w:t xml:space="preserve">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w:t>
      </w:r>
      <w:proofErr w:type="gramStart"/>
      <w:r w:rsidRPr="00456A0D">
        <w:rPr>
          <w:rFonts w:ascii="Arial" w:hAnsi="Arial" w:cs="Arial"/>
        </w:rPr>
        <w:t>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w:t>
      </w:r>
      <w:proofErr w:type="gramEnd"/>
      <w:r w:rsidR="00DD79ED" w:rsidRPr="000909E8">
        <w:rPr>
          <w:rStyle w:val="Odkaznakoment"/>
          <w:rFonts w:ascii="Arial" w:hAnsi="Arial" w:cs="Arial"/>
          <w:sz w:val="22"/>
          <w:szCs w:val="22"/>
        </w:rPr>
        <w:t xml:space="preserve">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14278EB6"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4EF4192B"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w:t>
      </w:r>
      <w:del w:id="65" w:author="Autor">
        <w:r w:rsidRPr="00456A0D" w:rsidDel="00E650E3">
          <w:rPr>
            <w:rFonts w:ascii="Arial" w:hAnsi="Arial" w:cs="Arial"/>
          </w:rPr>
          <w:delText>musí být neplatnost původního označení zastávky zřetelně vyznačena jeho přelepením reflexní páskou ve tvaru kříže (případně zakrytím označení zastávky)</w:delText>
        </w:r>
      </w:del>
      <w:ins w:id="66" w:author="Autor">
        <w:r w:rsidR="00E650E3">
          <w:rPr>
            <w:rFonts w:ascii="Arial" w:hAnsi="Arial" w:cs="Arial"/>
          </w:rPr>
          <w:t>dopravce zřetelným způsobem</w:t>
        </w:r>
        <w:r w:rsidR="00EB41AD" w:rsidRPr="00EB41AD">
          <w:rPr>
            <w:rFonts w:ascii="Arial" w:hAnsi="Arial" w:cs="Arial"/>
          </w:rPr>
          <w:t xml:space="preserve"> </w:t>
        </w:r>
        <w:r w:rsidR="00EB41AD">
          <w:rPr>
            <w:rFonts w:ascii="Arial" w:hAnsi="Arial" w:cs="Arial"/>
          </w:rPr>
          <w:t>označí</w:t>
        </w:r>
        <w:r w:rsidR="00E650E3">
          <w:rPr>
            <w:rFonts w:ascii="Arial" w:hAnsi="Arial" w:cs="Arial"/>
          </w:rPr>
          <w:t>, že je daná zastávka mimo provoz</w:t>
        </w:r>
      </w:ins>
      <w:del w:id="67" w:author="Autor">
        <w:r w:rsidRPr="00456A0D" w:rsidDel="00E650E3">
          <w:rPr>
            <w:rFonts w:ascii="Arial" w:hAnsi="Arial" w:cs="Arial"/>
          </w:rPr>
          <w:delText xml:space="preserve"> a</w:delText>
        </w:r>
      </w:del>
      <w:ins w:id="68" w:author="Autor">
        <w:r w:rsidR="00E650E3">
          <w:rPr>
            <w:rFonts w:ascii="Arial" w:hAnsi="Arial" w:cs="Arial"/>
          </w:rPr>
          <w:t xml:space="preserve"> spolu s</w:t>
        </w:r>
      </w:ins>
      <w:r w:rsidRPr="00456A0D">
        <w:rPr>
          <w:rFonts w:ascii="Arial" w:hAnsi="Arial" w:cs="Arial"/>
        </w:rPr>
        <w:t xml:space="preserve">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9" w:name="_Toc6386430"/>
      <w:r w:rsidRPr="00F5040A">
        <w:rPr>
          <w:rFonts w:ascii="Arial" w:hAnsi="Arial" w:cs="Arial"/>
          <w:color w:val="auto"/>
        </w:rPr>
        <w:t>Pravidelná kontrola a údržba zastávek VDV</w:t>
      </w:r>
      <w:bookmarkEnd w:id="69"/>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w:t>
      </w:r>
      <w:r w:rsidRPr="00456A0D">
        <w:rPr>
          <w:rFonts w:ascii="Arial" w:eastAsia="Calibri" w:hAnsi="Arial" w:cs="Arial"/>
        </w:rPr>
        <w:lastRenderedPageBreak/>
        <w:t xml:space="preserve">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0" w:name="_Toc187136836"/>
      <w:bookmarkStart w:id="71"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0"/>
      <w:bookmarkEnd w:id="71"/>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72"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72"/>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3" w:name="_Toc6386434"/>
      <w:r w:rsidRPr="0023277E">
        <w:rPr>
          <w:rFonts w:ascii="Arial" w:hAnsi="Arial" w:cs="Arial"/>
          <w:color w:val="auto"/>
        </w:rPr>
        <w:t>Papírové jízdní doklady</w:t>
      </w:r>
      <w:bookmarkEnd w:id="73"/>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4" w:name="_Toc6386445"/>
      <w:r w:rsidRPr="0023277E">
        <w:rPr>
          <w:rFonts w:ascii="Arial" w:hAnsi="Arial" w:cs="Arial"/>
          <w:color w:val="auto"/>
        </w:rPr>
        <w:t>STANDARD DOPRAVNÍCH VÝKONŮ</w:t>
      </w:r>
      <w:bookmarkEnd w:id="74"/>
    </w:p>
    <w:p w14:paraId="1ECC6952" w14:textId="77777777" w:rsidR="00EA7200" w:rsidRPr="0023277E" w:rsidRDefault="00EA7200" w:rsidP="0023277E">
      <w:pPr>
        <w:pStyle w:val="Nadpis2"/>
        <w:rPr>
          <w:rFonts w:ascii="Arial" w:hAnsi="Arial" w:cs="Arial"/>
          <w:color w:val="auto"/>
        </w:rPr>
      </w:pPr>
      <w:bookmarkStart w:id="75" w:name="_Toc6386446"/>
      <w:r w:rsidRPr="0023277E">
        <w:rPr>
          <w:rFonts w:ascii="Arial" w:hAnsi="Arial" w:cs="Arial"/>
          <w:color w:val="auto"/>
        </w:rPr>
        <w:t>Zajištění dopravy dle jízdních řádů</w:t>
      </w:r>
      <w:bookmarkEnd w:id="75"/>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6" w:name="_Toc6386447"/>
      <w:r w:rsidRPr="0023277E">
        <w:rPr>
          <w:rFonts w:ascii="Arial" w:hAnsi="Arial" w:cs="Arial"/>
          <w:color w:val="auto"/>
        </w:rPr>
        <w:t>Přesnost a přistavování vozidel na zastávky</w:t>
      </w:r>
      <w:bookmarkEnd w:id="76"/>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7" w:name="_Toc6386448"/>
      <w:r w:rsidRPr="0023277E">
        <w:rPr>
          <w:rFonts w:ascii="Arial" w:hAnsi="Arial" w:cs="Arial"/>
          <w:color w:val="auto"/>
        </w:rPr>
        <w:lastRenderedPageBreak/>
        <w:t>Návaznost spojů</w:t>
      </w:r>
      <w:bookmarkEnd w:id="77"/>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8"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8"/>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9" w:name="_Toc6386453"/>
      <w:r w:rsidRPr="00D41CE6">
        <w:rPr>
          <w:rFonts w:ascii="Arial" w:hAnsi="Arial" w:cs="Arial"/>
          <w:color w:val="auto"/>
        </w:rPr>
        <w:t>Záznam o provozu vozidla</w:t>
      </w:r>
      <w:bookmarkEnd w:id="7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80" w:name="_Ref459031527"/>
      <w:bookmarkStart w:id="81" w:name="_Toc460335159"/>
      <w:bookmarkStart w:id="82" w:name="_Toc6386457"/>
      <w:r w:rsidRPr="00D41CE6">
        <w:rPr>
          <w:rFonts w:ascii="Arial" w:hAnsi="Arial" w:cs="Arial"/>
          <w:color w:val="auto"/>
        </w:rPr>
        <w:t>Stanovení požadavků na zaměstnance dopravců přicházející do styku s cestující veřejností</w:t>
      </w:r>
      <w:bookmarkEnd w:id="80"/>
      <w:bookmarkEnd w:id="81"/>
      <w:bookmarkEnd w:id="82"/>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83" w:name="_Toc6386458"/>
      <w:r w:rsidRPr="00D41CE6">
        <w:rPr>
          <w:rFonts w:ascii="Arial" w:hAnsi="Arial" w:cs="Arial"/>
          <w:color w:val="auto"/>
        </w:rPr>
        <w:t>Požadavky na servisní personál dopravců</w:t>
      </w:r>
      <w:bookmarkEnd w:id="83"/>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4" w:name="_Toc6386459"/>
      <w:r w:rsidRPr="00D41CE6">
        <w:rPr>
          <w:rFonts w:ascii="Arial" w:hAnsi="Arial" w:cs="Arial"/>
          <w:color w:val="auto"/>
        </w:rPr>
        <w:lastRenderedPageBreak/>
        <w:t>Informační povinnosti dopravců</w:t>
      </w:r>
      <w:bookmarkEnd w:id="84"/>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5" w:name="_Toc6386460"/>
      <w:r w:rsidRPr="00D41CE6">
        <w:rPr>
          <w:rFonts w:ascii="Arial" w:hAnsi="Arial" w:cs="Arial"/>
          <w:color w:val="auto"/>
        </w:rPr>
        <w:t>Školení zaměstnanců dopravce</w:t>
      </w:r>
      <w:bookmarkEnd w:id="85"/>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6" w:name="_Toc6386461"/>
      <w:r w:rsidRPr="00D41CE6">
        <w:rPr>
          <w:rFonts w:ascii="Arial" w:hAnsi="Arial" w:cs="Arial"/>
          <w:color w:val="auto"/>
        </w:rPr>
        <w:t>STANDARD VÝLUK A OMEZENÍ DOPRAVY</w:t>
      </w:r>
      <w:bookmarkEnd w:id="86"/>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7" w:name="_Toc6386462"/>
      <w:r w:rsidRPr="00D41CE6">
        <w:rPr>
          <w:rFonts w:ascii="Arial" w:hAnsi="Arial" w:cs="Arial"/>
          <w:color w:val="auto"/>
        </w:rPr>
        <w:t>Výluky na železnici</w:t>
      </w:r>
      <w:bookmarkEnd w:id="87"/>
    </w:p>
    <w:p w14:paraId="29FA0A0F" w14:textId="77777777" w:rsidR="00494712" w:rsidRPr="00D41CE6" w:rsidRDefault="00494712" w:rsidP="00D41CE6">
      <w:pPr>
        <w:pStyle w:val="Nadpis3"/>
        <w:rPr>
          <w:rFonts w:ascii="Arial" w:hAnsi="Arial" w:cs="Arial"/>
          <w:color w:val="auto"/>
        </w:rPr>
      </w:pPr>
      <w:bookmarkStart w:id="88" w:name="_Toc6386463"/>
      <w:r w:rsidRPr="00D41CE6">
        <w:rPr>
          <w:rFonts w:ascii="Arial" w:hAnsi="Arial" w:cs="Arial"/>
          <w:color w:val="auto"/>
        </w:rPr>
        <w:t>Plánované výluky</w:t>
      </w:r>
      <w:bookmarkEnd w:id="88"/>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9" w:name="_Toc6386464"/>
      <w:r w:rsidRPr="00D41CE6">
        <w:rPr>
          <w:rFonts w:ascii="Arial" w:hAnsi="Arial" w:cs="Arial"/>
          <w:color w:val="auto"/>
        </w:rPr>
        <w:t>Neplánované výluky a jiná omezení dopravy</w:t>
      </w:r>
      <w:bookmarkEnd w:id="89"/>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0" w:name="_Toc6386465"/>
      <w:r w:rsidRPr="007A2A7C">
        <w:rPr>
          <w:rFonts w:ascii="Arial" w:hAnsi="Arial" w:cs="Arial"/>
          <w:color w:val="auto"/>
        </w:rPr>
        <w:t>Výluky na silničních komunikacích</w:t>
      </w:r>
      <w:bookmarkEnd w:id="90"/>
    </w:p>
    <w:p w14:paraId="706A6675" w14:textId="77777777" w:rsidR="00494712" w:rsidRPr="007A2A7C" w:rsidRDefault="00494712" w:rsidP="007A2A7C">
      <w:pPr>
        <w:pStyle w:val="Nadpis3"/>
        <w:rPr>
          <w:rFonts w:ascii="Arial" w:hAnsi="Arial" w:cs="Arial"/>
          <w:color w:val="auto"/>
        </w:rPr>
      </w:pPr>
      <w:bookmarkStart w:id="91" w:name="_Toc6386466"/>
      <w:r w:rsidRPr="007A2A7C">
        <w:rPr>
          <w:rFonts w:ascii="Arial" w:hAnsi="Arial" w:cs="Arial"/>
          <w:color w:val="auto"/>
        </w:rPr>
        <w:t>Rozsáhlé výluky se značným dopadem na dopravu</w:t>
      </w:r>
      <w:bookmarkEnd w:id="91"/>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92" w:name="_Toc6386467"/>
      <w:r w:rsidRPr="007A2A7C">
        <w:rPr>
          <w:rFonts w:ascii="Arial" w:hAnsi="Arial" w:cs="Arial"/>
          <w:color w:val="auto"/>
        </w:rPr>
        <w:t>Drobné výluky s omezeným dopadem na dopravu</w:t>
      </w:r>
      <w:bookmarkEnd w:id="92"/>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93" w:name="_Toc6386468"/>
      <w:r w:rsidRPr="007A2A7C">
        <w:rPr>
          <w:rFonts w:ascii="Arial" w:hAnsi="Arial" w:cs="Arial"/>
          <w:color w:val="auto"/>
        </w:rPr>
        <w:t>Informování cestujících o výluce – uzavírce, objížďce</w:t>
      </w:r>
      <w:bookmarkEnd w:id="93"/>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4" w:name="_KONTROLA_DODRŽOVÁNÍ_PŘEDEPSANÝCH"/>
      <w:bookmarkStart w:id="95" w:name="_Toc6386469"/>
      <w:bookmarkStart w:id="96" w:name="_Ref61339787"/>
      <w:bookmarkEnd w:id="94"/>
      <w:r w:rsidRPr="007A2A7C">
        <w:rPr>
          <w:rFonts w:ascii="Arial" w:hAnsi="Arial" w:cs="Arial"/>
          <w:color w:val="auto"/>
        </w:rPr>
        <w:t>KONTROLA DODRŽOVÁNÍ PŘEDEPSANÝCH STANDARDŮ A ÚHRADA SANKCÍ</w:t>
      </w:r>
      <w:bookmarkEnd w:id="95"/>
      <w:bookmarkEnd w:id="96"/>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7" w:name="_Toc535324013"/>
      <w:bookmarkStart w:id="98" w:name="_Toc6386475"/>
      <w:bookmarkEnd w:id="97"/>
      <w:r w:rsidRPr="007A2A7C">
        <w:rPr>
          <w:rFonts w:ascii="Arial" w:hAnsi="Arial" w:cs="Arial"/>
          <w:color w:val="auto"/>
        </w:rPr>
        <w:t>Přepravní a tarifní kontrola ve vozidlech</w:t>
      </w:r>
      <w:bookmarkEnd w:id="98"/>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9" w:name="_Toc6386476"/>
      <w:r w:rsidRPr="00B00187">
        <w:rPr>
          <w:rFonts w:ascii="Arial" w:hAnsi="Arial" w:cs="Arial"/>
          <w:color w:val="auto"/>
        </w:rPr>
        <w:t>Kontroly vybavení zastávek a stanic</w:t>
      </w:r>
      <w:bookmarkEnd w:id="99"/>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100" w:name="_Toc6386478"/>
      <w:r w:rsidRPr="00B00187">
        <w:rPr>
          <w:rFonts w:ascii="Arial" w:hAnsi="Arial" w:cs="Arial"/>
          <w:color w:val="auto"/>
        </w:rPr>
        <w:t>Úhrada sankcí</w:t>
      </w:r>
      <w:bookmarkEnd w:id="100"/>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101" w:name="_Toc6386479"/>
      <w:r w:rsidRPr="006A5F99">
        <w:rPr>
          <w:rFonts w:ascii="Arial" w:hAnsi="Arial" w:cs="Arial"/>
          <w:color w:val="auto"/>
        </w:rPr>
        <w:lastRenderedPageBreak/>
        <w:t>Seznam příloh</w:t>
      </w:r>
      <w:bookmarkEnd w:id="101"/>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ECAD7" w14:textId="77777777" w:rsidR="00E12F5B" w:rsidRDefault="00E12F5B" w:rsidP="0025090D">
      <w:pPr>
        <w:spacing w:after="0" w:line="240" w:lineRule="auto"/>
      </w:pPr>
      <w:r>
        <w:separator/>
      </w:r>
    </w:p>
  </w:endnote>
  <w:endnote w:type="continuationSeparator" w:id="0">
    <w:p w14:paraId="5087EE1E" w14:textId="77777777" w:rsidR="00E12F5B" w:rsidRDefault="00E12F5B" w:rsidP="0025090D">
      <w:pPr>
        <w:spacing w:after="0" w:line="240" w:lineRule="auto"/>
      </w:pPr>
      <w:r>
        <w:continuationSeparator/>
      </w:r>
    </w:p>
  </w:endnote>
  <w:endnote w:type="continuationNotice" w:id="1">
    <w:p w14:paraId="2BB9718A" w14:textId="77777777" w:rsidR="00E12F5B" w:rsidRDefault="00E12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213FF" w14:textId="77777777" w:rsidR="00E12F5B" w:rsidRDefault="00E12F5B" w:rsidP="0025090D">
      <w:pPr>
        <w:spacing w:after="0" w:line="240" w:lineRule="auto"/>
      </w:pPr>
      <w:r>
        <w:separator/>
      </w:r>
    </w:p>
  </w:footnote>
  <w:footnote w:type="continuationSeparator" w:id="0">
    <w:p w14:paraId="0600DE7F" w14:textId="77777777" w:rsidR="00E12F5B" w:rsidRDefault="00E12F5B" w:rsidP="0025090D">
      <w:pPr>
        <w:spacing w:after="0" w:line="240" w:lineRule="auto"/>
      </w:pPr>
      <w:r>
        <w:continuationSeparator/>
      </w:r>
    </w:p>
  </w:footnote>
  <w:footnote w:type="continuationNotice" w:id="1">
    <w:p w14:paraId="27130071" w14:textId="77777777" w:rsidR="00E12F5B" w:rsidRDefault="00E12F5B">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2672B"/>
    <w:rsid w:val="00430D56"/>
    <w:rsid w:val="00432E57"/>
    <w:rsid w:val="00434E47"/>
    <w:rsid w:val="0043779E"/>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B689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211"/>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0DEA"/>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2F5B"/>
    <w:rsid w:val="00E161B8"/>
    <w:rsid w:val="00E207B3"/>
    <w:rsid w:val="00E20C7D"/>
    <w:rsid w:val="00E211B1"/>
    <w:rsid w:val="00E3291D"/>
    <w:rsid w:val="00E34CA4"/>
    <w:rsid w:val="00E40C98"/>
    <w:rsid w:val="00E413ED"/>
    <w:rsid w:val="00E44204"/>
    <w:rsid w:val="00E50055"/>
    <w:rsid w:val="00E5257F"/>
    <w:rsid w:val="00E616DA"/>
    <w:rsid w:val="00E650E3"/>
    <w:rsid w:val="00E746AD"/>
    <w:rsid w:val="00E778E0"/>
    <w:rsid w:val="00E908E2"/>
    <w:rsid w:val="00E93EB6"/>
    <w:rsid w:val="00E95F43"/>
    <w:rsid w:val="00EA1B9D"/>
    <w:rsid w:val="00EA1D1B"/>
    <w:rsid w:val="00EA26E6"/>
    <w:rsid w:val="00EA716B"/>
    <w:rsid w:val="00EA7200"/>
    <w:rsid w:val="00EB1F74"/>
    <w:rsid w:val="00EB41AD"/>
    <w:rsid w:val="00EC1CC7"/>
    <w:rsid w:val="00EE386C"/>
    <w:rsid w:val="00EF480F"/>
    <w:rsid w:val="00F004E4"/>
    <w:rsid w:val="00F0212A"/>
    <w:rsid w:val="00F0319B"/>
    <w:rsid w:val="00F21882"/>
    <w:rsid w:val="00F22348"/>
    <w:rsid w:val="00F22510"/>
    <w:rsid w:val="00F244C0"/>
    <w:rsid w:val="00F328B9"/>
    <w:rsid w:val="00F5040A"/>
    <w:rsid w:val="00F53CAE"/>
    <w:rsid w:val="00F570E0"/>
    <w:rsid w:val="00F57AA8"/>
    <w:rsid w:val="00F6351B"/>
    <w:rsid w:val="00F65F07"/>
    <w:rsid w:val="00F71280"/>
    <w:rsid w:val="00F7589F"/>
    <w:rsid w:val="00F77F61"/>
    <w:rsid w:val="00F9066B"/>
    <w:rsid w:val="00F94D90"/>
    <w:rsid w:val="00F952DC"/>
    <w:rsid w:val="00F977E1"/>
    <w:rsid w:val="00FA2B9A"/>
    <w:rsid w:val="00FB0FAC"/>
    <w:rsid w:val="00FB1553"/>
    <w:rsid w:val="00FB4093"/>
    <w:rsid w:val="00FE078E"/>
    <w:rsid w:val="00FE17E4"/>
    <w:rsid w:val="00FE636A"/>
    <w:rsid w:val="00FE65B2"/>
    <w:rsid w:val="00FF24A1"/>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8226</Words>
  <Characters>48540</Characters>
  <Application>Microsoft Office Word</Application>
  <DocSecurity>0</DocSecurity>
  <Lines>404</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2021-07-09T13:07:00Z</dcterms:modified>
</cp:coreProperties>
</file>