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6E8C1" w14:textId="64CA3B96" w:rsidR="007D4450" w:rsidRPr="00E31298" w:rsidRDefault="007D4450" w:rsidP="000C1E31">
      <w:pPr>
        <w:widowControl w:val="0"/>
        <w:jc w:val="center"/>
        <w:rPr>
          <w:rFonts w:ascii="Arial" w:hAnsi="Arial" w:cs="Arial"/>
          <w:b/>
          <w:bCs/>
          <w:kern w:val="1"/>
          <w:sz w:val="28"/>
          <w:szCs w:val="28"/>
        </w:rPr>
      </w:pPr>
      <w:r w:rsidRPr="00E31298">
        <w:rPr>
          <w:rFonts w:ascii="Arial" w:hAnsi="Arial" w:cs="Arial"/>
          <w:b/>
          <w:bCs/>
          <w:kern w:val="1"/>
          <w:sz w:val="28"/>
          <w:szCs w:val="28"/>
        </w:rPr>
        <w:t>S M L O U V A</w:t>
      </w:r>
    </w:p>
    <w:p w14:paraId="4CAD97E7" w14:textId="5884EF18" w:rsidR="000C1E31" w:rsidRDefault="007D4450" w:rsidP="000C1E31">
      <w:pPr>
        <w:widowControl w:val="0"/>
        <w:jc w:val="center"/>
        <w:rPr>
          <w:rFonts w:ascii="Arial" w:hAnsi="Arial" w:cs="Arial"/>
          <w:b/>
          <w:bCs/>
          <w:kern w:val="1"/>
          <w:sz w:val="28"/>
          <w:szCs w:val="28"/>
        </w:rPr>
      </w:pPr>
      <w:r w:rsidRPr="00E31298">
        <w:rPr>
          <w:rFonts w:ascii="Arial" w:hAnsi="Arial" w:cs="Arial"/>
          <w:b/>
          <w:bCs/>
          <w:kern w:val="1"/>
          <w:sz w:val="28"/>
          <w:szCs w:val="28"/>
        </w:rPr>
        <w:t>NA REALIZACI A DODÁVKU</w:t>
      </w:r>
    </w:p>
    <w:p w14:paraId="7ED5530B" w14:textId="77777777" w:rsidR="00125CFE" w:rsidRPr="00E31298" w:rsidRDefault="00125CFE" w:rsidP="000C1E31">
      <w:pPr>
        <w:widowControl w:val="0"/>
        <w:jc w:val="center"/>
        <w:rPr>
          <w:rFonts w:ascii="Arial" w:hAnsi="Arial" w:cs="Arial"/>
          <w:b/>
          <w:bCs/>
          <w:kern w:val="1"/>
          <w:sz w:val="28"/>
          <w:szCs w:val="28"/>
        </w:rPr>
      </w:pPr>
    </w:p>
    <w:p w14:paraId="140F0FC5" w14:textId="6685BA43" w:rsidR="007D4450" w:rsidRPr="00E31298" w:rsidRDefault="00911A52" w:rsidP="000C1E31">
      <w:pPr>
        <w:widowControl w:val="0"/>
        <w:jc w:val="center"/>
        <w:rPr>
          <w:rFonts w:ascii="Arial" w:hAnsi="Arial" w:cs="Arial"/>
          <w:snapToGrid w:val="0"/>
          <w:sz w:val="28"/>
          <w:szCs w:val="28"/>
          <w:lang w:eastAsia="cs-CZ"/>
        </w:rPr>
      </w:pPr>
      <w:r>
        <w:rPr>
          <w:rFonts w:ascii="Arial" w:hAnsi="Arial" w:cs="Arial"/>
          <w:b/>
          <w:bCs/>
          <w:kern w:val="1"/>
          <w:sz w:val="28"/>
          <w:szCs w:val="28"/>
        </w:rPr>
        <w:t xml:space="preserve">na </w:t>
      </w:r>
      <w:r w:rsidRPr="00E31298">
        <w:rPr>
          <w:rFonts w:ascii="Arial" w:hAnsi="Arial" w:cs="Arial"/>
          <w:b/>
          <w:bCs/>
          <w:kern w:val="1"/>
          <w:sz w:val="28"/>
          <w:szCs w:val="28"/>
        </w:rPr>
        <w:t>vysokorychlostní vá</w:t>
      </w:r>
      <w:r>
        <w:rPr>
          <w:rFonts w:ascii="Arial" w:hAnsi="Arial" w:cs="Arial"/>
          <w:b/>
          <w:bCs/>
          <w:kern w:val="1"/>
          <w:sz w:val="28"/>
          <w:szCs w:val="28"/>
        </w:rPr>
        <w:t>hu u města Velké Meziříčí</w:t>
      </w:r>
    </w:p>
    <w:p w14:paraId="3AA960B2" w14:textId="77777777" w:rsidR="006E34CF" w:rsidRPr="00115821" w:rsidRDefault="006E34CF" w:rsidP="00F067FE">
      <w:pPr>
        <w:ind w:right="567"/>
        <w:jc w:val="both"/>
        <w:rPr>
          <w:rFonts w:ascii="Arial" w:hAnsi="Arial" w:cs="Arial"/>
          <w:sz w:val="22"/>
          <w:szCs w:val="22"/>
        </w:rPr>
      </w:pPr>
    </w:p>
    <w:p w14:paraId="0EEF5619" w14:textId="3CE6C5DE" w:rsidR="00C0295E" w:rsidRPr="006766F8" w:rsidRDefault="00E31298" w:rsidP="00BC6D72">
      <w:pPr>
        <w:tabs>
          <w:tab w:val="left" w:pos="9072"/>
        </w:tabs>
        <w:jc w:val="center"/>
        <w:rPr>
          <w:rFonts w:ascii="Arial" w:hAnsi="Arial" w:cs="Arial"/>
          <w:b/>
          <w:sz w:val="20"/>
          <w:szCs w:val="20"/>
          <w:lang w:eastAsia="cs-CZ"/>
        </w:rPr>
      </w:pPr>
      <w:r w:rsidRPr="00E31298">
        <w:rPr>
          <w:rFonts w:ascii="Arial" w:hAnsi="Arial" w:cs="Arial"/>
          <w:i/>
          <w:sz w:val="20"/>
          <w:szCs w:val="20"/>
        </w:rPr>
        <w:t xml:space="preserve">uzavřená podle § 1746 zákona č. 89/2012., občanský zákoník, v platném znění </w:t>
      </w:r>
      <w:r w:rsidR="002F026E" w:rsidRPr="006766F8">
        <w:rPr>
          <w:rFonts w:ascii="Arial" w:hAnsi="Arial" w:cs="Arial"/>
          <w:i/>
          <w:sz w:val="20"/>
          <w:szCs w:val="20"/>
        </w:rPr>
        <w:t>(dále také jako „</w:t>
      </w:r>
      <w:r w:rsidR="00D27FCE" w:rsidRPr="006766F8">
        <w:rPr>
          <w:rFonts w:ascii="Arial" w:hAnsi="Arial" w:cs="Arial"/>
          <w:i/>
          <w:sz w:val="20"/>
          <w:szCs w:val="20"/>
        </w:rPr>
        <w:t>s</w:t>
      </w:r>
      <w:r w:rsidR="002F026E" w:rsidRPr="006766F8">
        <w:rPr>
          <w:rFonts w:ascii="Arial" w:hAnsi="Arial" w:cs="Arial"/>
          <w:i/>
          <w:sz w:val="20"/>
          <w:szCs w:val="20"/>
        </w:rPr>
        <w:t>mlouva“)</w:t>
      </w:r>
    </w:p>
    <w:p w14:paraId="0EC6B0DC" w14:textId="77777777" w:rsidR="00737069" w:rsidRPr="006766F8" w:rsidRDefault="00737069" w:rsidP="00F067FE">
      <w:pPr>
        <w:jc w:val="both"/>
        <w:rPr>
          <w:rFonts w:ascii="Arial" w:hAnsi="Arial" w:cs="Arial"/>
          <w:sz w:val="20"/>
          <w:szCs w:val="20"/>
          <w:lang w:eastAsia="cs-CZ"/>
        </w:rPr>
      </w:pPr>
    </w:p>
    <w:p w14:paraId="777BAF1A" w14:textId="77777777" w:rsidR="009E54B8" w:rsidRPr="006766F8" w:rsidRDefault="0035697D" w:rsidP="000C1E31">
      <w:pPr>
        <w:keepNext/>
        <w:jc w:val="center"/>
        <w:rPr>
          <w:rFonts w:ascii="Arial" w:hAnsi="Arial" w:cs="Arial"/>
          <w:b/>
          <w:sz w:val="20"/>
          <w:szCs w:val="20"/>
        </w:rPr>
      </w:pPr>
      <w:r w:rsidRPr="006766F8">
        <w:rPr>
          <w:rFonts w:ascii="Arial" w:hAnsi="Arial" w:cs="Arial"/>
          <w:b/>
          <w:sz w:val="20"/>
          <w:szCs w:val="20"/>
        </w:rPr>
        <w:t>Článek I.</w:t>
      </w:r>
    </w:p>
    <w:p w14:paraId="5EF967B6" w14:textId="77777777" w:rsidR="008946C4" w:rsidRPr="006766F8" w:rsidRDefault="009E54B8"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Smluvní strany</w:t>
      </w:r>
    </w:p>
    <w:p w14:paraId="210CA748" w14:textId="02B39867" w:rsidR="00956548" w:rsidRPr="006766F8" w:rsidRDefault="00956548" w:rsidP="00C153C3">
      <w:pPr>
        <w:spacing w:before="120" w:after="120"/>
        <w:ind w:left="2124" w:hanging="2124"/>
        <w:rPr>
          <w:rFonts w:ascii="Arial" w:hAnsi="Arial" w:cs="Arial"/>
          <w:b/>
          <w:sz w:val="20"/>
          <w:szCs w:val="20"/>
          <w:lang w:eastAsia="cs-CZ"/>
        </w:rPr>
      </w:pPr>
      <w:r w:rsidRPr="006766F8">
        <w:rPr>
          <w:rFonts w:ascii="Arial" w:hAnsi="Arial" w:cs="Arial"/>
          <w:b/>
          <w:sz w:val="20"/>
          <w:szCs w:val="20"/>
          <w:lang w:eastAsia="cs-CZ"/>
        </w:rPr>
        <w:t>Objednatel:</w:t>
      </w:r>
      <w:r w:rsidRPr="006766F8">
        <w:rPr>
          <w:rFonts w:ascii="Arial" w:hAnsi="Arial" w:cs="Arial"/>
          <w:b/>
          <w:sz w:val="20"/>
          <w:szCs w:val="20"/>
          <w:lang w:eastAsia="cs-CZ"/>
        </w:rPr>
        <w:tab/>
      </w:r>
      <w:r w:rsidRPr="006766F8">
        <w:rPr>
          <w:rFonts w:ascii="Arial" w:hAnsi="Arial" w:cs="Arial"/>
          <w:b/>
          <w:snapToGrid w:val="0"/>
          <w:color w:val="000000"/>
          <w:sz w:val="20"/>
          <w:szCs w:val="20"/>
          <w:lang w:eastAsia="cs-CZ"/>
        </w:rPr>
        <w:t>Krajská správa a údržba silnic Vysočiny, příspěvková organizace</w:t>
      </w:r>
    </w:p>
    <w:p w14:paraId="7D7A39CA"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sz w:val="20"/>
          <w:szCs w:val="20"/>
          <w:lang w:eastAsia="cs-CZ"/>
        </w:rPr>
        <w:t xml:space="preserve">se sídlem: </w:t>
      </w:r>
      <w:r w:rsidRPr="006766F8">
        <w:rPr>
          <w:rFonts w:ascii="Arial" w:hAnsi="Arial" w:cs="Arial"/>
          <w:sz w:val="20"/>
          <w:szCs w:val="20"/>
          <w:lang w:eastAsia="cs-CZ"/>
        </w:rPr>
        <w:tab/>
      </w:r>
      <w:r w:rsidRPr="006766F8">
        <w:rPr>
          <w:rFonts w:ascii="Arial" w:hAnsi="Arial" w:cs="Arial"/>
          <w:sz w:val="20"/>
          <w:szCs w:val="20"/>
          <w:lang w:eastAsia="cs-CZ"/>
        </w:rPr>
        <w:tab/>
        <w:t>Kosovská 1122/16, 586 01 Jihlava</w:t>
      </w:r>
    </w:p>
    <w:p w14:paraId="5507E2E8" w14:textId="2ABB1A87" w:rsidR="00956548" w:rsidRPr="006766F8" w:rsidRDefault="00956548" w:rsidP="00956548">
      <w:pPr>
        <w:spacing w:before="120" w:after="120"/>
        <w:rPr>
          <w:rFonts w:ascii="Arial" w:hAnsi="Arial" w:cs="Arial"/>
          <w:sz w:val="20"/>
          <w:szCs w:val="20"/>
          <w:lang w:eastAsia="cs-CZ"/>
        </w:rPr>
      </w:pPr>
      <w:r w:rsidRPr="006766F8">
        <w:rPr>
          <w:rFonts w:ascii="Arial" w:hAnsi="Arial" w:cs="Arial"/>
          <w:b/>
          <w:bCs/>
          <w:sz w:val="20"/>
          <w:szCs w:val="20"/>
          <w:lang w:eastAsia="cs-CZ"/>
        </w:rPr>
        <w:t xml:space="preserve">zastoupený: </w:t>
      </w:r>
      <w:r w:rsidRPr="006766F8">
        <w:rPr>
          <w:rFonts w:ascii="Arial" w:hAnsi="Arial" w:cs="Arial"/>
          <w:b/>
          <w:bCs/>
          <w:sz w:val="20"/>
          <w:szCs w:val="20"/>
          <w:lang w:eastAsia="cs-CZ"/>
        </w:rPr>
        <w:tab/>
      </w:r>
      <w:r w:rsidR="006766F8">
        <w:rPr>
          <w:rFonts w:ascii="Arial" w:hAnsi="Arial" w:cs="Arial"/>
          <w:b/>
          <w:bCs/>
          <w:sz w:val="20"/>
          <w:szCs w:val="20"/>
          <w:lang w:eastAsia="cs-CZ"/>
        </w:rPr>
        <w:tab/>
      </w:r>
      <w:r w:rsidRPr="006766F8">
        <w:rPr>
          <w:rFonts w:ascii="Arial" w:hAnsi="Arial" w:cs="Arial"/>
          <w:b/>
          <w:bCs/>
          <w:sz w:val="20"/>
          <w:szCs w:val="20"/>
          <w:lang w:eastAsia="cs-CZ"/>
        </w:rPr>
        <w:t>Ing. Radovanem Necidem, ředitelem organizace</w:t>
      </w:r>
    </w:p>
    <w:p w14:paraId="2A98C71C" w14:textId="77777777" w:rsidR="00956548" w:rsidRPr="006766F8" w:rsidRDefault="00956548" w:rsidP="00956548">
      <w:pPr>
        <w:spacing w:before="120" w:after="120"/>
        <w:rPr>
          <w:rFonts w:ascii="Arial" w:hAnsi="Arial" w:cs="Arial"/>
          <w:bCs/>
          <w:sz w:val="20"/>
          <w:szCs w:val="20"/>
          <w:lang w:eastAsia="cs-CZ"/>
        </w:rPr>
      </w:pPr>
      <w:r w:rsidRPr="006766F8">
        <w:rPr>
          <w:rFonts w:ascii="Arial" w:hAnsi="Arial" w:cs="Arial"/>
          <w:bCs/>
          <w:sz w:val="20"/>
          <w:szCs w:val="20"/>
          <w:lang w:eastAsia="cs-CZ"/>
        </w:rPr>
        <w:t>Osoba pověřená jednat jménem objednatele ve věcech</w:t>
      </w:r>
    </w:p>
    <w:p w14:paraId="421B3512"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bCs/>
          <w:sz w:val="20"/>
          <w:szCs w:val="20"/>
          <w:lang w:eastAsia="cs-CZ"/>
        </w:rPr>
        <w:t>smluvních:</w:t>
      </w:r>
      <w:r w:rsidRPr="006766F8">
        <w:rPr>
          <w:rFonts w:ascii="Arial" w:hAnsi="Arial" w:cs="Arial"/>
          <w:bCs/>
          <w:sz w:val="20"/>
          <w:szCs w:val="20"/>
          <w:lang w:eastAsia="cs-CZ"/>
        </w:rPr>
        <w:tab/>
      </w:r>
      <w:r w:rsidRPr="006766F8">
        <w:rPr>
          <w:rFonts w:ascii="Arial" w:hAnsi="Arial" w:cs="Arial"/>
          <w:bCs/>
          <w:sz w:val="20"/>
          <w:szCs w:val="20"/>
          <w:lang w:eastAsia="cs-CZ"/>
        </w:rPr>
        <w:tab/>
        <w:t>Ing. Radovan Necid, ředitel organizace</w:t>
      </w:r>
      <w:r w:rsidRPr="006766F8">
        <w:rPr>
          <w:rFonts w:ascii="Arial" w:hAnsi="Arial" w:cs="Arial"/>
          <w:sz w:val="20"/>
          <w:szCs w:val="20"/>
          <w:lang w:eastAsia="cs-CZ"/>
        </w:rPr>
        <w:t xml:space="preserve"> </w:t>
      </w:r>
    </w:p>
    <w:p w14:paraId="28CFBA59" w14:textId="77777777" w:rsidR="00956548" w:rsidRPr="006766F8" w:rsidRDefault="00956548" w:rsidP="00956548">
      <w:pPr>
        <w:spacing w:before="120" w:after="120"/>
        <w:jc w:val="both"/>
        <w:outlineLvl w:val="1"/>
        <w:rPr>
          <w:rFonts w:ascii="Arial" w:hAnsi="Arial" w:cs="Arial"/>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00090450</w:t>
      </w:r>
    </w:p>
    <w:p w14:paraId="442CB4C2" w14:textId="77777777" w:rsidR="00956548" w:rsidRPr="006766F8" w:rsidRDefault="00956548" w:rsidP="00956548">
      <w:pPr>
        <w:spacing w:before="120" w:after="120"/>
        <w:jc w:val="both"/>
        <w:outlineLvl w:val="1"/>
        <w:rPr>
          <w:rFonts w:ascii="Arial" w:hAnsi="Arial" w:cs="Arial"/>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CZ00090450</w:t>
      </w:r>
    </w:p>
    <w:p w14:paraId="021F5ACF" w14:textId="77777777" w:rsidR="00956548" w:rsidRPr="006766F8" w:rsidRDefault="00956548" w:rsidP="00956548">
      <w:pPr>
        <w:spacing w:before="120" w:after="120"/>
        <w:rPr>
          <w:rFonts w:ascii="Arial" w:eastAsia="Arial Unicode MS" w:hAnsi="Arial" w:cs="Arial"/>
          <w:sz w:val="20"/>
          <w:szCs w:val="20"/>
          <w:lang w:eastAsia="cs-CZ"/>
        </w:rPr>
      </w:pPr>
      <w:r w:rsidRPr="006766F8">
        <w:rPr>
          <w:rFonts w:ascii="Arial" w:eastAsia="Arial Unicode MS" w:hAnsi="Arial" w:cs="Arial"/>
          <w:sz w:val="20"/>
          <w:szCs w:val="20"/>
          <w:lang w:eastAsia="cs-CZ"/>
        </w:rPr>
        <w:t>Zřizovatel:</w:t>
      </w:r>
      <w:r w:rsidRPr="006766F8">
        <w:rPr>
          <w:rFonts w:ascii="Arial" w:eastAsia="Arial Unicode MS" w:hAnsi="Arial" w:cs="Arial"/>
          <w:sz w:val="20"/>
          <w:szCs w:val="20"/>
          <w:lang w:eastAsia="cs-CZ"/>
        </w:rPr>
        <w:tab/>
      </w:r>
      <w:r w:rsidRPr="006766F8">
        <w:rPr>
          <w:rFonts w:ascii="Arial" w:eastAsia="Arial Unicode MS" w:hAnsi="Arial" w:cs="Arial"/>
          <w:sz w:val="20"/>
          <w:szCs w:val="20"/>
          <w:lang w:eastAsia="cs-CZ"/>
        </w:rPr>
        <w:tab/>
        <w:t>Kraj Vysočina</w:t>
      </w:r>
    </w:p>
    <w:p w14:paraId="07EB72FF"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sz w:val="20"/>
          <w:szCs w:val="20"/>
          <w:lang w:eastAsia="cs-CZ"/>
        </w:rPr>
        <w:t>(dále jen „Objednatel“)</w:t>
      </w:r>
    </w:p>
    <w:p w14:paraId="6EA7522A" w14:textId="77777777" w:rsidR="00956548" w:rsidRPr="006766F8" w:rsidRDefault="00956548" w:rsidP="00956548">
      <w:pPr>
        <w:spacing w:before="120" w:after="120"/>
        <w:rPr>
          <w:rFonts w:ascii="Arial" w:hAnsi="Arial" w:cs="Arial"/>
          <w:b/>
          <w:sz w:val="20"/>
          <w:szCs w:val="20"/>
          <w:lang w:eastAsia="cs-CZ"/>
        </w:rPr>
      </w:pPr>
    </w:p>
    <w:p w14:paraId="24080891"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a</w:t>
      </w:r>
    </w:p>
    <w:p w14:paraId="633D5BD8" w14:textId="77777777" w:rsidR="00956548" w:rsidRPr="006766F8" w:rsidRDefault="00956548" w:rsidP="00956548">
      <w:pPr>
        <w:spacing w:before="120" w:after="120"/>
        <w:rPr>
          <w:rFonts w:ascii="Arial" w:hAnsi="Arial" w:cs="Arial"/>
          <w:b/>
          <w:sz w:val="20"/>
          <w:szCs w:val="20"/>
          <w:lang w:eastAsia="cs-CZ"/>
        </w:rPr>
      </w:pPr>
    </w:p>
    <w:p w14:paraId="43F95E03" w14:textId="3F210760" w:rsidR="00956548" w:rsidRPr="006766F8" w:rsidRDefault="007D71EF" w:rsidP="00956548">
      <w:pPr>
        <w:spacing w:before="120" w:after="120"/>
        <w:rPr>
          <w:rFonts w:ascii="Arial" w:hAnsi="Arial" w:cs="Arial"/>
          <w:b/>
          <w:sz w:val="20"/>
          <w:szCs w:val="20"/>
          <w:lang w:eastAsia="cs-CZ"/>
        </w:rPr>
      </w:pPr>
      <w:r>
        <w:rPr>
          <w:rFonts w:ascii="Arial" w:hAnsi="Arial" w:cs="Arial"/>
          <w:b/>
          <w:sz w:val="20"/>
          <w:szCs w:val="20"/>
          <w:lang w:eastAsia="cs-CZ"/>
        </w:rPr>
        <w:t>Dodava</w:t>
      </w:r>
      <w:r w:rsidR="00956548" w:rsidRPr="006766F8">
        <w:rPr>
          <w:rFonts w:ascii="Arial" w:hAnsi="Arial" w:cs="Arial"/>
          <w:b/>
          <w:sz w:val="20"/>
          <w:szCs w:val="20"/>
          <w:lang w:eastAsia="cs-CZ"/>
        </w:rPr>
        <w:t>tel:</w:t>
      </w:r>
      <w:r w:rsidR="00956548" w:rsidRPr="006766F8">
        <w:rPr>
          <w:rFonts w:ascii="Arial" w:hAnsi="Arial" w:cs="Arial"/>
          <w:b/>
          <w:sz w:val="20"/>
          <w:szCs w:val="20"/>
          <w:lang w:eastAsia="cs-CZ"/>
        </w:rPr>
        <w:tab/>
      </w:r>
      <w:r w:rsidR="00956548" w:rsidRPr="006766F8">
        <w:rPr>
          <w:rFonts w:ascii="Arial" w:hAnsi="Arial" w:cs="Arial"/>
          <w:b/>
          <w:sz w:val="20"/>
          <w:szCs w:val="20"/>
          <w:lang w:eastAsia="cs-CZ"/>
        </w:rPr>
        <w:tab/>
      </w:r>
      <w:r w:rsidR="00956548" w:rsidRPr="006766F8">
        <w:rPr>
          <w:rFonts w:ascii="Arial" w:hAnsi="Arial" w:cs="Arial"/>
          <w:b/>
          <w:sz w:val="20"/>
          <w:szCs w:val="20"/>
          <w:highlight w:val="lightGray"/>
          <w:lang w:eastAsia="cs-CZ"/>
        </w:rPr>
        <w:t>..........................................................…………</w:t>
      </w:r>
    </w:p>
    <w:p w14:paraId="50986C2F"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se sídlem:</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027B31C7"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zastoupený:</w:t>
      </w:r>
      <w:r w:rsidRPr="006766F8">
        <w:rPr>
          <w:rFonts w:ascii="Arial" w:hAnsi="Arial" w:cs="Arial"/>
          <w:b/>
          <w:sz w:val="20"/>
          <w:szCs w:val="20"/>
          <w:lang w:eastAsia="cs-CZ"/>
        </w:rPr>
        <w:tab/>
      </w:r>
      <w:r w:rsidRPr="006766F8">
        <w:rPr>
          <w:rFonts w:ascii="Arial" w:hAnsi="Arial" w:cs="Arial"/>
          <w:b/>
          <w:sz w:val="20"/>
          <w:szCs w:val="20"/>
          <w:lang w:eastAsia="cs-CZ"/>
        </w:rPr>
        <w:tab/>
      </w:r>
      <w:r w:rsidRPr="006766F8">
        <w:rPr>
          <w:rFonts w:ascii="Arial" w:hAnsi="Arial" w:cs="Arial"/>
          <w:b/>
          <w:sz w:val="20"/>
          <w:szCs w:val="20"/>
          <w:highlight w:val="lightGray"/>
          <w:lang w:eastAsia="cs-CZ"/>
        </w:rPr>
        <w:t>..........................................................…………</w:t>
      </w:r>
      <w:r w:rsidRPr="006766F8">
        <w:rPr>
          <w:rFonts w:ascii="Arial" w:hAnsi="Arial" w:cs="Arial"/>
          <w:b/>
          <w:sz w:val="20"/>
          <w:szCs w:val="20"/>
          <w:lang w:eastAsia="cs-CZ"/>
        </w:rPr>
        <w:tab/>
      </w:r>
    </w:p>
    <w:p w14:paraId="4B314595"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 xml:space="preserve">zapsán v obchodním rejstříku   </w:t>
      </w:r>
      <w:r w:rsidRPr="006766F8">
        <w:rPr>
          <w:rFonts w:ascii="Arial" w:hAnsi="Arial" w:cs="Arial"/>
          <w:b/>
          <w:sz w:val="20"/>
          <w:szCs w:val="20"/>
          <w:highlight w:val="lightGray"/>
          <w:lang w:eastAsia="cs-CZ"/>
        </w:rPr>
        <w:t>............................................................</w:t>
      </w:r>
    </w:p>
    <w:p w14:paraId="3C473801" w14:textId="7124CA09" w:rsidR="00956548" w:rsidRPr="006766F8" w:rsidRDefault="00956548" w:rsidP="00956548">
      <w:pPr>
        <w:tabs>
          <w:tab w:val="left" w:pos="5730"/>
        </w:tabs>
        <w:spacing w:before="120" w:after="120"/>
        <w:rPr>
          <w:rFonts w:ascii="Arial" w:hAnsi="Arial" w:cs="Arial"/>
          <w:sz w:val="20"/>
          <w:szCs w:val="20"/>
          <w:lang w:eastAsia="cs-CZ"/>
        </w:rPr>
      </w:pPr>
      <w:r w:rsidRPr="006766F8">
        <w:rPr>
          <w:rFonts w:ascii="Arial" w:hAnsi="Arial" w:cs="Arial"/>
          <w:sz w:val="20"/>
          <w:szCs w:val="20"/>
          <w:lang w:eastAsia="cs-CZ"/>
        </w:rPr>
        <w:t xml:space="preserve">Osoba pověřená jednat jménem </w:t>
      </w:r>
      <w:r w:rsidR="007D71EF">
        <w:rPr>
          <w:rFonts w:ascii="Arial" w:hAnsi="Arial" w:cs="Arial"/>
          <w:sz w:val="20"/>
          <w:szCs w:val="20"/>
          <w:lang w:eastAsia="cs-CZ"/>
        </w:rPr>
        <w:t>dodava</w:t>
      </w:r>
      <w:r w:rsidRPr="006766F8">
        <w:rPr>
          <w:rFonts w:ascii="Arial" w:hAnsi="Arial" w:cs="Arial"/>
          <w:sz w:val="20"/>
          <w:szCs w:val="20"/>
          <w:lang w:eastAsia="cs-CZ"/>
        </w:rPr>
        <w:t xml:space="preserve">tele ve věcech </w:t>
      </w:r>
      <w:r w:rsidRPr="006766F8">
        <w:rPr>
          <w:rFonts w:ascii="Arial" w:hAnsi="Arial" w:cs="Arial"/>
          <w:sz w:val="20"/>
          <w:szCs w:val="20"/>
          <w:lang w:eastAsia="cs-CZ"/>
        </w:rPr>
        <w:tab/>
      </w:r>
    </w:p>
    <w:p w14:paraId="133C44CD"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smluvních:</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0A281610"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3EE31005"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27EA701A" w14:textId="4237493E" w:rsidR="006F6AD4" w:rsidRPr="006766F8" w:rsidRDefault="00E26071" w:rsidP="00956548">
      <w:pPr>
        <w:widowControl w:val="0"/>
        <w:tabs>
          <w:tab w:val="left" w:pos="2268"/>
        </w:tabs>
        <w:jc w:val="both"/>
        <w:rPr>
          <w:rFonts w:ascii="Arial" w:hAnsi="Arial" w:cs="Arial"/>
          <w:sz w:val="20"/>
          <w:szCs w:val="20"/>
        </w:rPr>
      </w:pPr>
      <w:r w:rsidRPr="006766F8">
        <w:rPr>
          <w:rFonts w:ascii="Arial" w:hAnsi="Arial" w:cs="Arial"/>
          <w:sz w:val="20"/>
          <w:szCs w:val="20"/>
        </w:rPr>
        <w:t>(dále jen jako „</w:t>
      </w:r>
      <w:r w:rsidR="007D71EF">
        <w:rPr>
          <w:rFonts w:ascii="Arial" w:hAnsi="Arial" w:cs="Arial"/>
          <w:sz w:val="20"/>
          <w:szCs w:val="20"/>
        </w:rPr>
        <w:t>Dodava</w:t>
      </w:r>
      <w:r w:rsidR="003524A0" w:rsidRPr="006766F8">
        <w:rPr>
          <w:rFonts w:ascii="Arial" w:hAnsi="Arial" w:cs="Arial"/>
          <w:sz w:val="20"/>
          <w:szCs w:val="20"/>
        </w:rPr>
        <w:t>tel</w:t>
      </w:r>
      <w:r w:rsidRPr="006766F8">
        <w:rPr>
          <w:rFonts w:ascii="Arial" w:hAnsi="Arial" w:cs="Arial"/>
          <w:sz w:val="20"/>
          <w:szCs w:val="20"/>
        </w:rPr>
        <w:t xml:space="preserve">“) </w:t>
      </w:r>
    </w:p>
    <w:p w14:paraId="67DB5894" w14:textId="77777777" w:rsidR="00E45E70" w:rsidRPr="006766F8" w:rsidRDefault="00E45E70" w:rsidP="00E45E70">
      <w:pPr>
        <w:widowControl w:val="0"/>
        <w:jc w:val="both"/>
        <w:outlineLvl w:val="0"/>
        <w:rPr>
          <w:rFonts w:ascii="Arial" w:hAnsi="Arial" w:cs="Arial"/>
          <w:sz w:val="20"/>
          <w:szCs w:val="20"/>
          <w:lang w:eastAsia="cs-CZ"/>
        </w:rPr>
      </w:pPr>
      <w:r w:rsidRPr="006766F8">
        <w:rPr>
          <w:rFonts w:ascii="Arial" w:hAnsi="Arial" w:cs="Arial"/>
          <w:sz w:val="20"/>
          <w:szCs w:val="20"/>
          <w:lang w:eastAsia="cs-CZ"/>
        </w:rPr>
        <w:t>(společně také jako „</w:t>
      </w:r>
      <w:r w:rsidRPr="006766F8">
        <w:rPr>
          <w:rFonts w:ascii="Arial" w:hAnsi="Arial" w:cs="Arial"/>
          <w:b/>
          <w:sz w:val="20"/>
          <w:szCs w:val="20"/>
          <w:lang w:eastAsia="cs-CZ"/>
        </w:rPr>
        <w:t>Smluvní strany</w:t>
      </w:r>
      <w:r w:rsidRPr="006766F8">
        <w:rPr>
          <w:rFonts w:ascii="Arial" w:hAnsi="Arial" w:cs="Arial"/>
          <w:sz w:val="20"/>
          <w:szCs w:val="20"/>
          <w:lang w:eastAsia="cs-CZ"/>
        </w:rPr>
        <w:t>“ nebo jednotlivě „</w:t>
      </w:r>
      <w:r w:rsidRPr="006766F8">
        <w:rPr>
          <w:rFonts w:ascii="Arial" w:hAnsi="Arial" w:cs="Arial"/>
          <w:b/>
          <w:sz w:val="20"/>
          <w:szCs w:val="20"/>
          <w:lang w:eastAsia="cs-CZ"/>
        </w:rPr>
        <w:t>Smluvní strana</w:t>
      </w:r>
      <w:r w:rsidRPr="006766F8">
        <w:rPr>
          <w:rFonts w:ascii="Arial" w:hAnsi="Arial" w:cs="Arial"/>
          <w:sz w:val="20"/>
          <w:szCs w:val="20"/>
          <w:lang w:eastAsia="cs-CZ"/>
        </w:rPr>
        <w:t>“)</w:t>
      </w:r>
    </w:p>
    <w:p w14:paraId="64E21C60" w14:textId="77777777" w:rsidR="00E45E70" w:rsidRPr="006766F8" w:rsidRDefault="00E45E70" w:rsidP="00E26071">
      <w:pPr>
        <w:widowControl w:val="0"/>
        <w:tabs>
          <w:tab w:val="left" w:pos="2268"/>
        </w:tabs>
        <w:jc w:val="both"/>
        <w:rPr>
          <w:rFonts w:ascii="Arial" w:hAnsi="Arial" w:cs="Arial"/>
          <w:sz w:val="20"/>
          <w:szCs w:val="20"/>
        </w:rPr>
      </w:pPr>
    </w:p>
    <w:p w14:paraId="51677D52" w14:textId="71460DD6" w:rsidR="001576D0" w:rsidRDefault="001576D0" w:rsidP="001576D0">
      <w:pPr>
        <w:widowControl w:val="0"/>
        <w:tabs>
          <w:tab w:val="left" w:pos="2268"/>
        </w:tabs>
        <w:jc w:val="both"/>
        <w:rPr>
          <w:rFonts w:ascii="Arial" w:hAnsi="Arial" w:cs="Arial"/>
          <w:sz w:val="20"/>
          <w:szCs w:val="20"/>
        </w:rPr>
      </w:pPr>
      <w:r w:rsidRPr="006766F8">
        <w:rPr>
          <w:rFonts w:ascii="Arial" w:hAnsi="Arial" w:cs="Arial"/>
          <w:sz w:val="20"/>
          <w:szCs w:val="20"/>
        </w:rPr>
        <w:t>se dohodl</w:t>
      </w:r>
      <w:r w:rsidR="00F54C04" w:rsidRPr="006766F8">
        <w:rPr>
          <w:rFonts w:ascii="Arial" w:hAnsi="Arial" w:cs="Arial"/>
          <w:sz w:val="20"/>
          <w:szCs w:val="20"/>
        </w:rPr>
        <w:t>y</w:t>
      </w:r>
      <w:r w:rsidRPr="006766F8">
        <w:rPr>
          <w:rFonts w:ascii="Arial" w:hAnsi="Arial" w:cs="Arial"/>
          <w:sz w:val="20"/>
          <w:szCs w:val="20"/>
        </w:rPr>
        <w:t xml:space="preserve"> na následujících ustanoveních:</w:t>
      </w:r>
    </w:p>
    <w:p w14:paraId="230A767A" w14:textId="7D0A42C5" w:rsidR="00192D83" w:rsidRPr="006766F8" w:rsidRDefault="00192D83" w:rsidP="001576D0">
      <w:pPr>
        <w:widowControl w:val="0"/>
        <w:tabs>
          <w:tab w:val="left" w:pos="2268"/>
        </w:tabs>
        <w:jc w:val="both"/>
        <w:rPr>
          <w:rFonts w:ascii="Arial" w:hAnsi="Arial" w:cs="Arial"/>
          <w:sz w:val="20"/>
          <w:szCs w:val="20"/>
        </w:rPr>
      </w:pPr>
    </w:p>
    <w:p w14:paraId="0A3F8297" w14:textId="77777777" w:rsidR="00E26071" w:rsidRPr="006766F8" w:rsidRDefault="00E26071" w:rsidP="006B68A0">
      <w:pPr>
        <w:keepNext/>
        <w:widowControl w:val="0"/>
        <w:tabs>
          <w:tab w:val="left" w:pos="2268"/>
        </w:tabs>
        <w:jc w:val="center"/>
        <w:rPr>
          <w:rFonts w:ascii="Arial" w:hAnsi="Arial" w:cs="Arial"/>
          <w:b/>
          <w:sz w:val="20"/>
          <w:szCs w:val="20"/>
        </w:rPr>
      </w:pPr>
      <w:r w:rsidRPr="006766F8">
        <w:rPr>
          <w:rFonts w:ascii="Arial" w:hAnsi="Arial" w:cs="Arial"/>
          <w:b/>
          <w:sz w:val="20"/>
          <w:szCs w:val="20"/>
        </w:rPr>
        <w:t>Článek II.</w:t>
      </w:r>
    </w:p>
    <w:p w14:paraId="41819F7D" w14:textId="77777777" w:rsidR="00B9148F" w:rsidRPr="006766F8" w:rsidRDefault="00E26071" w:rsidP="006B68A0">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Předmět </w:t>
      </w:r>
      <w:r w:rsidR="00D27FCE" w:rsidRPr="006766F8">
        <w:rPr>
          <w:rFonts w:ascii="Arial" w:hAnsi="Arial" w:cs="Arial"/>
          <w:sz w:val="20"/>
          <w:szCs w:val="20"/>
        </w:rPr>
        <w:t>s</w:t>
      </w:r>
      <w:r w:rsidR="00467F3A" w:rsidRPr="006766F8">
        <w:rPr>
          <w:rFonts w:ascii="Arial" w:hAnsi="Arial" w:cs="Arial"/>
          <w:sz w:val="20"/>
          <w:szCs w:val="20"/>
        </w:rPr>
        <w:t>mlo</w:t>
      </w:r>
      <w:r w:rsidRPr="006766F8">
        <w:rPr>
          <w:rFonts w:ascii="Arial" w:hAnsi="Arial" w:cs="Arial"/>
          <w:sz w:val="20"/>
          <w:szCs w:val="20"/>
        </w:rPr>
        <w:t>uvy</w:t>
      </w:r>
    </w:p>
    <w:p w14:paraId="24D066F0" w14:textId="600CC522" w:rsidR="002164B8" w:rsidRPr="006766F8" w:rsidRDefault="007D71EF" w:rsidP="009B7DA2">
      <w:pPr>
        <w:pStyle w:val="Zkladntext"/>
        <w:numPr>
          <w:ilvl w:val="1"/>
          <w:numId w:val="12"/>
        </w:numPr>
        <w:tabs>
          <w:tab w:val="left" w:pos="567"/>
        </w:tabs>
        <w:spacing w:after="0"/>
        <w:ind w:left="0" w:firstLine="0"/>
        <w:jc w:val="both"/>
        <w:rPr>
          <w:rFonts w:ascii="Arial" w:hAnsi="Arial" w:cs="Arial"/>
          <w:sz w:val="20"/>
          <w:szCs w:val="20"/>
          <w:lang w:eastAsia="cs-CZ"/>
        </w:rPr>
      </w:pPr>
      <w:r>
        <w:rPr>
          <w:rFonts w:ascii="Arial" w:hAnsi="Arial" w:cs="Arial"/>
          <w:sz w:val="20"/>
          <w:szCs w:val="20"/>
          <w:lang w:eastAsia="cs-CZ"/>
        </w:rPr>
        <w:t>Dodava</w:t>
      </w:r>
      <w:r w:rsidR="00524C50" w:rsidRPr="006766F8">
        <w:rPr>
          <w:rFonts w:ascii="Arial" w:hAnsi="Arial" w:cs="Arial"/>
          <w:sz w:val="20"/>
          <w:szCs w:val="20"/>
          <w:lang w:eastAsia="cs-CZ"/>
        </w:rPr>
        <w:t>tel se touto</w:t>
      </w:r>
      <w:r w:rsidR="005C150F" w:rsidRPr="006766F8">
        <w:rPr>
          <w:rFonts w:ascii="Arial" w:hAnsi="Arial" w:cs="Arial"/>
          <w:sz w:val="20"/>
          <w:szCs w:val="20"/>
          <w:lang w:eastAsia="cs-CZ"/>
        </w:rPr>
        <w:t xml:space="preserve"> </w:t>
      </w:r>
      <w:r w:rsidR="004703B6" w:rsidRPr="006766F8">
        <w:rPr>
          <w:rFonts w:ascii="Arial" w:hAnsi="Arial" w:cs="Arial"/>
          <w:sz w:val="20"/>
          <w:szCs w:val="20"/>
          <w:lang w:eastAsia="cs-CZ"/>
        </w:rPr>
        <w:t>S</w:t>
      </w:r>
      <w:r w:rsidR="005C150F" w:rsidRPr="006766F8">
        <w:rPr>
          <w:rFonts w:ascii="Arial" w:hAnsi="Arial" w:cs="Arial"/>
          <w:sz w:val="20"/>
          <w:szCs w:val="20"/>
          <w:lang w:eastAsia="cs-CZ"/>
        </w:rPr>
        <w:t>mlouvou zavazuje provést pro O</w:t>
      </w:r>
      <w:r w:rsidR="00524C50" w:rsidRPr="006766F8">
        <w:rPr>
          <w:rFonts w:ascii="Arial" w:hAnsi="Arial" w:cs="Arial"/>
          <w:sz w:val="20"/>
          <w:szCs w:val="20"/>
          <w:lang w:eastAsia="cs-CZ"/>
        </w:rPr>
        <w:t xml:space="preserve">bjednatele na svůj náklad a nebezpečí </w:t>
      </w:r>
      <w:r w:rsidR="004F5A4A" w:rsidRPr="006766F8">
        <w:rPr>
          <w:rFonts w:ascii="Arial" w:hAnsi="Arial" w:cs="Arial"/>
          <w:sz w:val="20"/>
          <w:szCs w:val="20"/>
          <w:lang w:eastAsia="cs-CZ"/>
        </w:rPr>
        <w:t>sjednan</w:t>
      </w:r>
      <w:r w:rsidR="004F5A4A">
        <w:rPr>
          <w:rFonts w:ascii="Arial" w:hAnsi="Arial" w:cs="Arial"/>
          <w:sz w:val="20"/>
          <w:szCs w:val="20"/>
          <w:lang w:eastAsia="cs-CZ"/>
        </w:rPr>
        <w:t>ý</w:t>
      </w:r>
      <w:r w:rsidR="004F5A4A" w:rsidRPr="006766F8">
        <w:rPr>
          <w:rFonts w:ascii="Arial" w:hAnsi="Arial" w:cs="Arial"/>
          <w:sz w:val="20"/>
          <w:szCs w:val="20"/>
          <w:lang w:eastAsia="cs-CZ"/>
        </w:rPr>
        <w:t xml:space="preserve"> </w:t>
      </w:r>
      <w:r w:rsidR="004F5A4A">
        <w:rPr>
          <w:rFonts w:ascii="Arial" w:hAnsi="Arial" w:cs="Arial"/>
          <w:sz w:val="20"/>
          <w:szCs w:val="20"/>
          <w:lang w:eastAsia="cs-CZ"/>
        </w:rPr>
        <w:t>předmět smlouvy</w:t>
      </w:r>
      <w:r w:rsidR="00524C50" w:rsidRPr="006766F8">
        <w:rPr>
          <w:rFonts w:ascii="Arial" w:hAnsi="Arial" w:cs="Arial"/>
          <w:sz w:val="20"/>
          <w:szCs w:val="20"/>
          <w:lang w:eastAsia="cs-CZ"/>
        </w:rPr>
        <w:t xml:space="preserve"> dle čl. II </w:t>
      </w:r>
      <w:r w:rsidR="00E4597C" w:rsidRPr="006766F8">
        <w:rPr>
          <w:rFonts w:ascii="Arial" w:hAnsi="Arial" w:cs="Arial"/>
          <w:sz w:val="20"/>
          <w:szCs w:val="20"/>
          <w:lang w:eastAsia="cs-CZ"/>
        </w:rPr>
        <w:t xml:space="preserve">a čl. III. </w:t>
      </w:r>
      <w:r w:rsidR="004703B6" w:rsidRPr="006766F8">
        <w:rPr>
          <w:rFonts w:ascii="Arial" w:hAnsi="Arial" w:cs="Arial"/>
          <w:sz w:val="20"/>
          <w:szCs w:val="20"/>
          <w:lang w:eastAsia="cs-CZ"/>
        </w:rPr>
        <w:t>této S</w:t>
      </w:r>
      <w:r w:rsidR="005C150F" w:rsidRPr="006766F8">
        <w:rPr>
          <w:rFonts w:ascii="Arial" w:hAnsi="Arial" w:cs="Arial"/>
          <w:sz w:val="20"/>
          <w:szCs w:val="20"/>
          <w:lang w:eastAsia="cs-CZ"/>
        </w:rPr>
        <w:t>mlouvy a O</w:t>
      </w:r>
      <w:r w:rsidR="00524C50" w:rsidRPr="006766F8">
        <w:rPr>
          <w:rFonts w:ascii="Arial" w:hAnsi="Arial" w:cs="Arial"/>
          <w:sz w:val="20"/>
          <w:szCs w:val="20"/>
          <w:lang w:eastAsia="cs-CZ"/>
        </w:rPr>
        <w:t xml:space="preserve">bjednatel se zavazuje </w:t>
      </w:r>
      <w:r w:rsidR="004F5A4A">
        <w:rPr>
          <w:rFonts w:ascii="Arial" w:hAnsi="Arial" w:cs="Arial"/>
          <w:sz w:val="20"/>
          <w:szCs w:val="20"/>
          <w:lang w:eastAsia="cs-CZ"/>
        </w:rPr>
        <w:t>předmět smlouvy</w:t>
      </w:r>
      <w:r w:rsidR="00C45663" w:rsidRPr="006766F8">
        <w:rPr>
          <w:rFonts w:ascii="Arial" w:hAnsi="Arial" w:cs="Arial"/>
          <w:sz w:val="20"/>
          <w:szCs w:val="20"/>
          <w:lang w:eastAsia="cs-CZ"/>
        </w:rPr>
        <w:t xml:space="preserve"> převzí</w:t>
      </w:r>
      <w:r w:rsidR="005C150F" w:rsidRPr="006766F8">
        <w:rPr>
          <w:rFonts w:ascii="Arial" w:hAnsi="Arial" w:cs="Arial"/>
          <w:sz w:val="20"/>
          <w:szCs w:val="20"/>
          <w:lang w:eastAsia="cs-CZ"/>
        </w:rPr>
        <w:t>t a za proveden</w:t>
      </w:r>
      <w:r w:rsidR="004F5A4A">
        <w:rPr>
          <w:rFonts w:ascii="Arial" w:hAnsi="Arial" w:cs="Arial"/>
          <w:sz w:val="20"/>
          <w:szCs w:val="20"/>
          <w:lang w:eastAsia="cs-CZ"/>
        </w:rPr>
        <w:t>ý</w:t>
      </w:r>
      <w:r w:rsidR="005C150F" w:rsidRPr="006766F8">
        <w:rPr>
          <w:rFonts w:ascii="Arial" w:hAnsi="Arial" w:cs="Arial"/>
          <w:sz w:val="20"/>
          <w:szCs w:val="20"/>
          <w:lang w:eastAsia="cs-CZ"/>
        </w:rPr>
        <w:t xml:space="preserve"> </w:t>
      </w:r>
      <w:r w:rsidR="004F5A4A">
        <w:rPr>
          <w:rFonts w:ascii="Arial" w:hAnsi="Arial" w:cs="Arial"/>
          <w:sz w:val="20"/>
          <w:szCs w:val="20"/>
          <w:lang w:eastAsia="cs-CZ"/>
        </w:rPr>
        <w:t>předmět smlouvy</w:t>
      </w:r>
      <w:r w:rsidR="005C150F" w:rsidRPr="006766F8">
        <w:rPr>
          <w:rFonts w:ascii="Arial" w:hAnsi="Arial" w:cs="Arial"/>
          <w:sz w:val="20"/>
          <w:szCs w:val="20"/>
          <w:lang w:eastAsia="cs-CZ"/>
        </w:rPr>
        <w:t xml:space="preserve"> zaplatit </w:t>
      </w:r>
      <w:r>
        <w:rPr>
          <w:rFonts w:ascii="Arial" w:hAnsi="Arial" w:cs="Arial"/>
          <w:sz w:val="20"/>
          <w:szCs w:val="20"/>
          <w:lang w:eastAsia="cs-CZ"/>
        </w:rPr>
        <w:t>Dodava</w:t>
      </w:r>
      <w:r w:rsidR="00C45663" w:rsidRPr="006766F8">
        <w:rPr>
          <w:rFonts w:ascii="Arial" w:hAnsi="Arial" w:cs="Arial"/>
          <w:sz w:val="20"/>
          <w:szCs w:val="20"/>
          <w:lang w:eastAsia="cs-CZ"/>
        </w:rPr>
        <w:t>teli cenu ve výši a za podmínek sjednaných v</w:t>
      </w:r>
      <w:r w:rsidR="004703B6" w:rsidRPr="006766F8">
        <w:rPr>
          <w:rFonts w:ascii="Arial" w:hAnsi="Arial" w:cs="Arial"/>
          <w:sz w:val="20"/>
          <w:szCs w:val="20"/>
          <w:lang w:eastAsia="cs-CZ"/>
        </w:rPr>
        <w:t> této S</w:t>
      </w:r>
      <w:r w:rsidR="00C45663" w:rsidRPr="006766F8">
        <w:rPr>
          <w:rFonts w:ascii="Arial" w:hAnsi="Arial" w:cs="Arial"/>
          <w:sz w:val="20"/>
          <w:szCs w:val="20"/>
          <w:lang w:eastAsia="cs-CZ"/>
        </w:rPr>
        <w:t>mlouvě.</w:t>
      </w:r>
    </w:p>
    <w:p w14:paraId="6A09C792" w14:textId="77777777" w:rsidR="009E2B13" w:rsidRPr="006766F8" w:rsidRDefault="009E2B13" w:rsidP="009B7DA2">
      <w:pPr>
        <w:pStyle w:val="Zkladntext"/>
        <w:tabs>
          <w:tab w:val="left" w:pos="567"/>
        </w:tabs>
        <w:spacing w:after="0"/>
        <w:jc w:val="both"/>
        <w:rPr>
          <w:rFonts w:ascii="Arial" w:hAnsi="Arial" w:cs="Arial"/>
          <w:sz w:val="20"/>
          <w:szCs w:val="20"/>
          <w:lang w:eastAsia="cs-CZ"/>
        </w:rPr>
      </w:pPr>
    </w:p>
    <w:p w14:paraId="143A29B2" w14:textId="6CB7C393" w:rsidR="00737069" w:rsidRPr="006766F8" w:rsidRDefault="004365D9" w:rsidP="009B7DA2">
      <w:pPr>
        <w:pStyle w:val="Zkladntext"/>
        <w:numPr>
          <w:ilvl w:val="1"/>
          <w:numId w:val="12"/>
        </w:numPr>
        <w:tabs>
          <w:tab w:val="left" w:pos="567"/>
        </w:tabs>
        <w:spacing w:after="0"/>
        <w:ind w:left="0" w:firstLine="0"/>
        <w:jc w:val="both"/>
        <w:rPr>
          <w:rFonts w:ascii="Arial" w:hAnsi="Arial" w:cs="Arial"/>
          <w:sz w:val="20"/>
          <w:szCs w:val="20"/>
          <w:lang w:eastAsia="cs-CZ"/>
        </w:rPr>
      </w:pPr>
      <w:r w:rsidRPr="006766F8">
        <w:rPr>
          <w:rFonts w:ascii="Arial" w:hAnsi="Arial" w:cs="Arial"/>
          <w:sz w:val="20"/>
          <w:szCs w:val="20"/>
        </w:rPr>
        <w:t>Podkladem p</w:t>
      </w:r>
      <w:r w:rsidR="004703B6" w:rsidRPr="006766F8">
        <w:rPr>
          <w:rFonts w:ascii="Arial" w:hAnsi="Arial" w:cs="Arial"/>
          <w:sz w:val="20"/>
          <w:szCs w:val="20"/>
        </w:rPr>
        <w:t>ro uzavření S</w:t>
      </w:r>
      <w:r w:rsidR="005C150F" w:rsidRPr="006766F8">
        <w:rPr>
          <w:rFonts w:ascii="Arial" w:hAnsi="Arial" w:cs="Arial"/>
          <w:sz w:val="20"/>
          <w:szCs w:val="20"/>
        </w:rPr>
        <w:t xml:space="preserve">mlouvy je nabídka </w:t>
      </w:r>
      <w:r w:rsidR="007D71EF">
        <w:rPr>
          <w:rFonts w:ascii="Arial" w:hAnsi="Arial" w:cs="Arial"/>
          <w:sz w:val="20"/>
          <w:szCs w:val="20"/>
        </w:rPr>
        <w:t>Dodava</w:t>
      </w:r>
      <w:r w:rsidRPr="006766F8">
        <w:rPr>
          <w:rFonts w:ascii="Arial" w:hAnsi="Arial" w:cs="Arial"/>
          <w:sz w:val="20"/>
          <w:szCs w:val="20"/>
        </w:rPr>
        <w:t>tele předložená na veřejnou zakázku</w:t>
      </w:r>
      <w:r w:rsidR="00066E57">
        <w:rPr>
          <w:rFonts w:ascii="Arial" w:hAnsi="Arial" w:cs="Arial"/>
          <w:sz w:val="20"/>
          <w:szCs w:val="20"/>
        </w:rPr>
        <w:t xml:space="preserve"> na dodávky</w:t>
      </w:r>
      <w:r w:rsidRPr="006766F8">
        <w:rPr>
          <w:rFonts w:ascii="Arial" w:hAnsi="Arial" w:cs="Arial"/>
          <w:sz w:val="20"/>
          <w:szCs w:val="20"/>
        </w:rPr>
        <w:t xml:space="preserve"> s názvem „</w:t>
      </w:r>
      <w:r w:rsidR="00066E57" w:rsidRPr="00B81C04">
        <w:rPr>
          <w:rFonts w:ascii="Arial" w:hAnsi="Arial" w:cs="Arial"/>
          <w:b/>
          <w:sz w:val="20"/>
          <w:szCs w:val="22"/>
        </w:rPr>
        <w:t>II/602 – Oprava vysokorychlostního vážení Velké Meziříčí</w:t>
      </w:r>
      <w:r w:rsidRPr="006766F8">
        <w:rPr>
          <w:rFonts w:ascii="Arial" w:hAnsi="Arial" w:cs="Arial"/>
          <w:sz w:val="20"/>
          <w:szCs w:val="20"/>
        </w:rPr>
        <w:t>“ zadávanou v</w:t>
      </w:r>
      <w:r w:rsidR="00066E57">
        <w:rPr>
          <w:rFonts w:ascii="Arial" w:hAnsi="Arial" w:cs="Arial"/>
          <w:sz w:val="20"/>
          <w:szCs w:val="20"/>
        </w:rPr>
        <w:t> otevřeném nad</w:t>
      </w:r>
      <w:r w:rsidR="001B3BAC" w:rsidRPr="006766F8">
        <w:rPr>
          <w:rFonts w:ascii="Arial" w:hAnsi="Arial" w:cs="Arial"/>
          <w:sz w:val="20"/>
          <w:szCs w:val="20"/>
        </w:rPr>
        <w:t>limitním</w:t>
      </w:r>
      <w:r w:rsidRPr="006766F8">
        <w:rPr>
          <w:rFonts w:ascii="Arial" w:hAnsi="Arial" w:cs="Arial"/>
          <w:sz w:val="20"/>
          <w:szCs w:val="20"/>
        </w:rPr>
        <w:t xml:space="preserve"> řízení dle zákona č. 134/2016 Sb., o zadávání veřejných zakázek, v platném znění (dále jen „ZZVZ“)</w:t>
      </w:r>
      <w:r w:rsidR="00B174ED" w:rsidRPr="006766F8">
        <w:rPr>
          <w:rFonts w:ascii="Arial" w:hAnsi="Arial" w:cs="Arial"/>
          <w:sz w:val="20"/>
          <w:szCs w:val="20"/>
        </w:rPr>
        <w:t xml:space="preserve"> </w:t>
      </w:r>
      <w:r w:rsidR="00B174ED" w:rsidRPr="006766F8">
        <w:rPr>
          <w:rFonts w:ascii="Arial" w:hAnsi="Arial" w:cs="Arial"/>
          <w:sz w:val="20"/>
          <w:szCs w:val="20"/>
          <w:lang w:eastAsia="cs-CZ"/>
        </w:rPr>
        <w:t xml:space="preserve">a dále </w:t>
      </w:r>
      <w:r w:rsidR="003A4E14" w:rsidRPr="006766F8">
        <w:rPr>
          <w:rFonts w:ascii="Arial" w:hAnsi="Arial" w:cs="Arial"/>
          <w:b/>
          <w:sz w:val="20"/>
          <w:szCs w:val="20"/>
        </w:rPr>
        <w:t>Obchodní</w:t>
      </w:r>
      <w:r w:rsidR="00B174ED" w:rsidRPr="006766F8">
        <w:rPr>
          <w:rFonts w:ascii="Arial" w:hAnsi="Arial" w:cs="Arial"/>
          <w:b/>
          <w:sz w:val="20"/>
          <w:szCs w:val="20"/>
        </w:rPr>
        <w:t xml:space="preserve"> podmínk</w:t>
      </w:r>
      <w:r w:rsidR="003A4E14" w:rsidRPr="006766F8">
        <w:rPr>
          <w:rFonts w:ascii="Arial" w:hAnsi="Arial" w:cs="Arial"/>
          <w:b/>
          <w:sz w:val="20"/>
          <w:szCs w:val="20"/>
        </w:rPr>
        <w:t>y</w:t>
      </w:r>
      <w:r w:rsidR="00B174ED" w:rsidRPr="006766F8">
        <w:rPr>
          <w:rFonts w:ascii="Arial" w:hAnsi="Arial" w:cs="Arial"/>
          <w:b/>
          <w:sz w:val="20"/>
          <w:szCs w:val="20"/>
        </w:rPr>
        <w:t xml:space="preserve"> zadavatele pro veřejné zakázky na stavební práce dle § 37 odst. 1 písm. c) ZZVZ</w:t>
      </w:r>
      <w:r w:rsidR="00B174ED" w:rsidRPr="006766F8">
        <w:rPr>
          <w:rFonts w:ascii="Arial" w:hAnsi="Arial" w:cs="Arial"/>
          <w:sz w:val="20"/>
          <w:szCs w:val="20"/>
        </w:rPr>
        <w:t>,</w:t>
      </w:r>
      <w:r w:rsidR="00B174ED" w:rsidRPr="006766F8">
        <w:rPr>
          <w:rFonts w:ascii="Arial" w:hAnsi="Arial" w:cs="Arial"/>
          <w:b/>
          <w:sz w:val="20"/>
          <w:szCs w:val="20"/>
        </w:rPr>
        <w:t xml:space="preserve"> vydan</w:t>
      </w:r>
      <w:r w:rsidR="003A4E14" w:rsidRPr="006766F8">
        <w:rPr>
          <w:rFonts w:ascii="Arial" w:hAnsi="Arial" w:cs="Arial"/>
          <w:b/>
          <w:sz w:val="20"/>
          <w:szCs w:val="20"/>
        </w:rPr>
        <w:t>é</w:t>
      </w:r>
      <w:r w:rsidR="00B174ED" w:rsidRPr="006766F8">
        <w:rPr>
          <w:rFonts w:ascii="Arial" w:hAnsi="Arial" w:cs="Arial"/>
          <w:b/>
          <w:sz w:val="20"/>
          <w:szCs w:val="20"/>
        </w:rPr>
        <w:t xml:space="preserve"> dle § 1751 a násl. OZ</w:t>
      </w:r>
      <w:r w:rsidR="003A4E14" w:rsidRPr="006766F8">
        <w:rPr>
          <w:rFonts w:ascii="Arial" w:hAnsi="Arial" w:cs="Arial"/>
          <w:b/>
          <w:sz w:val="20"/>
          <w:szCs w:val="20"/>
        </w:rPr>
        <w:t>.</w:t>
      </w:r>
      <w:r w:rsidR="00B174ED" w:rsidRPr="006766F8">
        <w:rPr>
          <w:rFonts w:ascii="Arial" w:hAnsi="Arial" w:cs="Arial"/>
          <w:sz w:val="20"/>
          <w:szCs w:val="20"/>
          <w:lang w:eastAsia="cs-CZ"/>
        </w:rPr>
        <w:t xml:space="preserve"> </w:t>
      </w:r>
    </w:p>
    <w:p w14:paraId="165E5C98" w14:textId="77777777" w:rsidR="00B9148F" w:rsidRPr="006766F8" w:rsidRDefault="00B9148F" w:rsidP="009B7DA2">
      <w:pPr>
        <w:keepNext/>
        <w:jc w:val="both"/>
        <w:rPr>
          <w:rFonts w:ascii="Arial" w:hAnsi="Arial" w:cs="Arial"/>
          <w:b/>
          <w:sz w:val="20"/>
          <w:szCs w:val="20"/>
        </w:rPr>
      </w:pPr>
    </w:p>
    <w:p w14:paraId="3D12FF45" w14:textId="77777777" w:rsidR="00BA4C13" w:rsidRPr="006766F8" w:rsidRDefault="00BA4C13" w:rsidP="0087094B">
      <w:pPr>
        <w:keepNext/>
        <w:widowControl w:val="0"/>
        <w:tabs>
          <w:tab w:val="left" w:pos="2268"/>
        </w:tabs>
        <w:jc w:val="center"/>
        <w:rPr>
          <w:rFonts w:ascii="Arial" w:hAnsi="Arial" w:cs="Arial"/>
          <w:b/>
          <w:sz w:val="20"/>
          <w:szCs w:val="20"/>
        </w:rPr>
      </w:pPr>
      <w:r w:rsidRPr="006766F8">
        <w:rPr>
          <w:rFonts w:ascii="Arial" w:hAnsi="Arial" w:cs="Arial"/>
          <w:b/>
          <w:sz w:val="20"/>
          <w:szCs w:val="20"/>
        </w:rPr>
        <w:t>Článek III.</w:t>
      </w:r>
    </w:p>
    <w:p w14:paraId="1CD7E1EB" w14:textId="60D6CDF8" w:rsidR="00BA4C13" w:rsidRPr="006766F8" w:rsidRDefault="009E2B13" w:rsidP="0087094B">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Specifikace </w:t>
      </w:r>
      <w:r w:rsidR="004F5A4A">
        <w:rPr>
          <w:rFonts w:ascii="Arial" w:hAnsi="Arial" w:cs="Arial"/>
          <w:sz w:val="20"/>
          <w:szCs w:val="20"/>
        </w:rPr>
        <w:t>předmětu smlouvy</w:t>
      </w:r>
    </w:p>
    <w:p w14:paraId="00FF5A94" w14:textId="163CD10C" w:rsidR="00C70744" w:rsidRPr="008479AE" w:rsidRDefault="006D3A9B"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6766F8">
        <w:rPr>
          <w:rFonts w:ascii="Arial" w:hAnsi="Arial" w:cs="Arial"/>
          <w:bCs/>
          <w:sz w:val="20"/>
          <w:szCs w:val="20"/>
          <w:lang w:eastAsia="cs-CZ"/>
        </w:rPr>
        <w:t>Předmětem této S</w:t>
      </w:r>
      <w:r w:rsidR="009E2B13" w:rsidRPr="006766F8">
        <w:rPr>
          <w:rFonts w:ascii="Arial" w:hAnsi="Arial" w:cs="Arial"/>
          <w:bCs/>
          <w:sz w:val="20"/>
          <w:szCs w:val="20"/>
          <w:lang w:eastAsia="cs-CZ"/>
        </w:rPr>
        <w:t xml:space="preserve">mlouvy je </w:t>
      </w:r>
      <w:r w:rsidR="008F2ABB">
        <w:rPr>
          <w:rFonts w:ascii="Arial" w:hAnsi="Arial" w:cs="Arial"/>
          <w:sz w:val="20"/>
          <w:szCs w:val="20"/>
        </w:rPr>
        <w:t>realizace opravy vysokorychlostního vážení ve Velkém Meziříčí</w:t>
      </w:r>
      <w:r w:rsidR="008479AE">
        <w:rPr>
          <w:rFonts w:ascii="Arial" w:hAnsi="Arial" w:cs="Arial"/>
          <w:bCs/>
          <w:iCs/>
          <w:sz w:val="20"/>
          <w:szCs w:val="20"/>
        </w:rPr>
        <w:t xml:space="preserve"> v následujícím členění:</w:t>
      </w:r>
    </w:p>
    <w:p w14:paraId="272D2377" w14:textId="354F449D" w:rsidR="003D594E" w:rsidRDefault="008479AE"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873B0A">
        <w:rPr>
          <w:rFonts w:ascii="Arial" w:hAnsi="Arial" w:cs="Arial"/>
          <w:b/>
          <w:bCs/>
          <w:sz w:val="20"/>
          <w:szCs w:val="20"/>
          <w:lang w:eastAsia="cs-CZ"/>
        </w:rPr>
        <w:t>Stavební úpravy</w:t>
      </w:r>
    </w:p>
    <w:p w14:paraId="444AEBF1" w14:textId="77777777" w:rsidR="0087094B" w:rsidRDefault="003D594E" w:rsidP="0087094B">
      <w:pPr>
        <w:ind w:right="57" w:firstLine="567"/>
        <w:jc w:val="both"/>
        <w:rPr>
          <w:rFonts w:ascii="Arial" w:hAnsi="Arial" w:cs="Arial"/>
          <w:sz w:val="20"/>
        </w:rPr>
      </w:pPr>
      <w:r w:rsidRPr="003D594E">
        <w:rPr>
          <w:rFonts w:ascii="Arial" w:hAnsi="Arial" w:cs="Arial"/>
          <w:bCs/>
          <w:sz w:val="20"/>
          <w:szCs w:val="20"/>
          <w:lang w:eastAsia="cs-CZ"/>
        </w:rPr>
        <w:t xml:space="preserve">Předmětem tohoto objektu je oprava konstrukce vozovky silnice II/602 </w:t>
      </w:r>
      <w:r w:rsidRPr="003D594E">
        <w:rPr>
          <w:rFonts w:ascii="Arial" w:hAnsi="Arial" w:cs="Arial"/>
          <w:sz w:val="20"/>
        </w:rPr>
        <w:t xml:space="preserve">v blízkosti sjezdu z D1 (exit </w:t>
      </w:r>
    </w:p>
    <w:p w14:paraId="003EFCC9" w14:textId="6A651E5E" w:rsidR="003D594E" w:rsidRPr="003D594E" w:rsidRDefault="003D594E" w:rsidP="0087094B">
      <w:pPr>
        <w:spacing w:after="240"/>
        <w:ind w:right="56" w:firstLine="567"/>
        <w:jc w:val="both"/>
        <w:rPr>
          <w:rFonts w:ascii="Arial" w:hAnsi="Arial" w:cs="Arial"/>
          <w:sz w:val="20"/>
        </w:rPr>
      </w:pPr>
      <w:r w:rsidRPr="003D594E">
        <w:rPr>
          <w:rFonts w:ascii="Arial" w:hAnsi="Arial" w:cs="Arial"/>
          <w:sz w:val="20"/>
        </w:rPr>
        <w:t xml:space="preserve">141) směr Velké Meziříčí, </w:t>
      </w:r>
      <w:r>
        <w:rPr>
          <w:rFonts w:ascii="Arial" w:hAnsi="Arial" w:cs="Arial"/>
          <w:sz w:val="20"/>
        </w:rPr>
        <w:t>okres Žďár nad Sázavou.</w:t>
      </w:r>
    </w:p>
    <w:p w14:paraId="157C4163" w14:textId="5D5F2C23" w:rsidR="00AF359D" w:rsidRPr="003D594E" w:rsidRDefault="008479AE"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3D594E">
        <w:rPr>
          <w:rFonts w:ascii="Arial" w:hAnsi="Arial" w:cs="Arial"/>
          <w:b/>
          <w:bCs/>
          <w:sz w:val="20"/>
          <w:szCs w:val="20"/>
          <w:lang w:eastAsia="cs-CZ"/>
        </w:rPr>
        <w:t>Dodávky technologie</w:t>
      </w:r>
    </w:p>
    <w:p w14:paraId="26D9E35E" w14:textId="30B32A57" w:rsidR="00AF359D" w:rsidRPr="00AF359D" w:rsidRDefault="00AF359D" w:rsidP="0087094B">
      <w:pPr>
        <w:ind w:left="567" w:right="57"/>
        <w:jc w:val="both"/>
        <w:rPr>
          <w:rFonts w:ascii="Arial" w:hAnsi="Arial" w:cs="Arial"/>
          <w:bCs/>
          <w:sz w:val="20"/>
          <w:szCs w:val="20"/>
          <w:lang w:eastAsia="cs-CZ"/>
        </w:rPr>
      </w:pPr>
      <w:r w:rsidRPr="00AF359D">
        <w:rPr>
          <w:rFonts w:ascii="Arial" w:hAnsi="Arial" w:cs="Arial"/>
          <w:bCs/>
          <w:sz w:val="20"/>
          <w:szCs w:val="20"/>
          <w:lang w:eastAsia="cs-CZ"/>
        </w:rPr>
        <w:t xml:space="preserve">Osazení měřícího místa dynamického vážení vozidel na lokalitě na silnici II/602, soustavou </w:t>
      </w:r>
      <w:r w:rsidR="009B7DA2">
        <w:rPr>
          <w:rFonts w:ascii="Arial" w:hAnsi="Arial" w:cs="Arial"/>
          <w:bCs/>
          <w:sz w:val="20"/>
          <w:szCs w:val="20"/>
          <w:lang w:eastAsia="cs-CZ"/>
        </w:rPr>
        <w:t>m</w:t>
      </w:r>
      <w:r w:rsidRPr="00AF359D">
        <w:rPr>
          <w:rFonts w:ascii="Arial" w:hAnsi="Arial" w:cs="Arial"/>
          <w:bCs/>
          <w:sz w:val="20"/>
          <w:szCs w:val="20"/>
          <w:lang w:eastAsia="cs-CZ"/>
        </w:rPr>
        <w:t>ěřících čidel, kamerovým systémem, vyhodnocovacím zařízením v technologickém rozváděči. Součástí je rovněž napájení NN technologického rozváděče a jeho napojení na měřící obvody systému, dále hlavní a doplňující pospojování a jeho propojení na lokální uzemňovací soustavu.</w:t>
      </w:r>
    </w:p>
    <w:p w14:paraId="0FF44400" w14:textId="77777777" w:rsidR="00AF359D" w:rsidRPr="00AF359D" w:rsidRDefault="00AF359D" w:rsidP="0087094B">
      <w:pPr>
        <w:ind w:left="567" w:right="57"/>
        <w:jc w:val="both"/>
        <w:rPr>
          <w:rFonts w:ascii="Arial" w:hAnsi="Arial" w:cs="Arial"/>
          <w:bCs/>
          <w:sz w:val="20"/>
          <w:szCs w:val="20"/>
          <w:lang w:eastAsia="cs-CZ"/>
        </w:rPr>
      </w:pPr>
      <w:r w:rsidRPr="00AF359D">
        <w:rPr>
          <w:rFonts w:ascii="Arial" w:hAnsi="Arial" w:cs="Arial"/>
          <w:bCs/>
          <w:sz w:val="20"/>
          <w:szCs w:val="20"/>
          <w:lang w:eastAsia="cs-CZ"/>
        </w:rPr>
        <w:t>Použitá technologie a komponenty budou plně kompatibilní s již stávajícím zařízením: systém SYDO Traffic Cross WIM provádí automaticky sčítání dopravy na pozemních komunikacích, klasifikaci vozidel, zjišťování nápravového tlaku a hmotnosti vozidel, celkové a na nápravu, vyhodnocení se provádí z dat získaných senzory ve vozovce a video detekcí, následně dochází k sestavení a zadokumentování přestupků, které jsou postoupeny do dopravně správní agendy příslušného ORP.</w:t>
      </w:r>
    </w:p>
    <w:p w14:paraId="28E165FB" w14:textId="77777777" w:rsidR="00AF359D" w:rsidRPr="00AF359D" w:rsidRDefault="00AF359D" w:rsidP="0087094B">
      <w:pPr>
        <w:ind w:left="567" w:right="-284"/>
        <w:jc w:val="both"/>
        <w:rPr>
          <w:rFonts w:ascii="Arial" w:hAnsi="Arial" w:cs="Arial"/>
          <w:bCs/>
          <w:sz w:val="20"/>
          <w:szCs w:val="20"/>
          <w:lang w:eastAsia="cs-CZ"/>
        </w:rPr>
      </w:pPr>
      <w:r w:rsidRPr="00AF359D">
        <w:rPr>
          <w:rFonts w:ascii="Arial" w:hAnsi="Arial" w:cs="Arial"/>
          <w:bCs/>
          <w:sz w:val="20"/>
          <w:szCs w:val="20"/>
          <w:lang w:eastAsia="cs-CZ"/>
        </w:rPr>
        <w:t>Požadavky:</w:t>
      </w:r>
    </w:p>
    <w:p w14:paraId="049776CD" w14:textId="77777777" w:rsidR="0087094B"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xml:space="preserve">- napojení indukčních smyček a piezoelektrických senzorů do stávajícího systému - Sčítač </w:t>
      </w:r>
      <w:r w:rsidR="0087094B">
        <w:rPr>
          <w:rFonts w:ascii="Arial" w:hAnsi="Arial" w:cs="Arial"/>
          <w:bCs/>
          <w:sz w:val="20"/>
          <w:szCs w:val="20"/>
          <w:lang w:eastAsia="cs-CZ"/>
        </w:rPr>
        <w:t>Cross</w:t>
      </w:r>
    </w:p>
    <w:p w14:paraId="6A120794" w14:textId="3C2A99F7" w:rsidR="00AF359D" w:rsidRPr="00AF359D" w:rsidRDefault="0087094B" w:rsidP="0087094B">
      <w:pPr>
        <w:ind w:left="567" w:right="-284" w:firstLine="1"/>
        <w:jc w:val="both"/>
        <w:rPr>
          <w:rFonts w:ascii="Arial" w:hAnsi="Arial" w:cs="Arial"/>
          <w:bCs/>
          <w:sz w:val="20"/>
          <w:szCs w:val="20"/>
          <w:lang w:eastAsia="cs-CZ"/>
        </w:rPr>
      </w:pPr>
      <w:r>
        <w:rPr>
          <w:rFonts w:ascii="Arial" w:hAnsi="Arial" w:cs="Arial"/>
          <w:bCs/>
          <w:sz w:val="20"/>
          <w:szCs w:val="20"/>
          <w:lang w:eastAsia="cs-CZ"/>
        </w:rPr>
        <w:t>WIM</w:t>
      </w:r>
      <w:r w:rsidR="00AF359D" w:rsidRPr="00AF359D">
        <w:rPr>
          <w:rFonts w:ascii="Arial" w:hAnsi="Arial" w:cs="Arial"/>
          <w:bCs/>
          <w:sz w:val="20"/>
          <w:szCs w:val="20"/>
          <w:lang w:eastAsia="cs-CZ"/>
        </w:rPr>
        <w:t>,</w:t>
      </w:r>
      <w:r>
        <w:rPr>
          <w:rFonts w:ascii="Arial" w:hAnsi="Arial" w:cs="Arial"/>
          <w:bCs/>
          <w:sz w:val="20"/>
          <w:szCs w:val="20"/>
          <w:lang w:eastAsia="cs-CZ"/>
        </w:rPr>
        <w:t xml:space="preserve"> </w:t>
      </w:r>
      <w:r w:rsidR="00AF359D" w:rsidRPr="00AF359D">
        <w:rPr>
          <w:rFonts w:ascii="Arial" w:hAnsi="Arial" w:cs="Arial"/>
          <w:bCs/>
          <w:sz w:val="20"/>
          <w:szCs w:val="20"/>
          <w:lang w:eastAsia="cs-CZ"/>
        </w:rPr>
        <w:t>videodetek</w:t>
      </w:r>
      <w:r w:rsidR="0029793F">
        <w:rPr>
          <w:rFonts w:ascii="Arial" w:hAnsi="Arial" w:cs="Arial"/>
          <w:bCs/>
          <w:sz w:val="20"/>
          <w:szCs w:val="20"/>
          <w:lang w:eastAsia="cs-CZ"/>
        </w:rPr>
        <w:t>ční systém SYDO Traffic, s využi</w:t>
      </w:r>
      <w:r w:rsidR="00AF359D" w:rsidRPr="00AF359D">
        <w:rPr>
          <w:rFonts w:ascii="Arial" w:hAnsi="Arial" w:cs="Arial"/>
          <w:bCs/>
          <w:sz w:val="20"/>
          <w:szCs w:val="20"/>
          <w:lang w:eastAsia="cs-CZ"/>
        </w:rPr>
        <w:t>tím stávajících kabelových prostupů a šachet</w:t>
      </w:r>
    </w:p>
    <w:p w14:paraId="50B997D9"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napojení na stávají zdroj napájení 230V/50Hz</w:t>
      </w:r>
    </w:p>
    <w:p w14:paraId="7B034CED"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upgrade stávajícího kamerového sytému SYDO Traffic</w:t>
      </w:r>
    </w:p>
    <w:p w14:paraId="48AB0BEB"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funkční zkoušky systému</w:t>
      </w:r>
    </w:p>
    <w:p w14:paraId="64F51EE5"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kalibrace</w:t>
      </w:r>
    </w:p>
    <w:p w14:paraId="3E3CBBF5" w14:textId="2AAF1FF1" w:rsid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ověření certifikační autoritou</w:t>
      </w:r>
    </w:p>
    <w:p w14:paraId="19925213" w14:textId="2E4E1428" w:rsidR="00AF359D" w:rsidRPr="00873B0A" w:rsidRDefault="00AF359D"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873B0A">
        <w:rPr>
          <w:rFonts w:ascii="Arial" w:hAnsi="Arial" w:cs="Arial"/>
          <w:b/>
          <w:bCs/>
          <w:sz w:val="20"/>
          <w:szCs w:val="20"/>
          <w:lang w:eastAsia="cs-CZ"/>
        </w:rPr>
        <w:t>Servis vysokorychlostní váhy</w:t>
      </w:r>
    </w:p>
    <w:p w14:paraId="3A403789" w14:textId="2BA88EC4" w:rsidR="00AF359D" w:rsidRPr="008479AE" w:rsidRDefault="00AF359D" w:rsidP="0087094B">
      <w:pPr>
        <w:ind w:left="567" w:right="-284"/>
        <w:jc w:val="both"/>
        <w:rPr>
          <w:rFonts w:ascii="Arial" w:hAnsi="Arial" w:cs="Arial"/>
          <w:bCs/>
          <w:sz w:val="20"/>
          <w:szCs w:val="20"/>
          <w:lang w:eastAsia="cs-CZ"/>
        </w:rPr>
      </w:pPr>
      <w:r>
        <w:rPr>
          <w:rFonts w:ascii="Arial" w:hAnsi="Arial" w:cs="Arial"/>
          <w:bCs/>
          <w:sz w:val="20"/>
          <w:szCs w:val="20"/>
          <w:lang w:eastAsia="cs-CZ"/>
        </w:rPr>
        <w:t xml:space="preserve">Součástí dodávky </w:t>
      </w:r>
      <w:r w:rsidR="004F5A4A">
        <w:rPr>
          <w:rFonts w:ascii="Arial" w:hAnsi="Arial" w:cs="Arial"/>
          <w:bCs/>
          <w:sz w:val="20"/>
          <w:szCs w:val="20"/>
          <w:lang w:eastAsia="cs-CZ"/>
        </w:rPr>
        <w:t>předmětu smlouvy</w:t>
      </w:r>
      <w:r>
        <w:rPr>
          <w:rFonts w:ascii="Arial" w:hAnsi="Arial" w:cs="Arial"/>
          <w:bCs/>
          <w:sz w:val="20"/>
          <w:szCs w:val="20"/>
          <w:lang w:eastAsia="cs-CZ"/>
        </w:rPr>
        <w:t xml:space="preserve"> je i samostatná servisní smlouva č.</w:t>
      </w:r>
      <w:r w:rsidR="00873B0A">
        <w:rPr>
          <w:rFonts w:ascii="Arial" w:hAnsi="Arial" w:cs="Arial"/>
          <w:bCs/>
          <w:sz w:val="20"/>
          <w:szCs w:val="20"/>
          <w:lang w:eastAsia="cs-CZ"/>
        </w:rPr>
        <w:t xml:space="preserve"> </w:t>
      </w:r>
      <w:r w:rsidR="00873B0A" w:rsidRPr="006766F8">
        <w:rPr>
          <w:rFonts w:ascii="Arial" w:hAnsi="Arial" w:cs="Arial"/>
          <w:b/>
          <w:sz w:val="20"/>
          <w:szCs w:val="20"/>
          <w:highlight w:val="lightGray"/>
          <w:lang w:eastAsia="cs-CZ"/>
        </w:rPr>
        <w:t>..................</w:t>
      </w:r>
      <w:r w:rsidR="00873B0A">
        <w:rPr>
          <w:rFonts w:ascii="Arial" w:hAnsi="Arial" w:cs="Arial"/>
          <w:b/>
          <w:sz w:val="20"/>
          <w:szCs w:val="20"/>
          <w:highlight w:val="lightGray"/>
          <w:lang w:eastAsia="cs-CZ"/>
        </w:rPr>
        <w:t>.....................</w:t>
      </w:r>
      <w:r w:rsidR="00873B0A">
        <w:rPr>
          <w:rFonts w:ascii="Arial" w:hAnsi="Arial" w:cs="Arial"/>
          <w:bCs/>
          <w:sz w:val="20"/>
          <w:szCs w:val="20"/>
          <w:lang w:eastAsia="cs-CZ"/>
        </w:rPr>
        <w:t>.</w:t>
      </w:r>
    </w:p>
    <w:p w14:paraId="02438F97" w14:textId="77777777" w:rsidR="003229F6" w:rsidRPr="006766F8" w:rsidRDefault="003229F6" w:rsidP="009B7DA2">
      <w:pPr>
        <w:widowControl w:val="0"/>
        <w:tabs>
          <w:tab w:val="left" w:pos="567"/>
        </w:tabs>
        <w:suppressAutoHyphens w:val="0"/>
        <w:autoSpaceDE w:val="0"/>
        <w:autoSpaceDN w:val="0"/>
        <w:adjustRightInd w:val="0"/>
        <w:jc w:val="both"/>
        <w:rPr>
          <w:rFonts w:ascii="Arial" w:hAnsi="Arial" w:cs="Arial"/>
          <w:b/>
          <w:bCs/>
          <w:sz w:val="20"/>
          <w:szCs w:val="20"/>
          <w:lang w:eastAsia="cs-CZ"/>
        </w:rPr>
      </w:pPr>
    </w:p>
    <w:p w14:paraId="74E8350C" w14:textId="68228980" w:rsidR="008936DF" w:rsidRPr="008479AE" w:rsidRDefault="00A56906"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6766F8">
        <w:rPr>
          <w:rFonts w:ascii="Arial" w:hAnsi="Arial" w:cs="Arial"/>
          <w:bCs/>
          <w:sz w:val="20"/>
          <w:szCs w:val="20"/>
          <w:lang w:eastAsia="cs-CZ"/>
        </w:rPr>
        <w:t xml:space="preserve">Předmětem </w:t>
      </w:r>
      <w:r w:rsidR="004F5A4A">
        <w:rPr>
          <w:rFonts w:ascii="Arial" w:hAnsi="Arial" w:cs="Arial"/>
          <w:bCs/>
          <w:sz w:val="20"/>
          <w:szCs w:val="20"/>
          <w:lang w:eastAsia="cs-CZ"/>
        </w:rPr>
        <w:t xml:space="preserve">smlouvy </w:t>
      </w:r>
      <w:r w:rsidR="008479AE">
        <w:rPr>
          <w:rFonts w:ascii="Arial" w:hAnsi="Arial" w:cs="Arial"/>
          <w:bCs/>
          <w:sz w:val="20"/>
          <w:szCs w:val="20"/>
          <w:lang w:eastAsia="cs-CZ"/>
        </w:rPr>
        <w:t xml:space="preserve">dle bodu 3.1.1 této </w:t>
      </w:r>
      <w:r w:rsidR="00FD3DAF">
        <w:rPr>
          <w:rFonts w:ascii="Arial" w:hAnsi="Arial" w:cs="Arial"/>
          <w:bCs/>
          <w:sz w:val="20"/>
          <w:szCs w:val="20"/>
          <w:lang w:eastAsia="cs-CZ"/>
        </w:rPr>
        <w:t>S</w:t>
      </w:r>
      <w:r w:rsidR="008479AE">
        <w:rPr>
          <w:rFonts w:ascii="Arial" w:hAnsi="Arial" w:cs="Arial"/>
          <w:bCs/>
          <w:sz w:val="20"/>
          <w:szCs w:val="20"/>
          <w:lang w:eastAsia="cs-CZ"/>
        </w:rPr>
        <w:t>mlouvy</w:t>
      </w:r>
      <w:r w:rsidRPr="006766F8">
        <w:rPr>
          <w:rFonts w:ascii="Arial" w:hAnsi="Arial" w:cs="Arial"/>
          <w:bCs/>
          <w:sz w:val="20"/>
          <w:szCs w:val="20"/>
          <w:lang w:eastAsia="cs-CZ"/>
        </w:rPr>
        <w:t xml:space="preserve"> je provedení všech činností, prací a dodávek obsažených v </w:t>
      </w:r>
      <w:r w:rsidR="000C1E31" w:rsidRPr="006766F8">
        <w:rPr>
          <w:rFonts w:ascii="Arial" w:hAnsi="Arial" w:cs="Arial"/>
          <w:bCs/>
          <w:sz w:val="20"/>
          <w:szCs w:val="20"/>
          <w:lang w:eastAsia="cs-CZ"/>
        </w:rPr>
        <w:t>projektové dokumentaci pro prová</w:t>
      </w:r>
      <w:r w:rsidRPr="006766F8">
        <w:rPr>
          <w:rFonts w:ascii="Arial" w:hAnsi="Arial" w:cs="Arial"/>
          <w:bCs/>
          <w:sz w:val="20"/>
          <w:szCs w:val="20"/>
          <w:lang w:eastAsia="cs-CZ"/>
        </w:rPr>
        <w:t>d</w:t>
      </w:r>
      <w:r w:rsidR="000C1E31" w:rsidRPr="006766F8">
        <w:rPr>
          <w:rFonts w:ascii="Arial" w:hAnsi="Arial" w:cs="Arial"/>
          <w:bCs/>
          <w:sz w:val="20"/>
          <w:szCs w:val="20"/>
          <w:lang w:eastAsia="cs-CZ"/>
        </w:rPr>
        <w:t>ě</w:t>
      </w:r>
      <w:r w:rsidRPr="006766F8">
        <w:rPr>
          <w:rFonts w:ascii="Arial" w:hAnsi="Arial" w:cs="Arial"/>
          <w:bCs/>
          <w:sz w:val="20"/>
          <w:szCs w:val="20"/>
          <w:lang w:eastAsia="cs-CZ"/>
        </w:rPr>
        <w:t xml:space="preserve">ní stavby s názvem </w:t>
      </w:r>
      <w:r w:rsidR="00DE16D9" w:rsidRPr="00C346FB">
        <w:rPr>
          <w:rFonts w:ascii="Arial" w:hAnsi="Arial" w:cs="Arial"/>
          <w:sz w:val="20"/>
          <w:szCs w:val="20"/>
        </w:rPr>
        <w:t>„</w:t>
      </w:r>
      <w:r w:rsidR="008479AE">
        <w:rPr>
          <w:rStyle w:val="Siln"/>
          <w:rFonts w:ascii="Arial" w:hAnsi="Arial" w:cs="Arial"/>
          <w:sz w:val="20"/>
          <w:szCs w:val="20"/>
        </w:rPr>
        <w:t>II/602 – Oprava vysokorychlostního vážení Velké Meziříčí</w:t>
      </w:r>
      <w:r w:rsidR="00DE16D9" w:rsidRPr="00C346FB">
        <w:rPr>
          <w:rFonts w:ascii="Arial" w:hAnsi="Arial" w:cs="Arial"/>
          <w:sz w:val="20"/>
          <w:szCs w:val="20"/>
        </w:rPr>
        <w:t xml:space="preserve">“ (dále projektová dokumentace), kterou vypracovala projekční kancelář </w:t>
      </w:r>
      <w:r w:rsidR="008479AE">
        <w:rPr>
          <w:rFonts w:ascii="Arial" w:hAnsi="Arial" w:cs="Arial"/>
          <w:bCs/>
          <w:sz w:val="20"/>
          <w:szCs w:val="20"/>
        </w:rPr>
        <w:t>M – PROJEKCE s.r.o</w:t>
      </w:r>
      <w:r w:rsidR="00DE16D9">
        <w:rPr>
          <w:rFonts w:ascii="Arial" w:hAnsi="Arial" w:cs="Arial"/>
          <w:bCs/>
          <w:sz w:val="20"/>
          <w:szCs w:val="20"/>
        </w:rPr>
        <w:t>.</w:t>
      </w:r>
      <w:r w:rsidR="00DE16D9" w:rsidRPr="00C346FB">
        <w:rPr>
          <w:rFonts w:ascii="Arial" w:hAnsi="Arial" w:cs="Arial"/>
          <w:bCs/>
          <w:sz w:val="20"/>
          <w:szCs w:val="20"/>
        </w:rPr>
        <w:t>, IČ</w:t>
      </w:r>
      <w:r w:rsidR="00DE16D9">
        <w:rPr>
          <w:rFonts w:ascii="Arial" w:hAnsi="Arial" w:cs="Arial"/>
          <w:bCs/>
          <w:sz w:val="20"/>
          <w:szCs w:val="20"/>
        </w:rPr>
        <w:t>O</w:t>
      </w:r>
      <w:r w:rsidR="00DE16D9" w:rsidRPr="00C346FB">
        <w:rPr>
          <w:rFonts w:ascii="Arial" w:hAnsi="Arial" w:cs="Arial"/>
          <w:bCs/>
          <w:sz w:val="20"/>
          <w:szCs w:val="20"/>
        </w:rPr>
        <w:t xml:space="preserve">: </w:t>
      </w:r>
      <w:r w:rsidR="008479AE">
        <w:rPr>
          <w:rFonts w:ascii="Arial" w:hAnsi="Arial" w:cs="Arial"/>
          <w:bCs/>
          <w:sz w:val="20"/>
          <w:szCs w:val="20"/>
        </w:rPr>
        <w:t>05061415</w:t>
      </w:r>
      <w:r w:rsidR="00DE16D9" w:rsidRPr="00C346FB">
        <w:rPr>
          <w:rFonts w:ascii="Arial" w:hAnsi="Arial" w:cs="Arial"/>
          <w:bCs/>
          <w:sz w:val="20"/>
          <w:szCs w:val="20"/>
        </w:rPr>
        <w:t xml:space="preserve">, se sídlem </w:t>
      </w:r>
      <w:r w:rsidR="008479AE">
        <w:rPr>
          <w:rFonts w:ascii="Arial" w:hAnsi="Arial" w:cs="Arial"/>
          <w:bCs/>
          <w:sz w:val="20"/>
          <w:szCs w:val="20"/>
        </w:rPr>
        <w:t>Resslova</w:t>
      </w:r>
      <w:r w:rsidR="00DE16D9">
        <w:rPr>
          <w:rFonts w:ascii="Arial" w:hAnsi="Arial" w:cs="Arial"/>
          <w:bCs/>
          <w:sz w:val="20"/>
          <w:szCs w:val="20"/>
        </w:rPr>
        <w:t xml:space="preserve"> </w:t>
      </w:r>
      <w:r w:rsidR="008479AE">
        <w:rPr>
          <w:rFonts w:ascii="Arial" w:hAnsi="Arial" w:cs="Arial"/>
          <w:bCs/>
          <w:sz w:val="20"/>
          <w:szCs w:val="20"/>
        </w:rPr>
        <w:t>956/13</w:t>
      </w:r>
      <w:r w:rsidR="00DE16D9">
        <w:rPr>
          <w:rFonts w:ascii="Arial" w:hAnsi="Arial" w:cs="Arial"/>
          <w:bCs/>
          <w:sz w:val="20"/>
          <w:szCs w:val="20"/>
        </w:rPr>
        <w:t xml:space="preserve">, </w:t>
      </w:r>
      <w:r w:rsidR="008479AE">
        <w:rPr>
          <w:rFonts w:ascii="Arial" w:hAnsi="Arial" w:cs="Arial"/>
          <w:bCs/>
          <w:sz w:val="20"/>
          <w:szCs w:val="20"/>
        </w:rPr>
        <w:t>500 02 Hradec Králové</w:t>
      </w:r>
      <w:r w:rsidR="00DE16D9" w:rsidRPr="00C346FB">
        <w:rPr>
          <w:rFonts w:ascii="Arial" w:hAnsi="Arial" w:cs="Arial"/>
          <w:bCs/>
          <w:sz w:val="20"/>
          <w:szCs w:val="20"/>
        </w:rPr>
        <w:t xml:space="preserve">, zodpovědný projektant: Ing. </w:t>
      </w:r>
      <w:r w:rsidR="008479AE">
        <w:rPr>
          <w:rFonts w:ascii="Arial" w:hAnsi="Arial" w:cs="Arial"/>
          <w:bCs/>
          <w:sz w:val="20"/>
          <w:szCs w:val="20"/>
        </w:rPr>
        <w:t>Martin Stejskal</w:t>
      </w:r>
      <w:r w:rsidR="00DE16D9" w:rsidRPr="00C346FB">
        <w:rPr>
          <w:rFonts w:ascii="Arial" w:hAnsi="Arial" w:cs="Arial"/>
          <w:bCs/>
          <w:sz w:val="20"/>
          <w:szCs w:val="20"/>
        </w:rPr>
        <w:t xml:space="preserve">, autorizovaný inženýr pro </w:t>
      </w:r>
      <w:r w:rsidR="008479AE">
        <w:rPr>
          <w:rFonts w:ascii="Arial" w:hAnsi="Arial" w:cs="Arial"/>
          <w:bCs/>
          <w:sz w:val="20"/>
          <w:szCs w:val="20"/>
        </w:rPr>
        <w:t>dopravní stavby</w:t>
      </w:r>
      <w:r w:rsidR="00DE16D9" w:rsidRPr="00C346FB">
        <w:rPr>
          <w:rFonts w:ascii="Arial" w:hAnsi="Arial" w:cs="Arial"/>
          <w:bCs/>
          <w:sz w:val="20"/>
          <w:szCs w:val="20"/>
        </w:rPr>
        <w:t xml:space="preserve">, ČKAIT </w:t>
      </w:r>
      <w:r w:rsidR="0051323A">
        <w:rPr>
          <w:rFonts w:ascii="Arial" w:hAnsi="Arial" w:cs="Arial"/>
          <w:bCs/>
          <w:sz w:val="20"/>
          <w:szCs w:val="20"/>
        </w:rPr>
        <w:t>1006185</w:t>
      </w:r>
      <w:r w:rsidR="00590503" w:rsidRPr="006766F8">
        <w:rPr>
          <w:rFonts w:ascii="Arial" w:hAnsi="Arial" w:cs="Arial"/>
          <w:bCs/>
          <w:sz w:val="20"/>
          <w:szCs w:val="20"/>
          <w:lang w:eastAsia="cs-CZ"/>
        </w:rPr>
        <w:t xml:space="preserve">, </w:t>
      </w:r>
      <w:r w:rsidRPr="006766F8">
        <w:rPr>
          <w:rFonts w:ascii="Arial" w:hAnsi="Arial" w:cs="Arial"/>
          <w:bCs/>
          <w:sz w:val="20"/>
          <w:szCs w:val="20"/>
          <w:lang w:eastAsia="cs-CZ"/>
        </w:rPr>
        <w:t xml:space="preserve">v soupise stavebních prací, dodávek a služeb s výkazem výměr k této projektové dokumentaci, </w:t>
      </w:r>
      <w:r w:rsidR="002B2986" w:rsidRPr="006766F8">
        <w:rPr>
          <w:rFonts w:ascii="Arial" w:hAnsi="Arial" w:cs="Arial"/>
          <w:bCs/>
          <w:sz w:val="20"/>
          <w:szCs w:val="20"/>
          <w:lang w:eastAsia="cs-CZ"/>
        </w:rPr>
        <w:t xml:space="preserve">který tvoří </w:t>
      </w:r>
      <w:r w:rsidR="002B2986" w:rsidRPr="003D594E">
        <w:rPr>
          <w:rFonts w:ascii="Arial" w:hAnsi="Arial" w:cs="Arial"/>
          <w:b/>
          <w:bCs/>
          <w:sz w:val="20"/>
          <w:szCs w:val="20"/>
          <w:lang w:eastAsia="cs-CZ"/>
        </w:rPr>
        <w:t>přílohu</w:t>
      </w:r>
      <w:r w:rsidR="00971300" w:rsidRPr="003D594E">
        <w:rPr>
          <w:rFonts w:ascii="Arial" w:hAnsi="Arial" w:cs="Arial"/>
          <w:b/>
          <w:bCs/>
          <w:sz w:val="20"/>
          <w:szCs w:val="20"/>
          <w:lang w:eastAsia="cs-CZ"/>
        </w:rPr>
        <w:t xml:space="preserve"> </w:t>
      </w:r>
      <w:r w:rsidR="00971300" w:rsidRPr="006766F8">
        <w:rPr>
          <w:rFonts w:ascii="Arial" w:hAnsi="Arial" w:cs="Arial"/>
          <w:bCs/>
          <w:sz w:val="20"/>
          <w:szCs w:val="20"/>
          <w:lang w:eastAsia="cs-CZ"/>
        </w:rPr>
        <w:t>této Smlouvy.</w:t>
      </w:r>
    </w:p>
    <w:p w14:paraId="0E52EBEC" w14:textId="77777777" w:rsidR="008479AE" w:rsidRPr="008479AE" w:rsidRDefault="008479AE" w:rsidP="009B7DA2">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4FDB7A26" w14:textId="36119083" w:rsidR="00AF359D" w:rsidRPr="00AF359D" w:rsidRDefault="008479AE"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6766F8">
        <w:rPr>
          <w:rFonts w:ascii="Arial" w:hAnsi="Arial" w:cs="Arial"/>
          <w:bCs/>
          <w:sz w:val="20"/>
          <w:szCs w:val="20"/>
          <w:lang w:eastAsia="cs-CZ"/>
        </w:rPr>
        <w:t xml:space="preserve">Předmětem </w:t>
      </w:r>
      <w:r w:rsidR="004F5A4A">
        <w:rPr>
          <w:rFonts w:ascii="Arial" w:hAnsi="Arial" w:cs="Arial"/>
          <w:bCs/>
          <w:sz w:val="20"/>
          <w:szCs w:val="20"/>
          <w:lang w:eastAsia="cs-CZ"/>
        </w:rPr>
        <w:t>smlouvy</w:t>
      </w:r>
      <w:r w:rsidR="00AF359D">
        <w:rPr>
          <w:rFonts w:ascii="Arial" w:hAnsi="Arial" w:cs="Arial"/>
          <w:bCs/>
          <w:sz w:val="20"/>
          <w:szCs w:val="20"/>
          <w:lang w:eastAsia="cs-CZ"/>
        </w:rPr>
        <w:t xml:space="preserve"> dle bodu 3.1.2 této </w:t>
      </w:r>
      <w:r w:rsidR="00FD3DAF">
        <w:rPr>
          <w:rFonts w:ascii="Arial" w:hAnsi="Arial" w:cs="Arial"/>
          <w:bCs/>
          <w:sz w:val="20"/>
          <w:szCs w:val="20"/>
          <w:lang w:eastAsia="cs-CZ"/>
        </w:rPr>
        <w:t>S</w:t>
      </w:r>
      <w:r w:rsidR="00AF359D">
        <w:rPr>
          <w:rFonts w:ascii="Arial" w:hAnsi="Arial" w:cs="Arial"/>
          <w:bCs/>
          <w:sz w:val="20"/>
          <w:szCs w:val="20"/>
          <w:lang w:eastAsia="cs-CZ"/>
        </w:rPr>
        <w:t>mlouvy</w:t>
      </w:r>
      <w:r w:rsidRPr="006766F8">
        <w:rPr>
          <w:rFonts w:ascii="Arial" w:hAnsi="Arial" w:cs="Arial"/>
          <w:bCs/>
          <w:sz w:val="20"/>
          <w:szCs w:val="20"/>
          <w:lang w:eastAsia="cs-CZ"/>
        </w:rPr>
        <w:t xml:space="preserve"> je provedení všech činností, prací, dodávek a služeb obsažených v nabídce </w:t>
      </w:r>
      <w:r w:rsidR="007D71EF">
        <w:rPr>
          <w:rFonts w:ascii="Arial" w:hAnsi="Arial" w:cs="Arial"/>
          <w:bCs/>
          <w:sz w:val="20"/>
          <w:szCs w:val="20"/>
          <w:lang w:eastAsia="cs-CZ"/>
        </w:rPr>
        <w:t>Dodava</w:t>
      </w:r>
      <w:r w:rsidRPr="006766F8">
        <w:rPr>
          <w:rFonts w:ascii="Arial" w:hAnsi="Arial" w:cs="Arial"/>
          <w:bCs/>
          <w:sz w:val="20"/>
          <w:szCs w:val="20"/>
          <w:lang w:eastAsia="cs-CZ"/>
        </w:rPr>
        <w:t>tele, která byla podána na základě zadávacích podmínek</w:t>
      </w:r>
      <w:r w:rsidR="00AF359D">
        <w:rPr>
          <w:rFonts w:ascii="Arial" w:hAnsi="Arial" w:cs="Arial"/>
          <w:bCs/>
          <w:sz w:val="20"/>
          <w:szCs w:val="20"/>
          <w:lang w:eastAsia="cs-CZ"/>
        </w:rPr>
        <w:t xml:space="preserve"> obsahujících zejména soupis prací, dodávek a služeb s výkazem výměr, který tvoří </w:t>
      </w:r>
      <w:r w:rsidR="00AF359D" w:rsidRPr="003D594E">
        <w:rPr>
          <w:rFonts w:ascii="Arial" w:hAnsi="Arial" w:cs="Arial"/>
          <w:b/>
          <w:bCs/>
          <w:sz w:val="20"/>
          <w:szCs w:val="20"/>
          <w:lang w:eastAsia="cs-CZ"/>
        </w:rPr>
        <w:t>přílohu</w:t>
      </w:r>
      <w:r w:rsidR="00F846F2" w:rsidRPr="003D594E">
        <w:rPr>
          <w:rFonts w:ascii="Arial" w:hAnsi="Arial" w:cs="Arial"/>
          <w:b/>
          <w:bCs/>
          <w:sz w:val="20"/>
          <w:szCs w:val="20"/>
          <w:lang w:eastAsia="cs-CZ"/>
        </w:rPr>
        <w:t xml:space="preserve"> </w:t>
      </w:r>
      <w:r w:rsidR="00AF359D">
        <w:rPr>
          <w:rFonts w:ascii="Arial" w:hAnsi="Arial" w:cs="Arial"/>
          <w:bCs/>
          <w:sz w:val="20"/>
          <w:szCs w:val="20"/>
          <w:lang w:eastAsia="cs-CZ"/>
        </w:rPr>
        <w:t xml:space="preserve">této </w:t>
      </w:r>
      <w:r w:rsidR="00FD3DAF">
        <w:rPr>
          <w:rFonts w:ascii="Arial" w:hAnsi="Arial" w:cs="Arial"/>
          <w:bCs/>
          <w:sz w:val="20"/>
          <w:szCs w:val="20"/>
          <w:lang w:eastAsia="cs-CZ"/>
        </w:rPr>
        <w:t>S</w:t>
      </w:r>
      <w:r w:rsidR="00AF359D">
        <w:rPr>
          <w:rFonts w:ascii="Arial" w:hAnsi="Arial" w:cs="Arial"/>
          <w:bCs/>
          <w:sz w:val="20"/>
          <w:szCs w:val="20"/>
          <w:lang w:eastAsia="cs-CZ"/>
        </w:rPr>
        <w:t>mlouvy.</w:t>
      </w:r>
    </w:p>
    <w:p w14:paraId="0B47F91D" w14:textId="50D3F411" w:rsidR="00451D29" w:rsidRPr="006766F8" w:rsidRDefault="00451D29" w:rsidP="009B7DA2">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632C795E" w14:textId="2B6081FC" w:rsidR="00184FE3" w:rsidRPr="006766F8" w:rsidRDefault="00A943E5"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6766F8">
        <w:rPr>
          <w:rFonts w:ascii="Arial" w:hAnsi="Arial" w:cs="Arial"/>
          <w:bCs/>
          <w:sz w:val="20"/>
          <w:szCs w:val="20"/>
          <w:lang w:eastAsia="cs-CZ"/>
        </w:rPr>
        <w:t>P</w:t>
      </w:r>
      <w:r w:rsidR="00184FE3" w:rsidRPr="006766F8">
        <w:rPr>
          <w:rFonts w:ascii="Arial" w:hAnsi="Arial" w:cs="Arial"/>
          <w:bCs/>
          <w:sz w:val="20"/>
          <w:szCs w:val="20"/>
          <w:lang w:eastAsia="cs-CZ"/>
        </w:rPr>
        <w:t xml:space="preserve">ředmětem </w:t>
      </w:r>
      <w:r w:rsidR="004F5A4A">
        <w:rPr>
          <w:rFonts w:ascii="Arial" w:hAnsi="Arial" w:cs="Arial"/>
          <w:bCs/>
          <w:sz w:val="20"/>
          <w:szCs w:val="20"/>
          <w:lang w:eastAsia="cs-CZ"/>
        </w:rPr>
        <w:t>smlouvy</w:t>
      </w:r>
      <w:r w:rsidR="004F5A4A" w:rsidRPr="006766F8">
        <w:rPr>
          <w:rFonts w:ascii="Arial" w:hAnsi="Arial" w:cs="Arial"/>
          <w:bCs/>
          <w:sz w:val="20"/>
          <w:szCs w:val="20"/>
          <w:lang w:eastAsia="cs-CZ"/>
        </w:rPr>
        <w:t xml:space="preserve"> </w:t>
      </w:r>
      <w:r w:rsidR="00184FE3" w:rsidRPr="006766F8">
        <w:rPr>
          <w:rFonts w:ascii="Arial" w:hAnsi="Arial" w:cs="Arial"/>
          <w:bCs/>
          <w:sz w:val="20"/>
          <w:szCs w:val="20"/>
          <w:lang w:eastAsia="cs-CZ"/>
        </w:rPr>
        <w:t xml:space="preserve">je provedení všech činností, prací, dodávek a služeb obsažených </w:t>
      </w:r>
      <w:r w:rsidR="00D65D5C" w:rsidRPr="006766F8">
        <w:rPr>
          <w:rFonts w:ascii="Arial" w:hAnsi="Arial" w:cs="Arial"/>
          <w:bCs/>
          <w:sz w:val="20"/>
          <w:szCs w:val="20"/>
          <w:lang w:eastAsia="cs-CZ"/>
        </w:rPr>
        <w:t xml:space="preserve">v nabídce </w:t>
      </w:r>
      <w:r w:rsidR="007D71EF">
        <w:rPr>
          <w:rFonts w:ascii="Arial" w:hAnsi="Arial" w:cs="Arial"/>
          <w:bCs/>
          <w:sz w:val="20"/>
          <w:szCs w:val="20"/>
          <w:lang w:eastAsia="cs-CZ"/>
        </w:rPr>
        <w:t>Dodava</w:t>
      </w:r>
      <w:r w:rsidRPr="006766F8">
        <w:rPr>
          <w:rFonts w:ascii="Arial" w:hAnsi="Arial" w:cs="Arial"/>
          <w:bCs/>
          <w:sz w:val="20"/>
          <w:szCs w:val="20"/>
          <w:lang w:eastAsia="cs-CZ"/>
        </w:rPr>
        <w:t xml:space="preserve">tele, která byla podána na základě zadávacích podmínek obsahujících zejména </w:t>
      </w:r>
      <w:r w:rsidR="00184FE3" w:rsidRPr="006766F8">
        <w:rPr>
          <w:rFonts w:ascii="Arial" w:hAnsi="Arial" w:cs="Arial"/>
          <w:bCs/>
          <w:sz w:val="20"/>
          <w:szCs w:val="20"/>
          <w:lang w:eastAsia="cs-CZ"/>
        </w:rPr>
        <w:t>projektov</w:t>
      </w:r>
      <w:r w:rsidRPr="006766F8">
        <w:rPr>
          <w:rFonts w:ascii="Arial" w:hAnsi="Arial" w:cs="Arial"/>
          <w:bCs/>
          <w:sz w:val="20"/>
          <w:szCs w:val="20"/>
          <w:lang w:eastAsia="cs-CZ"/>
        </w:rPr>
        <w:t>ou dokumentaci pro prov</w:t>
      </w:r>
      <w:r w:rsidR="005A5632" w:rsidRPr="006766F8">
        <w:rPr>
          <w:rFonts w:ascii="Arial" w:hAnsi="Arial" w:cs="Arial"/>
          <w:bCs/>
          <w:sz w:val="20"/>
          <w:szCs w:val="20"/>
          <w:lang w:eastAsia="cs-CZ"/>
        </w:rPr>
        <w:t>á</w:t>
      </w:r>
      <w:r w:rsidRPr="006766F8">
        <w:rPr>
          <w:rFonts w:ascii="Arial" w:hAnsi="Arial" w:cs="Arial"/>
          <w:bCs/>
          <w:sz w:val="20"/>
          <w:szCs w:val="20"/>
          <w:lang w:eastAsia="cs-CZ"/>
        </w:rPr>
        <w:t>d</w:t>
      </w:r>
      <w:r w:rsidR="005A5632" w:rsidRPr="006766F8">
        <w:rPr>
          <w:rFonts w:ascii="Arial" w:hAnsi="Arial" w:cs="Arial"/>
          <w:bCs/>
          <w:sz w:val="20"/>
          <w:szCs w:val="20"/>
          <w:lang w:eastAsia="cs-CZ"/>
        </w:rPr>
        <w:t>ě</w:t>
      </w:r>
      <w:r w:rsidRPr="006766F8">
        <w:rPr>
          <w:rFonts w:ascii="Arial" w:hAnsi="Arial" w:cs="Arial"/>
          <w:bCs/>
          <w:sz w:val="20"/>
          <w:szCs w:val="20"/>
          <w:lang w:eastAsia="cs-CZ"/>
        </w:rPr>
        <w:t>ní stavby, dále soupis prací, dodávek a služeb s výkazem výměr</w:t>
      </w:r>
      <w:r w:rsidR="00184FE3" w:rsidRPr="006766F8">
        <w:rPr>
          <w:rFonts w:ascii="Arial" w:hAnsi="Arial" w:cs="Arial"/>
          <w:bCs/>
          <w:sz w:val="20"/>
          <w:szCs w:val="20"/>
          <w:lang w:eastAsia="cs-CZ"/>
        </w:rPr>
        <w:t>, a</w:t>
      </w:r>
      <w:r w:rsidRPr="006766F8">
        <w:rPr>
          <w:rFonts w:ascii="Arial" w:hAnsi="Arial" w:cs="Arial"/>
          <w:bCs/>
          <w:sz w:val="20"/>
          <w:szCs w:val="20"/>
          <w:lang w:eastAsia="cs-CZ"/>
        </w:rPr>
        <w:t xml:space="preserve"> dále </w:t>
      </w:r>
      <w:r w:rsidR="00184FE3" w:rsidRPr="006766F8">
        <w:rPr>
          <w:rFonts w:ascii="Arial" w:hAnsi="Arial" w:cs="Arial"/>
          <w:bCs/>
          <w:sz w:val="20"/>
          <w:szCs w:val="20"/>
          <w:lang w:eastAsia="cs-CZ"/>
        </w:rPr>
        <w:t>obchodní podmínk</w:t>
      </w:r>
      <w:r w:rsidRPr="006766F8">
        <w:rPr>
          <w:rFonts w:ascii="Arial" w:hAnsi="Arial" w:cs="Arial"/>
          <w:bCs/>
          <w:sz w:val="20"/>
          <w:szCs w:val="20"/>
          <w:lang w:eastAsia="cs-CZ"/>
        </w:rPr>
        <w:t>y</w:t>
      </w:r>
      <w:r w:rsidR="00184FE3" w:rsidRPr="006766F8">
        <w:rPr>
          <w:rFonts w:ascii="Arial" w:hAnsi="Arial" w:cs="Arial"/>
          <w:bCs/>
          <w:sz w:val="20"/>
          <w:szCs w:val="20"/>
          <w:lang w:eastAsia="cs-CZ"/>
        </w:rPr>
        <w:t>,</w:t>
      </w:r>
      <w:r w:rsidRPr="006766F8">
        <w:rPr>
          <w:rFonts w:ascii="Arial" w:hAnsi="Arial" w:cs="Arial"/>
          <w:bCs/>
          <w:sz w:val="20"/>
          <w:szCs w:val="20"/>
          <w:lang w:eastAsia="cs-CZ"/>
        </w:rPr>
        <w:t xml:space="preserve"> jež jsou nedílnou součástí této </w:t>
      </w:r>
      <w:r w:rsidR="00FD3DAF">
        <w:rPr>
          <w:rFonts w:ascii="Arial" w:hAnsi="Arial" w:cs="Arial"/>
          <w:bCs/>
          <w:sz w:val="20"/>
          <w:szCs w:val="20"/>
          <w:lang w:eastAsia="cs-CZ"/>
        </w:rPr>
        <w:t>S</w:t>
      </w:r>
      <w:r w:rsidRPr="006766F8">
        <w:rPr>
          <w:rFonts w:ascii="Arial" w:hAnsi="Arial" w:cs="Arial"/>
          <w:bCs/>
          <w:sz w:val="20"/>
          <w:szCs w:val="20"/>
          <w:lang w:eastAsia="cs-CZ"/>
        </w:rPr>
        <w:t>mlouvy</w:t>
      </w:r>
      <w:r w:rsidR="00184FE3" w:rsidRPr="006766F8">
        <w:rPr>
          <w:rFonts w:ascii="Arial" w:hAnsi="Arial" w:cs="Arial"/>
          <w:bCs/>
          <w:sz w:val="20"/>
          <w:szCs w:val="20"/>
          <w:lang w:eastAsia="cs-CZ"/>
        </w:rPr>
        <w:t xml:space="preserve">. Předmětem </w:t>
      </w:r>
      <w:r w:rsidR="004F5A4A">
        <w:rPr>
          <w:rFonts w:ascii="Arial" w:hAnsi="Arial" w:cs="Arial"/>
          <w:bCs/>
          <w:sz w:val="20"/>
          <w:szCs w:val="20"/>
          <w:lang w:eastAsia="cs-CZ"/>
        </w:rPr>
        <w:t>smlouvy</w:t>
      </w:r>
      <w:r w:rsidR="00184FE3" w:rsidRPr="006766F8">
        <w:rPr>
          <w:rFonts w:ascii="Arial" w:hAnsi="Arial" w:cs="Arial"/>
          <w:bCs/>
          <w:sz w:val="20"/>
          <w:szCs w:val="20"/>
          <w:lang w:eastAsia="cs-CZ"/>
        </w:rPr>
        <w:t xml:space="preserve"> jsou rovněž činnosti, práce a dodávky, které nejsou v dokumentech uvedených v tomto článku </w:t>
      </w:r>
      <w:r w:rsidR="00FD3DAF">
        <w:rPr>
          <w:rFonts w:ascii="Arial" w:hAnsi="Arial" w:cs="Arial"/>
          <w:bCs/>
          <w:sz w:val="20"/>
          <w:szCs w:val="20"/>
          <w:lang w:eastAsia="cs-CZ"/>
        </w:rPr>
        <w:t>S</w:t>
      </w:r>
      <w:r w:rsidR="006D3A9B" w:rsidRPr="006766F8">
        <w:rPr>
          <w:rFonts w:ascii="Arial" w:hAnsi="Arial" w:cs="Arial"/>
          <w:bCs/>
          <w:sz w:val="20"/>
          <w:szCs w:val="20"/>
          <w:lang w:eastAsia="cs-CZ"/>
        </w:rPr>
        <w:t xml:space="preserve">mlouvy obsaženy, ale o kterých </w:t>
      </w:r>
      <w:r w:rsidR="007D71EF">
        <w:rPr>
          <w:rFonts w:ascii="Arial" w:hAnsi="Arial" w:cs="Arial"/>
          <w:bCs/>
          <w:sz w:val="20"/>
          <w:szCs w:val="20"/>
          <w:lang w:eastAsia="cs-CZ"/>
        </w:rPr>
        <w:t>Dodava</w:t>
      </w:r>
      <w:r w:rsidR="00184FE3" w:rsidRPr="006766F8">
        <w:rPr>
          <w:rFonts w:ascii="Arial" w:hAnsi="Arial" w:cs="Arial"/>
          <w:bCs/>
          <w:sz w:val="20"/>
          <w:szCs w:val="20"/>
          <w:lang w:eastAsia="cs-CZ"/>
        </w:rPr>
        <w:t xml:space="preserve">tel věděl nebo podle svých odborných znalostí vědět měl a/nebo mohl, že jsou k řádnému a kvalitnímu provedení </w:t>
      </w:r>
      <w:r w:rsidR="004F5A4A">
        <w:rPr>
          <w:rFonts w:ascii="Arial" w:hAnsi="Arial" w:cs="Arial"/>
          <w:bCs/>
          <w:sz w:val="20"/>
          <w:szCs w:val="20"/>
          <w:lang w:eastAsia="cs-CZ"/>
        </w:rPr>
        <w:t>předmětu smlouvy</w:t>
      </w:r>
      <w:r w:rsidR="00184FE3" w:rsidRPr="006766F8">
        <w:rPr>
          <w:rFonts w:ascii="Arial" w:hAnsi="Arial" w:cs="Arial"/>
          <w:bCs/>
          <w:sz w:val="20"/>
          <w:szCs w:val="20"/>
          <w:lang w:eastAsia="cs-CZ"/>
        </w:rPr>
        <w:t xml:space="preserve"> dané povahy třeba.</w:t>
      </w:r>
    </w:p>
    <w:p w14:paraId="3C38EEF4" w14:textId="77777777" w:rsidR="00EA02EC" w:rsidRPr="006766F8" w:rsidRDefault="00EA02EC" w:rsidP="009B7DA2">
      <w:pPr>
        <w:pStyle w:val="Odstavecseseznamem"/>
        <w:jc w:val="both"/>
        <w:rPr>
          <w:rFonts w:ascii="Arial" w:hAnsi="Arial" w:cs="Arial"/>
          <w:bCs/>
          <w:sz w:val="20"/>
          <w:szCs w:val="20"/>
          <w:lang w:eastAsia="cs-CZ"/>
        </w:rPr>
      </w:pPr>
    </w:p>
    <w:p w14:paraId="6F33DE61" w14:textId="306769C1" w:rsidR="00EA02EC" w:rsidRPr="006766F8" w:rsidRDefault="00EA02EC"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6766F8">
        <w:rPr>
          <w:rFonts w:ascii="Arial" w:hAnsi="Arial" w:cs="Arial"/>
          <w:bCs/>
          <w:sz w:val="20"/>
          <w:szCs w:val="20"/>
          <w:lang w:eastAsia="cs-CZ"/>
        </w:rPr>
        <w:t xml:space="preserve">Při realizaci </w:t>
      </w:r>
      <w:r w:rsidR="004F5A4A">
        <w:rPr>
          <w:rFonts w:ascii="Arial" w:hAnsi="Arial" w:cs="Arial"/>
          <w:bCs/>
          <w:sz w:val="20"/>
          <w:szCs w:val="20"/>
          <w:lang w:eastAsia="cs-CZ"/>
        </w:rPr>
        <w:t>předmětu smlouvy</w:t>
      </w:r>
      <w:r w:rsidRPr="006766F8">
        <w:rPr>
          <w:rFonts w:ascii="Arial" w:hAnsi="Arial" w:cs="Arial"/>
          <w:bCs/>
          <w:sz w:val="20"/>
          <w:szCs w:val="20"/>
          <w:lang w:eastAsia="cs-CZ"/>
        </w:rPr>
        <w:t xml:space="preserve"> budou použity pouze</w:t>
      </w:r>
      <w:r w:rsidR="00A943E5" w:rsidRPr="006766F8">
        <w:rPr>
          <w:rFonts w:ascii="Arial" w:hAnsi="Arial" w:cs="Arial"/>
          <w:bCs/>
          <w:sz w:val="20"/>
          <w:szCs w:val="20"/>
          <w:lang w:eastAsia="cs-CZ"/>
        </w:rPr>
        <w:t xml:space="preserve"> pracovní a technologické postupy a dále </w:t>
      </w:r>
      <w:r w:rsidRPr="006766F8">
        <w:rPr>
          <w:rFonts w:ascii="Arial" w:hAnsi="Arial" w:cs="Arial"/>
          <w:bCs/>
          <w:sz w:val="20"/>
          <w:szCs w:val="20"/>
          <w:lang w:eastAsia="cs-CZ"/>
        </w:rPr>
        <w:t>výrobky a materiály, které splňují požadavky</w:t>
      </w:r>
      <w:r w:rsidR="00C34E99" w:rsidRPr="006766F8">
        <w:rPr>
          <w:rFonts w:ascii="Arial" w:hAnsi="Arial" w:cs="Arial"/>
          <w:bCs/>
          <w:sz w:val="20"/>
          <w:szCs w:val="20"/>
          <w:lang w:eastAsia="cs-CZ"/>
        </w:rPr>
        <w:t xml:space="preserve"> stavebního zákona</w:t>
      </w:r>
      <w:r w:rsidR="00A943E5" w:rsidRPr="006766F8">
        <w:rPr>
          <w:rFonts w:ascii="Arial" w:hAnsi="Arial" w:cs="Arial"/>
          <w:bCs/>
          <w:sz w:val="20"/>
          <w:szCs w:val="20"/>
          <w:lang w:eastAsia="cs-CZ"/>
        </w:rPr>
        <w:t xml:space="preserve"> a dalších právních předpisů upravujících jakost provedených stavebních prací</w:t>
      </w:r>
      <w:r w:rsidR="00C34E99" w:rsidRPr="006766F8">
        <w:rPr>
          <w:rFonts w:ascii="Arial" w:hAnsi="Arial" w:cs="Arial"/>
          <w:bCs/>
          <w:sz w:val="20"/>
          <w:szCs w:val="20"/>
          <w:lang w:eastAsia="cs-CZ"/>
        </w:rPr>
        <w:t>. Dodávky budou dokladovány k přejímacímu řízení potřebnými platnými certifikáty a prohlášením o shodě.</w:t>
      </w:r>
    </w:p>
    <w:p w14:paraId="33E723FA" w14:textId="77777777" w:rsidR="005A3CA2" w:rsidRPr="006766F8" w:rsidRDefault="005A3CA2" w:rsidP="009B7D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455C07A9" w14:textId="4D724A9B" w:rsidR="00C34E99" w:rsidRPr="006766F8" w:rsidRDefault="00C34E99"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6766F8">
        <w:rPr>
          <w:rFonts w:ascii="Arial" w:hAnsi="Arial" w:cs="Arial"/>
          <w:bCs/>
          <w:sz w:val="20"/>
          <w:szCs w:val="20"/>
          <w:lang w:eastAsia="cs-CZ"/>
        </w:rPr>
        <w:t>Všechny povrchy, konstrukce, venkovní plochy apod. poškozené v důsledku stavební činnosti bu</w:t>
      </w:r>
      <w:r w:rsidR="003D6E6E" w:rsidRPr="006766F8">
        <w:rPr>
          <w:rFonts w:ascii="Arial" w:hAnsi="Arial" w:cs="Arial"/>
          <w:bCs/>
          <w:sz w:val="20"/>
          <w:szCs w:val="20"/>
          <w:lang w:eastAsia="cs-CZ"/>
        </w:rPr>
        <w:t xml:space="preserve">dou po provedení prací uvedeny </w:t>
      </w:r>
      <w:r w:rsidR="007D71EF">
        <w:rPr>
          <w:rFonts w:ascii="Arial" w:hAnsi="Arial" w:cs="Arial"/>
          <w:bCs/>
          <w:sz w:val="20"/>
          <w:szCs w:val="20"/>
          <w:lang w:eastAsia="cs-CZ"/>
        </w:rPr>
        <w:t>Dodava</w:t>
      </w:r>
      <w:r w:rsidRPr="006766F8">
        <w:rPr>
          <w:rFonts w:ascii="Arial" w:hAnsi="Arial" w:cs="Arial"/>
          <w:bCs/>
          <w:sz w:val="20"/>
          <w:szCs w:val="20"/>
          <w:lang w:eastAsia="cs-CZ"/>
        </w:rPr>
        <w:t xml:space="preserve">telem do původního </w:t>
      </w:r>
      <w:r w:rsidR="003D6E6E" w:rsidRPr="006766F8">
        <w:rPr>
          <w:rFonts w:ascii="Arial" w:hAnsi="Arial" w:cs="Arial"/>
          <w:bCs/>
          <w:sz w:val="20"/>
          <w:szCs w:val="20"/>
          <w:lang w:eastAsia="cs-CZ"/>
        </w:rPr>
        <w:t xml:space="preserve">stavu, v případě zničení budou </w:t>
      </w:r>
      <w:r w:rsidR="007D71EF">
        <w:rPr>
          <w:rFonts w:ascii="Arial" w:hAnsi="Arial" w:cs="Arial"/>
          <w:bCs/>
          <w:sz w:val="20"/>
          <w:szCs w:val="20"/>
          <w:lang w:eastAsia="cs-CZ"/>
        </w:rPr>
        <w:lastRenderedPageBreak/>
        <w:t>Dodava</w:t>
      </w:r>
      <w:r w:rsidRPr="006766F8">
        <w:rPr>
          <w:rFonts w:ascii="Arial" w:hAnsi="Arial" w:cs="Arial"/>
          <w:bCs/>
          <w:sz w:val="20"/>
          <w:szCs w:val="20"/>
          <w:lang w:eastAsia="cs-CZ"/>
        </w:rPr>
        <w:t>telem nahrazeny novými.</w:t>
      </w:r>
    </w:p>
    <w:p w14:paraId="769EB010" w14:textId="00403D99" w:rsidR="00B9148F" w:rsidRDefault="00B9148F" w:rsidP="009B7DA2">
      <w:pPr>
        <w:tabs>
          <w:tab w:val="num" w:pos="709"/>
        </w:tabs>
        <w:suppressAutoHyphens w:val="0"/>
        <w:autoSpaceDE w:val="0"/>
        <w:autoSpaceDN w:val="0"/>
        <w:adjustRightInd w:val="0"/>
        <w:ind w:left="567" w:hanging="567"/>
        <w:jc w:val="both"/>
        <w:rPr>
          <w:rFonts w:ascii="Arial" w:hAnsi="Arial" w:cs="Arial"/>
          <w:bCs/>
          <w:sz w:val="20"/>
          <w:szCs w:val="20"/>
        </w:rPr>
      </w:pPr>
    </w:p>
    <w:p w14:paraId="3B87CB42" w14:textId="77777777" w:rsidR="00170C36" w:rsidRPr="006766F8" w:rsidRDefault="00170C36" w:rsidP="0087094B">
      <w:pPr>
        <w:tabs>
          <w:tab w:val="num" w:pos="709"/>
        </w:tabs>
        <w:suppressAutoHyphens w:val="0"/>
        <w:autoSpaceDE w:val="0"/>
        <w:autoSpaceDN w:val="0"/>
        <w:adjustRightInd w:val="0"/>
        <w:ind w:left="567" w:hanging="567"/>
        <w:jc w:val="center"/>
        <w:rPr>
          <w:rFonts w:ascii="Arial" w:hAnsi="Arial" w:cs="Arial"/>
          <w:bCs/>
          <w:sz w:val="20"/>
          <w:szCs w:val="20"/>
        </w:rPr>
      </w:pPr>
    </w:p>
    <w:p w14:paraId="40D55591" w14:textId="77777777" w:rsidR="003F1103" w:rsidRPr="006766F8" w:rsidRDefault="0035697D" w:rsidP="0087094B">
      <w:pPr>
        <w:keepNext/>
        <w:widowControl w:val="0"/>
        <w:tabs>
          <w:tab w:val="left" w:pos="2268"/>
        </w:tabs>
        <w:jc w:val="center"/>
        <w:rPr>
          <w:rFonts w:ascii="Arial" w:hAnsi="Arial" w:cs="Arial"/>
          <w:b/>
          <w:sz w:val="20"/>
          <w:szCs w:val="20"/>
        </w:rPr>
      </w:pPr>
      <w:r w:rsidRPr="006766F8">
        <w:rPr>
          <w:rFonts w:ascii="Arial" w:hAnsi="Arial" w:cs="Arial"/>
          <w:b/>
          <w:sz w:val="20"/>
          <w:szCs w:val="20"/>
        </w:rPr>
        <w:t>Článek IV.</w:t>
      </w:r>
    </w:p>
    <w:p w14:paraId="534069FA" w14:textId="77777777" w:rsidR="00B9148F" w:rsidRPr="006766F8" w:rsidRDefault="002E36D9" w:rsidP="0087094B">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Doba plnění</w:t>
      </w:r>
    </w:p>
    <w:p w14:paraId="692E6E8A" w14:textId="36CEC9A0" w:rsidR="0097387A" w:rsidRPr="006766F8" w:rsidRDefault="007D71EF" w:rsidP="009B7DA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Pr>
          <w:rFonts w:ascii="Arial" w:hAnsi="Arial" w:cs="Arial"/>
          <w:snapToGrid w:val="0"/>
          <w:sz w:val="20"/>
          <w:szCs w:val="20"/>
          <w:lang w:val="cs-CZ"/>
        </w:rPr>
        <w:t>Dodava</w:t>
      </w:r>
      <w:r w:rsidR="002E36D9" w:rsidRPr="006766F8">
        <w:rPr>
          <w:rFonts w:ascii="Arial" w:hAnsi="Arial" w:cs="Arial"/>
          <w:snapToGrid w:val="0"/>
          <w:sz w:val="20"/>
          <w:szCs w:val="20"/>
          <w:lang w:val="cs-CZ"/>
        </w:rPr>
        <w:t xml:space="preserve">tel se zavazuje řádně a včas provést </w:t>
      </w:r>
      <w:r w:rsidR="004F5A4A">
        <w:rPr>
          <w:rFonts w:ascii="Arial" w:hAnsi="Arial" w:cs="Arial"/>
          <w:snapToGrid w:val="0"/>
          <w:sz w:val="20"/>
          <w:szCs w:val="20"/>
          <w:lang w:val="cs-CZ"/>
        </w:rPr>
        <w:t>předmět smlouvy</w:t>
      </w:r>
      <w:r w:rsidR="0097387A" w:rsidRPr="006766F8">
        <w:rPr>
          <w:rFonts w:ascii="Arial" w:hAnsi="Arial" w:cs="Arial"/>
          <w:snapToGrid w:val="0"/>
          <w:sz w:val="20"/>
          <w:szCs w:val="20"/>
          <w:lang w:val="cs-CZ"/>
        </w:rPr>
        <w:t xml:space="preserve"> v těchto termínech plnění:</w:t>
      </w:r>
    </w:p>
    <w:p w14:paraId="3553925A" w14:textId="77777777" w:rsidR="0097387A" w:rsidRPr="006766F8"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766F8">
        <w:rPr>
          <w:rFonts w:ascii="Arial" w:hAnsi="Arial" w:cs="Arial"/>
          <w:sz w:val="20"/>
          <w:szCs w:val="20"/>
          <w:lang w:eastAsia="cs-CZ"/>
        </w:rPr>
        <w:t>zahájení realizace stavby</w:t>
      </w:r>
      <w:r w:rsidR="00DE39B0" w:rsidRPr="006766F8">
        <w:rPr>
          <w:rFonts w:ascii="Arial" w:hAnsi="Arial" w:cs="Arial"/>
          <w:sz w:val="20"/>
          <w:szCs w:val="20"/>
          <w:lang w:eastAsia="cs-CZ"/>
        </w:rPr>
        <w:t xml:space="preserve">: </w:t>
      </w:r>
      <w:r w:rsidRPr="006766F8">
        <w:rPr>
          <w:rFonts w:ascii="Arial" w:hAnsi="Arial" w:cs="Arial"/>
          <w:b/>
          <w:sz w:val="20"/>
          <w:szCs w:val="20"/>
          <w:lang w:eastAsia="cs-CZ"/>
        </w:rPr>
        <w:t>dnem předání a převzetí staveniště</w:t>
      </w:r>
      <w:r w:rsidRPr="006766F8">
        <w:rPr>
          <w:rFonts w:ascii="Arial" w:hAnsi="Arial" w:cs="Arial"/>
          <w:sz w:val="20"/>
          <w:szCs w:val="20"/>
          <w:lang w:eastAsia="cs-CZ"/>
        </w:rPr>
        <w:t xml:space="preserve"> </w:t>
      </w:r>
    </w:p>
    <w:p w14:paraId="622267F3" w14:textId="541C8732" w:rsidR="00DE39B0"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766F8">
        <w:rPr>
          <w:rFonts w:ascii="Arial" w:hAnsi="Arial" w:cs="Arial"/>
          <w:sz w:val="20"/>
          <w:szCs w:val="20"/>
          <w:lang w:eastAsia="cs-CZ"/>
        </w:rPr>
        <w:t xml:space="preserve">uvedení celé stavby do </w:t>
      </w:r>
      <w:r w:rsidR="00B550F7" w:rsidRPr="006766F8">
        <w:rPr>
          <w:rFonts w:ascii="Arial" w:hAnsi="Arial" w:cs="Arial"/>
          <w:sz w:val="20"/>
          <w:szCs w:val="20"/>
          <w:lang w:eastAsia="cs-CZ"/>
        </w:rPr>
        <w:t xml:space="preserve">předčasného </w:t>
      </w:r>
      <w:r w:rsidRPr="006766F8">
        <w:rPr>
          <w:rFonts w:ascii="Arial" w:hAnsi="Arial" w:cs="Arial"/>
          <w:sz w:val="20"/>
          <w:szCs w:val="20"/>
          <w:lang w:eastAsia="cs-CZ"/>
        </w:rPr>
        <w:t>užívání</w:t>
      </w:r>
      <w:r w:rsidR="000F4414" w:rsidRPr="006766F8">
        <w:rPr>
          <w:rFonts w:ascii="Arial" w:hAnsi="Arial" w:cs="Arial"/>
          <w:sz w:val="20"/>
          <w:szCs w:val="20"/>
          <w:lang w:eastAsia="cs-CZ"/>
        </w:rPr>
        <w:t xml:space="preserve"> ve smyslu čl. XII. </w:t>
      </w:r>
      <w:r w:rsidR="000E146C" w:rsidRPr="006766F8">
        <w:rPr>
          <w:rFonts w:ascii="Arial" w:hAnsi="Arial" w:cs="Arial"/>
          <w:sz w:val="20"/>
          <w:szCs w:val="20"/>
          <w:lang w:eastAsia="cs-CZ"/>
        </w:rPr>
        <w:t>o</w:t>
      </w:r>
      <w:r w:rsidR="000F4414" w:rsidRPr="006766F8">
        <w:rPr>
          <w:rFonts w:ascii="Arial" w:hAnsi="Arial" w:cs="Arial"/>
          <w:sz w:val="20"/>
          <w:szCs w:val="20"/>
          <w:lang w:eastAsia="cs-CZ"/>
        </w:rPr>
        <w:t>bchodních podmínek</w:t>
      </w:r>
      <w:r w:rsidR="000E146C" w:rsidRPr="006766F8">
        <w:rPr>
          <w:rFonts w:ascii="Arial" w:hAnsi="Arial" w:cs="Arial"/>
          <w:sz w:val="20"/>
          <w:szCs w:val="20"/>
          <w:lang w:eastAsia="cs-CZ"/>
        </w:rPr>
        <w:t xml:space="preserve"> (dále</w:t>
      </w:r>
      <w:r w:rsidR="00397136" w:rsidRPr="006766F8">
        <w:rPr>
          <w:rFonts w:ascii="Arial" w:hAnsi="Arial" w:cs="Arial"/>
          <w:sz w:val="20"/>
          <w:szCs w:val="20"/>
          <w:lang w:eastAsia="cs-CZ"/>
        </w:rPr>
        <w:t xml:space="preserve"> i</w:t>
      </w:r>
      <w:r w:rsidR="000E146C" w:rsidRPr="006766F8">
        <w:rPr>
          <w:rFonts w:ascii="Arial" w:hAnsi="Arial" w:cs="Arial"/>
          <w:sz w:val="20"/>
          <w:szCs w:val="20"/>
          <w:lang w:eastAsia="cs-CZ"/>
        </w:rPr>
        <w:t xml:space="preserve"> „OP“)</w:t>
      </w:r>
      <w:r w:rsidRPr="006766F8">
        <w:rPr>
          <w:rFonts w:ascii="Arial" w:hAnsi="Arial" w:cs="Arial"/>
          <w:sz w:val="20"/>
          <w:szCs w:val="20"/>
          <w:lang w:eastAsia="cs-CZ"/>
        </w:rPr>
        <w:t xml:space="preserve">: </w:t>
      </w:r>
      <w:r w:rsidRPr="006766F8">
        <w:rPr>
          <w:rFonts w:ascii="Arial" w:hAnsi="Arial" w:cs="Arial"/>
          <w:b/>
          <w:sz w:val="20"/>
          <w:szCs w:val="20"/>
          <w:lang w:eastAsia="cs-CZ"/>
        </w:rPr>
        <w:t xml:space="preserve">do </w:t>
      </w:r>
      <w:r w:rsidR="007B24E5">
        <w:rPr>
          <w:rFonts w:ascii="Arial" w:hAnsi="Arial" w:cs="Arial"/>
          <w:b/>
          <w:sz w:val="20"/>
          <w:szCs w:val="20"/>
          <w:lang w:eastAsia="cs-CZ"/>
        </w:rPr>
        <w:t>90</w:t>
      </w:r>
      <w:r w:rsidR="00036967" w:rsidRPr="006766F8">
        <w:rPr>
          <w:rFonts w:ascii="Arial" w:hAnsi="Arial" w:cs="Arial"/>
          <w:b/>
          <w:sz w:val="20"/>
          <w:szCs w:val="20"/>
          <w:lang w:eastAsia="cs-CZ"/>
        </w:rPr>
        <w:t xml:space="preserve"> </w:t>
      </w:r>
      <w:r w:rsidR="00075D07">
        <w:rPr>
          <w:rFonts w:ascii="Arial" w:hAnsi="Arial" w:cs="Arial"/>
          <w:b/>
          <w:sz w:val="20"/>
          <w:szCs w:val="20"/>
          <w:lang w:eastAsia="cs-CZ"/>
        </w:rPr>
        <w:t>dnů</w:t>
      </w:r>
      <w:r w:rsidRPr="006766F8">
        <w:rPr>
          <w:rFonts w:ascii="Arial" w:hAnsi="Arial" w:cs="Arial"/>
          <w:sz w:val="20"/>
          <w:szCs w:val="20"/>
          <w:lang w:eastAsia="cs-CZ"/>
        </w:rPr>
        <w:t xml:space="preserve"> od</w:t>
      </w:r>
      <w:r w:rsidR="00F31023">
        <w:rPr>
          <w:rFonts w:ascii="Arial" w:hAnsi="Arial" w:cs="Arial"/>
          <w:sz w:val="20"/>
          <w:szCs w:val="20"/>
          <w:lang w:eastAsia="cs-CZ"/>
        </w:rPr>
        <w:t>e dne</w:t>
      </w:r>
      <w:r w:rsidRPr="006766F8">
        <w:rPr>
          <w:rFonts w:ascii="Arial" w:hAnsi="Arial" w:cs="Arial"/>
          <w:sz w:val="20"/>
          <w:szCs w:val="20"/>
          <w:lang w:eastAsia="cs-CZ"/>
        </w:rPr>
        <w:t xml:space="preserve"> předání</w:t>
      </w:r>
      <w:r w:rsidR="00F31023">
        <w:rPr>
          <w:rFonts w:ascii="Arial" w:hAnsi="Arial" w:cs="Arial"/>
          <w:sz w:val="20"/>
          <w:szCs w:val="20"/>
          <w:lang w:eastAsia="cs-CZ"/>
        </w:rPr>
        <w:t xml:space="preserve"> a převzetí</w:t>
      </w:r>
      <w:r w:rsidRPr="006766F8">
        <w:rPr>
          <w:rFonts w:ascii="Arial" w:hAnsi="Arial" w:cs="Arial"/>
          <w:sz w:val="20"/>
          <w:szCs w:val="20"/>
          <w:lang w:eastAsia="cs-CZ"/>
        </w:rPr>
        <w:t xml:space="preserve"> </w:t>
      </w:r>
      <w:r w:rsidR="00DE39B0" w:rsidRPr="006766F8">
        <w:rPr>
          <w:rFonts w:ascii="Arial" w:hAnsi="Arial" w:cs="Arial"/>
          <w:sz w:val="20"/>
          <w:szCs w:val="20"/>
          <w:lang w:eastAsia="cs-CZ"/>
        </w:rPr>
        <w:t>staveniště</w:t>
      </w:r>
    </w:p>
    <w:p w14:paraId="4BB88B3E" w14:textId="3A49764A" w:rsidR="007B24E5" w:rsidRPr="006766F8" w:rsidRDefault="00F31023"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Pr>
          <w:rFonts w:ascii="Arial" w:hAnsi="Arial" w:cs="Arial"/>
          <w:sz w:val="20"/>
          <w:szCs w:val="20"/>
          <w:lang w:eastAsia="cs-CZ"/>
        </w:rPr>
        <w:t xml:space="preserve">kalibrace systému: do </w:t>
      </w:r>
      <w:r w:rsidRPr="00192D83">
        <w:rPr>
          <w:rFonts w:ascii="Arial" w:hAnsi="Arial" w:cs="Arial"/>
          <w:b/>
          <w:sz w:val="20"/>
          <w:szCs w:val="20"/>
          <w:lang w:eastAsia="cs-CZ"/>
        </w:rPr>
        <w:t>1 měsíce</w:t>
      </w:r>
      <w:r>
        <w:rPr>
          <w:rFonts w:ascii="Arial" w:hAnsi="Arial" w:cs="Arial"/>
          <w:sz w:val="20"/>
          <w:szCs w:val="20"/>
          <w:lang w:eastAsia="cs-CZ"/>
        </w:rPr>
        <w:t xml:space="preserve"> od </w:t>
      </w:r>
      <w:r w:rsidR="00D7735F" w:rsidRPr="00C05EF7">
        <w:rPr>
          <w:rFonts w:ascii="Arial" w:hAnsi="Arial" w:cs="Arial"/>
          <w:sz w:val="20"/>
          <w:szCs w:val="20"/>
          <w:lang w:eastAsia="cs-CZ"/>
        </w:rPr>
        <w:t>uvedení celé stavby do užívání dle bodu b)</w:t>
      </w:r>
    </w:p>
    <w:p w14:paraId="5CFACCA3" w14:textId="3619CF99" w:rsidR="00A56906" w:rsidRPr="006766F8"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6766F8">
        <w:rPr>
          <w:rFonts w:ascii="Arial" w:hAnsi="Arial" w:cs="Arial"/>
          <w:sz w:val="20"/>
          <w:szCs w:val="20"/>
          <w:lang w:eastAsia="cs-CZ"/>
        </w:rPr>
        <w:t xml:space="preserve">dokončení </w:t>
      </w:r>
      <w:r w:rsidR="004F5A4A">
        <w:rPr>
          <w:rFonts w:ascii="Arial" w:hAnsi="Arial" w:cs="Arial"/>
          <w:sz w:val="20"/>
          <w:szCs w:val="20"/>
          <w:lang w:eastAsia="cs-CZ"/>
        </w:rPr>
        <w:t>předmětu smlouvy</w:t>
      </w:r>
      <w:r w:rsidRPr="006766F8">
        <w:rPr>
          <w:rFonts w:ascii="Arial" w:hAnsi="Arial" w:cs="Arial"/>
          <w:sz w:val="20"/>
          <w:szCs w:val="20"/>
          <w:lang w:eastAsia="cs-CZ"/>
        </w:rPr>
        <w:t xml:space="preserve"> vč. pře</w:t>
      </w:r>
      <w:r w:rsidR="00D65D5C" w:rsidRPr="006766F8">
        <w:rPr>
          <w:rFonts w:ascii="Arial" w:hAnsi="Arial" w:cs="Arial"/>
          <w:sz w:val="20"/>
          <w:szCs w:val="20"/>
          <w:lang w:eastAsia="cs-CZ"/>
        </w:rPr>
        <w:t>dání kompletní dokladové části O</w:t>
      </w:r>
      <w:r w:rsidRPr="006766F8">
        <w:rPr>
          <w:rFonts w:ascii="Arial" w:hAnsi="Arial" w:cs="Arial"/>
          <w:sz w:val="20"/>
          <w:szCs w:val="20"/>
          <w:lang w:eastAsia="cs-CZ"/>
        </w:rPr>
        <w:t>bjednateli</w:t>
      </w:r>
      <w:r w:rsidR="00F31023">
        <w:rPr>
          <w:rFonts w:ascii="Arial" w:hAnsi="Arial" w:cs="Arial"/>
          <w:sz w:val="20"/>
          <w:szCs w:val="20"/>
          <w:lang w:eastAsia="cs-CZ"/>
        </w:rPr>
        <w:t>, první kalibrace a funkční zkoušky, včetně ověření certifikační autoritou systému</w:t>
      </w:r>
      <w:r w:rsidR="00DE39B0" w:rsidRPr="006766F8">
        <w:rPr>
          <w:rFonts w:ascii="Arial" w:hAnsi="Arial" w:cs="Arial"/>
          <w:sz w:val="20"/>
          <w:szCs w:val="20"/>
          <w:lang w:eastAsia="cs-CZ"/>
        </w:rPr>
        <w:t xml:space="preserve">: </w:t>
      </w:r>
      <w:r w:rsidR="000A2B04" w:rsidRPr="006766F8">
        <w:rPr>
          <w:rFonts w:ascii="Arial" w:hAnsi="Arial" w:cs="Arial"/>
          <w:b/>
          <w:sz w:val="20"/>
          <w:szCs w:val="20"/>
          <w:lang w:eastAsia="cs-CZ"/>
        </w:rPr>
        <w:t xml:space="preserve">do </w:t>
      </w:r>
      <w:r w:rsidR="00F31023">
        <w:rPr>
          <w:rFonts w:ascii="Arial" w:hAnsi="Arial" w:cs="Arial"/>
          <w:b/>
          <w:sz w:val="20"/>
          <w:szCs w:val="20"/>
          <w:lang w:eastAsia="cs-CZ"/>
        </w:rPr>
        <w:t>1</w:t>
      </w:r>
      <w:r w:rsidR="001246CC">
        <w:rPr>
          <w:rFonts w:ascii="Arial" w:hAnsi="Arial" w:cs="Arial"/>
          <w:b/>
          <w:sz w:val="20"/>
          <w:szCs w:val="20"/>
          <w:lang w:eastAsia="cs-CZ"/>
        </w:rPr>
        <w:t>0 dnů</w:t>
      </w:r>
      <w:r w:rsidRPr="006766F8">
        <w:rPr>
          <w:rFonts w:ascii="Arial" w:hAnsi="Arial" w:cs="Arial"/>
          <w:sz w:val="20"/>
          <w:szCs w:val="20"/>
          <w:lang w:eastAsia="cs-CZ"/>
        </w:rPr>
        <w:t xml:space="preserve"> od</w:t>
      </w:r>
      <w:r w:rsidR="00B550F7" w:rsidRPr="006766F8">
        <w:rPr>
          <w:rFonts w:ascii="Arial" w:hAnsi="Arial" w:cs="Arial"/>
          <w:sz w:val="20"/>
          <w:szCs w:val="20"/>
          <w:lang w:eastAsia="cs-CZ"/>
        </w:rPr>
        <w:t xml:space="preserve"> </w:t>
      </w:r>
      <w:r w:rsidR="00F31023">
        <w:rPr>
          <w:rFonts w:ascii="Arial" w:hAnsi="Arial" w:cs="Arial"/>
          <w:sz w:val="20"/>
          <w:szCs w:val="20"/>
          <w:lang w:eastAsia="cs-CZ"/>
        </w:rPr>
        <w:t>provedení kalibrace</w:t>
      </w:r>
    </w:p>
    <w:p w14:paraId="5FB22A59" w14:textId="43928A5E" w:rsidR="00293CA4" w:rsidRDefault="007D71EF" w:rsidP="009B7DA2">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Pr>
          <w:rFonts w:ascii="Arial" w:hAnsi="Arial" w:cs="Arial"/>
          <w:sz w:val="20"/>
          <w:szCs w:val="20"/>
        </w:rPr>
        <w:t>Dodava</w:t>
      </w:r>
      <w:r w:rsidR="00293CA4" w:rsidRPr="006766F8">
        <w:rPr>
          <w:rFonts w:ascii="Arial" w:hAnsi="Arial" w:cs="Arial"/>
          <w:sz w:val="20"/>
          <w:szCs w:val="20"/>
        </w:rPr>
        <w:t xml:space="preserve">tel je povinen realizovat práce dle </w:t>
      </w:r>
      <w:r w:rsidR="00293CA4" w:rsidRPr="006766F8">
        <w:rPr>
          <w:rFonts w:ascii="Arial" w:hAnsi="Arial" w:cs="Arial"/>
          <w:sz w:val="20"/>
          <w:szCs w:val="20"/>
          <w:lang w:val="cs-CZ"/>
        </w:rPr>
        <w:t xml:space="preserve">předem odsouhlaseného </w:t>
      </w:r>
      <w:r w:rsidR="00293CA4" w:rsidRPr="006766F8">
        <w:rPr>
          <w:rFonts w:ascii="Arial" w:hAnsi="Arial" w:cs="Arial"/>
          <w:sz w:val="20"/>
          <w:szCs w:val="20"/>
        </w:rPr>
        <w:t xml:space="preserve">Časového plánu (dále jen harmonogram) realizace </w:t>
      </w:r>
      <w:r w:rsidR="004F5A4A">
        <w:rPr>
          <w:rFonts w:ascii="Arial" w:hAnsi="Arial" w:cs="Arial"/>
          <w:sz w:val="20"/>
          <w:szCs w:val="20"/>
        </w:rPr>
        <w:t>předmětu smlouvy</w:t>
      </w:r>
      <w:r w:rsidR="00293CA4" w:rsidRPr="006766F8">
        <w:rPr>
          <w:rFonts w:ascii="Arial" w:hAnsi="Arial" w:cs="Arial"/>
          <w:sz w:val="20"/>
          <w:szCs w:val="20"/>
        </w:rPr>
        <w:t xml:space="preserve">. </w:t>
      </w:r>
      <w:r>
        <w:rPr>
          <w:rFonts w:ascii="Arial" w:hAnsi="Arial" w:cs="Arial"/>
          <w:sz w:val="20"/>
          <w:szCs w:val="20"/>
        </w:rPr>
        <w:t>Dodava</w:t>
      </w:r>
      <w:r w:rsidR="00293CA4" w:rsidRPr="006766F8">
        <w:rPr>
          <w:rFonts w:ascii="Arial" w:hAnsi="Arial" w:cs="Arial"/>
          <w:sz w:val="20"/>
          <w:szCs w:val="20"/>
        </w:rPr>
        <w:t xml:space="preserve">tel se při realizaci </w:t>
      </w:r>
      <w:r w:rsidR="004F5A4A">
        <w:rPr>
          <w:rFonts w:ascii="Arial" w:hAnsi="Arial" w:cs="Arial"/>
          <w:sz w:val="20"/>
          <w:szCs w:val="20"/>
        </w:rPr>
        <w:t>předmětu smlouvy</w:t>
      </w:r>
      <w:r w:rsidR="00293CA4" w:rsidRPr="006766F8">
        <w:rPr>
          <w:rFonts w:ascii="Arial" w:hAnsi="Arial" w:cs="Arial"/>
          <w:sz w:val="20"/>
          <w:szCs w:val="20"/>
        </w:rPr>
        <w:t xml:space="preserve"> zavazuje respektovat termíny dokončení jednotlivých částí </w:t>
      </w:r>
      <w:r w:rsidR="004F5A4A">
        <w:rPr>
          <w:rFonts w:ascii="Arial" w:hAnsi="Arial" w:cs="Arial"/>
          <w:sz w:val="20"/>
          <w:szCs w:val="20"/>
        </w:rPr>
        <w:t>předmětu smlouvy</w:t>
      </w:r>
      <w:r w:rsidR="00F31023">
        <w:rPr>
          <w:rFonts w:ascii="Arial" w:hAnsi="Arial" w:cs="Arial"/>
          <w:sz w:val="20"/>
          <w:szCs w:val="20"/>
        </w:rPr>
        <w:t xml:space="preserve"> dle tohoto časového plánu.</w:t>
      </w:r>
    </w:p>
    <w:p w14:paraId="2B0EE21B" w14:textId="65050D7C" w:rsidR="00AF7F70" w:rsidRPr="006766F8" w:rsidRDefault="00AF7F70" w:rsidP="00AF7F70">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AF7F70">
        <w:rPr>
          <w:rFonts w:ascii="Arial" w:hAnsi="Arial" w:cs="Arial"/>
          <w:sz w:val="20"/>
          <w:szCs w:val="20"/>
          <w:lang w:eastAsia="cs-CZ"/>
        </w:rPr>
        <w:t>Předpokladem pro řádné předání díla je kalibrace systému, úspěšná certifikace ČMI a ověření přenosu informací o přetížených vozidlech na MÚ Velké Meziříčí.</w:t>
      </w:r>
    </w:p>
    <w:p w14:paraId="510F8713" w14:textId="77777777" w:rsidR="00293CA4" w:rsidRPr="006766F8" w:rsidRDefault="00293CA4" w:rsidP="009B7DA2">
      <w:pPr>
        <w:pStyle w:val="Zkladntextodsazen2"/>
        <w:tabs>
          <w:tab w:val="left" w:pos="567"/>
        </w:tabs>
        <w:spacing w:after="0" w:line="240" w:lineRule="auto"/>
        <w:ind w:left="0"/>
        <w:jc w:val="both"/>
        <w:rPr>
          <w:rFonts w:ascii="Arial" w:hAnsi="Arial" w:cs="Arial"/>
          <w:sz w:val="20"/>
          <w:szCs w:val="20"/>
          <w:lang w:eastAsia="cs-CZ"/>
        </w:rPr>
      </w:pPr>
    </w:p>
    <w:p w14:paraId="5BBDCF93" w14:textId="1BCC5A53" w:rsidR="00CA283F" w:rsidRPr="006766F8" w:rsidRDefault="00A44BD8" w:rsidP="009B7DA2">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6766F8">
        <w:rPr>
          <w:rFonts w:ascii="Arial" w:hAnsi="Arial" w:cs="Arial"/>
          <w:sz w:val="20"/>
          <w:szCs w:val="20"/>
          <w:lang w:val="cs-CZ" w:eastAsia="cs-CZ"/>
        </w:rPr>
        <w:t xml:space="preserve">Smluvní strany se odlišně od OP dohodly, že </w:t>
      </w:r>
      <w:r w:rsidR="00CA283F" w:rsidRPr="006766F8">
        <w:rPr>
          <w:rFonts w:ascii="Arial" w:hAnsi="Arial" w:cs="Arial"/>
          <w:sz w:val="20"/>
          <w:szCs w:val="20"/>
          <w:lang w:eastAsia="cs-CZ"/>
        </w:rPr>
        <w:t xml:space="preserve">Harmonogram realizace </w:t>
      </w:r>
      <w:r w:rsidR="004F5A4A">
        <w:rPr>
          <w:rFonts w:ascii="Arial" w:hAnsi="Arial" w:cs="Arial"/>
          <w:sz w:val="20"/>
          <w:szCs w:val="20"/>
          <w:lang w:eastAsia="cs-CZ"/>
        </w:rPr>
        <w:t>předmětu smlouvy</w:t>
      </w:r>
      <w:r w:rsidR="00CA283F" w:rsidRPr="006766F8">
        <w:rPr>
          <w:rFonts w:ascii="Arial" w:hAnsi="Arial" w:cs="Arial"/>
          <w:sz w:val="20"/>
          <w:szCs w:val="20"/>
          <w:lang w:eastAsia="cs-CZ"/>
        </w:rPr>
        <w:t xml:space="preserve"> </w:t>
      </w:r>
      <w:r w:rsidR="00293CA4" w:rsidRPr="006766F8">
        <w:rPr>
          <w:rFonts w:ascii="Arial" w:hAnsi="Arial" w:cs="Arial"/>
          <w:b/>
          <w:sz w:val="20"/>
          <w:szCs w:val="20"/>
          <w:lang w:val="cs-CZ" w:eastAsia="cs-CZ"/>
        </w:rPr>
        <w:t>ne</w:t>
      </w:r>
      <w:r w:rsidR="00CA283F" w:rsidRPr="006766F8">
        <w:rPr>
          <w:rFonts w:ascii="Arial" w:hAnsi="Arial" w:cs="Arial"/>
          <w:b/>
          <w:sz w:val="20"/>
          <w:szCs w:val="20"/>
          <w:lang w:eastAsia="cs-CZ"/>
        </w:rPr>
        <w:t>tvoří</w:t>
      </w:r>
      <w:r w:rsidR="00CA283F" w:rsidRPr="006766F8">
        <w:rPr>
          <w:rFonts w:ascii="Arial" w:hAnsi="Arial" w:cs="Arial"/>
          <w:sz w:val="20"/>
          <w:szCs w:val="20"/>
          <w:lang w:eastAsia="cs-CZ"/>
        </w:rPr>
        <w:t xml:space="preserve"> přílohu smlouvy</w:t>
      </w:r>
      <w:r w:rsidR="00293CA4" w:rsidRPr="006766F8">
        <w:rPr>
          <w:rFonts w:ascii="Arial" w:hAnsi="Arial" w:cs="Arial"/>
          <w:sz w:val="20"/>
          <w:szCs w:val="20"/>
          <w:lang w:val="cs-CZ" w:eastAsia="cs-CZ"/>
        </w:rPr>
        <w:t>, musí být však předem odsouhlasen zástupcem Objednatele nejpozději při předání staveniště. Harmonogram</w:t>
      </w:r>
      <w:r w:rsidR="00CA283F" w:rsidRPr="006766F8">
        <w:rPr>
          <w:rFonts w:ascii="Arial" w:hAnsi="Arial" w:cs="Arial"/>
          <w:sz w:val="20"/>
          <w:szCs w:val="20"/>
          <w:lang w:eastAsia="cs-CZ"/>
        </w:rPr>
        <w:t xml:space="preserve"> je členěn po týdnech, včetně finančního plnění po měsících a jsou v něm vyznačeny dílčí termíny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které jsou pro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tele závazné. Dílčí termíny budou navrženy a vyznačeny jako důležité a rozhodující termíny stavební připravenosti a dílčího dokončování prací tak, aby jejich průběžné plnění bylo zárukou řádného průběhu stavby. Harmonogram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může zpracovat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 ve vlastní formě tabulky a grafu tak, aby byl přehledný, průkazný a mohl sloužit Objednateli k průběžné kontrole postupu, případně řešení problémů plnění apod.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 se při realizaci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zavazuje respektovat dílčí termíny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a termíny dokončení jednotlivých část</w:t>
      </w:r>
      <w:r w:rsidR="00F31023">
        <w:rPr>
          <w:rFonts w:ascii="Arial" w:hAnsi="Arial" w:cs="Arial"/>
          <w:sz w:val="20"/>
          <w:szCs w:val="20"/>
          <w:lang w:eastAsia="cs-CZ"/>
        </w:rPr>
        <w:t xml:space="preserve">í </w:t>
      </w:r>
      <w:r w:rsidR="00BC1817">
        <w:rPr>
          <w:rFonts w:ascii="Arial" w:hAnsi="Arial" w:cs="Arial"/>
          <w:sz w:val="20"/>
          <w:szCs w:val="20"/>
          <w:lang w:eastAsia="cs-CZ"/>
        </w:rPr>
        <w:t>předmětu smlouvy</w:t>
      </w:r>
      <w:r w:rsidR="00F31023">
        <w:rPr>
          <w:rFonts w:ascii="Arial" w:hAnsi="Arial" w:cs="Arial"/>
          <w:sz w:val="20"/>
          <w:szCs w:val="20"/>
          <w:lang w:eastAsia="cs-CZ"/>
        </w:rPr>
        <w:t xml:space="preserve"> dle tohoto harmonogramu.</w:t>
      </w:r>
    </w:p>
    <w:p w14:paraId="1BD114EB" w14:textId="77777777" w:rsidR="0097387A" w:rsidRPr="006766F8" w:rsidRDefault="0097387A" w:rsidP="009B7DA2">
      <w:pPr>
        <w:pStyle w:val="Zkladntextodsazen2"/>
        <w:tabs>
          <w:tab w:val="left" w:pos="567"/>
        </w:tabs>
        <w:spacing w:after="0" w:line="240" w:lineRule="auto"/>
        <w:ind w:left="0"/>
        <w:jc w:val="both"/>
        <w:rPr>
          <w:rFonts w:ascii="Arial" w:hAnsi="Arial" w:cs="Arial"/>
          <w:sz w:val="20"/>
          <w:szCs w:val="20"/>
          <w:lang w:val="cs-CZ"/>
        </w:rPr>
      </w:pPr>
    </w:p>
    <w:p w14:paraId="3F1C3F08" w14:textId="0B007DC1" w:rsidR="0097387A" w:rsidRPr="006766F8" w:rsidRDefault="0097387A" w:rsidP="009B7DA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6766F8">
        <w:rPr>
          <w:rFonts w:ascii="Arial" w:hAnsi="Arial" w:cs="Arial"/>
          <w:sz w:val="20"/>
          <w:szCs w:val="20"/>
          <w:lang w:eastAsia="cs-CZ"/>
        </w:rPr>
        <w:t xml:space="preserve">Objednatel je povinen předat a </w:t>
      </w:r>
      <w:r w:rsidR="007D71EF">
        <w:rPr>
          <w:rFonts w:ascii="Arial" w:hAnsi="Arial" w:cs="Arial"/>
          <w:sz w:val="20"/>
          <w:szCs w:val="20"/>
          <w:lang w:eastAsia="cs-CZ"/>
        </w:rPr>
        <w:t>Dodava</w:t>
      </w:r>
      <w:r w:rsidRPr="006766F8">
        <w:rPr>
          <w:rFonts w:ascii="Arial" w:hAnsi="Arial" w:cs="Arial"/>
          <w:sz w:val="20"/>
          <w:szCs w:val="20"/>
          <w:lang w:eastAsia="cs-CZ"/>
        </w:rPr>
        <w:t xml:space="preserve">tel převzít staveniště (nebo jeho ucelenou část) v termínu do </w:t>
      </w:r>
      <w:r w:rsidRPr="006766F8">
        <w:rPr>
          <w:rFonts w:ascii="Arial" w:hAnsi="Arial" w:cs="Arial"/>
          <w:b/>
          <w:sz w:val="20"/>
          <w:szCs w:val="20"/>
          <w:lang w:eastAsia="cs-CZ"/>
        </w:rPr>
        <w:t>15 kalendářních dnů</w:t>
      </w:r>
      <w:r w:rsidRPr="006766F8">
        <w:rPr>
          <w:rFonts w:ascii="Arial" w:hAnsi="Arial" w:cs="Arial"/>
          <w:sz w:val="20"/>
          <w:szCs w:val="20"/>
          <w:lang w:eastAsia="cs-CZ"/>
        </w:rPr>
        <w:t xml:space="preserve"> </w:t>
      </w:r>
      <w:r w:rsidRPr="006766F8">
        <w:rPr>
          <w:rFonts w:ascii="Arial" w:hAnsi="Arial" w:cs="Arial"/>
          <w:b/>
          <w:sz w:val="20"/>
          <w:szCs w:val="20"/>
          <w:lang w:eastAsia="cs-CZ"/>
        </w:rPr>
        <w:t>ode</w:t>
      </w:r>
      <w:r w:rsidRPr="006766F8">
        <w:rPr>
          <w:rFonts w:ascii="Arial" w:hAnsi="Arial" w:cs="Arial"/>
          <w:sz w:val="20"/>
          <w:szCs w:val="20"/>
          <w:lang w:eastAsia="cs-CZ"/>
        </w:rPr>
        <w:t xml:space="preserve"> </w:t>
      </w:r>
      <w:r w:rsidRPr="006766F8">
        <w:rPr>
          <w:rFonts w:ascii="Arial" w:hAnsi="Arial" w:cs="Arial"/>
          <w:b/>
          <w:sz w:val="20"/>
          <w:szCs w:val="20"/>
          <w:lang w:eastAsia="cs-CZ"/>
        </w:rPr>
        <w:t>dne účinnosti této Smlouvy</w:t>
      </w:r>
      <w:r w:rsidRPr="006766F8">
        <w:rPr>
          <w:rFonts w:ascii="Arial" w:hAnsi="Arial" w:cs="Arial"/>
          <w:sz w:val="20"/>
          <w:szCs w:val="20"/>
          <w:lang w:eastAsia="cs-CZ"/>
        </w:rPr>
        <w:t xml:space="preserve">, včetně volného přístupu k jednotlivým objektům tak, aby </w:t>
      </w:r>
      <w:r w:rsidR="007D71EF">
        <w:rPr>
          <w:rFonts w:ascii="Arial" w:hAnsi="Arial" w:cs="Arial"/>
          <w:sz w:val="20"/>
          <w:szCs w:val="20"/>
          <w:lang w:eastAsia="cs-CZ"/>
        </w:rPr>
        <w:t>Dodava</w:t>
      </w:r>
      <w:r w:rsidRPr="006766F8">
        <w:rPr>
          <w:rFonts w:ascii="Arial" w:hAnsi="Arial" w:cs="Arial"/>
          <w:sz w:val="20"/>
          <w:szCs w:val="20"/>
          <w:lang w:eastAsia="cs-CZ"/>
        </w:rPr>
        <w:t>tel mohl zahájit práce a plynule v nich pokračovat</w:t>
      </w:r>
      <w:r w:rsidR="0062393F" w:rsidRPr="006766F8">
        <w:rPr>
          <w:rFonts w:ascii="Arial" w:hAnsi="Arial" w:cs="Arial"/>
          <w:sz w:val="20"/>
          <w:szCs w:val="20"/>
          <w:lang w:val="cs-CZ" w:eastAsia="cs-CZ"/>
        </w:rPr>
        <w:t>.</w:t>
      </w:r>
    </w:p>
    <w:p w14:paraId="39AAF092" w14:textId="77777777" w:rsidR="004A620B" w:rsidRPr="006766F8" w:rsidRDefault="004A620B" w:rsidP="009B7DA2">
      <w:pPr>
        <w:pStyle w:val="Zkladntextodsazen2"/>
        <w:tabs>
          <w:tab w:val="left" w:pos="567"/>
        </w:tabs>
        <w:spacing w:after="0" w:line="240" w:lineRule="auto"/>
        <w:ind w:left="0"/>
        <w:jc w:val="both"/>
        <w:rPr>
          <w:rFonts w:ascii="Arial" w:hAnsi="Arial" w:cs="Arial"/>
          <w:sz w:val="20"/>
          <w:szCs w:val="20"/>
          <w:lang w:val="cs-CZ"/>
        </w:rPr>
      </w:pPr>
    </w:p>
    <w:p w14:paraId="6DDBE2A2" w14:textId="732BBB49" w:rsidR="004A620B" w:rsidRDefault="004A620B" w:rsidP="009B7DA2">
      <w:pPr>
        <w:pStyle w:val="Zkladntextodsazen2"/>
        <w:numPr>
          <w:ilvl w:val="1"/>
          <w:numId w:val="4"/>
        </w:numPr>
        <w:tabs>
          <w:tab w:val="left" w:pos="567"/>
        </w:tabs>
        <w:spacing w:after="0" w:line="240" w:lineRule="auto"/>
        <w:ind w:left="0" w:firstLine="0"/>
        <w:jc w:val="both"/>
        <w:rPr>
          <w:ins w:id="0" w:author="Autor"/>
          <w:rFonts w:ascii="Arial" w:hAnsi="Arial" w:cs="Arial"/>
          <w:snapToGrid w:val="0"/>
          <w:sz w:val="20"/>
          <w:szCs w:val="20"/>
          <w:lang w:eastAsia="cs-CZ"/>
        </w:rPr>
      </w:pPr>
      <w:r w:rsidRPr="006766F8">
        <w:rPr>
          <w:rFonts w:ascii="Arial" w:hAnsi="Arial" w:cs="Arial"/>
          <w:snapToGrid w:val="0"/>
          <w:sz w:val="20"/>
          <w:szCs w:val="20"/>
          <w:lang w:eastAsia="cs-CZ"/>
        </w:rPr>
        <w:t xml:space="preserve">Pokud </w:t>
      </w:r>
      <w:r w:rsidR="007D71EF">
        <w:rPr>
          <w:rFonts w:ascii="Arial" w:hAnsi="Arial" w:cs="Arial"/>
          <w:snapToGrid w:val="0"/>
          <w:sz w:val="20"/>
          <w:szCs w:val="20"/>
          <w:lang w:eastAsia="cs-CZ"/>
        </w:rPr>
        <w:t>Dodava</w:t>
      </w:r>
      <w:r w:rsidRPr="006766F8">
        <w:rPr>
          <w:rFonts w:ascii="Arial" w:hAnsi="Arial" w:cs="Arial"/>
          <w:snapToGrid w:val="0"/>
          <w:sz w:val="20"/>
          <w:szCs w:val="20"/>
          <w:lang w:eastAsia="cs-CZ"/>
        </w:rPr>
        <w:t xml:space="preserve">tel nezahájí realizaci </w:t>
      </w:r>
      <w:r w:rsidR="00BC1817">
        <w:rPr>
          <w:rFonts w:ascii="Arial" w:hAnsi="Arial" w:cs="Arial"/>
          <w:snapToGrid w:val="0"/>
          <w:sz w:val="20"/>
          <w:szCs w:val="20"/>
          <w:lang w:eastAsia="cs-CZ"/>
        </w:rPr>
        <w:t>předmětu smlouvy</w:t>
      </w:r>
      <w:r w:rsidRPr="006766F8">
        <w:rPr>
          <w:rFonts w:ascii="Arial" w:hAnsi="Arial" w:cs="Arial"/>
          <w:snapToGrid w:val="0"/>
          <w:sz w:val="20"/>
          <w:szCs w:val="20"/>
          <w:lang w:eastAsia="cs-CZ"/>
        </w:rPr>
        <w:t xml:space="preserve"> </w:t>
      </w:r>
      <w:r w:rsidRPr="006766F8">
        <w:rPr>
          <w:rFonts w:ascii="Arial" w:hAnsi="Arial" w:cs="Arial"/>
          <w:b/>
          <w:snapToGrid w:val="0"/>
          <w:sz w:val="20"/>
          <w:szCs w:val="20"/>
          <w:lang w:eastAsia="cs-CZ"/>
        </w:rPr>
        <w:t>do 15 kalendářních dnů</w:t>
      </w:r>
      <w:r w:rsidRPr="006766F8">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w:t>
      </w:r>
      <w:r w:rsidR="00F31023">
        <w:rPr>
          <w:rFonts w:ascii="Arial" w:hAnsi="Arial" w:cs="Arial"/>
          <w:snapToGrid w:val="0"/>
          <w:sz w:val="20"/>
          <w:szCs w:val="20"/>
          <w:lang w:eastAsia="cs-CZ"/>
        </w:rPr>
        <w:t>u uvedeny v příslušné části OP.</w:t>
      </w:r>
    </w:p>
    <w:p w14:paraId="6FBCE0FE" w14:textId="66EA8342" w:rsidR="00166911" w:rsidRPr="006766F8" w:rsidRDefault="00166911" w:rsidP="009B7DA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ins w:id="1" w:author="Autor">
        <w:r w:rsidRPr="0052630C">
          <w:rPr>
            <w:rFonts w:ascii="Arial" w:hAnsi="Arial" w:cs="Arial"/>
            <w:sz w:val="20"/>
          </w:rPr>
          <w:t>Objednatel má dále právo bez předchozího písemného upozornění od Smlouvy odstoupit</w:t>
        </w:r>
        <w:r>
          <w:rPr>
            <w:rFonts w:ascii="Arial" w:hAnsi="Arial" w:cs="Arial"/>
            <w:sz w:val="20"/>
            <w:lang w:val="cs-CZ"/>
          </w:rPr>
          <w:t xml:space="preserve"> </w:t>
        </w:r>
        <w:r w:rsidR="00A55653">
          <w:rPr>
            <w:rFonts w:ascii="Arial" w:hAnsi="Arial" w:cs="Arial"/>
            <w:sz w:val="20"/>
            <w:szCs w:val="20"/>
          </w:rPr>
          <w:t>dojde-li ze strany D</w:t>
        </w:r>
        <w:r>
          <w:rPr>
            <w:rFonts w:ascii="Arial" w:hAnsi="Arial" w:cs="Arial"/>
            <w:sz w:val="20"/>
            <w:szCs w:val="20"/>
          </w:rPr>
          <w:t>odavatele</w:t>
        </w:r>
        <w:r w:rsidRPr="002E6E22">
          <w:rPr>
            <w:rFonts w:ascii="Arial" w:hAnsi="Arial" w:cs="Arial"/>
            <w:sz w:val="20"/>
            <w:szCs w:val="20"/>
          </w:rPr>
          <w:t xml:space="preserve"> k porušení ustanovení dle odst. </w:t>
        </w:r>
        <w:r w:rsidRPr="002E6E22">
          <w:rPr>
            <w:rFonts w:ascii="Arial" w:hAnsi="Arial" w:cs="Arial"/>
            <w:b/>
            <w:sz w:val="20"/>
            <w:szCs w:val="20"/>
          </w:rPr>
          <w:t>1</w:t>
        </w:r>
        <w:r w:rsidR="00A55653">
          <w:rPr>
            <w:rFonts w:ascii="Arial" w:hAnsi="Arial" w:cs="Arial"/>
            <w:b/>
            <w:sz w:val="20"/>
            <w:szCs w:val="20"/>
            <w:lang w:val="cs-CZ"/>
          </w:rPr>
          <w:t>2</w:t>
        </w:r>
        <w:r>
          <w:rPr>
            <w:rFonts w:ascii="Arial" w:hAnsi="Arial" w:cs="Arial"/>
            <w:b/>
            <w:sz w:val="20"/>
            <w:szCs w:val="20"/>
          </w:rPr>
          <w:t>.</w:t>
        </w:r>
        <w:r w:rsidRPr="002E6E22">
          <w:rPr>
            <w:rFonts w:ascii="Arial" w:hAnsi="Arial" w:cs="Arial"/>
            <w:b/>
            <w:sz w:val="20"/>
            <w:szCs w:val="20"/>
          </w:rPr>
          <w:t>1.</w:t>
        </w:r>
        <w:r w:rsidRPr="002E6E22">
          <w:rPr>
            <w:rFonts w:ascii="Arial" w:hAnsi="Arial" w:cs="Arial"/>
            <w:sz w:val="20"/>
            <w:szCs w:val="20"/>
          </w:rPr>
          <w:t xml:space="preserve">, </w:t>
        </w:r>
        <w:r w:rsidRPr="002E6E22">
          <w:rPr>
            <w:rFonts w:ascii="Arial" w:hAnsi="Arial" w:cs="Arial"/>
            <w:b/>
            <w:sz w:val="20"/>
            <w:szCs w:val="20"/>
          </w:rPr>
          <w:t>1</w:t>
        </w:r>
        <w:r w:rsidR="00A55653">
          <w:rPr>
            <w:rFonts w:ascii="Arial" w:hAnsi="Arial" w:cs="Arial"/>
            <w:b/>
            <w:sz w:val="20"/>
            <w:szCs w:val="20"/>
            <w:lang w:val="cs-CZ"/>
          </w:rPr>
          <w:t>2</w:t>
        </w:r>
        <w:r w:rsidRPr="002E6E22">
          <w:rPr>
            <w:rFonts w:ascii="Arial" w:hAnsi="Arial" w:cs="Arial"/>
            <w:b/>
            <w:sz w:val="20"/>
            <w:szCs w:val="20"/>
          </w:rPr>
          <w:t>.</w:t>
        </w:r>
        <w:r>
          <w:rPr>
            <w:rFonts w:ascii="Arial" w:hAnsi="Arial" w:cs="Arial"/>
            <w:b/>
            <w:sz w:val="20"/>
            <w:szCs w:val="20"/>
          </w:rPr>
          <w:t>2</w:t>
        </w:r>
        <w:r w:rsidRPr="002E6E22">
          <w:rPr>
            <w:rFonts w:ascii="Arial" w:hAnsi="Arial" w:cs="Arial"/>
            <w:b/>
            <w:sz w:val="20"/>
            <w:szCs w:val="20"/>
          </w:rPr>
          <w:t>.</w:t>
        </w:r>
        <w:r w:rsidRPr="002E6E22">
          <w:rPr>
            <w:rFonts w:ascii="Arial" w:hAnsi="Arial" w:cs="Arial"/>
            <w:sz w:val="20"/>
            <w:szCs w:val="20"/>
          </w:rPr>
          <w:t xml:space="preserve"> a </w:t>
        </w:r>
        <w:r w:rsidRPr="002E6E22">
          <w:rPr>
            <w:rFonts w:ascii="Arial" w:hAnsi="Arial" w:cs="Arial"/>
            <w:b/>
            <w:sz w:val="20"/>
            <w:szCs w:val="20"/>
          </w:rPr>
          <w:t>1</w:t>
        </w:r>
        <w:r w:rsidR="00A55653">
          <w:rPr>
            <w:rFonts w:ascii="Arial" w:hAnsi="Arial" w:cs="Arial"/>
            <w:b/>
            <w:sz w:val="20"/>
            <w:szCs w:val="20"/>
            <w:lang w:val="cs-CZ"/>
          </w:rPr>
          <w:t>2</w:t>
        </w:r>
        <w:r w:rsidRPr="002E6E22">
          <w:rPr>
            <w:rFonts w:ascii="Arial" w:hAnsi="Arial" w:cs="Arial"/>
            <w:b/>
            <w:sz w:val="20"/>
            <w:szCs w:val="20"/>
          </w:rPr>
          <w:t>.</w:t>
        </w:r>
        <w:r>
          <w:rPr>
            <w:rFonts w:ascii="Arial" w:hAnsi="Arial" w:cs="Arial"/>
            <w:b/>
            <w:sz w:val="20"/>
            <w:szCs w:val="20"/>
          </w:rPr>
          <w:t>3</w:t>
        </w:r>
        <w:r w:rsidRPr="002E6E22">
          <w:rPr>
            <w:rFonts w:ascii="Arial" w:hAnsi="Arial" w:cs="Arial"/>
            <w:b/>
            <w:sz w:val="20"/>
            <w:szCs w:val="20"/>
          </w:rPr>
          <w:t>.</w:t>
        </w:r>
        <w:r w:rsidRPr="002E6E22">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ins>
    </w:p>
    <w:p w14:paraId="279259A3" w14:textId="510F70DA" w:rsidR="00B9148F" w:rsidRDefault="00B9148F" w:rsidP="009B7DA2">
      <w:pPr>
        <w:jc w:val="both"/>
        <w:rPr>
          <w:rFonts w:ascii="Arial" w:hAnsi="Arial" w:cs="Arial"/>
          <w:sz w:val="20"/>
          <w:szCs w:val="20"/>
        </w:rPr>
      </w:pPr>
    </w:p>
    <w:p w14:paraId="58694631" w14:textId="77777777" w:rsidR="00170C36" w:rsidRPr="006766F8" w:rsidRDefault="00170C36" w:rsidP="009B7DA2">
      <w:pPr>
        <w:jc w:val="both"/>
        <w:rPr>
          <w:rFonts w:ascii="Arial" w:hAnsi="Arial" w:cs="Arial"/>
          <w:sz w:val="20"/>
          <w:szCs w:val="20"/>
        </w:rPr>
      </w:pPr>
    </w:p>
    <w:p w14:paraId="21E2B64A" w14:textId="77777777" w:rsidR="00D7735F" w:rsidRDefault="00D7735F" w:rsidP="009B7DA2">
      <w:pPr>
        <w:pStyle w:val="Nadpis2"/>
        <w:numPr>
          <w:ilvl w:val="0"/>
          <w:numId w:val="0"/>
        </w:numPr>
        <w:ind w:left="576" w:hanging="576"/>
        <w:jc w:val="both"/>
        <w:rPr>
          <w:rFonts w:ascii="Arial" w:hAnsi="Arial" w:cs="Arial"/>
          <w:sz w:val="20"/>
          <w:szCs w:val="20"/>
        </w:rPr>
      </w:pPr>
    </w:p>
    <w:p w14:paraId="34859490" w14:textId="507133F2" w:rsidR="003F1103" w:rsidRPr="006766F8" w:rsidRDefault="003F1103" w:rsidP="002E38D7">
      <w:pPr>
        <w:pStyle w:val="Nadpis2"/>
        <w:numPr>
          <w:ilvl w:val="0"/>
          <w:numId w:val="0"/>
        </w:numPr>
        <w:ind w:left="576" w:hanging="576"/>
        <w:rPr>
          <w:rFonts w:ascii="Arial" w:hAnsi="Arial" w:cs="Arial"/>
          <w:sz w:val="20"/>
          <w:szCs w:val="20"/>
        </w:rPr>
      </w:pPr>
      <w:r w:rsidRPr="006766F8">
        <w:rPr>
          <w:rFonts w:ascii="Arial" w:hAnsi="Arial" w:cs="Arial"/>
          <w:sz w:val="20"/>
          <w:szCs w:val="20"/>
        </w:rPr>
        <w:t>Článek V</w:t>
      </w:r>
      <w:r w:rsidR="008946C4" w:rsidRPr="006766F8">
        <w:rPr>
          <w:rFonts w:ascii="Arial" w:hAnsi="Arial" w:cs="Arial"/>
          <w:sz w:val="20"/>
          <w:szCs w:val="20"/>
        </w:rPr>
        <w:t>.</w:t>
      </w:r>
    </w:p>
    <w:p w14:paraId="03A123B2" w14:textId="6592F188" w:rsidR="00B9148F" w:rsidRPr="006766F8" w:rsidRDefault="002E36D9"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Místo provádění </w:t>
      </w:r>
      <w:r w:rsidR="00BC1817">
        <w:rPr>
          <w:rFonts w:ascii="Arial" w:hAnsi="Arial" w:cs="Arial"/>
          <w:sz w:val="20"/>
          <w:szCs w:val="20"/>
        </w:rPr>
        <w:t>předmětu smlouvy</w:t>
      </w:r>
    </w:p>
    <w:p w14:paraId="57E30CCC" w14:textId="5148E76A" w:rsidR="008946C4" w:rsidRPr="006766F8" w:rsidRDefault="00401E86" w:rsidP="009B7DA2">
      <w:pPr>
        <w:pStyle w:val="Zkladntextodsazen"/>
        <w:numPr>
          <w:ilvl w:val="1"/>
          <w:numId w:val="5"/>
        </w:numPr>
        <w:tabs>
          <w:tab w:val="left" w:pos="567"/>
        </w:tabs>
        <w:spacing w:after="0"/>
        <w:ind w:left="0" w:firstLine="0"/>
        <w:jc w:val="both"/>
        <w:rPr>
          <w:rFonts w:ascii="Arial" w:hAnsi="Arial" w:cs="Arial"/>
          <w:sz w:val="20"/>
          <w:szCs w:val="20"/>
        </w:rPr>
      </w:pPr>
      <w:r w:rsidRPr="006766F8">
        <w:rPr>
          <w:rFonts w:ascii="Arial" w:hAnsi="Arial" w:cs="Arial"/>
          <w:sz w:val="20"/>
          <w:szCs w:val="20"/>
        </w:rPr>
        <w:t xml:space="preserve">Místo </w:t>
      </w:r>
      <w:r w:rsidR="002E36D9" w:rsidRPr="006766F8">
        <w:rPr>
          <w:rFonts w:ascii="Arial" w:hAnsi="Arial" w:cs="Arial"/>
          <w:sz w:val="20"/>
          <w:szCs w:val="20"/>
        </w:rPr>
        <w:t xml:space="preserve">provádění </w:t>
      </w:r>
      <w:r w:rsidR="00BC1817">
        <w:rPr>
          <w:rFonts w:ascii="Arial" w:hAnsi="Arial" w:cs="Arial"/>
          <w:sz w:val="20"/>
          <w:szCs w:val="20"/>
        </w:rPr>
        <w:t>předmětu smlouvy</w:t>
      </w:r>
      <w:r w:rsidRPr="006766F8">
        <w:rPr>
          <w:rFonts w:ascii="Arial" w:hAnsi="Arial" w:cs="Arial"/>
          <w:sz w:val="20"/>
          <w:szCs w:val="20"/>
        </w:rPr>
        <w:t xml:space="preserve"> jako prostor staveniště</w:t>
      </w:r>
      <w:r w:rsidR="002E36D9" w:rsidRPr="006766F8">
        <w:rPr>
          <w:rFonts w:ascii="Arial" w:hAnsi="Arial" w:cs="Arial"/>
          <w:sz w:val="20"/>
          <w:szCs w:val="20"/>
        </w:rPr>
        <w:t xml:space="preserve"> je</w:t>
      </w:r>
      <w:r w:rsidR="00E45E70" w:rsidRPr="006766F8">
        <w:rPr>
          <w:rFonts w:ascii="Arial" w:hAnsi="Arial" w:cs="Arial"/>
          <w:sz w:val="20"/>
          <w:szCs w:val="20"/>
        </w:rPr>
        <w:t xml:space="preserve"> blíže specifikováno v projektové dokumentaci</w:t>
      </w:r>
      <w:r w:rsidRPr="006766F8">
        <w:rPr>
          <w:rFonts w:ascii="Arial" w:hAnsi="Arial" w:cs="Arial"/>
          <w:sz w:val="20"/>
          <w:szCs w:val="20"/>
        </w:rPr>
        <w:t xml:space="preserve">, viz </w:t>
      </w:r>
      <w:r w:rsidR="00E45E70" w:rsidRPr="006766F8">
        <w:rPr>
          <w:rFonts w:ascii="Arial" w:hAnsi="Arial" w:cs="Arial"/>
          <w:sz w:val="20"/>
          <w:szCs w:val="20"/>
        </w:rPr>
        <w:t xml:space="preserve">odst. 3.2. </w:t>
      </w:r>
      <w:r w:rsidR="00FD3DAF">
        <w:rPr>
          <w:rFonts w:ascii="Arial" w:hAnsi="Arial" w:cs="Arial"/>
          <w:sz w:val="20"/>
          <w:szCs w:val="20"/>
        </w:rPr>
        <w:t>S</w:t>
      </w:r>
      <w:r w:rsidR="00E45E70" w:rsidRPr="006766F8">
        <w:rPr>
          <w:rFonts w:ascii="Arial" w:hAnsi="Arial" w:cs="Arial"/>
          <w:sz w:val="20"/>
          <w:szCs w:val="20"/>
        </w:rPr>
        <w:t>mlouvy.</w:t>
      </w:r>
    </w:p>
    <w:p w14:paraId="3C6EE399" w14:textId="77777777" w:rsidR="00B9148F" w:rsidRPr="006766F8" w:rsidRDefault="00B9148F" w:rsidP="009B7DA2">
      <w:pPr>
        <w:pStyle w:val="Zkladntextodsazen21"/>
        <w:keepNext/>
        <w:ind w:firstLine="0"/>
        <w:rPr>
          <w:rFonts w:ascii="Arial" w:hAnsi="Arial" w:cs="Arial"/>
          <w:b/>
          <w:sz w:val="20"/>
          <w:szCs w:val="20"/>
        </w:rPr>
      </w:pPr>
    </w:p>
    <w:p w14:paraId="5C7C5CC4" w14:textId="77777777" w:rsidR="00170C36" w:rsidRDefault="00170C36" w:rsidP="009B7DA2">
      <w:pPr>
        <w:suppressAutoHyphens w:val="0"/>
        <w:jc w:val="both"/>
        <w:rPr>
          <w:rFonts w:ascii="Arial" w:hAnsi="Arial" w:cs="Arial"/>
          <w:b/>
          <w:sz w:val="20"/>
          <w:szCs w:val="20"/>
        </w:rPr>
      </w:pPr>
      <w:r>
        <w:rPr>
          <w:rFonts w:ascii="Arial" w:hAnsi="Arial" w:cs="Arial"/>
          <w:b/>
          <w:sz w:val="20"/>
          <w:szCs w:val="20"/>
        </w:rPr>
        <w:br w:type="page"/>
      </w:r>
    </w:p>
    <w:p w14:paraId="23230A99" w14:textId="77777777" w:rsidR="00456CB3" w:rsidRDefault="00456CB3" w:rsidP="002E38D7">
      <w:pPr>
        <w:pStyle w:val="Zkladntextodsazen21"/>
        <w:keepNext/>
        <w:ind w:firstLine="0"/>
        <w:jc w:val="center"/>
        <w:rPr>
          <w:rFonts w:ascii="Arial" w:hAnsi="Arial" w:cs="Arial"/>
          <w:b/>
          <w:sz w:val="20"/>
          <w:szCs w:val="20"/>
        </w:rPr>
      </w:pPr>
    </w:p>
    <w:p w14:paraId="051E373B" w14:textId="49176FA6" w:rsidR="003D3964" w:rsidRPr="006766F8" w:rsidRDefault="003D3964" w:rsidP="002E38D7">
      <w:pPr>
        <w:pStyle w:val="Zkladntextodsazen21"/>
        <w:keepNext/>
        <w:ind w:firstLine="0"/>
        <w:jc w:val="center"/>
        <w:rPr>
          <w:rFonts w:ascii="Arial" w:hAnsi="Arial" w:cs="Arial"/>
          <w:b/>
          <w:sz w:val="20"/>
          <w:szCs w:val="20"/>
        </w:rPr>
      </w:pPr>
      <w:r w:rsidRPr="006766F8">
        <w:rPr>
          <w:rFonts w:ascii="Arial" w:hAnsi="Arial" w:cs="Arial"/>
          <w:b/>
          <w:sz w:val="20"/>
          <w:szCs w:val="20"/>
        </w:rPr>
        <w:t xml:space="preserve">Článek </w:t>
      </w:r>
      <w:r w:rsidR="00806573" w:rsidRPr="006766F8">
        <w:rPr>
          <w:rFonts w:ascii="Arial" w:hAnsi="Arial" w:cs="Arial"/>
          <w:b/>
          <w:sz w:val="20"/>
          <w:szCs w:val="20"/>
        </w:rPr>
        <w:t>V</w:t>
      </w:r>
      <w:r w:rsidR="008946C4" w:rsidRPr="006766F8">
        <w:rPr>
          <w:rFonts w:ascii="Arial" w:hAnsi="Arial" w:cs="Arial"/>
          <w:b/>
          <w:sz w:val="20"/>
          <w:szCs w:val="20"/>
        </w:rPr>
        <w:t>I.</w:t>
      </w:r>
    </w:p>
    <w:p w14:paraId="73399352" w14:textId="74E2B4C2" w:rsidR="00B9148F" w:rsidRPr="006766F8" w:rsidRDefault="0097347E"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Cena </w:t>
      </w:r>
      <w:r w:rsidR="00BC1817">
        <w:rPr>
          <w:rFonts w:ascii="Arial" w:hAnsi="Arial" w:cs="Arial"/>
          <w:sz w:val="20"/>
          <w:szCs w:val="20"/>
        </w:rPr>
        <w:t>předmětu smlouvy</w:t>
      </w:r>
    </w:p>
    <w:p w14:paraId="02D5962C" w14:textId="383D5BDB" w:rsidR="00F31222" w:rsidRPr="006766F8" w:rsidRDefault="0097347E" w:rsidP="009B7DA2">
      <w:pPr>
        <w:widowControl w:val="0"/>
        <w:numPr>
          <w:ilvl w:val="1"/>
          <w:numId w:val="6"/>
        </w:numPr>
        <w:tabs>
          <w:tab w:val="left" w:pos="567"/>
        </w:tabs>
        <w:ind w:left="0" w:firstLine="0"/>
        <w:jc w:val="both"/>
        <w:rPr>
          <w:rFonts w:ascii="Arial" w:hAnsi="Arial" w:cs="Arial"/>
          <w:snapToGrid w:val="0"/>
          <w:sz w:val="20"/>
          <w:szCs w:val="20"/>
        </w:rPr>
      </w:pPr>
      <w:r w:rsidRPr="006766F8">
        <w:rPr>
          <w:rFonts w:ascii="Arial" w:hAnsi="Arial" w:cs="Arial"/>
          <w:snapToGrid w:val="0"/>
          <w:sz w:val="20"/>
          <w:szCs w:val="20"/>
        </w:rPr>
        <w:t xml:space="preserve">Celková cena </w:t>
      </w:r>
      <w:r w:rsidR="00BC1817">
        <w:rPr>
          <w:rFonts w:ascii="Arial" w:hAnsi="Arial" w:cs="Arial"/>
          <w:snapToGrid w:val="0"/>
          <w:sz w:val="20"/>
          <w:szCs w:val="20"/>
        </w:rPr>
        <w:t>předmětu smlouvy</w:t>
      </w:r>
      <w:r w:rsidRPr="006766F8">
        <w:rPr>
          <w:rFonts w:ascii="Arial" w:hAnsi="Arial" w:cs="Arial"/>
          <w:snapToGrid w:val="0"/>
          <w:sz w:val="20"/>
          <w:szCs w:val="20"/>
        </w:rPr>
        <w:t xml:space="preserve"> dle této </w:t>
      </w:r>
      <w:r w:rsidR="00723485" w:rsidRPr="006766F8">
        <w:rPr>
          <w:rFonts w:ascii="Arial" w:hAnsi="Arial" w:cs="Arial"/>
          <w:snapToGrid w:val="0"/>
          <w:sz w:val="20"/>
          <w:szCs w:val="20"/>
        </w:rPr>
        <w:t>S</w:t>
      </w:r>
      <w:r w:rsidRPr="006766F8">
        <w:rPr>
          <w:rFonts w:ascii="Arial" w:hAnsi="Arial" w:cs="Arial"/>
          <w:snapToGrid w:val="0"/>
          <w:sz w:val="20"/>
          <w:szCs w:val="20"/>
        </w:rPr>
        <w:t xml:space="preserve">mlouvy je stanovena </w:t>
      </w:r>
      <w:r w:rsidR="00883FA4" w:rsidRPr="006766F8">
        <w:rPr>
          <w:rFonts w:ascii="Arial" w:hAnsi="Arial" w:cs="Arial"/>
          <w:snapToGrid w:val="0"/>
          <w:sz w:val="20"/>
          <w:szCs w:val="20"/>
        </w:rPr>
        <w:t xml:space="preserve">na základě podané nabídky v rámci výše uvedeného zadávacího řízení </w:t>
      </w:r>
      <w:r w:rsidRPr="006766F8">
        <w:rPr>
          <w:rFonts w:ascii="Arial" w:hAnsi="Arial" w:cs="Arial"/>
          <w:snapToGrid w:val="0"/>
          <w:sz w:val="20"/>
          <w:szCs w:val="20"/>
        </w:rPr>
        <w:t>ve výši:</w:t>
      </w:r>
    </w:p>
    <w:p w14:paraId="21ED4D29" w14:textId="680833E3" w:rsidR="000B0786" w:rsidRPr="000B0786" w:rsidRDefault="000B0786" w:rsidP="009B7DA2">
      <w:pPr>
        <w:widowControl w:val="0"/>
        <w:suppressAutoHyphens w:val="0"/>
        <w:overflowPunct w:val="0"/>
        <w:autoSpaceDE w:val="0"/>
        <w:autoSpaceDN w:val="0"/>
        <w:adjustRightInd w:val="0"/>
        <w:spacing w:after="240"/>
        <w:jc w:val="both"/>
        <w:textAlignment w:val="baseline"/>
        <w:rPr>
          <w:rFonts w:ascii="Arial" w:hAnsi="Arial" w:cs="Arial"/>
          <w:color w:val="FF0000"/>
          <w:sz w:val="20"/>
          <w:lang w:eastAsia="cs-CZ"/>
        </w:rPr>
      </w:pPr>
    </w:p>
    <w:tbl>
      <w:tblPr>
        <w:tblStyle w:val="Mkatabulky"/>
        <w:tblW w:w="0" w:type="auto"/>
        <w:tblInd w:w="567" w:type="dxa"/>
        <w:tblLook w:val="04A0" w:firstRow="1" w:lastRow="0" w:firstColumn="1" w:lastColumn="0" w:noHBand="0" w:noVBand="1"/>
      </w:tblPr>
      <w:tblGrid>
        <w:gridCol w:w="4282"/>
        <w:gridCol w:w="2164"/>
        <w:gridCol w:w="2049"/>
      </w:tblGrid>
      <w:tr w:rsidR="000B0786" w:rsidRPr="006C0CD7" w14:paraId="335B6AC9" w14:textId="77777777" w:rsidTr="003919C7">
        <w:tc>
          <w:tcPr>
            <w:tcW w:w="4282" w:type="dxa"/>
            <w:vAlign w:val="center"/>
          </w:tcPr>
          <w:p w14:paraId="073C0385" w14:textId="22E3B550" w:rsidR="000B0786" w:rsidRPr="006C0CD7" w:rsidRDefault="000B0786" w:rsidP="009B7DA2">
            <w:pPr>
              <w:widowControl w:val="0"/>
              <w:overflowPunct w:val="0"/>
              <w:autoSpaceDE w:val="0"/>
              <w:autoSpaceDN w:val="0"/>
              <w:adjustRightInd w:val="0"/>
              <w:spacing w:after="240"/>
              <w:jc w:val="both"/>
              <w:textAlignment w:val="baseline"/>
              <w:rPr>
                <w:rFonts w:ascii="Arial" w:hAnsi="Arial" w:cs="Arial"/>
                <w:color w:val="FF0000"/>
                <w:sz w:val="20"/>
                <w:u w:val="single"/>
                <w:lang w:eastAsia="cs-CZ"/>
              </w:rPr>
            </w:pPr>
            <w:r>
              <w:rPr>
                <w:rFonts w:ascii="Arial" w:hAnsi="Arial" w:cs="Arial"/>
                <w:sz w:val="20"/>
                <w:lang w:eastAsia="cs-CZ"/>
              </w:rPr>
              <w:t>Stavební úpravy</w:t>
            </w:r>
          </w:p>
        </w:tc>
        <w:tc>
          <w:tcPr>
            <w:tcW w:w="2164" w:type="dxa"/>
            <w:vAlign w:val="center"/>
          </w:tcPr>
          <w:p w14:paraId="245FC575" w14:textId="4D969280"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sz w:val="20"/>
                <w:u w:val="single"/>
                <w:lang w:eastAsia="cs-CZ"/>
              </w:rPr>
            </w:pPr>
            <w:r w:rsidRPr="007F2318">
              <w:rPr>
                <w:rFonts w:ascii="Arial" w:hAnsi="Arial" w:cs="Arial"/>
                <w:b/>
                <w:sz w:val="20"/>
                <w:szCs w:val="20"/>
              </w:rPr>
              <w:t>„[Doplní účastník]”</w:t>
            </w:r>
          </w:p>
        </w:tc>
        <w:tc>
          <w:tcPr>
            <w:tcW w:w="2049" w:type="dxa"/>
            <w:vAlign w:val="center"/>
          </w:tcPr>
          <w:p w14:paraId="0926DF91"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color w:val="FF0000"/>
                <w:sz w:val="20"/>
                <w:lang w:eastAsia="cs-CZ"/>
              </w:rPr>
            </w:pPr>
            <w:r w:rsidRPr="007F2318">
              <w:rPr>
                <w:rFonts w:ascii="Arial" w:hAnsi="Arial" w:cs="Arial"/>
                <w:sz w:val="20"/>
                <w:lang w:eastAsia="cs-CZ"/>
              </w:rPr>
              <w:t>Kč bez DPH</w:t>
            </w:r>
          </w:p>
        </w:tc>
      </w:tr>
      <w:tr w:rsidR="000B0786" w:rsidRPr="006C0CD7" w14:paraId="55AA2310" w14:textId="77777777" w:rsidTr="003919C7">
        <w:tc>
          <w:tcPr>
            <w:tcW w:w="4282" w:type="dxa"/>
            <w:vAlign w:val="center"/>
          </w:tcPr>
          <w:p w14:paraId="3CE206CA" w14:textId="6F4FFF99" w:rsidR="000B0786" w:rsidRPr="006C0CD7" w:rsidRDefault="000B0786" w:rsidP="009B7DA2">
            <w:pPr>
              <w:jc w:val="both"/>
              <w:rPr>
                <w:rFonts w:ascii="Arial" w:hAnsi="Arial" w:cs="Arial"/>
                <w:sz w:val="18"/>
              </w:rPr>
            </w:pPr>
            <w:r>
              <w:rPr>
                <w:rFonts w:ascii="Arial" w:hAnsi="Arial" w:cs="Arial"/>
                <w:sz w:val="20"/>
                <w:lang w:eastAsia="cs-CZ"/>
              </w:rPr>
              <w:t>Dodávky technologie</w:t>
            </w:r>
          </w:p>
        </w:tc>
        <w:tc>
          <w:tcPr>
            <w:tcW w:w="2164" w:type="dxa"/>
            <w:vAlign w:val="center"/>
          </w:tcPr>
          <w:p w14:paraId="462B4820" w14:textId="29B4E4A1" w:rsidR="000B0786" w:rsidRPr="007F2318" w:rsidRDefault="000B0786" w:rsidP="009B7DA2">
            <w:pPr>
              <w:jc w:val="both"/>
              <w:rPr>
                <w:rFonts w:ascii="Arial" w:hAnsi="Arial" w:cs="Arial"/>
                <w:sz w:val="18"/>
              </w:rPr>
            </w:pPr>
            <w:r w:rsidRPr="007F2318">
              <w:rPr>
                <w:rFonts w:ascii="Arial" w:hAnsi="Arial" w:cs="Arial"/>
                <w:b/>
                <w:sz w:val="20"/>
                <w:szCs w:val="20"/>
              </w:rPr>
              <w:t>„[Doplní účastník]”</w:t>
            </w:r>
          </w:p>
        </w:tc>
        <w:tc>
          <w:tcPr>
            <w:tcW w:w="2049" w:type="dxa"/>
            <w:vAlign w:val="center"/>
          </w:tcPr>
          <w:p w14:paraId="057ADE2D"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color w:val="FF0000"/>
                <w:sz w:val="20"/>
                <w:lang w:eastAsia="cs-CZ"/>
              </w:rPr>
            </w:pPr>
            <w:r w:rsidRPr="007F2318">
              <w:rPr>
                <w:rFonts w:ascii="Arial" w:hAnsi="Arial" w:cs="Arial"/>
                <w:sz w:val="20"/>
                <w:lang w:eastAsia="cs-CZ"/>
              </w:rPr>
              <w:t>Kč bez DPH</w:t>
            </w:r>
          </w:p>
        </w:tc>
      </w:tr>
      <w:tr w:rsidR="000B0786" w:rsidRPr="006C0CD7" w14:paraId="0DE8B82F" w14:textId="77777777" w:rsidTr="003919C7">
        <w:tc>
          <w:tcPr>
            <w:tcW w:w="4282" w:type="dxa"/>
            <w:vAlign w:val="center"/>
          </w:tcPr>
          <w:p w14:paraId="7B0FF7EC" w14:textId="77777777" w:rsidR="000B0786" w:rsidRPr="006C0CD7" w:rsidRDefault="000B0786" w:rsidP="009B7DA2">
            <w:pPr>
              <w:widowControl w:val="0"/>
              <w:spacing w:before="120" w:after="120"/>
              <w:jc w:val="both"/>
              <w:rPr>
                <w:rFonts w:ascii="Arial" w:hAnsi="Arial" w:cs="Arial"/>
                <w:sz w:val="18"/>
              </w:rPr>
            </w:pPr>
            <w:r w:rsidRPr="006C0CD7">
              <w:rPr>
                <w:rFonts w:ascii="Arial" w:hAnsi="Arial" w:cs="Arial"/>
                <w:b/>
                <w:sz w:val="20"/>
                <w:lang w:eastAsia="cs-CZ"/>
              </w:rPr>
              <w:t>Celková cena plnění bez DPH</w:t>
            </w:r>
          </w:p>
        </w:tc>
        <w:tc>
          <w:tcPr>
            <w:tcW w:w="2164" w:type="dxa"/>
            <w:shd w:val="clear" w:color="auto" w:fill="auto"/>
            <w:vAlign w:val="center"/>
          </w:tcPr>
          <w:p w14:paraId="2EA71425" w14:textId="53DF49AA"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5ABC8936"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lang w:eastAsia="cs-CZ"/>
              </w:rPr>
            </w:pPr>
            <w:r w:rsidRPr="007F2318">
              <w:rPr>
                <w:rFonts w:ascii="Arial" w:hAnsi="Arial" w:cs="Arial"/>
                <w:b/>
                <w:sz w:val="20"/>
                <w:lang w:eastAsia="cs-CZ"/>
              </w:rPr>
              <w:t>Kč</w:t>
            </w:r>
          </w:p>
        </w:tc>
      </w:tr>
      <w:tr w:rsidR="000B0786" w:rsidRPr="006C0CD7" w14:paraId="364DB0B5" w14:textId="77777777" w:rsidTr="003919C7">
        <w:tc>
          <w:tcPr>
            <w:tcW w:w="4282" w:type="dxa"/>
            <w:vAlign w:val="center"/>
          </w:tcPr>
          <w:p w14:paraId="33EE9534" w14:textId="77777777" w:rsidR="000B0786" w:rsidRPr="006C0CD7" w:rsidRDefault="000B0786" w:rsidP="009B7DA2">
            <w:pPr>
              <w:widowControl w:val="0"/>
              <w:spacing w:before="120" w:after="120"/>
              <w:jc w:val="both"/>
              <w:rPr>
                <w:rFonts w:ascii="Arial" w:hAnsi="Arial" w:cs="Arial"/>
                <w:sz w:val="18"/>
              </w:rPr>
            </w:pPr>
            <w:r w:rsidRPr="006C0CD7">
              <w:rPr>
                <w:rFonts w:ascii="Arial" w:hAnsi="Arial" w:cs="Arial"/>
                <w:b/>
                <w:sz w:val="20"/>
                <w:lang w:eastAsia="cs-CZ"/>
              </w:rPr>
              <w:t>DPH 21 %</w:t>
            </w:r>
          </w:p>
        </w:tc>
        <w:tc>
          <w:tcPr>
            <w:tcW w:w="2164" w:type="dxa"/>
            <w:vAlign w:val="center"/>
          </w:tcPr>
          <w:p w14:paraId="62DEB338" w14:textId="0A10E5B2"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148E688D"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lang w:eastAsia="cs-CZ"/>
              </w:rPr>
            </w:pPr>
            <w:r w:rsidRPr="007F2318">
              <w:rPr>
                <w:rFonts w:ascii="Arial" w:hAnsi="Arial" w:cs="Arial"/>
                <w:b/>
                <w:sz w:val="20"/>
                <w:lang w:eastAsia="cs-CZ"/>
              </w:rPr>
              <w:t>Kč</w:t>
            </w:r>
          </w:p>
        </w:tc>
      </w:tr>
      <w:tr w:rsidR="000B0786" w:rsidRPr="006C0CD7" w14:paraId="515DE15B" w14:textId="77777777" w:rsidTr="003919C7">
        <w:tc>
          <w:tcPr>
            <w:tcW w:w="4282" w:type="dxa"/>
            <w:vAlign w:val="center"/>
          </w:tcPr>
          <w:p w14:paraId="5D80CE2B" w14:textId="77777777" w:rsidR="000B0786" w:rsidRPr="006C0CD7" w:rsidRDefault="000B0786" w:rsidP="009B7DA2">
            <w:pPr>
              <w:widowControl w:val="0"/>
              <w:spacing w:before="120" w:after="120"/>
              <w:jc w:val="both"/>
              <w:rPr>
                <w:rFonts w:ascii="Arial" w:hAnsi="Arial" w:cs="Arial"/>
                <w:sz w:val="18"/>
              </w:rPr>
            </w:pPr>
            <w:r w:rsidRPr="006C0CD7">
              <w:rPr>
                <w:rFonts w:ascii="Arial" w:hAnsi="Arial" w:cs="Arial"/>
                <w:b/>
                <w:sz w:val="20"/>
                <w:lang w:eastAsia="cs-CZ"/>
              </w:rPr>
              <w:t>Celková cena včetně DPH</w:t>
            </w:r>
          </w:p>
        </w:tc>
        <w:tc>
          <w:tcPr>
            <w:tcW w:w="2164" w:type="dxa"/>
            <w:vAlign w:val="center"/>
          </w:tcPr>
          <w:p w14:paraId="31722D3A" w14:textId="76BD0884"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043DC93D"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lang w:eastAsia="cs-CZ"/>
              </w:rPr>
            </w:pPr>
            <w:r w:rsidRPr="007F2318">
              <w:rPr>
                <w:rFonts w:ascii="Arial" w:hAnsi="Arial" w:cs="Arial"/>
                <w:b/>
                <w:sz w:val="20"/>
                <w:lang w:eastAsia="cs-CZ"/>
              </w:rPr>
              <w:t>Kč</w:t>
            </w:r>
          </w:p>
        </w:tc>
      </w:tr>
    </w:tbl>
    <w:p w14:paraId="7A7A99AB" w14:textId="7A33EDBF" w:rsidR="000B0786" w:rsidRPr="006766F8" w:rsidRDefault="000B0786" w:rsidP="009B7DA2">
      <w:pPr>
        <w:tabs>
          <w:tab w:val="right" w:pos="5954"/>
        </w:tabs>
        <w:jc w:val="both"/>
        <w:rPr>
          <w:rFonts w:ascii="Arial" w:hAnsi="Arial" w:cs="Arial"/>
          <w:sz w:val="20"/>
          <w:szCs w:val="20"/>
        </w:rPr>
      </w:pPr>
    </w:p>
    <w:p w14:paraId="3BDF9B86" w14:textId="77777777" w:rsidR="0097347E" w:rsidRPr="006766F8" w:rsidRDefault="0097347E" w:rsidP="009B7DA2">
      <w:pPr>
        <w:widowControl w:val="0"/>
        <w:jc w:val="both"/>
        <w:rPr>
          <w:rFonts w:ascii="Arial" w:hAnsi="Arial" w:cs="Arial"/>
          <w:snapToGrid w:val="0"/>
          <w:sz w:val="20"/>
          <w:szCs w:val="20"/>
        </w:rPr>
      </w:pPr>
    </w:p>
    <w:p w14:paraId="0C5E4AC9" w14:textId="34C3254B" w:rsidR="00F31222" w:rsidRPr="006766F8" w:rsidRDefault="005921DC" w:rsidP="009B7DA2">
      <w:pPr>
        <w:widowControl w:val="0"/>
        <w:numPr>
          <w:ilvl w:val="1"/>
          <w:numId w:val="6"/>
        </w:numPr>
        <w:tabs>
          <w:tab w:val="left" w:pos="567"/>
        </w:tabs>
        <w:ind w:left="0" w:firstLine="0"/>
        <w:jc w:val="both"/>
        <w:rPr>
          <w:rFonts w:ascii="Arial" w:hAnsi="Arial" w:cs="Arial"/>
          <w:snapToGrid w:val="0"/>
          <w:sz w:val="20"/>
          <w:szCs w:val="20"/>
        </w:rPr>
      </w:pPr>
      <w:r>
        <w:rPr>
          <w:rFonts w:ascii="Arial" w:hAnsi="Arial" w:cs="Arial"/>
          <w:snapToGrid w:val="0"/>
          <w:sz w:val="20"/>
          <w:szCs w:val="20"/>
        </w:rPr>
        <w:t>Podrobné</w:t>
      </w:r>
      <w:r w:rsidR="0097347E" w:rsidRPr="006766F8">
        <w:rPr>
          <w:rFonts w:ascii="Arial" w:hAnsi="Arial" w:cs="Arial"/>
          <w:snapToGrid w:val="0"/>
          <w:sz w:val="20"/>
          <w:szCs w:val="20"/>
        </w:rPr>
        <w:t xml:space="preserve"> kalkulace cen </w:t>
      </w:r>
      <w:r>
        <w:rPr>
          <w:rFonts w:ascii="Arial" w:hAnsi="Arial" w:cs="Arial"/>
          <w:snapToGrid w:val="0"/>
          <w:sz w:val="20"/>
          <w:szCs w:val="20"/>
        </w:rPr>
        <w:t>stavebních úprav a cen dodávky technologie</w:t>
      </w:r>
      <w:r w:rsidR="0097347E" w:rsidRPr="006766F8">
        <w:rPr>
          <w:rFonts w:ascii="Arial" w:hAnsi="Arial" w:cs="Arial"/>
          <w:snapToGrid w:val="0"/>
          <w:sz w:val="20"/>
          <w:szCs w:val="20"/>
        </w:rPr>
        <w:t xml:space="preserve"> včetn</w:t>
      </w:r>
      <w:r>
        <w:rPr>
          <w:rFonts w:ascii="Arial" w:hAnsi="Arial" w:cs="Arial"/>
          <w:snapToGrid w:val="0"/>
          <w:sz w:val="20"/>
          <w:szCs w:val="20"/>
        </w:rPr>
        <w:t>ě jednotkových cen je uvedena v</w:t>
      </w:r>
      <w:r w:rsidR="00F846F2">
        <w:rPr>
          <w:rFonts w:ascii="Arial" w:hAnsi="Arial" w:cs="Arial"/>
          <w:snapToGrid w:val="0"/>
          <w:sz w:val="20"/>
          <w:szCs w:val="20"/>
        </w:rPr>
        <w:t> </w:t>
      </w:r>
      <w:r w:rsidR="00A119B3" w:rsidRPr="006766F8">
        <w:rPr>
          <w:rFonts w:ascii="Arial" w:hAnsi="Arial" w:cs="Arial"/>
          <w:snapToGrid w:val="0"/>
          <w:sz w:val="20"/>
          <w:szCs w:val="20"/>
        </w:rPr>
        <w:t>přílo</w:t>
      </w:r>
      <w:r>
        <w:rPr>
          <w:rFonts w:ascii="Arial" w:hAnsi="Arial" w:cs="Arial"/>
          <w:snapToGrid w:val="0"/>
          <w:sz w:val="20"/>
          <w:szCs w:val="20"/>
        </w:rPr>
        <w:t>hách</w:t>
      </w:r>
      <w:r w:rsidR="00F846F2">
        <w:rPr>
          <w:rFonts w:ascii="Arial" w:hAnsi="Arial" w:cs="Arial"/>
          <w:snapToGrid w:val="0"/>
          <w:sz w:val="20"/>
          <w:szCs w:val="20"/>
        </w:rPr>
        <w:t xml:space="preserve"> </w:t>
      </w:r>
      <w:r w:rsidR="0097347E" w:rsidRPr="006766F8">
        <w:rPr>
          <w:rFonts w:ascii="Arial" w:hAnsi="Arial" w:cs="Arial"/>
          <w:snapToGrid w:val="0"/>
          <w:sz w:val="20"/>
          <w:szCs w:val="20"/>
        </w:rPr>
        <w:t>této smlouvy.</w:t>
      </w:r>
    </w:p>
    <w:p w14:paraId="1867B21A" w14:textId="77777777" w:rsidR="00D93BF5" w:rsidRPr="006766F8" w:rsidRDefault="00D93BF5" w:rsidP="009B7DA2">
      <w:pPr>
        <w:pStyle w:val="Odstavecseseznamem"/>
        <w:ind w:left="0"/>
        <w:jc w:val="both"/>
        <w:rPr>
          <w:rFonts w:ascii="Arial" w:hAnsi="Arial" w:cs="Arial"/>
          <w:snapToGrid w:val="0"/>
          <w:sz w:val="20"/>
          <w:szCs w:val="20"/>
        </w:rPr>
      </w:pPr>
    </w:p>
    <w:p w14:paraId="5D2841F2" w14:textId="006156DC" w:rsidR="00F31222" w:rsidRPr="006766F8" w:rsidRDefault="007D71EF" w:rsidP="009B7DA2">
      <w:pPr>
        <w:widowControl w:val="0"/>
        <w:numPr>
          <w:ilvl w:val="1"/>
          <w:numId w:val="6"/>
        </w:numPr>
        <w:tabs>
          <w:tab w:val="left" w:pos="567"/>
        </w:tabs>
        <w:ind w:left="0" w:firstLine="0"/>
        <w:jc w:val="both"/>
        <w:rPr>
          <w:rFonts w:ascii="Arial" w:hAnsi="Arial" w:cs="Arial"/>
          <w:snapToGrid w:val="0"/>
          <w:sz w:val="20"/>
          <w:szCs w:val="20"/>
        </w:rPr>
      </w:pPr>
      <w:r>
        <w:rPr>
          <w:rFonts w:ascii="Arial" w:hAnsi="Arial" w:cs="Arial"/>
          <w:snapToGrid w:val="0"/>
          <w:sz w:val="20"/>
          <w:szCs w:val="20"/>
        </w:rPr>
        <w:t>Dodava</w:t>
      </w:r>
      <w:r w:rsidR="0097347E" w:rsidRPr="006766F8">
        <w:rPr>
          <w:rFonts w:ascii="Arial" w:hAnsi="Arial" w:cs="Arial"/>
          <w:snapToGrid w:val="0"/>
          <w:sz w:val="20"/>
          <w:szCs w:val="20"/>
        </w:rPr>
        <w:t xml:space="preserve">telem navržená cena </w:t>
      </w:r>
      <w:r w:rsidR="00BC1817">
        <w:rPr>
          <w:rFonts w:ascii="Arial" w:hAnsi="Arial" w:cs="Arial"/>
          <w:snapToGrid w:val="0"/>
          <w:sz w:val="20"/>
          <w:szCs w:val="20"/>
        </w:rPr>
        <w:t>předmětu smlouvy</w:t>
      </w:r>
      <w:r w:rsidR="00D96A11" w:rsidRPr="006766F8">
        <w:rPr>
          <w:rFonts w:ascii="Arial" w:hAnsi="Arial" w:cs="Arial"/>
          <w:snapToGrid w:val="0"/>
          <w:sz w:val="20"/>
          <w:szCs w:val="20"/>
        </w:rPr>
        <w:t xml:space="preserve"> </w:t>
      </w:r>
      <w:r w:rsidR="0097347E" w:rsidRPr="006766F8">
        <w:rPr>
          <w:rFonts w:ascii="Arial" w:hAnsi="Arial" w:cs="Arial"/>
          <w:snapToGrid w:val="0"/>
          <w:sz w:val="20"/>
          <w:szCs w:val="20"/>
        </w:rPr>
        <w:t xml:space="preserve">je </w:t>
      </w:r>
      <w:r w:rsidR="00D96A11" w:rsidRPr="006766F8">
        <w:rPr>
          <w:rFonts w:ascii="Arial" w:hAnsi="Arial" w:cs="Arial"/>
          <w:snapToGrid w:val="0"/>
          <w:sz w:val="20"/>
          <w:szCs w:val="20"/>
        </w:rPr>
        <w:t xml:space="preserve">úplná, </w:t>
      </w:r>
      <w:r w:rsidR="0097347E" w:rsidRPr="006766F8">
        <w:rPr>
          <w:rFonts w:ascii="Arial" w:hAnsi="Arial" w:cs="Arial"/>
          <w:snapToGrid w:val="0"/>
          <w:sz w:val="20"/>
          <w:szCs w:val="20"/>
        </w:rPr>
        <w:t>konečná</w:t>
      </w:r>
      <w:r w:rsidR="00D96A11" w:rsidRPr="006766F8">
        <w:rPr>
          <w:rFonts w:ascii="Arial" w:hAnsi="Arial" w:cs="Arial"/>
          <w:snapToGrid w:val="0"/>
          <w:sz w:val="20"/>
          <w:szCs w:val="20"/>
        </w:rPr>
        <w:t xml:space="preserve"> a nepřekročitelná a obsahuje veškeré položky vyplývající ze zadávací dokumentace a projektové dokumentace.</w:t>
      </w:r>
      <w:r w:rsidR="00883FA4" w:rsidRPr="006766F8">
        <w:rPr>
          <w:rFonts w:ascii="Arial" w:hAnsi="Arial" w:cs="Arial"/>
          <w:snapToGrid w:val="0"/>
          <w:sz w:val="20"/>
          <w:szCs w:val="20"/>
        </w:rPr>
        <w:t xml:space="preserve"> Případné vícepráce budou realizovány </w:t>
      </w:r>
      <w:r w:rsidR="00ED71D4" w:rsidRPr="006766F8">
        <w:rPr>
          <w:rFonts w:ascii="Arial" w:hAnsi="Arial" w:cs="Arial"/>
          <w:snapToGrid w:val="0"/>
          <w:sz w:val="20"/>
          <w:szCs w:val="20"/>
        </w:rPr>
        <w:t xml:space="preserve">na základě předchozího postupu </w:t>
      </w:r>
      <w:r>
        <w:rPr>
          <w:rFonts w:ascii="Arial" w:hAnsi="Arial" w:cs="Arial"/>
          <w:snapToGrid w:val="0"/>
          <w:sz w:val="20"/>
          <w:szCs w:val="20"/>
        </w:rPr>
        <w:t>Dodava</w:t>
      </w:r>
      <w:r w:rsidR="00883FA4" w:rsidRPr="006766F8">
        <w:rPr>
          <w:rFonts w:ascii="Arial" w:hAnsi="Arial" w:cs="Arial"/>
          <w:snapToGrid w:val="0"/>
          <w:sz w:val="20"/>
          <w:szCs w:val="20"/>
        </w:rPr>
        <w:t xml:space="preserve">tele dle §§ 2594 a 2627 OZ a dále v souladu s § 222 ZZVZ. </w:t>
      </w:r>
    </w:p>
    <w:p w14:paraId="4A49935F" w14:textId="77777777" w:rsidR="00456CB3" w:rsidRDefault="00456CB3" w:rsidP="002E38D7">
      <w:pPr>
        <w:pStyle w:val="Nadpis2"/>
        <w:numPr>
          <w:ilvl w:val="0"/>
          <w:numId w:val="0"/>
        </w:numPr>
        <w:spacing w:before="240"/>
        <w:ind w:left="576" w:hanging="576"/>
        <w:rPr>
          <w:rFonts w:ascii="Arial" w:hAnsi="Arial" w:cs="Arial"/>
          <w:sz w:val="20"/>
          <w:szCs w:val="20"/>
        </w:rPr>
      </w:pPr>
    </w:p>
    <w:p w14:paraId="6C76CB16" w14:textId="273B238E" w:rsidR="00073849" w:rsidRPr="006766F8" w:rsidRDefault="00073849" w:rsidP="002E38D7">
      <w:pPr>
        <w:pStyle w:val="Nadpis2"/>
        <w:numPr>
          <w:ilvl w:val="0"/>
          <w:numId w:val="0"/>
        </w:numPr>
        <w:spacing w:before="240"/>
        <w:ind w:left="576" w:hanging="576"/>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VI</w:t>
      </w:r>
      <w:r w:rsidR="00D93BF5" w:rsidRPr="006766F8">
        <w:rPr>
          <w:rFonts w:ascii="Arial" w:hAnsi="Arial" w:cs="Arial"/>
          <w:sz w:val="20"/>
          <w:szCs w:val="20"/>
        </w:rPr>
        <w:t>I.</w:t>
      </w:r>
    </w:p>
    <w:p w14:paraId="2459F398" w14:textId="77777777" w:rsidR="00B9148F" w:rsidRPr="006766F8" w:rsidRDefault="00D96A11"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Smluvní pokuty</w:t>
      </w:r>
    </w:p>
    <w:p w14:paraId="54CE7213" w14:textId="314DE2F4" w:rsidR="000E5CC3" w:rsidRDefault="000E5CC3" w:rsidP="000E5CC3">
      <w:pPr>
        <w:pStyle w:val="Zkladntextodsazen"/>
        <w:tabs>
          <w:tab w:val="left" w:pos="567"/>
        </w:tabs>
        <w:spacing w:after="0"/>
        <w:ind w:left="0"/>
        <w:jc w:val="both"/>
        <w:rPr>
          <w:rFonts w:ascii="Arial" w:hAnsi="Arial" w:cs="Arial"/>
          <w:sz w:val="20"/>
          <w:szCs w:val="20"/>
        </w:rPr>
      </w:pPr>
    </w:p>
    <w:p w14:paraId="4307B3BA" w14:textId="73B8ACC4"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Pro případ porušení níže uvedených smluvních povinností jsou mezi smluvními stranami sjednány dle § 2048 a násl. OZ níže uvedené smluvní pokuty. Vedle těchto smluvních pokut se však vždy lze domáhat i náhrady škody způsobené porušením té které konkrétní povinnosti utvrzené smluvní pokutou, a to v celém jejím rozsahu; použití § 2050 OZ se vylučuje. Pohledávka Objednatele na zaplacení smluvní pokuty může být započítána s pohledávkou </w:t>
      </w:r>
      <w:r w:rsidR="007D71EF">
        <w:rPr>
          <w:rFonts w:ascii="Arial" w:hAnsi="Arial" w:cs="Arial"/>
          <w:sz w:val="20"/>
          <w:szCs w:val="20"/>
        </w:rPr>
        <w:t>Dodava</w:t>
      </w:r>
      <w:r w:rsidRPr="000E5CC3">
        <w:rPr>
          <w:rFonts w:ascii="Arial" w:hAnsi="Arial" w:cs="Arial"/>
          <w:sz w:val="20"/>
          <w:szCs w:val="20"/>
        </w:rPr>
        <w:t xml:space="preserve">tele na zaplacení ceny. Jsou-li v OP na jiném místě uvedeny ještě jiné smluvní pokuty, než které jsou uvedeny v této části </w:t>
      </w:r>
      <w:r w:rsidR="00C32245">
        <w:rPr>
          <w:rFonts w:ascii="Arial" w:hAnsi="Arial" w:cs="Arial"/>
          <w:sz w:val="20"/>
          <w:szCs w:val="20"/>
        </w:rPr>
        <w:t>smlouvy</w:t>
      </w:r>
      <w:r w:rsidRPr="000E5CC3">
        <w:rPr>
          <w:rFonts w:ascii="Arial" w:hAnsi="Arial" w:cs="Arial"/>
          <w:sz w:val="20"/>
          <w:szCs w:val="20"/>
        </w:rPr>
        <w:t xml:space="preserve">, pak takové smluvní pokuty platí vedle níže uvedených smluvních pokut, jak z hlediska jejich věcného vymezení, tak i výše bez omezení jen v takovém případě, pokud nejsou v rozporu s textem v této části </w:t>
      </w:r>
      <w:r w:rsidR="00C32245">
        <w:rPr>
          <w:rFonts w:ascii="Arial" w:hAnsi="Arial" w:cs="Arial"/>
          <w:sz w:val="20"/>
          <w:szCs w:val="20"/>
        </w:rPr>
        <w:t>smlouvy</w:t>
      </w:r>
      <w:r w:rsidRPr="000E5CC3">
        <w:rPr>
          <w:rFonts w:ascii="Arial" w:hAnsi="Arial" w:cs="Arial"/>
          <w:sz w:val="20"/>
          <w:szCs w:val="20"/>
        </w:rPr>
        <w:t xml:space="preserve">. Pokud se Smluvní pokuty počítají z celkové ceny </w:t>
      </w:r>
      <w:r w:rsidR="00BC1817">
        <w:rPr>
          <w:rFonts w:ascii="Arial" w:hAnsi="Arial" w:cs="Arial"/>
          <w:sz w:val="20"/>
          <w:szCs w:val="20"/>
        </w:rPr>
        <w:t>předmětu smlouvy</w:t>
      </w:r>
      <w:r w:rsidRPr="000E5CC3">
        <w:rPr>
          <w:rFonts w:ascii="Arial" w:hAnsi="Arial" w:cs="Arial"/>
          <w:sz w:val="20"/>
          <w:szCs w:val="20"/>
        </w:rPr>
        <w:t xml:space="preserve"> uvedené ve Smlouvě, tak se počítají z ceny </w:t>
      </w:r>
      <w:r w:rsidR="00BC1817">
        <w:rPr>
          <w:rFonts w:ascii="Arial" w:hAnsi="Arial" w:cs="Arial"/>
          <w:sz w:val="20"/>
          <w:szCs w:val="20"/>
        </w:rPr>
        <w:t>předmětu smlouvy</w:t>
      </w:r>
      <w:r w:rsidRPr="000E5CC3">
        <w:rPr>
          <w:rFonts w:ascii="Arial" w:hAnsi="Arial" w:cs="Arial"/>
          <w:sz w:val="20"/>
          <w:szCs w:val="20"/>
        </w:rPr>
        <w:t xml:space="preserve"> bez DPH. </w:t>
      </w:r>
    </w:p>
    <w:p w14:paraId="64131865" w14:textId="3DD60C05"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není ve Smlouvě stanovena smluvní pokuta v jiné výši, je </w:t>
      </w:r>
      <w:r w:rsidR="007D71EF">
        <w:rPr>
          <w:rFonts w:ascii="Arial" w:hAnsi="Arial" w:cs="Arial"/>
          <w:sz w:val="20"/>
          <w:szCs w:val="20"/>
        </w:rPr>
        <w:t>Dodava</w:t>
      </w:r>
      <w:r w:rsidRPr="000E5CC3">
        <w:rPr>
          <w:rFonts w:ascii="Arial" w:hAnsi="Arial" w:cs="Arial"/>
          <w:sz w:val="20"/>
          <w:szCs w:val="20"/>
        </w:rPr>
        <w:t xml:space="preserve">tel za prodlení se splněním povinnosti řádně předat Objednateli </w:t>
      </w:r>
      <w:r w:rsidR="004F5A4A">
        <w:rPr>
          <w:rFonts w:ascii="Arial" w:hAnsi="Arial" w:cs="Arial"/>
          <w:sz w:val="20"/>
          <w:szCs w:val="20"/>
        </w:rPr>
        <w:t>předmět smlouvy</w:t>
      </w:r>
      <w:r w:rsidRPr="000E5CC3">
        <w:rPr>
          <w:rFonts w:ascii="Arial" w:hAnsi="Arial" w:cs="Arial"/>
          <w:sz w:val="20"/>
          <w:szCs w:val="20"/>
        </w:rPr>
        <w:t xml:space="preserve"> v termínu sjednaném Smlouvou povinen zaplatit Objednateli smluvní pokutu ve výši 0,2 % z celkové ceny </w:t>
      </w:r>
      <w:r w:rsidR="00BC1817">
        <w:rPr>
          <w:rFonts w:ascii="Arial" w:hAnsi="Arial" w:cs="Arial"/>
          <w:sz w:val="20"/>
          <w:szCs w:val="20"/>
        </w:rPr>
        <w:t>předmětu smlouvy</w:t>
      </w:r>
      <w:r w:rsidRPr="000E5CC3">
        <w:rPr>
          <w:rFonts w:ascii="Arial" w:hAnsi="Arial" w:cs="Arial"/>
          <w:sz w:val="20"/>
          <w:szCs w:val="20"/>
        </w:rPr>
        <w:t xml:space="preserve"> bez DPH, a to za každý započatý den prodlení. Pokud prodlení </w:t>
      </w:r>
      <w:r w:rsidR="007D71EF">
        <w:rPr>
          <w:rFonts w:ascii="Arial" w:hAnsi="Arial" w:cs="Arial"/>
          <w:sz w:val="20"/>
          <w:szCs w:val="20"/>
        </w:rPr>
        <w:t>Dodava</w:t>
      </w:r>
      <w:r w:rsidRPr="000E5CC3">
        <w:rPr>
          <w:rFonts w:ascii="Arial" w:hAnsi="Arial" w:cs="Arial"/>
          <w:sz w:val="20"/>
          <w:szCs w:val="20"/>
        </w:rPr>
        <w:t>tele se splněním povinnosti předat řádně proveden</w:t>
      </w:r>
      <w:r w:rsidR="004F5A4A">
        <w:rPr>
          <w:rFonts w:ascii="Arial" w:hAnsi="Arial" w:cs="Arial"/>
          <w:sz w:val="20"/>
          <w:szCs w:val="20"/>
        </w:rPr>
        <w:t>ý</w:t>
      </w:r>
      <w:r w:rsidRPr="000E5CC3">
        <w:rPr>
          <w:rFonts w:ascii="Arial" w:hAnsi="Arial" w:cs="Arial"/>
          <w:sz w:val="20"/>
          <w:szCs w:val="20"/>
        </w:rPr>
        <w:t xml:space="preserve"> </w:t>
      </w:r>
      <w:r w:rsidR="004F5A4A">
        <w:rPr>
          <w:rFonts w:ascii="Arial" w:hAnsi="Arial" w:cs="Arial"/>
          <w:sz w:val="20"/>
          <w:szCs w:val="20"/>
        </w:rPr>
        <w:t>předmět smlouvy</w:t>
      </w:r>
      <w:r w:rsidRPr="000E5CC3">
        <w:rPr>
          <w:rFonts w:ascii="Arial" w:hAnsi="Arial" w:cs="Arial"/>
          <w:sz w:val="20"/>
          <w:szCs w:val="20"/>
        </w:rPr>
        <w:t xml:space="preserve"> Objednateli v termínu sjednaném Smlouvou přesáhne 14 kalendářních dnů, je </w:t>
      </w:r>
      <w:r w:rsidR="007D71EF">
        <w:rPr>
          <w:rFonts w:ascii="Arial" w:hAnsi="Arial" w:cs="Arial"/>
          <w:sz w:val="20"/>
          <w:szCs w:val="20"/>
        </w:rPr>
        <w:t>Dodava</w:t>
      </w:r>
      <w:r w:rsidRPr="000E5CC3">
        <w:rPr>
          <w:rFonts w:ascii="Arial" w:hAnsi="Arial" w:cs="Arial"/>
          <w:sz w:val="20"/>
          <w:szCs w:val="20"/>
        </w:rPr>
        <w:t xml:space="preserve">tel počínaje patnáctým dnem prodlení povinen platit Objednateli, pokud není ve Smlouvě stanovena smluvní pokuta jiná, smluvní pokutu ve výši 0,1 % z celkové ceny </w:t>
      </w:r>
      <w:r w:rsidR="00BC1817">
        <w:rPr>
          <w:rFonts w:ascii="Arial" w:hAnsi="Arial" w:cs="Arial"/>
          <w:sz w:val="20"/>
          <w:szCs w:val="20"/>
        </w:rPr>
        <w:t>předmětu smlouvy</w:t>
      </w:r>
      <w:r w:rsidRPr="000E5CC3">
        <w:rPr>
          <w:rFonts w:ascii="Arial" w:hAnsi="Arial" w:cs="Arial"/>
          <w:sz w:val="20"/>
          <w:szCs w:val="20"/>
        </w:rPr>
        <w:t xml:space="preserve"> dle Smlouvy a to za každý další započatý den prodlení.</w:t>
      </w:r>
    </w:p>
    <w:p w14:paraId="4EBC9E7B" w14:textId="7754C7EF"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oznámí Objednateli, že </w:t>
      </w:r>
      <w:r w:rsidR="004F5A4A">
        <w:rPr>
          <w:rFonts w:ascii="Arial" w:hAnsi="Arial" w:cs="Arial"/>
          <w:sz w:val="20"/>
          <w:szCs w:val="20"/>
        </w:rPr>
        <w:t>předmět smlouvy</w:t>
      </w:r>
      <w:r w:rsidRPr="000E5CC3">
        <w:rPr>
          <w:rFonts w:ascii="Arial" w:hAnsi="Arial" w:cs="Arial"/>
          <w:sz w:val="20"/>
          <w:szCs w:val="20"/>
        </w:rPr>
        <w:t xml:space="preserve"> je připraven k předání a převzetí a při předávacím a přejímacím řízení se prokáže, že </w:t>
      </w:r>
      <w:r w:rsidR="004F5A4A">
        <w:rPr>
          <w:rFonts w:ascii="Arial" w:hAnsi="Arial" w:cs="Arial"/>
          <w:sz w:val="20"/>
          <w:szCs w:val="20"/>
        </w:rPr>
        <w:t>předmět smlouvy</w:t>
      </w:r>
      <w:r w:rsidRPr="000E5CC3">
        <w:rPr>
          <w:rFonts w:ascii="Arial" w:hAnsi="Arial" w:cs="Arial"/>
          <w:sz w:val="20"/>
          <w:szCs w:val="20"/>
        </w:rPr>
        <w:t xml:space="preserve"> není dokončen nebo, že není ve stavu nezbytném pro předání a převzetí </w:t>
      </w:r>
      <w:r w:rsidR="00BC1817">
        <w:rPr>
          <w:rFonts w:ascii="Arial" w:hAnsi="Arial" w:cs="Arial"/>
          <w:sz w:val="20"/>
          <w:szCs w:val="20"/>
        </w:rPr>
        <w:t>předmětu smlouvy</w:t>
      </w:r>
      <w:r w:rsidRPr="000E5CC3">
        <w:rPr>
          <w:rFonts w:ascii="Arial" w:hAnsi="Arial" w:cs="Arial"/>
          <w:sz w:val="20"/>
          <w:szCs w:val="20"/>
        </w:rPr>
        <w:t xml:space="preserve">, je </w:t>
      </w:r>
      <w:r w:rsidR="007D71EF">
        <w:rPr>
          <w:rFonts w:ascii="Arial" w:hAnsi="Arial" w:cs="Arial"/>
          <w:sz w:val="20"/>
          <w:szCs w:val="20"/>
        </w:rPr>
        <w:t>Dodava</w:t>
      </w:r>
      <w:r w:rsidRPr="000E5CC3">
        <w:rPr>
          <w:rFonts w:ascii="Arial" w:hAnsi="Arial" w:cs="Arial"/>
          <w:sz w:val="20"/>
          <w:szCs w:val="20"/>
        </w:rPr>
        <w:t xml:space="preserve">tel povinen uhradit Objednateli smluvní pokutu ve výši </w:t>
      </w:r>
      <w:r w:rsidRPr="000E5CC3">
        <w:rPr>
          <w:rFonts w:ascii="Arial" w:hAnsi="Arial" w:cs="Arial"/>
          <w:b/>
          <w:sz w:val="20"/>
          <w:szCs w:val="20"/>
        </w:rPr>
        <w:t>10.000,– Kč.</w:t>
      </w:r>
    </w:p>
    <w:p w14:paraId="42F5E2EA" w14:textId="7D537E63"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nenastoupí ve sjednaném termínu k odstraňování reklamované vady (případně vad), je povinen zaplatit Objednateli smluvní pokutu ve výši </w:t>
      </w:r>
      <w:r w:rsidRPr="000E5CC3">
        <w:rPr>
          <w:rFonts w:ascii="Arial" w:hAnsi="Arial" w:cs="Arial"/>
          <w:b/>
          <w:bCs/>
          <w:sz w:val="20"/>
          <w:szCs w:val="20"/>
        </w:rPr>
        <w:t>1.000,– Kč</w:t>
      </w:r>
      <w:r w:rsidRPr="000E5CC3">
        <w:rPr>
          <w:rFonts w:ascii="Arial" w:hAnsi="Arial" w:cs="Arial"/>
          <w:b/>
          <w:sz w:val="20"/>
          <w:szCs w:val="20"/>
        </w:rPr>
        <w:t xml:space="preserve"> za každou reklamovanou vadu,</w:t>
      </w:r>
      <w:r w:rsidRPr="000E5CC3">
        <w:rPr>
          <w:rFonts w:ascii="Arial" w:hAnsi="Arial" w:cs="Arial"/>
          <w:sz w:val="20"/>
          <w:szCs w:val="20"/>
        </w:rPr>
        <w:t xml:space="preserve"> na jejíž odstraňování nenastoupil ve sjednaném termínu a za každý den prodlení. V případě, že </w:t>
      </w:r>
      <w:r w:rsidR="007D71EF">
        <w:rPr>
          <w:rFonts w:ascii="Arial" w:hAnsi="Arial" w:cs="Arial"/>
          <w:sz w:val="20"/>
          <w:szCs w:val="20"/>
        </w:rPr>
        <w:lastRenderedPageBreak/>
        <w:t>Dodava</w:t>
      </w:r>
      <w:r w:rsidRPr="000E5CC3">
        <w:rPr>
          <w:rFonts w:ascii="Arial" w:hAnsi="Arial" w:cs="Arial"/>
          <w:sz w:val="20"/>
          <w:szCs w:val="20"/>
        </w:rPr>
        <w:t xml:space="preserve">tel poruší svou povinnost vyplývající ze součinnosti při přípravě a v průběhu řízení před příslušným stavebním úřadem a nesplní ji ani po výzvě Objednatele, je povinen zaplatit Objednateli smluvní pokutu ve výši </w:t>
      </w:r>
      <w:r w:rsidRPr="000E5CC3">
        <w:rPr>
          <w:rFonts w:ascii="Arial" w:hAnsi="Arial" w:cs="Arial"/>
          <w:b/>
          <w:sz w:val="20"/>
          <w:szCs w:val="20"/>
        </w:rPr>
        <w:t>1.000,– Kč</w:t>
      </w:r>
      <w:r w:rsidRPr="000E5CC3">
        <w:rPr>
          <w:rFonts w:ascii="Arial" w:hAnsi="Arial" w:cs="Arial"/>
          <w:sz w:val="20"/>
          <w:szCs w:val="20"/>
        </w:rPr>
        <w:t xml:space="preserve"> za každý započatý den prodlení až do splnění této povinnosti.</w:t>
      </w:r>
    </w:p>
    <w:p w14:paraId="7AA172B8" w14:textId="242E7C6F"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neodstraní reklamovanou vadu ve sjednaném termínu, je povinen zaplatit Objednateli smluvní pokutu ve výši </w:t>
      </w:r>
      <w:r w:rsidRPr="000E5CC3">
        <w:rPr>
          <w:rFonts w:ascii="Arial" w:hAnsi="Arial" w:cs="Arial"/>
          <w:b/>
          <w:bCs/>
          <w:sz w:val="20"/>
          <w:szCs w:val="20"/>
        </w:rPr>
        <w:t>1.000,– Kč</w:t>
      </w:r>
      <w:r w:rsidRPr="000E5CC3">
        <w:rPr>
          <w:rFonts w:ascii="Arial" w:hAnsi="Arial" w:cs="Arial"/>
          <w:sz w:val="20"/>
          <w:szCs w:val="20"/>
        </w:rPr>
        <w:t xml:space="preserve"> za každou reklamovanou vadu, kterou neodstraní řádně a včas, a to za každý den prodlení. Označil-li Objednatel v reklamaci, že se jedná o vadu, která brání řádnému užívání </w:t>
      </w:r>
      <w:r w:rsidR="00BC1817">
        <w:rPr>
          <w:rFonts w:ascii="Arial" w:hAnsi="Arial" w:cs="Arial"/>
          <w:sz w:val="20"/>
          <w:szCs w:val="20"/>
        </w:rPr>
        <w:t>předmětu smlouvy</w:t>
      </w:r>
      <w:r w:rsidRPr="000E5CC3">
        <w:rPr>
          <w:rFonts w:ascii="Arial" w:hAnsi="Arial" w:cs="Arial"/>
          <w:sz w:val="20"/>
          <w:szCs w:val="20"/>
        </w:rPr>
        <w:t>, případně hrozí nebezpečí škody velkého rozsahu (havárie), sjednávají obě smluvní strany smluvní pokuty v dvojnásobné výši.</w:t>
      </w:r>
    </w:p>
    <w:p w14:paraId="62EFC200" w14:textId="0D2436CD"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bude v prodlení s předáním </w:t>
      </w:r>
      <w:r w:rsidRPr="000E5CC3">
        <w:rPr>
          <w:rFonts w:ascii="Arial" w:hAnsi="Arial" w:cs="Arial"/>
          <w:b/>
          <w:sz w:val="20"/>
          <w:szCs w:val="20"/>
        </w:rPr>
        <w:t xml:space="preserve">dokladů </w:t>
      </w:r>
      <w:r w:rsidRPr="000E5CC3">
        <w:rPr>
          <w:rFonts w:ascii="Arial" w:hAnsi="Arial" w:cs="Arial"/>
          <w:sz w:val="20"/>
          <w:szCs w:val="20"/>
        </w:rPr>
        <w:t xml:space="preserve">dle </w:t>
      </w:r>
      <w:r w:rsidRPr="000E5CC3">
        <w:rPr>
          <w:rFonts w:ascii="Arial" w:hAnsi="Arial" w:cs="Arial"/>
          <w:b/>
          <w:sz w:val="20"/>
          <w:szCs w:val="20"/>
        </w:rPr>
        <w:t xml:space="preserve">čl. VIII., bod 8.3 a čl. XIX., bod 19.1., 19.2., 19.3., 19.5. a 19.6. </w:t>
      </w:r>
      <w:r w:rsidRPr="000E5CC3">
        <w:rPr>
          <w:rFonts w:ascii="Arial" w:hAnsi="Arial" w:cs="Arial"/>
          <w:sz w:val="20"/>
          <w:szCs w:val="20"/>
        </w:rPr>
        <w:t>OP, tj.</w:t>
      </w:r>
      <w:r w:rsidRPr="000E5CC3">
        <w:rPr>
          <w:rFonts w:ascii="Arial" w:hAnsi="Arial" w:cs="Arial"/>
          <w:b/>
          <w:sz w:val="20"/>
          <w:szCs w:val="20"/>
        </w:rPr>
        <w:t xml:space="preserve"> nepředloží nebo nepředá Objednateli příslušné doklady </w:t>
      </w:r>
      <w:r w:rsidRPr="000E5CC3">
        <w:rPr>
          <w:rFonts w:ascii="Arial" w:hAnsi="Arial" w:cs="Arial"/>
          <w:sz w:val="20"/>
          <w:szCs w:val="20"/>
        </w:rPr>
        <w:t xml:space="preserve">dokladující splnění povinnosti </w:t>
      </w:r>
      <w:r w:rsidR="007D71EF">
        <w:rPr>
          <w:rFonts w:ascii="Arial" w:hAnsi="Arial" w:cs="Arial"/>
          <w:sz w:val="20"/>
          <w:szCs w:val="20"/>
        </w:rPr>
        <w:t>Dodava</w:t>
      </w:r>
      <w:r w:rsidRPr="000E5CC3">
        <w:rPr>
          <w:rFonts w:ascii="Arial" w:hAnsi="Arial" w:cs="Arial"/>
          <w:sz w:val="20"/>
          <w:szCs w:val="20"/>
        </w:rPr>
        <w:t xml:space="preserve">tele v těchto výše uvedených ustanoveních OP, je povinen zaplatit Objednateli smluvní pokutu ve výši </w:t>
      </w:r>
      <w:r w:rsidRPr="000E5CC3">
        <w:rPr>
          <w:rFonts w:ascii="Arial" w:hAnsi="Arial" w:cs="Arial"/>
          <w:b/>
          <w:sz w:val="20"/>
          <w:szCs w:val="20"/>
        </w:rPr>
        <w:t>1.000,– Kč</w:t>
      </w:r>
      <w:r w:rsidRPr="000E5CC3">
        <w:rPr>
          <w:rFonts w:ascii="Arial" w:hAnsi="Arial" w:cs="Arial"/>
          <w:sz w:val="20"/>
          <w:szCs w:val="20"/>
        </w:rPr>
        <w:t xml:space="preserve"> za každé jednotlivé porušení povinnosti dle těchto výše uvedených bodů za každý započatý den prodlení až do splnění této povinnosti.</w:t>
      </w:r>
    </w:p>
    <w:p w14:paraId="274E830B" w14:textId="4F210A37" w:rsidR="000E5CC3" w:rsidRPr="000E5CC3" w:rsidRDefault="007D71EF" w:rsidP="000E5CC3">
      <w:pPr>
        <w:pStyle w:val="Zkladntextodsazen"/>
        <w:numPr>
          <w:ilvl w:val="1"/>
          <w:numId w:val="7"/>
        </w:numPr>
        <w:tabs>
          <w:tab w:val="left" w:pos="567"/>
        </w:tabs>
        <w:ind w:left="0" w:firstLine="0"/>
        <w:jc w:val="both"/>
        <w:rPr>
          <w:rFonts w:ascii="Arial" w:hAnsi="Arial" w:cs="Arial"/>
          <w:sz w:val="20"/>
          <w:szCs w:val="20"/>
        </w:rPr>
      </w:pPr>
      <w:r>
        <w:rPr>
          <w:rFonts w:ascii="Arial" w:hAnsi="Arial" w:cs="Arial"/>
          <w:sz w:val="20"/>
          <w:szCs w:val="20"/>
        </w:rPr>
        <w:t>Dodava</w:t>
      </w:r>
      <w:r w:rsidR="000E5CC3" w:rsidRPr="000E5CC3">
        <w:rPr>
          <w:rFonts w:ascii="Arial" w:hAnsi="Arial" w:cs="Arial"/>
          <w:sz w:val="20"/>
          <w:szCs w:val="20"/>
        </w:rPr>
        <w:t xml:space="preserve">tel se zavazuje, že ve Smlouvách se svými jednotlivými poddodavateli a jejich poddodavateli nebude sjednána </w:t>
      </w:r>
      <w:r w:rsidR="000E5CC3" w:rsidRPr="000E5CC3">
        <w:rPr>
          <w:rFonts w:ascii="Arial" w:hAnsi="Arial" w:cs="Arial"/>
          <w:b/>
          <w:sz w:val="20"/>
          <w:szCs w:val="20"/>
        </w:rPr>
        <w:t>tzv. výhrada vlastnického práva,</w:t>
      </w:r>
      <w:r w:rsidR="000E5CC3" w:rsidRPr="000E5CC3">
        <w:rPr>
          <w:rFonts w:ascii="Arial" w:hAnsi="Arial" w:cs="Arial"/>
          <w:sz w:val="20"/>
          <w:szCs w:val="20"/>
        </w:rPr>
        <w:t xml:space="preserve"> tedy takové ustanovení, které by stanovovalo, že zhotovovan</w:t>
      </w:r>
      <w:r w:rsidR="004F5A4A">
        <w:rPr>
          <w:rFonts w:ascii="Arial" w:hAnsi="Arial" w:cs="Arial"/>
          <w:sz w:val="20"/>
          <w:szCs w:val="20"/>
        </w:rPr>
        <w:t>ý</w:t>
      </w:r>
      <w:r w:rsidR="000E5CC3" w:rsidRPr="000E5CC3">
        <w:rPr>
          <w:rFonts w:ascii="Arial" w:hAnsi="Arial" w:cs="Arial"/>
          <w:sz w:val="20"/>
          <w:szCs w:val="20"/>
        </w:rPr>
        <w:t xml:space="preserve"> </w:t>
      </w:r>
      <w:r w:rsidR="004F5A4A">
        <w:rPr>
          <w:rFonts w:ascii="Arial" w:hAnsi="Arial" w:cs="Arial"/>
          <w:sz w:val="20"/>
          <w:szCs w:val="20"/>
        </w:rPr>
        <w:t>předmět smlouvy</w:t>
      </w:r>
      <w:r w:rsidR="000E5CC3" w:rsidRPr="000E5CC3">
        <w:rPr>
          <w:rFonts w:ascii="Arial" w:hAnsi="Arial" w:cs="Arial"/>
          <w:sz w:val="20"/>
          <w:szCs w:val="20"/>
        </w:rPr>
        <w:t xml:space="preserve"> či jakákoli jeho část je až do úplného zaplacení ceny za </w:t>
      </w:r>
      <w:r w:rsidR="004F5A4A">
        <w:rPr>
          <w:rFonts w:ascii="Arial" w:hAnsi="Arial" w:cs="Arial"/>
          <w:sz w:val="20"/>
          <w:szCs w:val="20"/>
        </w:rPr>
        <w:t>předmět smlouvy</w:t>
      </w:r>
      <w:r w:rsidR="000E5CC3" w:rsidRPr="000E5CC3">
        <w:rPr>
          <w:rFonts w:ascii="Arial" w:hAnsi="Arial" w:cs="Arial"/>
          <w:sz w:val="20"/>
          <w:szCs w:val="20"/>
        </w:rPr>
        <w:t xml:space="preserve"> ve vlastnictví poddodavatele. Jakákoliv část </w:t>
      </w:r>
      <w:r w:rsidR="00BC1817">
        <w:rPr>
          <w:rFonts w:ascii="Arial" w:hAnsi="Arial" w:cs="Arial"/>
          <w:sz w:val="20"/>
          <w:szCs w:val="20"/>
        </w:rPr>
        <w:t>předmětu smlouvy</w:t>
      </w:r>
      <w:r w:rsidR="000E5CC3" w:rsidRPr="000E5CC3">
        <w:rPr>
          <w:rFonts w:ascii="Arial" w:hAnsi="Arial" w:cs="Arial"/>
          <w:sz w:val="20"/>
          <w:szCs w:val="20"/>
        </w:rPr>
        <w:t xml:space="preserve"> musí vždy přímo přecházet do vlastnictví Objednatele dle této Smlouvy. Za jakékoliv porušení této povinnosti je </w:t>
      </w:r>
      <w:r>
        <w:rPr>
          <w:rFonts w:ascii="Arial" w:hAnsi="Arial" w:cs="Arial"/>
          <w:sz w:val="20"/>
          <w:szCs w:val="20"/>
        </w:rPr>
        <w:t>Dodava</w:t>
      </w:r>
      <w:r w:rsidR="000E5CC3" w:rsidRPr="000E5CC3">
        <w:rPr>
          <w:rFonts w:ascii="Arial" w:hAnsi="Arial" w:cs="Arial"/>
          <w:sz w:val="20"/>
          <w:szCs w:val="20"/>
        </w:rPr>
        <w:t xml:space="preserve">tel povinen zaplatit Objednateli smluvní pokutu ve výši </w:t>
      </w:r>
      <w:r w:rsidR="000E5CC3" w:rsidRPr="000E5CC3">
        <w:rPr>
          <w:rFonts w:ascii="Arial" w:hAnsi="Arial" w:cs="Arial"/>
          <w:b/>
          <w:sz w:val="20"/>
          <w:szCs w:val="20"/>
        </w:rPr>
        <w:t>50.000,– Kč.</w:t>
      </w:r>
    </w:p>
    <w:p w14:paraId="0D8D8A51" w14:textId="56000287"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nezajistí přítomnost svého zástupce na jednání v rámci kontrolního dne k realizaci stavby, pak je povinen </w:t>
      </w:r>
      <w:r w:rsidR="007D71EF">
        <w:rPr>
          <w:rFonts w:ascii="Arial" w:hAnsi="Arial" w:cs="Arial"/>
          <w:sz w:val="20"/>
          <w:szCs w:val="20"/>
        </w:rPr>
        <w:t>Dodava</w:t>
      </w:r>
      <w:r w:rsidRPr="000E5CC3">
        <w:rPr>
          <w:rFonts w:ascii="Arial" w:hAnsi="Arial" w:cs="Arial"/>
          <w:sz w:val="20"/>
          <w:szCs w:val="20"/>
        </w:rPr>
        <w:t xml:space="preserve">tel uhradit Objednateli smluvní pokutu ve výši 5.000,– Kč za každý kontrolní den, kde nebyl zástupce </w:t>
      </w:r>
      <w:r w:rsidR="007D71EF">
        <w:rPr>
          <w:rFonts w:ascii="Arial" w:hAnsi="Arial" w:cs="Arial"/>
          <w:sz w:val="20"/>
          <w:szCs w:val="20"/>
        </w:rPr>
        <w:t>dodava</w:t>
      </w:r>
      <w:r w:rsidRPr="000E5CC3">
        <w:rPr>
          <w:rFonts w:ascii="Arial" w:hAnsi="Arial" w:cs="Arial"/>
          <w:sz w:val="20"/>
          <w:szCs w:val="20"/>
        </w:rPr>
        <w:t>tele účasten a nebo nedelegoval na toto jednání jiného odpovědného zástupce.</w:t>
      </w:r>
    </w:p>
    <w:p w14:paraId="0664E433" w14:textId="678C2468"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dle </w:t>
      </w:r>
      <w:r w:rsidRPr="000E5CC3">
        <w:rPr>
          <w:rFonts w:ascii="Arial" w:hAnsi="Arial" w:cs="Arial"/>
          <w:b/>
          <w:sz w:val="20"/>
          <w:szCs w:val="20"/>
        </w:rPr>
        <w:t>čl. III bod 3.2.</w:t>
      </w:r>
      <w:r w:rsidRPr="000E5CC3">
        <w:rPr>
          <w:rFonts w:ascii="Arial" w:hAnsi="Arial" w:cs="Arial"/>
          <w:sz w:val="20"/>
          <w:szCs w:val="20"/>
        </w:rPr>
        <w:t xml:space="preserve"> OP do 5 pracovních dnů od vzniklé změny neprovede a nepředá Objednateli časově a věcně aktualizovaný harmonogram stavebních prací, je povinen uhradit Objednateli</w:t>
      </w:r>
      <w:r w:rsidRPr="000E5CC3">
        <w:rPr>
          <w:rFonts w:ascii="Arial" w:hAnsi="Arial" w:cs="Arial"/>
          <w:b/>
          <w:sz w:val="20"/>
          <w:szCs w:val="20"/>
        </w:rPr>
        <w:t xml:space="preserve"> </w:t>
      </w:r>
      <w:r w:rsidRPr="000E5CC3">
        <w:rPr>
          <w:rFonts w:ascii="Arial" w:hAnsi="Arial" w:cs="Arial"/>
          <w:sz w:val="20"/>
          <w:szCs w:val="20"/>
        </w:rPr>
        <w:t>smluvní pokutu ve výši 5.000,– Kč za každý případ neprovedení a nepředání Objednateli časově a věcně aktualizovaného harmonogramu.</w:t>
      </w:r>
    </w:p>
    <w:p w14:paraId="24440EE7" w14:textId="065D8E1D"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před počátkem technologické přestávky na stavbě nesplní povinnost umístění informační tabule o této skutečnosti, je povinen uhradit Objednateli částku </w:t>
      </w:r>
      <w:r w:rsidRPr="000E5CC3">
        <w:rPr>
          <w:rFonts w:ascii="Arial" w:hAnsi="Arial" w:cs="Arial"/>
          <w:b/>
          <w:sz w:val="20"/>
          <w:szCs w:val="20"/>
        </w:rPr>
        <w:t>1.000,– Kč za každý započatý den</w:t>
      </w:r>
      <w:r w:rsidRPr="000E5CC3">
        <w:rPr>
          <w:rFonts w:ascii="Arial" w:hAnsi="Arial" w:cs="Arial"/>
          <w:sz w:val="20"/>
          <w:szCs w:val="20"/>
        </w:rPr>
        <w:t xml:space="preserve"> nesplnění této povinnosti.</w:t>
      </w:r>
    </w:p>
    <w:p w14:paraId="3FCFA6B3" w14:textId="5B962A1B"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nedodrží termín pro užívání </w:t>
      </w:r>
      <w:r w:rsidR="00BC1817">
        <w:rPr>
          <w:rFonts w:ascii="Arial" w:hAnsi="Arial" w:cs="Arial"/>
          <w:sz w:val="20"/>
          <w:szCs w:val="20"/>
        </w:rPr>
        <w:t>předmětu smlouvy</w:t>
      </w:r>
      <w:r w:rsidRPr="000E5CC3">
        <w:rPr>
          <w:rFonts w:ascii="Arial" w:hAnsi="Arial" w:cs="Arial"/>
          <w:sz w:val="20"/>
          <w:szCs w:val="20"/>
        </w:rPr>
        <w:t xml:space="preserve"> před jeho předáním ve smyslu Čl. XII OP, je povinen Objednateli uhradit smluvní pokutu ve výši 0,2 % z celkové ceny </w:t>
      </w:r>
      <w:r w:rsidR="00BC1817">
        <w:rPr>
          <w:rFonts w:ascii="Arial" w:hAnsi="Arial" w:cs="Arial"/>
          <w:sz w:val="20"/>
          <w:szCs w:val="20"/>
        </w:rPr>
        <w:t>předmětu smlouvy</w:t>
      </w:r>
      <w:r w:rsidRPr="000E5CC3">
        <w:rPr>
          <w:rFonts w:ascii="Arial" w:hAnsi="Arial" w:cs="Arial"/>
          <w:sz w:val="20"/>
          <w:szCs w:val="20"/>
        </w:rPr>
        <w:t xml:space="preserve"> bez DPH za každý započatý den za prvních 14 dnů prodlení a od 15. dne smluvní pokutu ve výši 0,1 % z celkové ceny </w:t>
      </w:r>
      <w:r w:rsidR="00BC1817">
        <w:rPr>
          <w:rFonts w:ascii="Arial" w:hAnsi="Arial" w:cs="Arial"/>
          <w:sz w:val="20"/>
          <w:szCs w:val="20"/>
        </w:rPr>
        <w:t>předmětu smlouvy</w:t>
      </w:r>
      <w:r w:rsidRPr="000E5CC3">
        <w:rPr>
          <w:rFonts w:ascii="Arial" w:hAnsi="Arial" w:cs="Arial"/>
          <w:sz w:val="20"/>
          <w:szCs w:val="20"/>
        </w:rPr>
        <w:t xml:space="preserve"> bez DPH za každý započatý den do předání stavby pro předčasné užívání. </w:t>
      </w:r>
    </w:p>
    <w:p w14:paraId="4E09B2E4" w14:textId="2ADA2866"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napToGrid w:val="0"/>
          <w:sz w:val="20"/>
          <w:szCs w:val="20"/>
          <w:lang w:eastAsia="en-US"/>
        </w:rPr>
        <w:t xml:space="preserve">Za nedodržení časových a jiných technických omezení pro provádění prací, která vyplývají z PD pro provádění stavby, zejména v takových případech, kdy bude okolí stavby zatíženo hlukem v době vyloučené pro provádění takových prací, jež mohou být zdrojem hluku, nebo při znečišťování okolí stavby a veřejných komunikací je </w:t>
      </w:r>
      <w:r w:rsidR="007D71EF">
        <w:rPr>
          <w:rFonts w:ascii="Arial" w:hAnsi="Arial" w:cs="Arial"/>
          <w:snapToGrid w:val="0"/>
          <w:sz w:val="20"/>
          <w:szCs w:val="20"/>
          <w:lang w:eastAsia="en-US"/>
        </w:rPr>
        <w:t>Dodava</w:t>
      </w:r>
      <w:r w:rsidRPr="000E5CC3">
        <w:rPr>
          <w:rFonts w:ascii="Arial" w:hAnsi="Arial" w:cs="Arial"/>
          <w:snapToGrid w:val="0"/>
          <w:sz w:val="20"/>
          <w:szCs w:val="20"/>
          <w:lang w:eastAsia="en-US"/>
        </w:rPr>
        <w:t xml:space="preserve">tel povinen zaplatit Objednateli smluvní pokutu ve výši 5.000,– Kč za každý zjištěný případ. Podkladem k uplatnění smluvní pokuty je zápis </w:t>
      </w:r>
      <w:r w:rsidRPr="000E5CC3">
        <w:rPr>
          <w:rFonts w:ascii="Arial" w:hAnsi="Arial" w:cs="Arial"/>
          <w:snapToGrid w:val="0"/>
          <w:sz w:val="20"/>
          <w:szCs w:val="20"/>
        </w:rPr>
        <w:t>TDS</w:t>
      </w:r>
      <w:r w:rsidRPr="000E5CC3">
        <w:rPr>
          <w:rFonts w:ascii="Arial" w:hAnsi="Arial" w:cs="Arial"/>
          <w:snapToGrid w:val="0"/>
          <w:sz w:val="20"/>
          <w:szCs w:val="20"/>
          <w:lang w:eastAsia="en-US"/>
        </w:rPr>
        <w:t xml:space="preserve"> ve stavebním deníku.</w:t>
      </w:r>
    </w:p>
    <w:p w14:paraId="6FF25CFE" w14:textId="0E4C9BB0"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nevyklidí staveniště v termínu sjednaném v Zápise o předání a převzetí stavby, je povinen zaplatit Objednateli smluvní pokutu ve výši </w:t>
      </w:r>
      <w:r w:rsidRPr="000E5CC3">
        <w:rPr>
          <w:rFonts w:ascii="Arial" w:hAnsi="Arial" w:cs="Arial"/>
          <w:b/>
          <w:bCs/>
          <w:sz w:val="20"/>
          <w:szCs w:val="20"/>
        </w:rPr>
        <w:t>5000,– Kč,</w:t>
      </w:r>
      <w:r w:rsidRPr="000E5CC3">
        <w:rPr>
          <w:rFonts w:ascii="Arial" w:hAnsi="Arial" w:cs="Arial"/>
          <w:bCs/>
          <w:sz w:val="20"/>
          <w:szCs w:val="20"/>
        </w:rPr>
        <w:t xml:space="preserve"> a to</w:t>
      </w:r>
      <w:r w:rsidRPr="000E5CC3">
        <w:rPr>
          <w:rFonts w:ascii="Arial" w:hAnsi="Arial" w:cs="Arial"/>
          <w:sz w:val="20"/>
          <w:szCs w:val="20"/>
        </w:rPr>
        <w:t xml:space="preserve"> za každý započatý den prodlení.</w:t>
      </w:r>
    </w:p>
    <w:p w14:paraId="2610C5CD" w14:textId="2BFD5F1E"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Smluvní pokutu vyúčtuje oprávněná strana straně povinné písemnou formou. Ve vyúčtování musí být uvedeno ustanovení Smlouvy nebo OP,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10 dnů ode dne jeho obdržení, sdělit oprávněné straně důvody, pro které vyúčtování sankce neuznává.</w:t>
      </w:r>
    </w:p>
    <w:p w14:paraId="51DE2C58" w14:textId="77777777"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Povinná strana se zavazuje uhradit vyúčtované sankce nejpozději do 15 dnů ode dne obdržení příslušného vyúčtování, pokud oprávněné straně nesdělí ve výše uvedené lhůtě své odůvodněné stanovisko s výhradami pro nezaplacení smluvní pokuty. V případě včasného neuhrazení vyúčtované sankce, je smluvní strana povinna uhradit oprávněné smluvní straně zákonný úrok z prodlení, a to za každý den prodlení.</w:t>
      </w:r>
    </w:p>
    <w:p w14:paraId="1F8A87A7" w14:textId="3236D3DF"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lastRenderedPageBreak/>
        <w:t xml:space="preserve">Všechny Objednatelem uplatněné výše uvedené smluvní pokuty jsou v příčinné souvislosti se závažným porušením smluvních povinností na straně </w:t>
      </w:r>
      <w:r w:rsidR="007D71EF">
        <w:rPr>
          <w:rFonts w:ascii="Arial" w:hAnsi="Arial" w:cs="Arial"/>
          <w:sz w:val="20"/>
          <w:szCs w:val="20"/>
        </w:rPr>
        <w:t>Dodava</w:t>
      </w:r>
      <w:r w:rsidRPr="000E5CC3">
        <w:rPr>
          <w:rFonts w:ascii="Arial" w:hAnsi="Arial" w:cs="Arial"/>
          <w:sz w:val="20"/>
          <w:szCs w:val="20"/>
        </w:rPr>
        <w:t xml:space="preserve">tele s případnými právními dopady dle </w:t>
      </w:r>
      <w:r w:rsidRPr="000E5CC3">
        <w:rPr>
          <w:rFonts w:ascii="Arial" w:hAnsi="Arial" w:cs="Arial"/>
          <w:b/>
          <w:sz w:val="20"/>
          <w:szCs w:val="20"/>
        </w:rPr>
        <w:t>§ 48 odst. 5 písm. d) a f) ZZVZ.</w:t>
      </w:r>
    </w:p>
    <w:p w14:paraId="00AB46C9" w14:textId="2B432EC0"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Pohledávku, kterou má </w:t>
      </w:r>
      <w:r w:rsidR="007D71EF">
        <w:rPr>
          <w:rFonts w:ascii="Arial" w:hAnsi="Arial" w:cs="Arial"/>
          <w:sz w:val="20"/>
          <w:szCs w:val="20"/>
        </w:rPr>
        <w:t>Dodava</w:t>
      </w:r>
      <w:r w:rsidRPr="000E5CC3">
        <w:rPr>
          <w:rFonts w:ascii="Arial" w:hAnsi="Arial" w:cs="Arial"/>
          <w:sz w:val="20"/>
          <w:szCs w:val="20"/>
        </w:rPr>
        <w:t xml:space="preserve">tel za Objednatelem, z titulu Smlouvy nelze postoupit bez předchozího písemného souhlasu Objednatele. Postoupení pohledávky v rozporu s tímto ustanovením je neplatné. </w:t>
      </w:r>
      <w:r w:rsidR="007D71EF">
        <w:rPr>
          <w:rFonts w:ascii="Arial" w:hAnsi="Arial" w:cs="Arial"/>
          <w:sz w:val="20"/>
          <w:szCs w:val="20"/>
        </w:rPr>
        <w:t>Dodava</w:t>
      </w:r>
      <w:r w:rsidRPr="000E5CC3">
        <w:rPr>
          <w:rFonts w:ascii="Arial" w:hAnsi="Arial" w:cs="Arial"/>
          <w:sz w:val="20"/>
          <w:szCs w:val="20"/>
        </w:rPr>
        <w:t xml:space="preserve">tel není oprávněn zastavit pohledávku za Objednatelem vzniklou z titulu Smlouvy bez předchozího písemného souhlasu Objednatele. </w:t>
      </w:r>
    </w:p>
    <w:p w14:paraId="7E74F592" w14:textId="3E4CF543" w:rsidR="00A44BD8" w:rsidRDefault="00A44BD8" w:rsidP="009B7DA2">
      <w:pPr>
        <w:pStyle w:val="Zkladntextodsazen"/>
        <w:tabs>
          <w:tab w:val="left" w:pos="567"/>
        </w:tabs>
        <w:spacing w:after="0"/>
        <w:ind w:left="0"/>
        <w:jc w:val="both"/>
        <w:rPr>
          <w:rFonts w:ascii="Arial" w:hAnsi="Arial" w:cs="Arial"/>
          <w:sz w:val="20"/>
          <w:szCs w:val="20"/>
        </w:rPr>
      </w:pPr>
    </w:p>
    <w:p w14:paraId="2969ED59" w14:textId="1783BC87" w:rsidR="00456CB3" w:rsidRDefault="00456CB3" w:rsidP="009B7DA2">
      <w:pPr>
        <w:pStyle w:val="Zkladntextodsazen"/>
        <w:tabs>
          <w:tab w:val="left" w:pos="567"/>
        </w:tabs>
        <w:spacing w:after="0"/>
        <w:ind w:left="0"/>
        <w:jc w:val="both"/>
        <w:rPr>
          <w:rFonts w:ascii="Arial" w:hAnsi="Arial" w:cs="Arial"/>
          <w:sz w:val="20"/>
          <w:szCs w:val="20"/>
        </w:rPr>
      </w:pPr>
    </w:p>
    <w:p w14:paraId="33E43F64" w14:textId="77777777" w:rsidR="00456CB3" w:rsidRPr="006766F8" w:rsidRDefault="00456CB3" w:rsidP="009B7DA2">
      <w:pPr>
        <w:pStyle w:val="Zkladntextodsazen"/>
        <w:tabs>
          <w:tab w:val="left" w:pos="567"/>
        </w:tabs>
        <w:spacing w:after="0"/>
        <w:ind w:left="0"/>
        <w:jc w:val="both"/>
        <w:rPr>
          <w:rFonts w:ascii="Arial" w:hAnsi="Arial" w:cs="Arial"/>
          <w:sz w:val="20"/>
          <w:szCs w:val="20"/>
        </w:rPr>
      </w:pPr>
    </w:p>
    <w:p w14:paraId="67FDD3B4" w14:textId="77777777" w:rsidR="003D3964" w:rsidRPr="006766F8" w:rsidRDefault="003D3964" w:rsidP="002E38D7">
      <w:pPr>
        <w:pStyle w:val="Nadpis2"/>
        <w:numPr>
          <w:ilvl w:val="0"/>
          <w:numId w:val="0"/>
        </w:numPr>
        <w:ind w:left="578" w:hanging="578"/>
        <w:rPr>
          <w:rFonts w:ascii="Arial" w:hAnsi="Arial" w:cs="Arial"/>
          <w:sz w:val="20"/>
          <w:szCs w:val="20"/>
        </w:rPr>
      </w:pPr>
      <w:r w:rsidRPr="006766F8">
        <w:rPr>
          <w:rFonts w:ascii="Arial" w:hAnsi="Arial" w:cs="Arial"/>
          <w:sz w:val="20"/>
          <w:szCs w:val="20"/>
        </w:rPr>
        <w:t xml:space="preserve">Článek </w:t>
      </w:r>
      <w:r w:rsidR="00E1220D" w:rsidRPr="006766F8">
        <w:rPr>
          <w:rFonts w:ascii="Arial" w:hAnsi="Arial" w:cs="Arial"/>
          <w:sz w:val="20"/>
          <w:szCs w:val="20"/>
        </w:rPr>
        <w:t>V</w:t>
      </w:r>
      <w:r w:rsidR="00806573" w:rsidRPr="006766F8">
        <w:rPr>
          <w:rFonts w:ascii="Arial" w:hAnsi="Arial" w:cs="Arial"/>
          <w:sz w:val="20"/>
          <w:szCs w:val="20"/>
        </w:rPr>
        <w:t>III</w:t>
      </w:r>
      <w:r w:rsidRPr="006766F8">
        <w:rPr>
          <w:rFonts w:ascii="Arial" w:hAnsi="Arial" w:cs="Arial"/>
          <w:sz w:val="20"/>
          <w:szCs w:val="20"/>
        </w:rPr>
        <w:t>.</w:t>
      </w:r>
    </w:p>
    <w:p w14:paraId="0FAF8F5D" w14:textId="77777777" w:rsidR="00B9148F" w:rsidRPr="006766F8" w:rsidRDefault="00F454AB"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Další ujednání</w:t>
      </w:r>
    </w:p>
    <w:p w14:paraId="5D1B96A2" w14:textId="4B654900" w:rsidR="00F454AB" w:rsidRPr="006766F8" w:rsidRDefault="007D71EF" w:rsidP="009B7DA2">
      <w:pPr>
        <w:keepNext/>
        <w:numPr>
          <w:ilvl w:val="1"/>
          <w:numId w:val="8"/>
        </w:numPr>
        <w:tabs>
          <w:tab w:val="left" w:pos="567"/>
        </w:tabs>
        <w:snapToGrid w:val="0"/>
        <w:ind w:left="0" w:firstLine="0"/>
        <w:jc w:val="both"/>
        <w:outlineLvl w:val="7"/>
        <w:rPr>
          <w:rFonts w:ascii="Arial" w:hAnsi="Arial" w:cs="Arial"/>
          <w:sz w:val="20"/>
          <w:szCs w:val="20"/>
          <w:lang w:eastAsia="cs-CZ"/>
        </w:rPr>
      </w:pPr>
      <w:r>
        <w:rPr>
          <w:rFonts w:ascii="Arial" w:hAnsi="Arial" w:cs="Arial"/>
          <w:sz w:val="20"/>
          <w:szCs w:val="20"/>
          <w:lang w:eastAsia="cs-CZ"/>
        </w:rPr>
        <w:t>Dodava</w:t>
      </w:r>
      <w:r w:rsidR="00F454AB" w:rsidRPr="006766F8">
        <w:rPr>
          <w:rFonts w:ascii="Arial" w:hAnsi="Arial" w:cs="Arial"/>
          <w:sz w:val="20"/>
          <w:szCs w:val="20"/>
          <w:lang w:eastAsia="cs-CZ"/>
        </w:rPr>
        <w:t>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6EB95E" w14:textId="77777777" w:rsidR="00F454AB" w:rsidRPr="006766F8" w:rsidRDefault="00005C9B" w:rsidP="009B7DA2">
      <w:pPr>
        <w:keepNext/>
        <w:tabs>
          <w:tab w:val="left" w:pos="567"/>
        </w:tabs>
        <w:snapToGrid w:val="0"/>
        <w:jc w:val="both"/>
        <w:outlineLvl w:val="7"/>
        <w:rPr>
          <w:rFonts w:ascii="Arial" w:hAnsi="Arial" w:cs="Arial"/>
          <w:sz w:val="20"/>
          <w:szCs w:val="20"/>
          <w:lang w:eastAsia="cs-CZ"/>
        </w:rPr>
      </w:pPr>
      <w:r w:rsidRPr="006766F8">
        <w:rPr>
          <w:rFonts w:ascii="Arial" w:hAnsi="Arial" w:cs="Arial"/>
          <w:sz w:val="20"/>
          <w:szCs w:val="20"/>
          <w:lang w:eastAsia="cs-CZ"/>
        </w:rPr>
        <w:tab/>
      </w:r>
    </w:p>
    <w:p w14:paraId="60CA0FEE" w14:textId="07AE6942" w:rsidR="00131FE7" w:rsidRPr="006766F8" w:rsidRDefault="00F454AB" w:rsidP="009B7DA2">
      <w:pPr>
        <w:keepNext/>
        <w:numPr>
          <w:ilvl w:val="1"/>
          <w:numId w:val="8"/>
        </w:numPr>
        <w:tabs>
          <w:tab w:val="left" w:pos="567"/>
        </w:tabs>
        <w:snapToGrid w:val="0"/>
        <w:ind w:left="0" w:firstLine="0"/>
        <w:jc w:val="both"/>
        <w:outlineLvl w:val="7"/>
        <w:rPr>
          <w:rFonts w:ascii="Arial" w:hAnsi="Arial" w:cs="Arial"/>
          <w:sz w:val="20"/>
          <w:szCs w:val="20"/>
        </w:rPr>
      </w:pPr>
      <w:r w:rsidRPr="006766F8">
        <w:rPr>
          <w:rFonts w:ascii="Arial" w:hAnsi="Arial" w:cs="Arial"/>
          <w:sz w:val="20"/>
          <w:szCs w:val="20"/>
          <w:lang w:eastAsia="cs-CZ"/>
        </w:rPr>
        <w:t xml:space="preserve">Smluvní strany se </w:t>
      </w:r>
      <w:r w:rsidR="00476C97" w:rsidRPr="006766F8">
        <w:rPr>
          <w:rFonts w:ascii="Arial" w:hAnsi="Arial" w:cs="Arial"/>
          <w:sz w:val="20"/>
          <w:szCs w:val="20"/>
          <w:lang w:eastAsia="cs-CZ"/>
        </w:rPr>
        <w:t xml:space="preserve">dále </w:t>
      </w:r>
      <w:r w:rsidRPr="006766F8">
        <w:rPr>
          <w:rFonts w:ascii="Arial" w:hAnsi="Arial" w:cs="Arial"/>
          <w:sz w:val="20"/>
          <w:szCs w:val="20"/>
          <w:lang w:eastAsia="cs-CZ"/>
        </w:rPr>
        <w:t>dohodly, že § 1921, §</w:t>
      </w:r>
      <w:r w:rsidR="00476C97" w:rsidRPr="006766F8">
        <w:rPr>
          <w:rFonts w:ascii="Arial" w:hAnsi="Arial" w:cs="Arial"/>
          <w:sz w:val="20"/>
          <w:szCs w:val="20"/>
          <w:lang w:eastAsia="cs-CZ"/>
        </w:rPr>
        <w:t xml:space="preserve"> </w:t>
      </w:r>
      <w:r w:rsidRPr="006766F8">
        <w:rPr>
          <w:rFonts w:ascii="Arial" w:hAnsi="Arial" w:cs="Arial"/>
          <w:sz w:val="20"/>
          <w:szCs w:val="20"/>
          <w:lang w:eastAsia="cs-CZ"/>
        </w:rPr>
        <w:t>2112, § 2</w:t>
      </w:r>
      <w:r w:rsidR="00476C97" w:rsidRPr="006766F8">
        <w:rPr>
          <w:rFonts w:ascii="Arial" w:hAnsi="Arial" w:cs="Arial"/>
          <w:sz w:val="20"/>
          <w:szCs w:val="20"/>
          <w:lang w:eastAsia="cs-CZ"/>
        </w:rPr>
        <w:t>595, § 2</w:t>
      </w:r>
      <w:r w:rsidRPr="006766F8">
        <w:rPr>
          <w:rFonts w:ascii="Arial" w:hAnsi="Arial" w:cs="Arial"/>
          <w:sz w:val="20"/>
          <w:szCs w:val="20"/>
          <w:lang w:eastAsia="cs-CZ"/>
        </w:rPr>
        <w:t xml:space="preserve">605 odst. 1 první věta a odst. 2, § 2618, § 2629 odst. 1 OZ upravující předání a převzetí </w:t>
      </w:r>
      <w:r w:rsidR="00BC1817">
        <w:rPr>
          <w:rFonts w:ascii="Arial" w:hAnsi="Arial" w:cs="Arial"/>
          <w:sz w:val="20"/>
          <w:szCs w:val="20"/>
          <w:lang w:eastAsia="cs-CZ"/>
        </w:rPr>
        <w:t>předmětu smlouvy</w:t>
      </w:r>
      <w:r w:rsidRPr="006766F8">
        <w:rPr>
          <w:rFonts w:ascii="Arial" w:hAnsi="Arial" w:cs="Arial"/>
          <w:sz w:val="20"/>
          <w:szCs w:val="20"/>
          <w:lang w:eastAsia="cs-CZ"/>
        </w:rPr>
        <w:t xml:space="preserve">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6766F8">
        <w:rPr>
          <w:rFonts w:ascii="Arial" w:hAnsi="Arial" w:cs="Arial"/>
          <w:sz w:val="20"/>
          <w:szCs w:val="20"/>
          <w:lang w:eastAsia="cs-CZ"/>
        </w:rPr>
        <w:t xml:space="preserve">byť i </w:t>
      </w:r>
      <w:r w:rsidRPr="006766F8">
        <w:rPr>
          <w:rFonts w:ascii="Arial" w:hAnsi="Arial" w:cs="Arial"/>
          <w:sz w:val="20"/>
          <w:szCs w:val="20"/>
          <w:lang w:eastAsia="cs-CZ"/>
        </w:rPr>
        <w:t>nemají donucující účinky, mají přednost před obchodními zvyklostmi, pokud Smlouva nestanoví jinak.</w:t>
      </w:r>
    </w:p>
    <w:p w14:paraId="42D213EC" w14:textId="77777777" w:rsidR="001B4F46" w:rsidRPr="007D5DEB" w:rsidRDefault="001B4F46" w:rsidP="009B7DA2">
      <w:pPr>
        <w:jc w:val="both"/>
        <w:rPr>
          <w:rFonts w:ascii="Arial" w:hAnsi="Arial" w:cs="Arial"/>
          <w:sz w:val="20"/>
          <w:szCs w:val="20"/>
        </w:rPr>
      </w:pPr>
    </w:p>
    <w:p w14:paraId="1053253F" w14:textId="77777777" w:rsidR="001B4F46" w:rsidRPr="006766F8" w:rsidRDefault="001B4F46"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6766F8">
        <w:rPr>
          <w:rFonts w:ascii="Arial" w:hAnsi="Arial" w:cs="Arial"/>
          <w:b/>
          <w:snapToGrid w:val="0"/>
          <w:sz w:val="20"/>
          <w:szCs w:val="20"/>
          <w:lang w:eastAsia="cs-CZ"/>
        </w:rPr>
        <w:t>Režim přenesené daňové povinnosti</w:t>
      </w:r>
      <w:r w:rsidRPr="006766F8">
        <w:rPr>
          <w:rFonts w:ascii="Arial" w:hAnsi="Arial" w:cs="Arial"/>
          <w:snapToGrid w:val="0"/>
          <w:sz w:val="20"/>
          <w:szCs w:val="20"/>
          <w:lang w:eastAsia="cs-CZ"/>
        </w:rPr>
        <w:t xml:space="preserve"> se na stavební práce dle této Smlouvy nevztahuje.</w:t>
      </w:r>
    </w:p>
    <w:p w14:paraId="60C89390" w14:textId="77777777" w:rsidR="00BA704C" w:rsidRPr="006766F8" w:rsidRDefault="00BA704C" w:rsidP="009B7DA2">
      <w:pPr>
        <w:keepNext/>
        <w:tabs>
          <w:tab w:val="left" w:pos="567"/>
        </w:tabs>
        <w:snapToGrid w:val="0"/>
        <w:jc w:val="both"/>
        <w:outlineLvl w:val="7"/>
        <w:rPr>
          <w:rFonts w:ascii="Arial" w:hAnsi="Arial" w:cs="Arial"/>
          <w:snapToGrid w:val="0"/>
          <w:sz w:val="20"/>
          <w:szCs w:val="20"/>
          <w:lang w:eastAsia="cs-CZ"/>
        </w:rPr>
      </w:pPr>
    </w:p>
    <w:p w14:paraId="09D1E590" w14:textId="4908BDCD" w:rsidR="00BA704C" w:rsidRPr="006766F8" w:rsidRDefault="007D71EF"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Dodava</w:t>
      </w:r>
      <w:r w:rsidR="00BA704C" w:rsidRPr="006766F8">
        <w:rPr>
          <w:rFonts w:ascii="Arial" w:hAnsi="Arial" w:cs="Arial"/>
          <w:snapToGrid w:val="0"/>
          <w:sz w:val="20"/>
          <w:szCs w:val="20"/>
          <w:lang w:eastAsia="cs-CZ"/>
        </w:rPr>
        <w:t>tel je oprávněn fakturovat pouze v souladu s touto Smlouvou a OP skutečně provedené, dodané a poskytnuté stavební práce, dodávky a služby.</w:t>
      </w:r>
    </w:p>
    <w:p w14:paraId="54608E84" w14:textId="77777777" w:rsidR="00A56906" w:rsidRPr="006766F8" w:rsidRDefault="00A56906" w:rsidP="009B7DA2">
      <w:pPr>
        <w:keepNext/>
        <w:tabs>
          <w:tab w:val="left" w:pos="567"/>
        </w:tabs>
        <w:snapToGrid w:val="0"/>
        <w:jc w:val="both"/>
        <w:outlineLvl w:val="7"/>
        <w:rPr>
          <w:rFonts w:ascii="Arial" w:hAnsi="Arial" w:cs="Arial"/>
          <w:snapToGrid w:val="0"/>
          <w:sz w:val="20"/>
          <w:szCs w:val="20"/>
          <w:lang w:eastAsia="cs-CZ"/>
        </w:rPr>
      </w:pPr>
    </w:p>
    <w:p w14:paraId="1748498E" w14:textId="6F663D7B" w:rsidR="009D659D" w:rsidRPr="006766F8" w:rsidRDefault="009D659D"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 xml:space="preserve">Objednatel přijímá i elektronické faktury, a to ve formátech XML nebo PDF. V takovém případě je </w:t>
      </w:r>
      <w:r w:rsidR="007D71EF">
        <w:rPr>
          <w:rFonts w:ascii="Arial" w:hAnsi="Arial" w:cs="Arial"/>
          <w:snapToGrid w:val="0"/>
          <w:sz w:val="20"/>
          <w:szCs w:val="20"/>
          <w:lang w:eastAsia="cs-CZ"/>
        </w:rPr>
        <w:t>Dodava</w:t>
      </w:r>
      <w:r w:rsidRPr="006766F8">
        <w:rPr>
          <w:rFonts w:ascii="Arial" w:hAnsi="Arial" w:cs="Arial"/>
          <w:snapToGrid w:val="0"/>
          <w:sz w:val="20"/>
          <w:szCs w:val="20"/>
          <w:lang w:eastAsia="cs-CZ"/>
        </w:rPr>
        <w:t xml:space="preserve">tel povinen elektronickou fakturu zaslat Objednateli na email </w:t>
      </w:r>
      <w:hyperlink r:id="rId8" w:history="1">
        <w:r w:rsidRPr="006766F8">
          <w:rPr>
            <w:rFonts w:ascii="Arial" w:hAnsi="Arial" w:cs="Arial"/>
            <w:sz w:val="20"/>
            <w:szCs w:val="20"/>
            <w:lang w:eastAsia="cs-CZ"/>
          </w:rPr>
          <w:t>ksusv@ksusv.cz</w:t>
        </w:r>
      </w:hyperlink>
      <w:r w:rsidRPr="006766F8">
        <w:rPr>
          <w:rFonts w:ascii="Arial" w:hAnsi="Arial" w:cs="Arial"/>
          <w:snapToGrid w:val="0"/>
          <w:sz w:val="20"/>
          <w:szCs w:val="20"/>
          <w:lang w:eastAsia="cs-CZ"/>
        </w:rPr>
        <w:t xml:space="preserve">. </w:t>
      </w:r>
    </w:p>
    <w:p w14:paraId="4B3A79C4" w14:textId="77777777" w:rsidR="009D659D" w:rsidRPr="006766F8" w:rsidRDefault="009D659D" w:rsidP="009B7DA2">
      <w:pPr>
        <w:keepNext/>
        <w:tabs>
          <w:tab w:val="left" w:pos="567"/>
        </w:tabs>
        <w:snapToGrid w:val="0"/>
        <w:jc w:val="both"/>
        <w:outlineLvl w:val="7"/>
        <w:rPr>
          <w:rFonts w:ascii="Arial" w:hAnsi="Arial" w:cs="Arial"/>
          <w:snapToGrid w:val="0"/>
          <w:sz w:val="20"/>
          <w:szCs w:val="20"/>
          <w:lang w:eastAsia="cs-CZ"/>
        </w:rPr>
      </w:pPr>
    </w:p>
    <w:p w14:paraId="1D5E425A" w14:textId="77E4D119" w:rsidR="00A56906" w:rsidRPr="006766F8" w:rsidRDefault="00A56906" w:rsidP="009B7DA2">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Smluvní strany se v souladu s odst.</w:t>
      </w:r>
      <w:r w:rsidR="007D5DEB">
        <w:rPr>
          <w:rFonts w:ascii="Arial" w:hAnsi="Arial" w:cs="Arial"/>
          <w:snapToGrid w:val="0"/>
          <w:sz w:val="20"/>
          <w:szCs w:val="20"/>
          <w:lang w:eastAsia="cs-CZ"/>
        </w:rPr>
        <w:t xml:space="preserve"> 5.5. </w:t>
      </w:r>
      <w:r w:rsidRPr="006766F8">
        <w:rPr>
          <w:rFonts w:ascii="Arial" w:hAnsi="Arial" w:cs="Arial"/>
          <w:snapToGrid w:val="0"/>
          <w:sz w:val="20"/>
          <w:szCs w:val="20"/>
          <w:lang w:eastAsia="cs-CZ"/>
        </w:rPr>
        <w:t xml:space="preserve">obchodních podmínek dohodly, že </w:t>
      </w:r>
      <w:r w:rsidR="00087A6E" w:rsidRPr="006766F8">
        <w:rPr>
          <w:rFonts w:ascii="Arial" w:hAnsi="Arial" w:cs="Arial"/>
          <w:snapToGrid w:val="0"/>
          <w:sz w:val="20"/>
          <w:szCs w:val="20"/>
          <w:lang w:eastAsia="cs-CZ"/>
        </w:rPr>
        <w:t>bude probíhat měsíční fakturace.</w:t>
      </w:r>
    </w:p>
    <w:p w14:paraId="44242A9F" w14:textId="77777777" w:rsidR="00A56906" w:rsidRPr="006766F8" w:rsidRDefault="00A56906" w:rsidP="009B7DA2">
      <w:pPr>
        <w:keepNext/>
        <w:tabs>
          <w:tab w:val="left" w:pos="567"/>
        </w:tabs>
        <w:snapToGrid w:val="0"/>
        <w:jc w:val="both"/>
        <w:outlineLvl w:val="7"/>
        <w:rPr>
          <w:rFonts w:ascii="Arial" w:hAnsi="Arial" w:cs="Arial"/>
          <w:snapToGrid w:val="0"/>
          <w:sz w:val="20"/>
          <w:szCs w:val="20"/>
          <w:lang w:eastAsia="cs-CZ"/>
        </w:rPr>
      </w:pPr>
    </w:p>
    <w:p w14:paraId="3A83EAE2" w14:textId="641AD9E9" w:rsidR="00043E26" w:rsidRPr="006766F8" w:rsidRDefault="00043E26"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rPr>
        <w:t xml:space="preserve">V souvislosti se závazkem </w:t>
      </w:r>
      <w:r w:rsidR="007D71EF">
        <w:rPr>
          <w:rFonts w:ascii="Arial" w:hAnsi="Arial" w:cs="Arial"/>
          <w:snapToGrid w:val="0"/>
          <w:sz w:val="20"/>
          <w:szCs w:val="20"/>
        </w:rPr>
        <w:t>Dodava</w:t>
      </w:r>
      <w:r w:rsidRPr="006766F8">
        <w:rPr>
          <w:rFonts w:ascii="Arial" w:hAnsi="Arial" w:cs="Arial"/>
          <w:snapToGrid w:val="0"/>
          <w:sz w:val="20"/>
          <w:szCs w:val="20"/>
        </w:rPr>
        <w:t xml:space="preserve">tele vůči Objednateli k poskytnutí „Zádržného“ dle odst. 8.19. a 8.20. Obchodních podmínek nepožaduje Objednatel po </w:t>
      </w:r>
      <w:r w:rsidR="007D71EF">
        <w:rPr>
          <w:rFonts w:ascii="Arial" w:hAnsi="Arial" w:cs="Arial"/>
          <w:snapToGrid w:val="0"/>
          <w:sz w:val="20"/>
          <w:szCs w:val="20"/>
        </w:rPr>
        <w:t>Dodava</w:t>
      </w:r>
      <w:r w:rsidRPr="006766F8">
        <w:rPr>
          <w:rFonts w:ascii="Arial" w:hAnsi="Arial" w:cs="Arial"/>
          <w:snapToGrid w:val="0"/>
          <w:sz w:val="20"/>
          <w:szCs w:val="20"/>
        </w:rPr>
        <w:t xml:space="preserve">teli Bankovní záruku za řádné plnění </w:t>
      </w:r>
      <w:r w:rsidR="00BC1817">
        <w:rPr>
          <w:rFonts w:ascii="Arial" w:hAnsi="Arial" w:cs="Arial"/>
          <w:snapToGrid w:val="0"/>
          <w:sz w:val="20"/>
          <w:szCs w:val="20"/>
        </w:rPr>
        <w:t>předmětu smlouvy</w:t>
      </w:r>
      <w:r w:rsidRPr="006766F8">
        <w:rPr>
          <w:rFonts w:ascii="Arial" w:hAnsi="Arial" w:cs="Arial"/>
          <w:snapToGrid w:val="0"/>
          <w:sz w:val="20"/>
          <w:szCs w:val="20"/>
        </w:rPr>
        <w:t xml:space="preserve"> dle čl. 19.6. Obchodních podmínek.</w:t>
      </w:r>
    </w:p>
    <w:p w14:paraId="71D6A0C3" w14:textId="551B296D" w:rsidR="004A55B7" w:rsidRDefault="004A55B7" w:rsidP="002E38D7">
      <w:pPr>
        <w:pStyle w:val="Nadpis2"/>
        <w:numPr>
          <w:ilvl w:val="0"/>
          <w:numId w:val="0"/>
        </w:numPr>
        <w:ind w:left="576" w:hanging="576"/>
        <w:rPr>
          <w:rFonts w:ascii="Arial" w:hAnsi="Arial" w:cs="Arial"/>
          <w:sz w:val="20"/>
          <w:szCs w:val="20"/>
        </w:rPr>
      </w:pPr>
    </w:p>
    <w:p w14:paraId="0E1115DD" w14:textId="47ADA8A3" w:rsidR="00456CB3" w:rsidRDefault="00456CB3" w:rsidP="00456CB3"/>
    <w:p w14:paraId="6C2B4D07" w14:textId="77777777" w:rsidR="00456CB3" w:rsidRPr="00456CB3" w:rsidRDefault="00456CB3" w:rsidP="00456CB3"/>
    <w:p w14:paraId="51E24FAD" w14:textId="77777777" w:rsidR="003D3964" w:rsidRPr="006766F8" w:rsidRDefault="003D3964" w:rsidP="002E38D7">
      <w:pPr>
        <w:pStyle w:val="Nadpis2"/>
        <w:numPr>
          <w:ilvl w:val="0"/>
          <w:numId w:val="0"/>
        </w:numPr>
        <w:ind w:left="578" w:hanging="578"/>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I</w:t>
      </w:r>
      <w:r w:rsidRPr="006766F8">
        <w:rPr>
          <w:rFonts w:ascii="Arial" w:hAnsi="Arial" w:cs="Arial"/>
          <w:sz w:val="20"/>
          <w:szCs w:val="20"/>
        </w:rPr>
        <w:t>X.</w:t>
      </w:r>
    </w:p>
    <w:p w14:paraId="72177CFB" w14:textId="77777777" w:rsidR="00B9148F" w:rsidRPr="006766F8" w:rsidRDefault="00131FE7"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Obchodní podmínky</w:t>
      </w:r>
    </w:p>
    <w:p w14:paraId="0A22A0EC" w14:textId="77777777" w:rsidR="00A021CA" w:rsidRPr="006766F8" w:rsidRDefault="00131FE7" w:rsidP="009B7DA2">
      <w:pPr>
        <w:widowControl w:val="0"/>
        <w:numPr>
          <w:ilvl w:val="1"/>
          <w:numId w:val="9"/>
        </w:numPr>
        <w:tabs>
          <w:tab w:val="left" w:pos="567"/>
        </w:tabs>
        <w:ind w:left="0" w:firstLine="0"/>
        <w:jc w:val="both"/>
        <w:rPr>
          <w:rFonts w:ascii="Arial" w:hAnsi="Arial" w:cs="Arial"/>
          <w:sz w:val="20"/>
          <w:szCs w:val="20"/>
        </w:rPr>
      </w:pPr>
      <w:r w:rsidRPr="006766F8">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6766F8">
        <w:rPr>
          <w:rFonts w:ascii="Arial" w:hAnsi="Arial" w:cs="Arial"/>
          <w:sz w:val="20"/>
          <w:szCs w:val="20"/>
        </w:rPr>
        <w:t>O</w:t>
      </w:r>
      <w:r w:rsidR="003B392A" w:rsidRPr="006766F8">
        <w:rPr>
          <w:rFonts w:ascii="Arial" w:hAnsi="Arial" w:cs="Arial"/>
          <w:sz w:val="20"/>
          <w:szCs w:val="20"/>
        </w:rPr>
        <w:t xml:space="preserve">bjednatele, jakožto </w:t>
      </w:r>
      <w:r w:rsidRPr="006766F8">
        <w:rPr>
          <w:rFonts w:ascii="Arial" w:hAnsi="Arial" w:cs="Arial"/>
          <w:sz w:val="20"/>
          <w:szCs w:val="20"/>
        </w:rPr>
        <w:t xml:space="preserve">zadavatele </w:t>
      </w:r>
      <w:r w:rsidR="003B392A" w:rsidRPr="006766F8">
        <w:rPr>
          <w:rFonts w:ascii="Arial" w:hAnsi="Arial" w:cs="Arial"/>
          <w:sz w:val="20"/>
          <w:szCs w:val="20"/>
        </w:rPr>
        <w:t xml:space="preserve">výše uvedené </w:t>
      </w:r>
      <w:r w:rsidRPr="006766F8">
        <w:rPr>
          <w:rFonts w:ascii="Arial" w:hAnsi="Arial" w:cs="Arial"/>
          <w:sz w:val="20"/>
          <w:szCs w:val="20"/>
        </w:rPr>
        <w:t>veřejn</w:t>
      </w:r>
      <w:r w:rsidR="003B392A" w:rsidRPr="006766F8">
        <w:rPr>
          <w:rFonts w:ascii="Arial" w:hAnsi="Arial" w:cs="Arial"/>
          <w:sz w:val="20"/>
          <w:szCs w:val="20"/>
        </w:rPr>
        <w:t>é</w:t>
      </w:r>
      <w:r w:rsidRPr="006766F8">
        <w:rPr>
          <w:rFonts w:ascii="Arial" w:hAnsi="Arial" w:cs="Arial"/>
          <w:sz w:val="20"/>
          <w:szCs w:val="20"/>
        </w:rPr>
        <w:t xml:space="preserve"> zakázk</w:t>
      </w:r>
      <w:r w:rsidR="003B392A" w:rsidRPr="006766F8">
        <w:rPr>
          <w:rFonts w:ascii="Arial" w:hAnsi="Arial" w:cs="Arial"/>
          <w:sz w:val="20"/>
          <w:szCs w:val="20"/>
        </w:rPr>
        <w:t>y</w:t>
      </w:r>
      <w:r w:rsidRPr="006766F8">
        <w:rPr>
          <w:rFonts w:ascii="Arial" w:hAnsi="Arial" w:cs="Arial"/>
          <w:sz w:val="20"/>
          <w:szCs w:val="20"/>
        </w:rPr>
        <w:t>.</w:t>
      </w:r>
    </w:p>
    <w:p w14:paraId="6D843B66" w14:textId="77777777" w:rsidR="00131FE7" w:rsidRPr="006766F8" w:rsidRDefault="00131FE7" w:rsidP="009B7DA2">
      <w:pPr>
        <w:widowControl w:val="0"/>
        <w:ind w:left="720"/>
        <w:jc w:val="both"/>
        <w:rPr>
          <w:rFonts w:ascii="Arial" w:hAnsi="Arial" w:cs="Arial"/>
          <w:sz w:val="20"/>
          <w:szCs w:val="20"/>
        </w:rPr>
      </w:pPr>
    </w:p>
    <w:p w14:paraId="04E7A4B4" w14:textId="77777777" w:rsidR="00131FE7" w:rsidRPr="006766F8" w:rsidRDefault="008A0551" w:rsidP="009B7DA2">
      <w:pPr>
        <w:widowControl w:val="0"/>
        <w:numPr>
          <w:ilvl w:val="1"/>
          <w:numId w:val="9"/>
        </w:numPr>
        <w:tabs>
          <w:tab w:val="left" w:pos="567"/>
        </w:tabs>
        <w:ind w:left="0" w:firstLine="0"/>
        <w:jc w:val="both"/>
        <w:rPr>
          <w:rFonts w:ascii="Arial" w:hAnsi="Arial" w:cs="Arial"/>
          <w:sz w:val="20"/>
          <w:szCs w:val="20"/>
        </w:rPr>
      </w:pPr>
      <w:r w:rsidRPr="006766F8">
        <w:rPr>
          <w:rFonts w:ascii="Arial" w:hAnsi="Arial" w:cs="Arial"/>
          <w:sz w:val="20"/>
          <w:szCs w:val="20"/>
        </w:rPr>
        <w:t xml:space="preserve">V případě rozporu obchodních podmínek a této smlouvy mají přednost ustanovení </w:t>
      </w:r>
      <w:r w:rsidR="003B392A" w:rsidRPr="006766F8">
        <w:rPr>
          <w:rFonts w:ascii="Arial" w:hAnsi="Arial" w:cs="Arial"/>
          <w:sz w:val="20"/>
          <w:szCs w:val="20"/>
        </w:rPr>
        <w:t>uvedená v</w:t>
      </w:r>
      <w:r w:rsidR="009D7CE9" w:rsidRPr="006766F8">
        <w:rPr>
          <w:rFonts w:ascii="Arial" w:hAnsi="Arial" w:cs="Arial"/>
          <w:sz w:val="20"/>
          <w:szCs w:val="20"/>
        </w:rPr>
        <w:t>e smlouvě</w:t>
      </w:r>
      <w:r w:rsidRPr="006766F8">
        <w:rPr>
          <w:rFonts w:ascii="Arial" w:hAnsi="Arial" w:cs="Arial"/>
          <w:sz w:val="20"/>
          <w:szCs w:val="20"/>
        </w:rPr>
        <w:t>.</w:t>
      </w:r>
    </w:p>
    <w:p w14:paraId="45A64F8D" w14:textId="77777777" w:rsidR="00A94631" w:rsidRPr="006766F8" w:rsidRDefault="00A94631" w:rsidP="009B7DA2">
      <w:pPr>
        <w:widowControl w:val="0"/>
        <w:tabs>
          <w:tab w:val="left" w:pos="567"/>
        </w:tabs>
        <w:jc w:val="both"/>
        <w:rPr>
          <w:rFonts w:ascii="Arial" w:hAnsi="Arial" w:cs="Arial"/>
          <w:sz w:val="20"/>
          <w:szCs w:val="20"/>
        </w:rPr>
      </w:pPr>
    </w:p>
    <w:p w14:paraId="1846BCFA" w14:textId="7526BA99" w:rsidR="0009719D" w:rsidRPr="006766F8" w:rsidRDefault="007D71EF" w:rsidP="009B7DA2">
      <w:pPr>
        <w:widowControl w:val="0"/>
        <w:numPr>
          <w:ilvl w:val="1"/>
          <w:numId w:val="9"/>
        </w:numPr>
        <w:tabs>
          <w:tab w:val="left" w:pos="567"/>
        </w:tabs>
        <w:jc w:val="both"/>
        <w:rPr>
          <w:rFonts w:ascii="Arial" w:hAnsi="Arial" w:cs="Arial"/>
          <w:sz w:val="20"/>
          <w:szCs w:val="20"/>
        </w:rPr>
      </w:pPr>
      <w:r>
        <w:rPr>
          <w:rFonts w:ascii="Arial" w:hAnsi="Arial" w:cs="Arial"/>
          <w:sz w:val="20"/>
          <w:szCs w:val="20"/>
        </w:rPr>
        <w:t>Dodava</w:t>
      </w:r>
      <w:r w:rsidR="0009719D" w:rsidRPr="006766F8">
        <w:rPr>
          <w:rFonts w:ascii="Arial" w:hAnsi="Arial" w:cs="Arial"/>
          <w:sz w:val="20"/>
          <w:szCs w:val="20"/>
        </w:rPr>
        <w:t xml:space="preserve">tel tímto prohlašuje, že OP zadavatele zná, akceptuje je a rozumí jim. </w:t>
      </w:r>
    </w:p>
    <w:p w14:paraId="6CCC73BF" w14:textId="7922339C" w:rsidR="004A55B7" w:rsidRDefault="004A55B7"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3022E314" w14:textId="1717EB8B" w:rsidR="00456CB3" w:rsidRDefault="00456CB3"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0BB3E28E" w14:textId="77777777" w:rsidR="00456CB3" w:rsidRPr="006766F8" w:rsidRDefault="00456CB3"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7A8157AD" w14:textId="77777777" w:rsidR="00831C04" w:rsidRPr="006766F8" w:rsidRDefault="00831C04" w:rsidP="002E38D7">
      <w:pPr>
        <w:keepNext/>
        <w:widowControl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6766F8">
        <w:rPr>
          <w:rFonts w:ascii="Arial" w:hAnsi="Arial" w:cs="Arial"/>
          <w:b/>
          <w:bCs/>
          <w:snapToGrid w:val="0"/>
          <w:sz w:val="20"/>
          <w:szCs w:val="20"/>
          <w:lang w:eastAsia="cs-CZ"/>
        </w:rPr>
        <w:t>Článek X</w:t>
      </w:r>
      <w:r w:rsidR="000C1E31" w:rsidRPr="006766F8">
        <w:rPr>
          <w:rFonts w:ascii="Arial" w:hAnsi="Arial" w:cs="Arial"/>
          <w:b/>
          <w:bCs/>
          <w:snapToGrid w:val="0"/>
          <w:sz w:val="20"/>
          <w:szCs w:val="20"/>
          <w:lang w:eastAsia="cs-CZ"/>
        </w:rPr>
        <w:t>.</w:t>
      </w:r>
    </w:p>
    <w:p w14:paraId="4F0D7A43" w14:textId="69D1828E" w:rsidR="00831C04" w:rsidRPr="006766F8" w:rsidRDefault="00831C04"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Odpovědnost za vady </w:t>
      </w:r>
      <w:r w:rsidR="00BC1817">
        <w:rPr>
          <w:rFonts w:ascii="Arial" w:hAnsi="Arial" w:cs="Arial"/>
          <w:sz w:val="20"/>
          <w:szCs w:val="20"/>
        </w:rPr>
        <w:t>předmětu smlouvy</w:t>
      </w:r>
      <w:r w:rsidRPr="006766F8">
        <w:rPr>
          <w:rFonts w:ascii="Arial" w:hAnsi="Arial" w:cs="Arial"/>
          <w:sz w:val="20"/>
          <w:szCs w:val="20"/>
        </w:rPr>
        <w:t xml:space="preserve"> a záruka za jakost</w:t>
      </w:r>
    </w:p>
    <w:p w14:paraId="53184444" w14:textId="4BCC5A07" w:rsidR="0091657F" w:rsidRPr="006766F8" w:rsidRDefault="007D71EF" w:rsidP="009B7DA2">
      <w:pPr>
        <w:pStyle w:val="Zkladntextodsazen21"/>
        <w:numPr>
          <w:ilvl w:val="1"/>
          <w:numId w:val="10"/>
        </w:numPr>
        <w:tabs>
          <w:tab w:val="left" w:pos="567"/>
        </w:tabs>
        <w:ind w:left="0" w:firstLine="0"/>
        <w:rPr>
          <w:rFonts w:ascii="Arial" w:hAnsi="Arial" w:cs="Arial"/>
          <w:sz w:val="20"/>
          <w:szCs w:val="20"/>
          <w:lang w:eastAsia="cs-CZ"/>
        </w:rPr>
      </w:pPr>
      <w:r>
        <w:rPr>
          <w:rFonts w:ascii="Arial" w:hAnsi="Arial" w:cs="Arial"/>
          <w:sz w:val="20"/>
          <w:szCs w:val="20"/>
          <w:lang w:eastAsia="cs-CZ"/>
        </w:rPr>
        <w:t>Dodava</w:t>
      </w:r>
      <w:r w:rsidR="0091657F" w:rsidRPr="006766F8">
        <w:rPr>
          <w:rFonts w:ascii="Arial" w:hAnsi="Arial" w:cs="Arial"/>
          <w:sz w:val="20"/>
          <w:szCs w:val="20"/>
          <w:lang w:eastAsia="cs-CZ"/>
        </w:rPr>
        <w:t xml:space="preserve">tel poskytuje na </w:t>
      </w:r>
      <w:r w:rsidR="004F5A4A">
        <w:rPr>
          <w:rFonts w:ascii="Arial" w:hAnsi="Arial" w:cs="Arial"/>
          <w:sz w:val="20"/>
          <w:szCs w:val="20"/>
          <w:lang w:eastAsia="cs-CZ"/>
        </w:rPr>
        <w:t>předmět smlouvy</w:t>
      </w:r>
      <w:r w:rsidR="0091657F" w:rsidRPr="006766F8">
        <w:rPr>
          <w:rFonts w:ascii="Arial" w:hAnsi="Arial" w:cs="Arial"/>
          <w:sz w:val="20"/>
          <w:szCs w:val="20"/>
          <w:lang w:eastAsia="cs-CZ"/>
        </w:rPr>
        <w:t xml:space="preserve">, záruku za jakost v délce trvání </w:t>
      </w:r>
      <w:r w:rsidR="0091657F" w:rsidRPr="006766F8">
        <w:rPr>
          <w:rFonts w:ascii="Arial" w:hAnsi="Arial" w:cs="Arial"/>
          <w:b/>
          <w:sz w:val="20"/>
          <w:szCs w:val="20"/>
          <w:lang w:eastAsia="cs-CZ"/>
        </w:rPr>
        <w:t>60 měsíců</w:t>
      </w:r>
      <w:r w:rsidR="00F31023">
        <w:rPr>
          <w:rFonts w:ascii="Arial" w:hAnsi="Arial" w:cs="Arial"/>
          <w:sz w:val="20"/>
          <w:szCs w:val="20"/>
          <w:lang w:eastAsia="cs-CZ"/>
        </w:rPr>
        <w:t xml:space="preserve"> na stavební úpravy dle bodu 3.1.1. této smlouvy a </w:t>
      </w:r>
      <w:r w:rsidR="00F31023" w:rsidRPr="00F31023">
        <w:rPr>
          <w:rFonts w:ascii="Arial" w:hAnsi="Arial" w:cs="Arial"/>
          <w:b/>
          <w:sz w:val="20"/>
          <w:szCs w:val="20"/>
          <w:lang w:eastAsia="cs-CZ"/>
        </w:rPr>
        <w:t>60 měsíců</w:t>
      </w:r>
      <w:r w:rsidR="00F31023">
        <w:rPr>
          <w:rFonts w:ascii="Arial" w:hAnsi="Arial" w:cs="Arial"/>
          <w:sz w:val="20"/>
          <w:szCs w:val="20"/>
          <w:lang w:eastAsia="cs-CZ"/>
        </w:rPr>
        <w:t xml:space="preserve"> na dodávku technologie dle bodu </w:t>
      </w:r>
      <w:r w:rsidR="00C26FF8">
        <w:rPr>
          <w:rFonts w:ascii="Arial" w:hAnsi="Arial" w:cs="Arial"/>
          <w:sz w:val="20"/>
          <w:szCs w:val="20"/>
          <w:lang w:eastAsia="cs-CZ"/>
        </w:rPr>
        <w:t>3</w:t>
      </w:r>
      <w:r w:rsidR="00F31023">
        <w:rPr>
          <w:rFonts w:ascii="Arial" w:hAnsi="Arial" w:cs="Arial"/>
          <w:sz w:val="20"/>
          <w:szCs w:val="20"/>
          <w:lang w:eastAsia="cs-CZ"/>
        </w:rPr>
        <w:t>.1.2. této smlouvy</w:t>
      </w:r>
      <w:r w:rsidR="0091657F" w:rsidRPr="006766F8">
        <w:rPr>
          <w:rFonts w:ascii="Arial" w:hAnsi="Arial" w:cs="Arial"/>
          <w:sz w:val="20"/>
          <w:szCs w:val="20"/>
          <w:lang w:eastAsia="cs-CZ"/>
        </w:rPr>
        <w:t>.</w:t>
      </w:r>
    </w:p>
    <w:p w14:paraId="64FFBC11" w14:textId="77777777" w:rsidR="00A94631" w:rsidRPr="006766F8" w:rsidRDefault="00A94631" w:rsidP="009B7DA2">
      <w:pPr>
        <w:pStyle w:val="Zkladntextodsazen21"/>
        <w:tabs>
          <w:tab w:val="left" w:pos="567"/>
        </w:tabs>
        <w:ind w:firstLine="0"/>
        <w:rPr>
          <w:rFonts w:ascii="Arial" w:hAnsi="Arial" w:cs="Arial"/>
          <w:sz w:val="20"/>
          <w:szCs w:val="20"/>
          <w:lang w:eastAsia="cs-CZ"/>
        </w:rPr>
      </w:pPr>
    </w:p>
    <w:p w14:paraId="41DED070" w14:textId="79A6A172" w:rsidR="0091657F" w:rsidRDefault="0091657F" w:rsidP="009B7DA2">
      <w:pPr>
        <w:pStyle w:val="Zkladntextodsazen21"/>
        <w:numPr>
          <w:ilvl w:val="1"/>
          <w:numId w:val="10"/>
        </w:numPr>
        <w:tabs>
          <w:tab w:val="left" w:pos="567"/>
        </w:tabs>
        <w:ind w:left="0" w:firstLine="0"/>
        <w:rPr>
          <w:rFonts w:ascii="Arial" w:hAnsi="Arial" w:cs="Arial"/>
          <w:sz w:val="20"/>
          <w:szCs w:val="20"/>
          <w:lang w:eastAsia="cs-CZ"/>
        </w:rPr>
      </w:pPr>
      <w:r w:rsidRPr="006766F8">
        <w:rPr>
          <w:rFonts w:ascii="Arial" w:hAnsi="Arial" w:cs="Arial"/>
          <w:sz w:val="20"/>
          <w:szCs w:val="20"/>
          <w:lang w:eastAsia="cs-CZ"/>
        </w:rPr>
        <w:t xml:space="preserve">Záruka za jakost počíná běžet ode dne podepsání písemného protokolu o předání a převzetí </w:t>
      </w:r>
      <w:r w:rsidR="00BC1817">
        <w:rPr>
          <w:rFonts w:ascii="Arial" w:hAnsi="Arial" w:cs="Arial"/>
          <w:sz w:val="20"/>
          <w:szCs w:val="20"/>
          <w:lang w:eastAsia="cs-CZ"/>
        </w:rPr>
        <w:t>předmětu smlouvy</w:t>
      </w:r>
      <w:r w:rsidRPr="006766F8">
        <w:rPr>
          <w:rFonts w:ascii="Arial" w:hAnsi="Arial" w:cs="Arial"/>
          <w:sz w:val="20"/>
          <w:szCs w:val="20"/>
          <w:lang w:eastAsia="cs-CZ"/>
        </w:rPr>
        <w:t xml:space="preserve"> bez vad.  </w:t>
      </w:r>
    </w:p>
    <w:p w14:paraId="2AFE3CDF" w14:textId="088C89A1" w:rsidR="00676C0A" w:rsidRPr="006766F8" w:rsidRDefault="007D71EF" w:rsidP="00676C0A">
      <w:pPr>
        <w:pStyle w:val="Zkladntextodsazen21"/>
        <w:numPr>
          <w:ilvl w:val="1"/>
          <w:numId w:val="10"/>
        </w:numPr>
        <w:tabs>
          <w:tab w:val="left" w:pos="567"/>
        </w:tabs>
        <w:ind w:left="0" w:firstLine="0"/>
        <w:rPr>
          <w:rFonts w:ascii="Arial" w:hAnsi="Arial" w:cs="Arial"/>
          <w:sz w:val="20"/>
          <w:szCs w:val="20"/>
          <w:lang w:eastAsia="cs-CZ"/>
        </w:rPr>
      </w:pPr>
      <w:r>
        <w:rPr>
          <w:rFonts w:ascii="Arial" w:hAnsi="Arial" w:cs="Arial"/>
          <w:sz w:val="20"/>
          <w:szCs w:val="20"/>
          <w:lang w:eastAsia="cs-CZ"/>
        </w:rPr>
        <w:t>Dodava</w:t>
      </w:r>
      <w:r w:rsidR="00676C0A" w:rsidRPr="00676C0A">
        <w:rPr>
          <w:rFonts w:ascii="Arial" w:hAnsi="Arial" w:cs="Arial"/>
          <w:sz w:val="20"/>
          <w:szCs w:val="20"/>
          <w:lang w:eastAsia="cs-CZ"/>
        </w:rPr>
        <w:t>tel zodpovídá za to, že předmět smlouvy je zhotoven podle podmínek smlouvy, a že po dobu záruční doby bude předmět smlouvy mít vlastnosti dohodnuté v této smlouvě a vlastnosti stanovené právními předpisy, příslušnými ČSN, případně vlastnosti obvyklé. Po celou dobu záruční doby bude vysokorychlostní vážení včetně povrchu vozovky splňovat podmínky opatření obecné povahy 0111-OOP-C010-15 ČMI.</w:t>
      </w:r>
    </w:p>
    <w:p w14:paraId="1BEF209F" w14:textId="77777777" w:rsidR="0091657F" w:rsidRPr="006766F8" w:rsidRDefault="0091657F"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305AB707" w14:textId="128898AB" w:rsidR="00906E5E" w:rsidRDefault="00831C04" w:rsidP="00906E5E">
      <w:pPr>
        <w:pStyle w:val="Zkladntextodsazen21"/>
        <w:numPr>
          <w:ilvl w:val="1"/>
          <w:numId w:val="10"/>
        </w:numPr>
        <w:tabs>
          <w:tab w:val="left" w:pos="567"/>
        </w:tabs>
        <w:spacing w:after="240"/>
        <w:ind w:left="0" w:firstLine="0"/>
        <w:rPr>
          <w:rFonts w:ascii="Arial" w:hAnsi="Arial" w:cs="Arial"/>
          <w:sz w:val="20"/>
          <w:szCs w:val="20"/>
        </w:rPr>
      </w:pPr>
      <w:r w:rsidRPr="006766F8">
        <w:rPr>
          <w:rFonts w:ascii="Arial" w:hAnsi="Arial" w:cs="Arial"/>
          <w:sz w:val="20"/>
          <w:szCs w:val="20"/>
        </w:rPr>
        <w:t xml:space="preserve">Bližší podmínky upravující odpovědnost za vady </w:t>
      </w:r>
      <w:r w:rsidR="00BC1817">
        <w:rPr>
          <w:rFonts w:ascii="Arial" w:hAnsi="Arial" w:cs="Arial"/>
          <w:sz w:val="20"/>
          <w:szCs w:val="20"/>
        </w:rPr>
        <w:t>předmětu smlouvy</w:t>
      </w:r>
      <w:r w:rsidRPr="006766F8">
        <w:rPr>
          <w:rFonts w:ascii="Arial" w:hAnsi="Arial" w:cs="Arial"/>
          <w:sz w:val="20"/>
          <w:szCs w:val="20"/>
        </w:rPr>
        <w:t xml:space="preserve"> a záruku za jakost jsou uvedeny v příslušné části OP.</w:t>
      </w:r>
    </w:p>
    <w:p w14:paraId="0C00FBDF" w14:textId="5F4133DF"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se zavazuje odstranit vadu plnění, která musí být ze strany Objednatele oznámena písemně a bez zbytečného prodlení. V případě, že se jedná o vadu, která ohrožuje funkčnost </w:t>
      </w:r>
      <w:r w:rsidR="00BC1817">
        <w:rPr>
          <w:rFonts w:ascii="Arial" w:hAnsi="Arial" w:cs="Arial"/>
          <w:sz w:val="20"/>
          <w:szCs w:val="20"/>
        </w:rPr>
        <w:t>předmětu smlouvy</w:t>
      </w:r>
      <w:r w:rsidR="00906E5E" w:rsidRPr="00906E5E">
        <w:rPr>
          <w:rFonts w:ascii="Arial" w:hAnsi="Arial" w:cs="Arial"/>
          <w:sz w:val="20"/>
          <w:szCs w:val="20"/>
        </w:rPr>
        <w:t xml:space="preserve">, bude vada odstraněna bez zbytečného odkladu po doručení oznámení </w:t>
      </w:r>
      <w:r>
        <w:rPr>
          <w:rFonts w:ascii="Arial" w:hAnsi="Arial" w:cs="Arial"/>
          <w:sz w:val="20"/>
          <w:szCs w:val="20"/>
        </w:rPr>
        <w:t>Dodava</w:t>
      </w:r>
      <w:r w:rsidR="00906E5E" w:rsidRPr="00906E5E">
        <w:rPr>
          <w:rFonts w:ascii="Arial" w:hAnsi="Arial" w:cs="Arial"/>
          <w:sz w:val="20"/>
          <w:szCs w:val="20"/>
        </w:rPr>
        <w:t xml:space="preserve">teli. Není-li z podané reklamace zřejmá konkrétní vada a je nutno ji specifikovat konzultací mezi Objednatelem a </w:t>
      </w:r>
      <w:r>
        <w:rPr>
          <w:rFonts w:ascii="Arial" w:hAnsi="Arial" w:cs="Arial"/>
          <w:sz w:val="20"/>
          <w:szCs w:val="20"/>
        </w:rPr>
        <w:t>Dodava</w:t>
      </w:r>
      <w:r w:rsidR="00906E5E" w:rsidRPr="00906E5E">
        <w:rPr>
          <w:rFonts w:ascii="Arial" w:hAnsi="Arial" w:cs="Arial"/>
          <w:sz w:val="20"/>
          <w:szCs w:val="20"/>
        </w:rPr>
        <w:t xml:space="preserve">telem, považuje se za den doručení oznámení den konkrétního určení vady. </w:t>
      </w:r>
    </w:p>
    <w:p w14:paraId="0B4892CF" w14:textId="0C6EC894"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Záruční doba počíná běžet dnem protokolárního předání a převzetí </w:t>
      </w:r>
      <w:r w:rsidR="00BC1817">
        <w:rPr>
          <w:rFonts w:ascii="Arial" w:hAnsi="Arial" w:cs="Arial"/>
          <w:sz w:val="20"/>
          <w:szCs w:val="20"/>
        </w:rPr>
        <w:t>předmětu smlouvy</w:t>
      </w:r>
      <w:r w:rsidRPr="00906E5E">
        <w:rPr>
          <w:rFonts w:ascii="Arial" w:hAnsi="Arial" w:cs="Arial"/>
          <w:sz w:val="20"/>
          <w:szCs w:val="20"/>
        </w:rPr>
        <w:t xml:space="preserve">. Záruka se vztahuje na vady </w:t>
      </w:r>
      <w:r w:rsidR="00BC1817">
        <w:rPr>
          <w:rFonts w:ascii="Arial" w:hAnsi="Arial" w:cs="Arial"/>
          <w:sz w:val="20"/>
          <w:szCs w:val="20"/>
        </w:rPr>
        <w:t>předmětu smlouvy</w:t>
      </w:r>
      <w:r w:rsidRPr="00906E5E">
        <w:rPr>
          <w:rFonts w:ascii="Arial" w:hAnsi="Arial" w:cs="Arial"/>
          <w:sz w:val="20"/>
          <w:szCs w:val="20"/>
        </w:rPr>
        <w:t xml:space="preserve">, které se projeví u </w:t>
      </w:r>
      <w:r w:rsidR="00BC1817">
        <w:rPr>
          <w:rFonts w:ascii="Arial" w:hAnsi="Arial" w:cs="Arial"/>
          <w:sz w:val="20"/>
          <w:szCs w:val="20"/>
        </w:rPr>
        <w:t>předmětu smlouvy</w:t>
      </w:r>
      <w:r w:rsidRPr="00906E5E">
        <w:rPr>
          <w:rFonts w:ascii="Arial" w:hAnsi="Arial" w:cs="Arial"/>
          <w:sz w:val="20"/>
          <w:szCs w:val="20"/>
        </w:rPr>
        <w:t xml:space="preserve"> během záruční doby s výjimkou vad, u nichž </w:t>
      </w:r>
      <w:r w:rsidR="007D71EF">
        <w:rPr>
          <w:rFonts w:ascii="Arial" w:hAnsi="Arial" w:cs="Arial"/>
          <w:sz w:val="20"/>
          <w:szCs w:val="20"/>
        </w:rPr>
        <w:t>Dodava</w:t>
      </w:r>
      <w:r w:rsidRPr="00906E5E">
        <w:rPr>
          <w:rFonts w:ascii="Arial" w:hAnsi="Arial" w:cs="Arial"/>
          <w:sz w:val="20"/>
          <w:szCs w:val="20"/>
        </w:rPr>
        <w:t>tel prokáže, že jejich vznik zavinil Objednatel. Objednatel musí prokázat plnění odborné údržby a pravidelné servisní údržby. Nároky z odpovědnosti za vady se nedotýkají nároků na náhradu škody nebo na smluvní pokutu.</w:t>
      </w:r>
    </w:p>
    <w:p w14:paraId="38719CEE" w14:textId="02B1644E" w:rsidR="00906E5E" w:rsidRDefault="004F5A4A"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Předmět smlouvy</w:t>
      </w:r>
      <w:r w:rsidR="00906E5E" w:rsidRPr="00906E5E">
        <w:rPr>
          <w:rFonts w:ascii="Arial" w:hAnsi="Arial" w:cs="Arial"/>
          <w:snapToGrid w:val="0"/>
          <w:sz w:val="20"/>
          <w:szCs w:val="20"/>
        </w:rPr>
        <w:t xml:space="preserve"> má vady, jestliže nebyl proveden řádně a předmět </w:t>
      </w:r>
      <w:r>
        <w:rPr>
          <w:rFonts w:ascii="Arial" w:hAnsi="Arial" w:cs="Arial"/>
          <w:snapToGrid w:val="0"/>
          <w:sz w:val="20"/>
          <w:szCs w:val="20"/>
        </w:rPr>
        <w:t>smlouvy</w:t>
      </w:r>
      <w:r w:rsidR="00906E5E" w:rsidRPr="00906E5E">
        <w:rPr>
          <w:rFonts w:ascii="Arial" w:hAnsi="Arial" w:cs="Arial"/>
          <w:sz w:val="20"/>
          <w:szCs w:val="20"/>
        </w:rPr>
        <w:t xml:space="preserve"> neodpovídá požadavkům kladeným na něj Smlouvou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6B60709E" w14:textId="6A61A90C"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Vadami se rozumí i nedodělky, tj. nedokončené práce či dílčí plnění, které nebrání řádnému užívání </w:t>
      </w:r>
      <w:r w:rsidR="00BC1817">
        <w:rPr>
          <w:rFonts w:ascii="Arial" w:hAnsi="Arial" w:cs="Arial"/>
          <w:snapToGrid w:val="0"/>
          <w:sz w:val="20"/>
          <w:szCs w:val="20"/>
        </w:rPr>
        <w:t>předmětu smlouvy</w:t>
      </w:r>
      <w:r w:rsidRPr="00906E5E">
        <w:rPr>
          <w:rFonts w:ascii="Arial" w:hAnsi="Arial" w:cs="Arial"/>
          <w:snapToGrid w:val="0"/>
          <w:sz w:val="20"/>
          <w:szCs w:val="20"/>
        </w:rPr>
        <w:t>.</w:t>
      </w:r>
    </w:p>
    <w:p w14:paraId="31ECCA58" w14:textId="7BD91303"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Drobné odchylky, které nemají jakýkoliv vliv jak na dílčí či celkovou technickou a technologickou funkčnost </w:t>
      </w:r>
      <w:r w:rsidR="00BC1817">
        <w:rPr>
          <w:rFonts w:ascii="Arial" w:hAnsi="Arial" w:cs="Arial"/>
          <w:snapToGrid w:val="0"/>
          <w:sz w:val="20"/>
          <w:szCs w:val="20"/>
        </w:rPr>
        <w:t>předmětu smlouvy</w:t>
      </w:r>
      <w:r w:rsidRPr="00906E5E">
        <w:rPr>
          <w:rFonts w:ascii="Arial" w:hAnsi="Arial" w:cs="Arial"/>
          <w:snapToGrid w:val="0"/>
          <w:sz w:val="20"/>
          <w:szCs w:val="20"/>
        </w:rPr>
        <w:t xml:space="preserve">, tak na zvýšení ceny plnění </w:t>
      </w:r>
      <w:r w:rsidR="007D71EF">
        <w:rPr>
          <w:rFonts w:ascii="Arial" w:hAnsi="Arial" w:cs="Arial"/>
          <w:snapToGrid w:val="0"/>
          <w:sz w:val="20"/>
          <w:szCs w:val="20"/>
        </w:rPr>
        <w:t>Dodava</w:t>
      </w:r>
      <w:r w:rsidRPr="00906E5E">
        <w:rPr>
          <w:rFonts w:ascii="Arial" w:hAnsi="Arial" w:cs="Arial"/>
          <w:snapToGrid w:val="0"/>
          <w:sz w:val="20"/>
          <w:szCs w:val="20"/>
        </w:rPr>
        <w:t xml:space="preserve">tele, se nepovažují za vady v případě, že s nimi vyjádřil Objednatel písemný souhlas za předpokladu, že tyto odchylky budou vyznačeny v PD skutečného provedení </w:t>
      </w:r>
      <w:r w:rsidR="00BC1817">
        <w:rPr>
          <w:rFonts w:ascii="Arial" w:hAnsi="Arial" w:cs="Arial"/>
          <w:snapToGrid w:val="0"/>
          <w:sz w:val="20"/>
          <w:szCs w:val="20"/>
        </w:rPr>
        <w:t>předmětu smlouvy</w:t>
      </w:r>
      <w:r w:rsidRPr="00906E5E">
        <w:rPr>
          <w:rFonts w:ascii="Arial" w:hAnsi="Arial" w:cs="Arial"/>
          <w:snapToGrid w:val="0"/>
          <w:sz w:val="20"/>
          <w:szCs w:val="20"/>
        </w:rPr>
        <w:t>.</w:t>
      </w:r>
    </w:p>
    <w:p w14:paraId="3AF53928" w14:textId="718605C8" w:rsidR="00906E5E" w:rsidRP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Dodava</w:t>
      </w:r>
      <w:r w:rsidR="00906E5E" w:rsidRPr="00906E5E">
        <w:rPr>
          <w:rFonts w:ascii="Arial" w:hAnsi="Arial" w:cs="Arial"/>
          <w:snapToGrid w:val="0"/>
          <w:sz w:val="20"/>
          <w:szCs w:val="20"/>
        </w:rPr>
        <w:t xml:space="preserve">tel se zavazuje, že </w:t>
      </w:r>
      <w:r w:rsidR="004F5A4A">
        <w:rPr>
          <w:rFonts w:ascii="Arial" w:hAnsi="Arial" w:cs="Arial"/>
          <w:snapToGrid w:val="0"/>
          <w:sz w:val="20"/>
          <w:szCs w:val="20"/>
        </w:rPr>
        <w:t>předmět smlouvy</w:t>
      </w:r>
      <w:r w:rsidR="00906E5E" w:rsidRPr="00906E5E">
        <w:rPr>
          <w:rFonts w:ascii="Arial" w:hAnsi="Arial" w:cs="Arial"/>
          <w:snapToGrid w:val="0"/>
          <w:sz w:val="20"/>
          <w:szCs w:val="20"/>
        </w:rPr>
        <w:t xml:space="preserve"> bude mít po dobu trvání záruční doby vlastnosti stanovené příslušnou PD a technickou dokumentací včetně jejich změn a doplňků, technickými normami, které se na jeho provedení vztahují, jinak vlastnosti a jakost odpovídající účelu Smlouvy a přiměřenou zvláštnostem </w:t>
      </w:r>
      <w:r w:rsidR="00BC1817">
        <w:rPr>
          <w:rFonts w:ascii="Arial" w:hAnsi="Arial" w:cs="Arial"/>
          <w:snapToGrid w:val="0"/>
          <w:sz w:val="20"/>
          <w:szCs w:val="20"/>
        </w:rPr>
        <w:t>předmětu smlouvy</w:t>
      </w:r>
      <w:r w:rsidR="00906E5E" w:rsidRPr="00906E5E">
        <w:rPr>
          <w:rFonts w:ascii="Arial" w:hAnsi="Arial" w:cs="Arial"/>
          <w:snapToGrid w:val="0"/>
          <w:sz w:val="20"/>
          <w:szCs w:val="20"/>
        </w:rPr>
        <w:t xml:space="preserve">, použité technologii, materiálu, pokynům a podkladům dodaným Objednatelem po celou dobu trvání záruky. Není-li stanoveno jinak, je </w:t>
      </w:r>
      <w:r>
        <w:rPr>
          <w:rFonts w:ascii="Arial" w:hAnsi="Arial" w:cs="Arial"/>
          <w:snapToGrid w:val="0"/>
          <w:sz w:val="20"/>
          <w:szCs w:val="20"/>
        </w:rPr>
        <w:t>Dodava</w:t>
      </w:r>
      <w:r w:rsidR="00906E5E" w:rsidRPr="00906E5E">
        <w:rPr>
          <w:rFonts w:ascii="Arial" w:hAnsi="Arial" w:cs="Arial"/>
          <w:snapToGrid w:val="0"/>
          <w:sz w:val="20"/>
          <w:szCs w:val="20"/>
        </w:rPr>
        <w:t xml:space="preserve">tel odpovědný za vady plnění podle </w:t>
      </w:r>
      <w:r w:rsidR="00906E5E" w:rsidRPr="00906E5E">
        <w:rPr>
          <w:rFonts w:ascii="Arial" w:hAnsi="Arial" w:cs="Arial"/>
          <w:b/>
          <w:snapToGrid w:val="0"/>
          <w:sz w:val="20"/>
          <w:szCs w:val="20"/>
        </w:rPr>
        <w:t>§§ 2615 – 2619 OZ a §§ 2629 – 2630 OZ.</w:t>
      </w:r>
    </w:p>
    <w:p w14:paraId="77165A8E" w14:textId="2934524B"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Záruční doba u dílčího prokazatelného vadného plnění neběží po dobu, po kterou Objednatel nemohl užívat část předmětu </w:t>
      </w:r>
      <w:r w:rsidR="00BC1817">
        <w:rPr>
          <w:rFonts w:ascii="Arial" w:hAnsi="Arial" w:cs="Arial"/>
          <w:sz w:val="20"/>
          <w:szCs w:val="20"/>
        </w:rPr>
        <w:t>smlouvy</w:t>
      </w:r>
      <w:r w:rsidRPr="00906E5E">
        <w:rPr>
          <w:rFonts w:ascii="Arial" w:hAnsi="Arial" w:cs="Arial"/>
          <w:sz w:val="20"/>
          <w:szCs w:val="20"/>
        </w:rPr>
        <w:t xml:space="preserve"> pro jeho vady, za které odpovídá </w:t>
      </w:r>
      <w:r w:rsidR="007D71EF">
        <w:rPr>
          <w:rFonts w:ascii="Arial" w:hAnsi="Arial" w:cs="Arial"/>
          <w:sz w:val="20"/>
          <w:szCs w:val="20"/>
        </w:rPr>
        <w:t>Dodava</w:t>
      </w:r>
      <w:r w:rsidRPr="00906E5E">
        <w:rPr>
          <w:rFonts w:ascii="Arial" w:hAnsi="Arial" w:cs="Arial"/>
          <w:sz w:val="20"/>
          <w:szCs w:val="20"/>
        </w:rPr>
        <w:t>tel.</w:t>
      </w:r>
    </w:p>
    <w:p w14:paraId="098D4C48" w14:textId="2A1EB11D"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Objednatel je oprávněn po zjištění vady plnění tyto vady bez zbytečného odkladu písemně reklamovat u </w:t>
      </w:r>
      <w:r w:rsidR="007D71EF">
        <w:rPr>
          <w:rFonts w:ascii="Arial" w:hAnsi="Arial" w:cs="Arial"/>
          <w:snapToGrid w:val="0"/>
          <w:sz w:val="20"/>
          <w:szCs w:val="20"/>
        </w:rPr>
        <w:t>Dodava</w:t>
      </w:r>
      <w:r w:rsidRPr="00906E5E">
        <w:rPr>
          <w:rFonts w:ascii="Arial" w:hAnsi="Arial" w:cs="Arial"/>
          <w:snapToGrid w:val="0"/>
          <w:sz w:val="20"/>
          <w:szCs w:val="20"/>
        </w:rPr>
        <w:t xml:space="preserve">tele, a to nejpozději do konce záruční doby a má právo volby o způsobu odstranění důsledku vadného plnění. V písemné reklamaci Objednatel vady popíše a uvede své požadavky, včetně termínu pro odstranění vad </w:t>
      </w:r>
      <w:r w:rsidR="007D71EF">
        <w:rPr>
          <w:rFonts w:ascii="Arial" w:hAnsi="Arial" w:cs="Arial"/>
          <w:snapToGrid w:val="0"/>
          <w:sz w:val="20"/>
          <w:szCs w:val="20"/>
        </w:rPr>
        <w:t>Dodava</w:t>
      </w:r>
      <w:r w:rsidRPr="00906E5E">
        <w:rPr>
          <w:rFonts w:ascii="Arial" w:hAnsi="Arial" w:cs="Arial"/>
          <w:snapToGrid w:val="0"/>
          <w:sz w:val="20"/>
          <w:szCs w:val="20"/>
        </w:rPr>
        <w:t>telem s tím, že je-li reklamace oprávněná, má právo:</w:t>
      </w:r>
    </w:p>
    <w:p w14:paraId="4B0BBD51" w14:textId="645BCA82" w:rsidR="00906E5E" w:rsidRPr="00906E5E" w:rsidRDefault="00906E5E" w:rsidP="00906E5E">
      <w:pPr>
        <w:pStyle w:val="Zkladntextodsazen21"/>
        <w:numPr>
          <w:ilvl w:val="2"/>
          <w:numId w:val="10"/>
        </w:numPr>
        <w:tabs>
          <w:tab w:val="left" w:pos="567"/>
        </w:tabs>
        <w:spacing w:after="240"/>
        <w:rPr>
          <w:rFonts w:ascii="Arial" w:hAnsi="Arial" w:cs="Arial"/>
          <w:snapToGrid w:val="0"/>
          <w:sz w:val="20"/>
          <w:szCs w:val="20"/>
        </w:rPr>
      </w:pPr>
      <w:r w:rsidRPr="00906E5E">
        <w:rPr>
          <w:rFonts w:ascii="Arial" w:hAnsi="Arial" w:cs="Arial"/>
          <w:snapToGrid w:val="0"/>
          <w:sz w:val="20"/>
          <w:szCs w:val="20"/>
        </w:rPr>
        <w:lastRenderedPageBreak/>
        <w:t xml:space="preserve">Je-li vadné plnění podstatným porušením Smlouvy </w:t>
      </w:r>
      <w:r w:rsidRPr="00906E5E">
        <w:rPr>
          <w:rFonts w:ascii="Arial" w:hAnsi="Arial" w:cs="Arial"/>
          <w:b/>
          <w:snapToGrid w:val="0"/>
          <w:sz w:val="20"/>
          <w:szCs w:val="20"/>
        </w:rPr>
        <w:t>(§ 2106 OZ),</w:t>
      </w:r>
      <w:r w:rsidRPr="00906E5E">
        <w:rPr>
          <w:rFonts w:ascii="Arial" w:hAnsi="Arial" w:cs="Arial"/>
          <w:snapToGrid w:val="0"/>
          <w:sz w:val="20"/>
          <w:szCs w:val="20"/>
        </w:rPr>
        <w:t xml:space="preserve"> vzniká Objednateli právo na: odstranění vady dodáním nové věci bez vady nebo dodáním chybějící věci,</w:t>
      </w:r>
    </w:p>
    <w:p w14:paraId="1C6ABC25" w14:textId="77777777" w:rsidR="00906E5E" w:rsidRPr="00906E5E" w:rsidRDefault="00906E5E" w:rsidP="00906E5E">
      <w:pPr>
        <w:numPr>
          <w:ilvl w:val="0"/>
          <w:numId w:val="23"/>
        </w:numPr>
        <w:tabs>
          <w:tab w:val="left" w:pos="0"/>
        </w:tabs>
        <w:suppressAutoHyphens w:val="0"/>
        <w:ind w:left="426" w:hanging="426"/>
        <w:jc w:val="both"/>
        <w:rPr>
          <w:rFonts w:ascii="Arial" w:hAnsi="Arial" w:cs="Arial"/>
          <w:snapToGrid w:val="0"/>
          <w:sz w:val="20"/>
          <w:szCs w:val="20"/>
        </w:rPr>
      </w:pPr>
      <w:r w:rsidRPr="00906E5E">
        <w:rPr>
          <w:rFonts w:ascii="Arial" w:hAnsi="Arial" w:cs="Arial"/>
          <w:snapToGrid w:val="0"/>
          <w:sz w:val="20"/>
          <w:szCs w:val="20"/>
        </w:rPr>
        <w:t>na odstranění vady opravou věci,</w:t>
      </w:r>
    </w:p>
    <w:p w14:paraId="45C0AA9D" w14:textId="77777777" w:rsidR="00906E5E" w:rsidRPr="00906E5E" w:rsidRDefault="00906E5E" w:rsidP="00906E5E">
      <w:pPr>
        <w:numPr>
          <w:ilvl w:val="0"/>
          <w:numId w:val="23"/>
        </w:numPr>
        <w:tabs>
          <w:tab w:val="left" w:pos="0"/>
        </w:tabs>
        <w:suppressAutoHyphens w:val="0"/>
        <w:ind w:left="426" w:hanging="426"/>
        <w:jc w:val="both"/>
        <w:rPr>
          <w:rFonts w:ascii="Arial" w:hAnsi="Arial" w:cs="Arial"/>
          <w:snapToGrid w:val="0"/>
          <w:sz w:val="20"/>
          <w:szCs w:val="20"/>
        </w:rPr>
      </w:pPr>
      <w:r w:rsidRPr="00906E5E">
        <w:rPr>
          <w:rFonts w:ascii="Arial" w:hAnsi="Arial" w:cs="Arial"/>
          <w:snapToGrid w:val="0"/>
          <w:sz w:val="20"/>
          <w:szCs w:val="20"/>
        </w:rPr>
        <w:t>na přiměřenou slevu ze sjednané ceny,</w:t>
      </w:r>
    </w:p>
    <w:p w14:paraId="333F1623" w14:textId="5FC3AD95" w:rsidR="00906E5E" w:rsidRPr="00906E5E" w:rsidRDefault="00906E5E" w:rsidP="00906E5E">
      <w:pPr>
        <w:numPr>
          <w:ilvl w:val="0"/>
          <w:numId w:val="23"/>
        </w:numPr>
        <w:tabs>
          <w:tab w:val="left" w:pos="0"/>
        </w:tabs>
        <w:suppressAutoHyphens w:val="0"/>
        <w:ind w:left="426" w:hanging="426"/>
        <w:jc w:val="both"/>
        <w:rPr>
          <w:rFonts w:ascii="Arial" w:hAnsi="Arial" w:cs="Arial"/>
          <w:snapToGrid w:val="0"/>
          <w:sz w:val="20"/>
          <w:szCs w:val="20"/>
        </w:rPr>
      </w:pPr>
      <w:r w:rsidRPr="00906E5E">
        <w:rPr>
          <w:rFonts w:ascii="Arial" w:hAnsi="Arial" w:cs="Arial"/>
          <w:snapToGrid w:val="0"/>
          <w:sz w:val="20"/>
          <w:szCs w:val="20"/>
        </w:rPr>
        <w:t>odstoupit od Smlouvy.</w:t>
      </w:r>
    </w:p>
    <w:p w14:paraId="05528BEA" w14:textId="7B65FF72" w:rsidR="00906E5E" w:rsidRPr="00906E5E" w:rsidRDefault="00906E5E" w:rsidP="00906E5E">
      <w:pPr>
        <w:autoSpaceDE w:val="0"/>
        <w:autoSpaceDN w:val="0"/>
        <w:adjustRightInd w:val="0"/>
        <w:spacing w:before="240" w:after="240"/>
        <w:jc w:val="both"/>
        <w:rPr>
          <w:rFonts w:ascii="Arial" w:hAnsi="Arial" w:cs="Arial"/>
          <w:sz w:val="20"/>
          <w:szCs w:val="20"/>
        </w:rPr>
      </w:pPr>
      <w:r w:rsidRPr="00906E5E">
        <w:rPr>
          <w:rFonts w:ascii="Arial" w:hAnsi="Arial" w:cs="Arial"/>
          <w:sz w:val="20"/>
          <w:szCs w:val="20"/>
        </w:rPr>
        <w:t>Objednatel je oprávněn vybrat si ten způsob vyřízení reklamace, který mu nejlépe vyhovuje.</w:t>
      </w:r>
    </w:p>
    <w:p w14:paraId="6BD525C0" w14:textId="478D297C" w:rsidR="00906E5E" w:rsidRPr="00906E5E" w:rsidRDefault="00906E5E" w:rsidP="00906E5E">
      <w:pPr>
        <w:pStyle w:val="Zkladntextodsazen21"/>
        <w:numPr>
          <w:ilvl w:val="2"/>
          <w:numId w:val="10"/>
        </w:numPr>
        <w:tabs>
          <w:tab w:val="left" w:pos="567"/>
        </w:tabs>
        <w:spacing w:after="240"/>
        <w:rPr>
          <w:rFonts w:ascii="Arial" w:hAnsi="Arial" w:cs="Arial"/>
          <w:sz w:val="20"/>
          <w:szCs w:val="20"/>
        </w:rPr>
      </w:pPr>
      <w:r w:rsidRPr="00906E5E">
        <w:rPr>
          <w:rFonts w:ascii="Arial" w:hAnsi="Arial" w:cs="Arial"/>
          <w:snapToGrid w:val="0"/>
          <w:sz w:val="20"/>
          <w:szCs w:val="20"/>
        </w:rPr>
        <w:t>Je-li vadné plnění nepodstatným porušením Smlouvy</w:t>
      </w:r>
      <w:r w:rsidRPr="00906E5E">
        <w:rPr>
          <w:rFonts w:ascii="Arial" w:hAnsi="Arial" w:cs="Arial"/>
          <w:b/>
          <w:snapToGrid w:val="0"/>
          <w:sz w:val="20"/>
          <w:szCs w:val="20"/>
        </w:rPr>
        <w:t xml:space="preserve"> (§ 2107 OZ),</w:t>
      </w:r>
      <w:r w:rsidRPr="00906E5E">
        <w:rPr>
          <w:rFonts w:ascii="Arial" w:hAnsi="Arial" w:cs="Arial"/>
          <w:snapToGrid w:val="0"/>
          <w:sz w:val="20"/>
          <w:szCs w:val="20"/>
        </w:rPr>
        <w:t xml:space="preserve"> vzniká Objednateli právo na odstranění vady nebo na přiměřenou slevu z</w:t>
      </w:r>
      <w:r>
        <w:rPr>
          <w:rFonts w:ascii="Arial" w:hAnsi="Arial" w:cs="Arial"/>
          <w:snapToGrid w:val="0"/>
          <w:sz w:val="20"/>
          <w:szCs w:val="20"/>
        </w:rPr>
        <w:t> </w:t>
      </w:r>
      <w:r w:rsidRPr="00906E5E">
        <w:rPr>
          <w:rFonts w:ascii="Arial" w:hAnsi="Arial" w:cs="Arial"/>
          <w:snapToGrid w:val="0"/>
          <w:sz w:val="20"/>
          <w:szCs w:val="20"/>
        </w:rPr>
        <w:t>cen</w:t>
      </w:r>
      <w:r>
        <w:rPr>
          <w:rFonts w:ascii="Arial" w:hAnsi="Arial" w:cs="Arial"/>
          <w:snapToGrid w:val="0"/>
          <w:sz w:val="20"/>
          <w:szCs w:val="20"/>
        </w:rPr>
        <w:t>y.</w:t>
      </w:r>
    </w:p>
    <w:p w14:paraId="438B1EB3" w14:textId="767D612D" w:rsidR="00906E5E" w:rsidRPr="00906E5E" w:rsidRDefault="00906E5E" w:rsidP="00906E5E">
      <w:pPr>
        <w:pStyle w:val="Zkladntextodsazen21"/>
        <w:numPr>
          <w:ilvl w:val="2"/>
          <w:numId w:val="10"/>
        </w:numPr>
        <w:tabs>
          <w:tab w:val="left" w:pos="567"/>
        </w:tabs>
        <w:spacing w:after="240"/>
        <w:rPr>
          <w:rFonts w:ascii="Arial" w:hAnsi="Arial" w:cs="Arial"/>
          <w:sz w:val="20"/>
          <w:szCs w:val="20"/>
        </w:rPr>
      </w:pPr>
      <w:r w:rsidRPr="00906E5E">
        <w:rPr>
          <w:rFonts w:ascii="Arial" w:hAnsi="Arial" w:cs="Arial"/>
          <w:snapToGrid w:val="0"/>
          <w:sz w:val="20"/>
          <w:szCs w:val="20"/>
        </w:rPr>
        <w:t>Výše uvedenými ujednáními v </w:t>
      </w:r>
      <w:r w:rsidRPr="00906E5E">
        <w:rPr>
          <w:rFonts w:ascii="Arial" w:hAnsi="Arial" w:cs="Arial"/>
          <w:b/>
          <w:snapToGrid w:val="0"/>
          <w:sz w:val="20"/>
          <w:szCs w:val="20"/>
        </w:rPr>
        <w:t>čl. XVI. body 16.8.1 a 16.8.2</w:t>
      </w:r>
      <w:r w:rsidRPr="00906E5E">
        <w:rPr>
          <w:rFonts w:ascii="Arial" w:hAnsi="Arial" w:cs="Arial"/>
          <w:snapToGrid w:val="0"/>
          <w:sz w:val="20"/>
          <w:szCs w:val="20"/>
        </w:rPr>
        <w:t xml:space="preserve"> OP není dotčeno ust. </w:t>
      </w:r>
      <w:r w:rsidRPr="00906E5E">
        <w:rPr>
          <w:rFonts w:ascii="Arial" w:hAnsi="Arial" w:cs="Arial"/>
          <w:b/>
          <w:snapToGrid w:val="0"/>
          <w:sz w:val="20"/>
          <w:szCs w:val="20"/>
        </w:rPr>
        <w:t>§ 2629 a § 2630 OZ o vadách stavby</w:t>
      </w:r>
      <w:r>
        <w:rPr>
          <w:rFonts w:ascii="Arial" w:hAnsi="Arial" w:cs="Arial"/>
          <w:b/>
          <w:snapToGrid w:val="0"/>
          <w:sz w:val="20"/>
          <w:szCs w:val="20"/>
        </w:rPr>
        <w:t>.</w:t>
      </w:r>
    </w:p>
    <w:p w14:paraId="44B1ABE3" w14:textId="276BB1B1"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Dodava</w:t>
      </w:r>
      <w:r w:rsidR="00906E5E" w:rsidRPr="00906E5E">
        <w:rPr>
          <w:rFonts w:ascii="Arial" w:hAnsi="Arial" w:cs="Arial"/>
          <w:snapToGrid w:val="0"/>
          <w:sz w:val="20"/>
          <w:szCs w:val="20"/>
        </w:rPr>
        <w:t xml:space="preserve">tel je povinen do 5 </w:t>
      </w:r>
      <w:r w:rsidR="00906E5E" w:rsidRPr="00906E5E">
        <w:rPr>
          <w:rFonts w:ascii="Arial" w:hAnsi="Arial" w:cs="Arial"/>
          <w:sz w:val="20"/>
          <w:szCs w:val="20"/>
        </w:rPr>
        <w:t>kalendářních</w:t>
      </w:r>
      <w:r w:rsidR="00906E5E" w:rsidRPr="00906E5E">
        <w:rPr>
          <w:rFonts w:ascii="Arial" w:hAnsi="Arial" w:cs="Arial"/>
          <w:snapToGrid w:val="0"/>
          <w:sz w:val="20"/>
          <w:szCs w:val="20"/>
        </w:rPr>
        <w:t xml:space="preserve"> dnů ode dne obdržení reklamace zaslat Objednateli své písemné stanovisko s uvedením, zda reklamaci uznává nebo sdělí Objednateli své námitky spolu s jejich odůvodněním. </w:t>
      </w:r>
      <w:r>
        <w:rPr>
          <w:rFonts w:ascii="Arial" w:hAnsi="Arial" w:cs="Arial"/>
          <w:snapToGrid w:val="0"/>
          <w:sz w:val="20"/>
          <w:szCs w:val="20"/>
        </w:rPr>
        <w:t>Dodava</w:t>
      </w:r>
      <w:r w:rsidR="00906E5E" w:rsidRPr="00906E5E">
        <w:rPr>
          <w:rFonts w:ascii="Arial" w:hAnsi="Arial" w:cs="Arial"/>
          <w:snapToGrid w:val="0"/>
          <w:sz w:val="20"/>
          <w:szCs w:val="20"/>
        </w:rPr>
        <w:t xml:space="preserve">tel se zavazuje zahájit odstranění vad </w:t>
      </w:r>
      <w:r w:rsidR="00BC1817">
        <w:rPr>
          <w:rFonts w:ascii="Arial" w:hAnsi="Arial" w:cs="Arial"/>
          <w:snapToGrid w:val="0"/>
          <w:sz w:val="20"/>
          <w:szCs w:val="20"/>
        </w:rPr>
        <w:t>předmětu smlouvy</w:t>
      </w:r>
      <w:r w:rsidR="00906E5E" w:rsidRPr="00906E5E">
        <w:rPr>
          <w:rFonts w:ascii="Arial" w:hAnsi="Arial" w:cs="Arial"/>
          <w:snapToGrid w:val="0"/>
          <w:sz w:val="20"/>
          <w:szCs w:val="20"/>
        </w:rPr>
        <w:t xml:space="preserve"> nejpozději do 10 </w:t>
      </w:r>
      <w:r w:rsidR="00906E5E" w:rsidRPr="00906E5E">
        <w:rPr>
          <w:rFonts w:ascii="Arial" w:hAnsi="Arial" w:cs="Arial"/>
          <w:sz w:val="20"/>
          <w:szCs w:val="20"/>
        </w:rPr>
        <w:t>kalendářních</w:t>
      </w:r>
      <w:r w:rsidR="00906E5E" w:rsidRPr="00906E5E">
        <w:rPr>
          <w:rFonts w:ascii="Arial" w:hAnsi="Arial" w:cs="Arial"/>
          <w:snapToGrid w:val="0"/>
          <w:sz w:val="20"/>
          <w:szCs w:val="20"/>
        </w:rPr>
        <w:t xml:space="preserve"> dnů od obdržení reklamace, a to i tehdy, neuznává-li odpovědnost za své vady. V případě odstranění vady dodáním náhradního plnění běží pro toto náhradní plnění nová záruční doba a to ode dne převzetí nového plnění Objednatelem.</w:t>
      </w:r>
      <w:r w:rsidR="00906E5E" w:rsidRPr="00906E5E">
        <w:rPr>
          <w:rFonts w:ascii="Arial" w:hAnsi="Arial" w:cs="Arial"/>
          <w:sz w:val="20"/>
          <w:szCs w:val="20"/>
        </w:rPr>
        <w:t xml:space="preserve"> </w:t>
      </w:r>
      <w:r>
        <w:rPr>
          <w:rFonts w:ascii="Arial" w:hAnsi="Arial" w:cs="Arial"/>
          <w:sz w:val="20"/>
          <w:szCs w:val="20"/>
        </w:rPr>
        <w:t>Dodava</w:t>
      </w:r>
      <w:r w:rsidR="00906E5E" w:rsidRPr="00906E5E">
        <w:rPr>
          <w:rFonts w:ascii="Arial" w:hAnsi="Arial" w:cs="Arial"/>
          <w:sz w:val="20"/>
          <w:szCs w:val="20"/>
        </w:rPr>
        <w:t xml:space="preserve">tel písemně navrhne, do kterého termínu vadu(y) odstraní. Náklady na odstranění reklamované vady nese </w:t>
      </w:r>
      <w:r>
        <w:rPr>
          <w:rFonts w:ascii="Arial" w:hAnsi="Arial" w:cs="Arial"/>
          <w:sz w:val="20"/>
          <w:szCs w:val="20"/>
        </w:rPr>
        <w:t>Dodava</w:t>
      </w:r>
      <w:r w:rsidR="00906E5E" w:rsidRPr="00906E5E">
        <w:rPr>
          <w:rFonts w:ascii="Arial" w:hAnsi="Arial" w:cs="Arial"/>
          <w:sz w:val="20"/>
          <w:szCs w:val="20"/>
        </w:rPr>
        <w:t>tel i ve sporných případech až do rozhodnutí příslušného soudu dle OP.</w:t>
      </w:r>
    </w:p>
    <w:p w14:paraId="63120ADB" w14:textId="1FC2BEE0" w:rsidR="00906E5E" w:rsidRDefault="00906E5E" w:rsidP="00906E5E">
      <w:pPr>
        <w:pStyle w:val="Zkladntextodsazen21"/>
        <w:numPr>
          <w:ilvl w:val="1"/>
          <w:numId w:val="10"/>
        </w:numPr>
        <w:tabs>
          <w:tab w:val="left" w:pos="567"/>
        </w:tabs>
        <w:ind w:left="0" w:firstLine="0"/>
        <w:rPr>
          <w:rFonts w:ascii="Arial" w:hAnsi="Arial" w:cs="Arial"/>
          <w:sz w:val="20"/>
          <w:szCs w:val="20"/>
        </w:rPr>
      </w:pPr>
      <w:r w:rsidRPr="00906E5E">
        <w:rPr>
          <w:rFonts w:ascii="Arial" w:hAnsi="Arial" w:cs="Arial"/>
          <w:snapToGrid w:val="0"/>
          <w:sz w:val="20"/>
          <w:szCs w:val="20"/>
        </w:rPr>
        <w:t xml:space="preserve">Není-li v uzavřené Smlouvě stanovena délka záruční lhůty jinak, pak dle OP je délka záruční lhůty </w:t>
      </w:r>
      <w:r w:rsidRPr="00906E5E">
        <w:rPr>
          <w:rFonts w:ascii="Arial" w:hAnsi="Arial" w:cs="Arial"/>
          <w:b/>
          <w:snapToGrid w:val="0"/>
          <w:sz w:val="20"/>
          <w:szCs w:val="20"/>
        </w:rPr>
        <w:t>60 měsíců</w:t>
      </w:r>
      <w:r w:rsidRPr="00906E5E">
        <w:rPr>
          <w:rFonts w:ascii="Arial" w:hAnsi="Arial" w:cs="Arial"/>
          <w:snapToGrid w:val="0"/>
          <w:sz w:val="20"/>
          <w:szCs w:val="20"/>
        </w:rPr>
        <w:t xml:space="preserve"> a počíná běžet od protokolárního převzetí celého předmětu </w:t>
      </w:r>
      <w:r w:rsidR="00BC1817">
        <w:rPr>
          <w:rFonts w:ascii="Arial" w:hAnsi="Arial" w:cs="Arial"/>
          <w:snapToGrid w:val="0"/>
          <w:sz w:val="20"/>
          <w:szCs w:val="20"/>
        </w:rPr>
        <w:t>smlouvy</w:t>
      </w:r>
      <w:r w:rsidRPr="00906E5E">
        <w:rPr>
          <w:rFonts w:ascii="Arial" w:hAnsi="Arial" w:cs="Arial"/>
          <w:snapToGrid w:val="0"/>
          <w:sz w:val="20"/>
          <w:szCs w:val="20"/>
        </w:rPr>
        <w:t xml:space="preserve"> Objednatelem, </w:t>
      </w:r>
      <w:r w:rsidRPr="00906E5E">
        <w:rPr>
          <w:rFonts w:ascii="Arial" w:hAnsi="Arial" w:cs="Arial"/>
          <w:sz w:val="20"/>
          <w:szCs w:val="20"/>
        </w:rPr>
        <w:t>s výjimkou</w:t>
      </w:r>
      <w:r w:rsidRPr="00906E5E">
        <w:rPr>
          <w:rFonts w:ascii="Arial" w:hAnsi="Arial" w:cs="Arial"/>
          <w:b/>
          <w:bCs/>
          <w:sz w:val="20"/>
          <w:szCs w:val="20"/>
        </w:rPr>
        <w:t xml:space="preserve"> </w:t>
      </w:r>
      <w:r w:rsidRPr="00906E5E">
        <w:rPr>
          <w:rFonts w:ascii="Arial" w:hAnsi="Arial" w:cs="Arial"/>
          <w:sz w:val="20"/>
          <w:szCs w:val="20"/>
        </w:rPr>
        <w:t xml:space="preserve">záruky na ve Smlouvě vyjmenované části </w:t>
      </w:r>
      <w:r w:rsidR="00BC1817">
        <w:rPr>
          <w:rFonts w:ascii="Arial" w:hAnsi="Arial" w:cs="Arial"/>
          <w:sz w:val="20"/>
          <w:szCs w:val="20"/>
        </w:rPr>
        <w:t>předmětu smlouvy</w:t>
      </w:r>
      <w:r w:rsidRPr="00906E5E">
        <w:rPr>
          <w:rFonts w:ascii="Arial" w:hAnsi="Arial" w:cs="Arial"/>
          <w:sz w:val="20"/>
          <w:szCs w:val="20"/>
        </w:rPr>
        <w:t xml:space="preserve">, jako je např. mikrokoberec, izolace na mostní konstrukci atd., kde je poskytnuta záruka v jiné délce od protokolárního předání a převzetí </w:t>
      </w:r>
      <w:r w:rsidR="00BC1817">
        <w:rPr>
          <w:rFonts w:ascii="Arial" w:hAnsi="Arial" w:cs="Arial"/>
          <w:sz w:val="20"/>
          <w:szCs w:val="20"/>
        </w:rPr>
        <w:t>předmětu smlouvy</w:t>
      </w:r>
      <w:r w:rsidRPr="00906E5E">
        <w:rPr>
          <w:rFonts w:ascii="Arial" w:hAnsi="Arial" w:cs="Arial"/>
          <w:sz w:val="20"/>
          <w:szCs w:val="20"/>
        </w:rPr>
        <w:t xml:space="preserve">. Záruční doba neběží po dobu, po kterou Objednatel nemohl předmět </w:t>
      </w:r>
      <w:r w:rsidR="00BC1817">
        <w:rPr>
          <w:rFonts w:ascii="Arial" w:hAnsi="Arial" w:cs="Arial"/>
          <w:sz w:val="20"/>
          <w:szCs w:val="20"/>
        </w:rPr>
        <w:t>smlouvy</w:t>
      </w:r>
      <w:r w:rsidRPr="00906E5E">
        <w:rPr>
          <w:rFonts w:ascii="Arial" w:hAnsi="Arial" w:cs="Arial"/>
          <w:sz w:val="20"/>
          <w:szCs w:val="20"/>
        </w:rPr>
        <w:t xml:space="preserve"> užívat pro vady </w:t>
      </w:r>
      <w:r w:rsidR="00BC1817">
        <w:rPr>
          <w:rFonts w:ascii="Arial" w:hAnsi="Arial" w:cs="Arial"/>
          <w:sz w:val="20"/>
          <w:szCs w:val="20"/>
        </w:rPr>
        <w:t>předmětu smlouvy</w:t>
      </w:r>
      <w:r w:rsidRPr="00906E5E">
        <w:rPr>
          <w:rFonts w:ascii="Arial" w:hAnsi="Arial" w:cs="Arial"/>
          <w:sz w:val="20"/>
          <w:szCs w:val="20"/>
        </w:rPr>
        <w:t xml:space="preserve">, za které </w:t>
      </w:r>
      <w:r w:rsidR="007D71EF">
        <w:rPr>
          <w:rFonts w:ascii="Arial" w:hAnsi="Arial" w:cs="Arial"/>
          <w:sz w:val="20"/>
          <w:szCs w:val="20"/>
        </w:rPr>
        <w:t>Dodava</w:t>
      </w:r>
      <w:r w:rsidRPr="00906E5E">
        <w:rPr>
          <w:rFonts w:ascii="Arial" w:hAnsi="Arial" w:cs="Arial"/>
          <w:sz w:val="20"/>
          <w:szCs w:val="20"/>
        </w:rPr>
        <w:t>tel odpovídá.</w:t>
      </w:r>
    </w:p>
    <w:p w14:paraId="1BD1B109" w14:textId="77777777" w:rsidR="00906E5E" w:rsidRDefault="00906E5E" w:rsidP="00906E5E">
      <w:pPr>
        <w:pStyle w:val="Zkladntextodsazen21"/>
        <w:tabs>
          <w:tab w:val="left" w:pos="567"/>
        </w:tabs>
        <w:spacing w:after="240"/>
        <w:ind w:firstLine="0"/>
        <w:rPr>
          <w:rFonts w:ascii="Arial" w:hAnsi="Arial" w:cs="Arial"/>
          <w:sz w:val="20"/>
          <w:szCs w:val="20"/>
        </w:rPr>
      </w:pPr>
      <w:r w:rsidRPr="00906E5E">
        <w:rPr>
          <w:rFonts w:ascii="Arial" w:hAnsi="Arial" w:cs="Arial"/>
          <w:sz w:val="20"/>
          <w:szCs w:val="20"/>
        </w:rPr>
        <w:t>Záruční doba namontované technologie a výrobků, které s provozem této technologie bezprostředně souvisí, se řídí záručními podmínkami výrobce, popř. dodavatele tohoto zboží či technologie.</w:t>
      </w:r>
    </w:p>
    <w:p w14:paraId="412D05AB" w14:textId="43462D9E"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Neodstraní-li </w:t>
      </w:r>
      <w:r w:rsidR="007D71EF">
        <w:rPr>
          <w:rFonts w:ascii="Arial" w:hAnsi="Arial" w:cs="Arial"/>
          <w:snapToGrid w:val="0"/>
          <w:sz w:val="20"/>
          <w:szCs w:val="20"/>
        </w:rPr>
        <w:t>Dodava</w:t>
      </w:r>
      <w:r w:rsidRPr="00906E5E">
        <w:rPr>
          <w:rFonts w:ascii="Arial" w:hAnsi="Arial" w:cs="Arial"/>
          <w:snapToGrid w:val="0"/>
          <w:sz w:val="20"/>
          <w:szCs w:val="20"/>
        </w:rPr>
        <w:t xml:space="preserve">tel reklamované vady či v Objednatelem stanovené lhůtě přiměřeně dle charakteru vad, nebo oznámí-li před jejím uplynutím, že vady neodstraní, má Objednatel kromě výše uvedených práv rovněž právo zadat provedení oprav jinému </w:t>
      </w:r>
      <w:r w:rsidR="007D71EF">
        <w:rPr>
          <w:rFonts w:ascii="Arial" w:hAnsi="Arial" w:cs="Arial"/>
          <w:snapToGrid w:val="0"/>
          <w:sz w:val="20"/>
          <w:szCs w:val="20"/>
        </w:rPr>
        <w:t>Dodava</w:t>
      </w:r>
      <w:r w:rsidRPr="00906E5E">
        <w:rPr>
          <w:rFonts w:ascii="Arial" w:hAnsi="Arial" w:cs="Arial"/>
          <w:snapToGrid w:val="0"/>
          <w:sz w:val="20"/>
          <w:szCs w:val="20"/>
        </w:rPr>
        <w:t xml:space="preserve">teli. Objednateli v takovém případě vzniká nárok, aby mu </w:t>
      </w:r>
      <w:r w:rsidR="007D71EF">
        <w:rPr>
          <w:rFonts w:ascii="Arial" w:hAnsi="Arial" w:cs="Arial"/>
          <w:snapToGrid w:val="0"/>
          <w:sz w:val="20"/>
          <w:szCs w:val="20"/>
        </w:rPr>
        <w:t>Dodava</w:t>
      </w:r>
      <w:r w:rsidRPr="00906E5E">
        <w:rPr>
          <w:rFonts w:ascii="Arial" w:hAnsi="Arial" w:cs="Arial"/>
          <w:snapToGrid w:val="0"/>
          <w:sz w:val="20"/>
          <w:szCs w:val="20"/>
        </w:rPr>
        <w:t xml:space="preserve">tel zaplatil částku připadající na cenu, kterou Objednatel třetí osobě v důsledku tohoto postupu zaplatí; nárok Objednatele účtovat </w:t>
      </w:r>
      <w:r w:rsidR="007D71EF">
        <w:rPr>
          <w:rFonts w:ascii="Arial" w:hAnsi="Arial" w:cs="Arial"/>
          <w:snapToGrid w:val="0"/>
          <w:sz w:val="20"/>
          <w:szCs w:val="20"/>
        </w:rPr>
        <w:t>Dodava</w:t>
      </w:r>
      <w:r w:rsidRPr="00906E5E">
        <w:rPr>
          <w:rFonts w:ascii="Arial" w:hAnsi="Arial" w:cs="Arial"/>
          <w:snapToGrid w:val="0"/>
          <w:sz w:val="20"/>
          <w:szCs w:val="20"/>
        </w:rPr>
        <w:t>teli smluvní pokutu v tomto případě nezaniká.</w:t>
      </w:r>
    </w:p>
    <w:p w14:paraId="19E4D9BA" w14:textId="30FC6A3A" w:rsidR="00906E5E" w:rsidRPr="00906E5E" w:rsidRDefault="00FA6CEE"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Práva a povinnosti z</w:t>
      </w:r>
      <w:r w:rsidR="00906E5E" w:rsidRPr="00906E5E">
        <w:rPr>
          <w:rFonts w:ascii="Arial" w:hAnsi="Arial" w:cs="Arial"/>
          <w:snapToGrid w:val="0"/>
          <w:sz w:val="20"/>
          <w:szCs w:val="20"/>
        </w:rPr>
        <w:t xml:space="preserve"> </w:t>
      </w:r>
      <w:r w:rsidR="007D71EF">
        <w:rPr>
          <w:rFonts w:ascii="Arial" w:hAnsi="Arial" w:cs="Arial"/>
          <w:snapToGrid w:val="0"/>
          <w:sz w:val="20"/>
          <w:szCs w:val="20"/>
        </w:rPr>
        <w:t>Dodava</w:t>
      </w:r>
      <w:r w:rsidR="00906E5E" w:rsidRPr="00906E5E">
        <w:rPr>
          <w:rFonts w:ascii="Arial" w:hAnsi="Arial" w:cs="Arial"/>
          <w:snapToGrid w:val="0"/>
          <w:sz w:val="20"/>
          <w:szCs w:val="20"/>
        </w:rPr>
        <w:t xml:space="preserve">telem poskytnuté záruky nezanikají, ohledně Objednateli předaného předmětu </w:t>
      </w:r>
      <w:r w:rsidR="00BC1817">
        <w:rPr>
          <w:rFonts w:ascii="Arial" w:hAnsi="Arial" w:cs="Arial"/>
          <w:snapToGrid w:val="0"/>
          <w:sz w:val="20"/>
          <w:szCs w:val="20"/>
        </w:rPr>
        <w:t>smlouvy</w:t>
      </w:r>
      <w:r w:rsidR="00906E5E" w:rsidRPr="00906E5E">
        <w:rPr>
          <w:rFonts w:ascii="Arial" w:hAnsi="Arial" w:cs="Arial"/>
          <w:snapToGrid w:val="0"/>
          <w:sz w:val="20"/>
          <w:szCs w:val="20"/>
        </w:rPr>
        <w:t>, ani pro případ odstoupení jedné ze stran od Smlouvy. Nároky z odpovědnosti za vady se nedotýkají nároků na náhradu škody nebo na smluvní pokuty dle OP.</w:t>
      </w:r>
    </w:p>
    <w:p w14:paraId="1C7C8043" w14:textId="37F8D7F3"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V období posledního měsíce záruční lhůty je </w:t>
      </w:r>
      <w:r w:rsidR="007D71EF">
        <w:rPr>
          <w:rFonts w:ascii="Arial" w:hAnsi="Arial" w:cs="Arial"/>
          <w:sz w:val="20"/>
          <w:szCs w:val="20"/>
        </w:rPr>
        <w:t>Dodava</w:t>
      </w:r>
      <w:r w:rsidRPr="00906E5E">
        <w:rPr>
          <w:rFonts w:ascii="Arial" w:hAnsi="Arial" w:cs="Arial"/>
          <w:sz w:val="20"/>
          <w:szCs w:val="20"/>
        </w:rPr>
        <w:t xml:space="preserve">tel povinen provést s Objednatelem ve smyslu vyhlášky č. 104/1997 Sb. hlavní prohlídku předmětu </w:t>
      </w:r>
      <w:r w:rsidR="00BC1817">
        <w:rPr>
          <w:rFonts w:ascii="Arial" w:hAnsi="Arial" w:cs="Arial"/>
          <w:sz w:val="20"/>
          <w:szCs w:val="20"/>
        </w:rPr>
        <w:t>smlouvy</w:t>
      </w:r>
      <w:r w:rsidRPr="00906E5E">
        <w:rPr>
          <w:rFonts w:ascii="Arial" w:hAnsi="Arial" w:cs="Arial"/>
          <w:sz w:val="20"/>
          <w:szCs w:val="20"/>
        </w:rPr>
        <w:t>, konstrukcí a zařízení. Na základě této prohlídky bude sepsán protokol o splnění záručních podmínek, popřípadě budou vyjmenovány zjištěné záruční závady a stanoven režim jejich odstranění.</w:t>
      </w:r>
    </w:p>
    <w:p w14:paraId="12D908FA" w14:textId="0FBB9A24"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odpovídá za vady, jež má </w:t>
      </w:r>
      <w:r w:rsidR="004F5A4A">
        <w:rPr>
          <w:rFonts w:ascii="Arial" w:hAnsi="Arial" w:cs="Arial"/>
          <w:sz w:val="20"/>
          <w:szCs w:val="20"/>
        </w:rPr>
        <w:t>předmět smlouvy</w:t>
      </w:r>
      <w:r w:rsidR="00906E5E" w:rsidRPr="00906E5E">
        <w:rPr>
          <w:rFonts w:ascii="Arial" w:hAnsi="Arial" w:cs="Arial"/>
          <w:sz w:val="20"/>
          <w:szCs w:val="20"/>
        </w:rPr>
        <w:t xml:space="preserve"> v době jeho předání a dále odpovídá za vady </w:t>
      </w:r>
      <w:r w:rsidR="00BC1817">
        <w:rPr>
          <w:rFonts w:ascii="Arial" w:hAnsi="Arial" w:cs="Arial"/>
          <w:sz w:val="20"/>
          <w:szCs w:val="20"/>
        </w:rPr>
        <w:t>předmětu smlouvy</w:t>
      </w:r>
      <w:r w:rsidR="00906E5E" w:rsidRPr="00906E5E">
        <w:rPr>
          <w:rFonts w:ascii="Arial" w:hAnsi="Arial" w:cs="Arial"/>
          <w:sz w:val="20"/>
          <w:szCs w:val="20"/>
        </w:rPr>
        <w:t xml:space="preserve"> zjištěné v záruční době. </w:t>
      </w:r>
      <w:r>
        <w:rPr>
          <w:rFonts w:ascii="Arial" w:hAnsi="Arial" w:cs="Arial"/>
          <w:sz w:val="20"/>
          <w:szCs w:val="20"/>
        </w:rPr>
        <w:t>Dodava</w:t>
      </w:r>
      <w:r w:rsidR="00906E5E" w:rsidRPr="00906E5E">
        <w:rPr>
          <w:rFonts w:ascii="Arial" w:hAnsi="Arial" w:cs="Arial"/>
          <w:sz w:val="20"/>
          <w:szCs w:val="20"/>
        </w:rPr>
        <w:t xml:space="preserve">tel se zavazuje, že </w:t>
      </w:r>
      <w:r w:rsidR="004F5A4A">
        <w:rPr>
          <w:rFonts w:ascii="Arial" w:hAnsi="Arial" w:cs="Arial"/>
          <w:sz w:val="20"/>
          <w:szCs w:val="20"/>
        </w:rPr>
        <w:t>předmět smlouvy</w:t>
      </w:r>
      <w:r w:rsidR="00906E5E" w:rsidRPr="00906E5E">
        <w:rPr>
          <w:rFonts w:ascii="Arial" w:hAnsi="Arial" w:cs="Arial"/>
          <w:sz w:val="20"/>
          <w:szCs w:val="20"/>
        </w:rPr>
        <w:t xml:space="preserve"> bude mít po dobu trvání záruční doby vlastnosti stanovené příslušnou PD a jinou dokumentací včetně jejich změn a doplňků, technickými normami, které se na jeho provedení vztahují, jinak vlastnosti a jakost odpovídající účelu Smlouvy a přiměřenou zvláštnostem </w:t>
      </w:r>
      <w:r w:rsidR="00BC1817">
        <w:rPr>
          <w:rFonts w:ascii="Arial" w:hAnsi="Arial" w:cs="Arial"/>
          <w:sz w:val="20"/>
          <w:szCs w:val="20"/>
        </w:rPr>
        <w:t>předmětu smlouvy</w:t>
      </w:r>
      <w:r w:rsidR="00906E5E" w:rsidRPr="00906E5E">
        <w:rPr>
          <w:rFonts w:ascii="Arial" w:hAnsi="Arial" w:cs="Arial"/>
          <w:sz w:val="20"/>
          <w:szCs w:val="20"/>
        </w:rPr>
        <w:t>, použité technologii, materiálu, pokynům a podkladům dodaným Objednatelem po celou dobu trvání záruky</w:t>
      </w:r>
    </w:p>
    <w:p w14:paraId="518E4320" w14:textId="279A8409"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neodpovídá za vady </w:t>
      </w:r>
      <w:r w:rsidR="00BC1817">
        <w:rPr>
          <w:rFonts w:ascii="Arial" w:hAnsi="Arial" w:cs="Arial"/>
          <w:sz w:val="20"/>
          <w:szCs w:val="20"/>
        </w:rPr>
        <w:t>předmětu smlouvy</w:t>
      </w:r>
      <w:r w:rsidR="00906E5E" w:rsidRPr="00906E5E">
        <w:rPr>
          <w:rFonts w:ascii="Arial" w:hAnsi="Arial" w:cs="Arial"/>
          <w:sz w:val="20"/>
          <w:szCs w:val="20"/>
        </w:rPr>
        <w:t xml:space="preserve">, jestliže tyto vady byly způsobeny použitím věcí předaných mu ke zpracování Objednatelem v případě, že </w:t>
      </w:r>
      <w:r>
        <w:rPr>
          <w:rFonts w:ascii="Arial" w:hAnsi="Arial" w:cs="Arial"/>
          <w:sz w:val="20"/>
          <w:szCs w:val="20"/>
        </w:rPr>
        <w:t>Dodava</w:t>
      </w:r>
      <w:r w:rsidR="00906E5E" w:rsidRPr="00906E5E">
        <w:rPr>
          <w:rFonts w:ascii="Arial" w:hAnsi="Arial" w:cs="Arial"/>
          <w:sz w:val="20"/>
          <w:szCs w:val="20"/>
        </w:rPr>
        <w:t xml:space="preserve">tel ani při vynaložení odborné péče nevhodnost těchto věcí nemohl zjistit nebo na ně upozornil a Objednatel na jejich použití trval. </w:t>
      </w:r>
      <w:r>
        <w:rPr>
          <w:rFonts w:ascii="Arial" w:hAnsi="Arial" w:cs="Arial"/>
          <w:sz w:val="20"/>
          <w:szCs w:val="20"/>
        </w:rPr>
        <w:t>Dodava</w:t>
      </w:r>
      <w:r w:rsidR="00906E5E" w:rsidRPr="00906E5E">
        <w:rPr>
          <w:rFonts w:ascii="Arial" w:hAnsi="Arial" w:cs="Arial"/>
          <w:sz w:val="20"/>
          <w:szCs w:val="20"/>
        </w:rPr>
        <w:t xml:space="preserve">tel rovněž neodpovídá za vady způsobené dodržením nevhodných pokynů daných mu Objednatelem, jestliže </w:t>
      </w:r>
      <w:r>
        <w:rPr>
          <w:rFonts w:ascii="Arial" w:hAnsi="Arial" w:cs="Arial"/>
          <w:sz w:val="20"/>
          <w:szCs w:val="20"/>
        </w:rPr>
        <w:lastRenderedPageBreak/>
        <w:t>Dodava</w:t>
      </w:r>
      <w:r w:rsidR="00906E5E" w:rsidRPr="00906E5E">
        <w:rPr>
          <w:rFonts w:ascii="Arial" w:hAnsi="Arial" w:cs="Arial"/>
          <w:sz w:val="20"/>
          <w:szCs w:val="20"/>
        </w:rPr>
        <w:t xml:space="preserve">tel na nevhodnost těchto pokynů písemně upozornil a Objednatel na jejich dodržení trval nebo jestliže </w:t>
      </w:r>
      <w:r>
        <w:rPr>
          <w:rFonts w:ascii="Arial" w:hAnsi="Arial" w:cs="Arial"/>
          <w:sz w:val="20"/>
          <w:szCs w:val="20"/>
        </w:rPr>
        <w:t>Dodava</w:t>
      </w:r>
      <w:r w:rsidR="00906E5E" w:rsidRPr="00906E5E">
        <w:rPr>
          <w:rFonts w:ascii="Arial" w:hAnsi="Arial" w:cs="Arial"/>
          <w:sz w:val="20"/>
          <w:szCs w:val="20"/>
        </w:rPr>
        <w:t>tel tuto nevhodnost ani při vynaložení odborné péče nemohl zjistit.</w:t>
      </w:r>
    </w:p>
    <w:p w14:paraId="18F7C28C" w14:textId="6DC812F3" w:rsidR="001D1F17" w:rsidRPr="001D1F17" w:rsidRDefault="00906E5E" w:rsidP="001D1F17">
      <w:pPr>
        <w:pStyle w:val="Zkladntextodsazen21"/>
        <w:numPr>
          <w:ilvl w:val="1"/>
          <w:numId w:val="10"/>
        </w:numPr>
        <w:tabs>
          <w:tab w:val="left" w:pos="567"/>
        </w:tabs>
        <w:ind w:left="0" w:firstLine="0"/>
        <w:rPr>
          <w:rFonts w:ascii="Arial" w:hAnsi="Arial" w:cs="Arial"/>
          <w:sz w:val="20"/>
          <w:szCs w:val="20"/>
        </w:rPr>
      </w:pPr>
      <w:r w:rsidRPr="00906E5E">
        <w:rPr>
          <w:rFonts w:ascii="Arial" w:hAnsi="Arial" w:cs="Arial"/>
          <w:b/>
          <w:sz w:val="20"/>
          <w:szCs w:val="20"/>
        </w:rPr>
        <w:t xml:space="preserve">Podmínky pro odstranění reklamovaných vad </w:t>
      </w:r>
      <w:r w:rsidR="00BC1817">
        <w:rPr>
          <w:rFonts w:ascii="Arial" w:hAnsi="Arial" w:cs="Arial"/>
          <w:b/>
          <w:sz w:val="20"/>
          <w:szCs w:val="20"/>
        </w:rPr>
        <w:t>předmětu smlouvy</w:t>
      </w:r>
    </w:p>
    <w:p w14:paraId="525651FF" w14:textId="6E8A7879" w:rsidR="00906E5E" w:rsidRPr="00906E5E" w:rsidRDefault="00906E5E" w:rsidP="001D1F17">
      <w:pPr>
        <w:pStyle w:val="Zkladntextodsazen21"/>
        <w:tabs>
          <w:tab w:val="left" w:pos="567"/>
        </w:tabs>
        <w:ind w:firstLine="0"/>
        <w:rPr>
          <w:rFonts w:ascii="Arial" w:hAnsi="Arial" w:cs="Arial"/>
          <w:sz w:val="20"/>
          <w:szCs w:val="20"/>
        </w:rPr>
      </w:pPr>
      <w:r w:rsidRPr="00906E5E">
        <w:rPr>
          <w:rFonts w:ascii="Arial" w:hAnsi="Arial" w:cs="Arial"/>
          <w:b/>
          <w:sz w:val="20"/>
          <w:szCs w:val="20"/>
        </w:rPr>
        <w:t xml:space="preserve">a) </w:t>
      </w:r>
      <w:r w:rsidRPr="00906E5E">
        <w:rPr>
          <w:rFonts w:ascii="Arial" w:hAnsi="Arial" w:cs="Arial"/>
          <w:sz w:val="20"/>
          <w:szCs w:val="20"/>
        </w:rPr>
        <w:t xml:space="preserve">Prokáže-li se ve sporných případech, že Objednatel reklamoval neoprávněně, tzn., že jím reklamovaná vada nevznikla vinou </w:t>
      </w:r>
      <w:r w:rsidR="007D71EF">
        <w:rPr>
          <w:rFonts w:ascii="Arial" w:hAnsi="Arial" w:cs="Arial"/>
          <w:sz w:val="20"/>
          <w:szCs w:val="20"/>
        </w:rPr>
        <w:t>Dodava</w:t>
      </w:r>
      <w:r w:rsidRPr="00906E5E">
        <w:rPr>
          <w:rFonts w:ascii="Arial" w:hAnsi="Arial" w:cs="Arial"/>
          <w:sz w:val="20"/>
          <w:szCs w:val="20"/>
        </w:rPr>
        <w:t xml:space="preserve">tele a že se na ni nevztahuje záruka resp., že vadu způsobil nevhodným užíváním </w:t>
      </w:r>
      <w:r w:rsidR="00BC1817">
        <w:rPr>
          <w:rFonts w:ascii="Arial" w:hAnsi="Arial" w:cs="Arial"/>
          <w:sz w:val="20"/>
          <w:szCs w:val="20"/>
        </w:rPr>
        <w:t>předmětu smlouvy</w:t>
      </w:r>
      <w:r w:rsidRPr="00906E5E">
        <w:rPr>
          <w:rFonts w:ascii="Arial" w:hAnsi="Arial" w:cs="Arial"/>
          <w:sz w:val="20"/>
          <w:szCs w:val="20"/>
        </w:rPr>
        <w:t xml:space="preserve"> Objednatel apod., je Objednatel povinen uhradit </w:t>
      </w:r>
      <w:r w:rsidR="007D71EF">
        <w:rPr>
          <w:rFonts w:ascii="Arial" w:hAnsi="Arial" w:cs="Arial"/>
          <w:sz w:val="20"/>
          <w:szCs w:val="20"/>
        </w:rPr>
        <w:t>Dodava</w:t>
      </w:r>
      <w:r w:rsidRPr="00906E5E">
        <w:rPr>
          <w:rFonts w:ascii="Arial" w:hAnsi="Arial" w:cs="Arial"/>
          <w:sz w:val="20"/>
          <w:szCs w:val="20"/>
        </w:rPr>
        <w:t>teli veškeré jemu, v souvislosti s odstraněním vady, vzniklé náklady.</w:t>
      </w:r>
    </w:p>
    <w:p w14:paraId="5494899D" w14:textId="513C9C30" w:rsidR="00906E5E" w:rsidRPr="00906E5E" w:rsidRDefault="00906E5E" w:rsidP="00906E5E">
      <w:pPr>
        <w:widowControl w:val="0"/>
        <w:autoSpaceDE w:val="0"/>
        <w:autoSpaceDN w:val="0"/>
        <w:adjustRightInd w:val="0"/>
        <w:jc w:val="both"/>
        <w:rPr>
          <w:rFonts w:ascii="Arial" w:hAnsi="Arial" w:cs="Arial"/>
          <w:sz w:val="20"/>
          <w:szCs w:val="20"/>
        </w:rPr>
      </w:pPr>
      <w:r w:rsidRPr="00906E5E">
        <w:rPr>
          <w:rFonts w:ascii="Arial" w:hAnsi="Arial" w:cs="Arial"/>
          <w:b/>
          <w:sz w:val="20"/>
          <w:szCs w:val="20"/>
        </w:rPr>
        <w:t xml:space="preserve">b) </w:t>
      </w:r>
      <w:r w:rsidRPr="00906E5E">
        <w:rPr>
          <w:rFonts w:ascii="Arial" w:hAnsi="Arial" w:cs="Arial"/>
          <w:sz w:val="20"/>
          <w:szCs w:val="20"/>
        </w:rPr>
        <w:t xml:space="preserve">Jestliže Objednatel v reklamaci výslovně uvede nebo to vyplývá z uzavřené Smlouvy, že se jedná o havárii, je </w:t>
      </w:r>
      <w:r w:rsidR="007D71EF">
        <w:rPr>
          <w:rFonts w:ascii="Arial" w:hAnsi="Arial" w:cs="Arial"/>
          <w:sz w:val="20"/>
          <w:szCs w:val="20"/>
        </w:rPr>
        <w:t>Dodava</w:t>
      </w:r>
      <w:r w:rsidRPr="00906E5E">
        <w:rPr>
          <w:rFonts w:ascii="Arial" w:hAnsi="Arial" w:cs="Arial"/>
          <w:sz w:val="20"/>
          <w:szCs w:val="20"/>
        </w:rPr>
        <w:t xml:space="preserve">tel povinen nastoupit a zahájit odstraňování vady (havárie) nejpozději do </w:t>
      </w:r>
      <w:r w:rsidRPr="00906E5E">
        <w:rPr>
          <w:rFonts w:ascii="Arial" w:hAnsi="Arial" w:cs="Arial"/>
          <w:bCs/>
          <w:sz w:val="20"/>
          <w:szCs w:val="20"/>
        </w:rPr>
        <w:t>24 hod</w:t>
      </w:r>
      <w:r w:rsidRPr="00906E5E">
        <w:rPr>
          <w:rFonts w:ascii="Arial" w:hAnsi="Arial" w:cs="Arial"/>
          <w:sz w:val="20"/>
          <w:szCs w:val="20"/>
        </w:rPr>
        <w:t>in po obdržení reklamace (oznámení). Nedojde-li mezi oběma smluvními stranami k dohodě o termínu odstranění reklamované vady (havárie) platí, že havárie musí být odstraněna nejpozději do 48 hodin ode dne uplatnění reklamace Objednatelem.</w:t>
      </w:r>
    </w:p>
    <w:p w14:paraId="61702E0A" w14:textId="578767AB" w:rsidR="00906E5E" w:rsidRPr="00906E5E" w:rsidRDefault="00906E5E" w:rsidP="001D1F17">
      <w:pPr>
        <w:widowControl w:val="0"/>
        <w:autoSpaceDE w:val="0"/>
        <w:autoSpaceDN w:val="0"/>
        <w:adjustRightInd w:val="0"/>
        <w:spacing w:after="240"/>
        <w:jc w:val="both"/>
        <w:rPr>
          <w:rFonts w:ascii="Arial" w:hAnsi="Arial" w:cs="Arial"/>
          <w:sz w:val="20"/>
          <w:szCs w:val="20"/>
        </w:rPr>
      </w:pPr>
      <w:r w:rsidRPr="00906E5E">
        <w:rPr>
          <w:rFonts w:ascii="Arial" w:hAnsi="Arial" w:cs="Arial"/>
          <w:b/>
          <w:sz w:val="20"/>
          <w:szCs w:val="20"/>
        </w:rPr>
        <w:t xml:space="preserve">c) </w:t>
      </w:r>
      <w:r w:rsidRPr="00906E5E">
        <w:rPr>
          <w:rFonts w:ascii="Arial" w:hAnsi="Arial" w:cs="Arial"/>
          <w:sz w:val="20"/>
          <w:szCs w:val="20"/>
        </w:rPr>
        <w:t xml:space="preserve">Objednatel je povinen umožnit pracovníkům </w:t>
      </w:r>
      <w:r w:rsidR="007D71EF">
        <w:rPr>
          <w:rFonts w:ascii="Arial" w:hAnsi="Arial" w:cs="Arial"/>
          <w:sz w:val="20"/>
          <w:szCs w:val="20"/>
        </w:rPr>
        <w:t>Dodava</w:t>
      </w:r>
      <w:r w:rsidRPr="00906E5E">
        <w:rPr>
          <w:rFonts w:ascii="Arial" w:hAnsi="Arial" w:cs="Arial"/>
          <w:sz w:val="20"/>
          <w:szCs w:val="20"/>
        </w:rPr>
        <w:t xml:space="preserve">tele přístup do prostor nezbytných pro odstranění vady. Pokud tak neučiní, není </w:t>
      </w:r>
      <w:r w:rsidR="007D71EF">
        <w:rPr>
          <w:rFonts w:ascii="Arial" w:hAnsi="Arial" w:cs="Arial"/>
          <w:sz w:val="20"/>
          <w:szCs w:val="20"/>
        </w:rPr>
        <w:t>Dodava</w:t>
      </w:r>
      <w:r w:rsidRPr="00906E5E">
        <w:rPr>
          <w:rFonts w:ascii="Arial" w:hAnsi="Arial" w:cs="Arial"/>
          <w:sz w:val="20"/>
          <w:szCs w:val="20"/>
        </w:rPr>
        <w:t>tel v prodlení s termínem nastoupení na odstranění vady ani s termínem pro odstranění vady.</w:t>
      </w:r>
    </w:p>
    <w:p w14:paraId="5A4FA37D" w14:textId="00A0FF30" w:rsidR="00906E5E" w:rsidRPr="001D1F17" w:rsidRDefault="001D1F17" w:rsidP="001D1F17">
      <w:pPr>
        <w:pStyle w:val="Zkladntextodsazen21"/>
        <w:numPr>
          <w:ilvl w:val="1"/>
          <w:numId w:val="10"/>
        </w:numPr>
        <w:tabs>
          <w:tab w:val="left" w:pos="567"/>
        </w:tabs>
        <w:spacing w:after="240"/>
        <w:ind w:left="0" w:firstLine="0"/>
        <w:rPr>
          <w:rFonts w:ascii="Arial" w:hAnsi="Arial" w:cs="Arial"/>
          <w:sz w:val="20"/>
          <w:szCs w:val="20"/>
        </w:rPr>
      </w:pPr>
      <w:r w:rsidRPr="001D1F17">
        <w:rPr>
          <w:rFonts w:ascii="Arial" w:hAnsi="Arial" w:cs="Arial"/>
          <w:sz w:val="20"/>
          <w:szCs w:val="20"/>
        </w:rPr>
        <w:t xml:space="preserve">O odstranění reklamované vady sepíší Objednatel se </w:t>
      </w:r>
      <w:r w:rsidR="007D71EF">
        <w:rPr>
          <w:rFonts w:ascii="Arial" w:hAnsi="Arial" w:cs="Arial"/>
          <w:sz w:val="20"/>
          <w:szCs w:val="20"/>
        </w:rPr>
        <w:t>Dodava</w:t>
      </w:r>
      <w:r w:rsidRPr="001D1F17">
        <w:rPr>
          <w:rFonts w:ascii="Arial" w:hAnsi="Arial" w:cs="Arial"/>
          <w:sz w:val="20"/>
          <w:szCs w:val="20"/>
        </w:rPr>
        <w:t>telem protokol, ve kterém potvrdí odstranění vady</w:t>
      </w:r>
    </w:p>
    <w:p w14:paraId="3EED0800" w14:textId="77A47056" w:rsidR="00B9148F" w:rsidRDefault="00B9148F" w:rsidP="009B7DA2">
      <w:pPr>
        <w:pStyle w:val="Zkladntextodsazen21"/>
        <w:ind w:firstLine="0"/>
        <w:rPr>
          <w:rFonts w:ascii="Arial" w:hAnsi="Arial" w:cs="Arial"/>
          <w:b/>
          <w:sz w:val="20"/>
          <w:szCs w:val="20"/>
        </w:rPr>
      </w:pPr>
    </w:p>
    <w:p w14:paraId="7A768F2C" w14:textId="77777777" w:rsidR="00456CB3" w:rsidRPr="006766F8" w:rsidRDefault="00456CB3" w:rsidP="009B7DA2">
      <w:pPr>
        <w:pStyle w:val="Zkladntextodsazen21"/>
        <w:ind w:firstLine="0"/>
        <w:rPr>
          <w:rFonts w:ascii="Arial" w:hAnsi="Arial" w:cs="Arial"/>
          <w:b/>
          <w:sz w:val="20"/>
          <w:szCs w:val="20"/>
        </w:rPr>
      </w:pPr>
    </w:p>
    <w:p w14:paraId="2658CFC7" w14:textId="77777777" w:rsidR="00401E86" w:rsidRPr="006766F8" w:rsidRDefault="00401E86" w:rsidP="002E38D7">
      <w:pPr>
        <w:pStyle w:val="Zkladntextodsazen21"/>
        <w:keepNext/>
        <w:ind w:firstLine="0"/>
        <w:jc w:val="center"/>
        <w:rPr>
          <w:rFonts w:ascii="Arial" w:hAnsi="Arial" w:cs="Arial"/>
          <w:b/>
          <w:sz w:val="20"/>
          <w:szCs w:val="20"/>
        </w:rPr>
      </w:pPr>
      <w:r w:rsidRPr="006766F8">
        <w:rPr>
          <w:rFonts w:ascii="Arial" w:hAnsi="Arial" w:cs="Arial"/>
          <w:b/>
          <w:sz w:val="20"/>
          <w:szCs w:val="20"/>
        </w:rPr>
        <w:t>Článek XI.</w:t>
      </w:r>
    </w:p>
    <w:p w14:paraId="39FD47C8" w14:textId="04101656" w:rsidR="0020055D" w:rsidRPr="00603326" w:rsidRDefault="00401E86" w:rsidP="002E38D7">
      <w:pPr>
        <w:pStyle w:val="Nadpis2"/>
        <w:numPr>
          <w:ilvl w:val="0"/>
          <w:numId w:val="0"/>
        </w:numPr>
        <w:spacing w:after="240"/>
        <w:ind w:left="578" w:hanging="578"/>
        <w:rPr>
          <w:rFonts w:ascii="Arial" w:hAnsi="Arial" w:cs="Arial"/>
          <w:b w:val="0"/>
          <w:bCs w:val="0"/>
          <w:sz w:val="20"/>
          <w:szCs w:val="20"/>
        </w:rPr>
      </w:pPr>
      <w:r w:rsidRPr="0020055D">
        <w:rPr>
          <w:rFonts w:ascii="Arial" w:hAnsi="Arial" w:cs="Arial"/>
          <w:sz w:val="20"/>
          <w:szCs w:val="20"/>
        </w:rPr>
        <w:t>Platnost a účinnost smlouvy</w:t>
      </w:r>
    </w:p>
    <w:p w14:paraId="44B79A93" w14:textId="2BCE5B60" w:rsidR="0020055D" w:rsidRPr="0020055D" w:rsidRDefault="0020055D" w:rsidP="009B7DA2">
      <w:pPr>
        <w:pStyle w:val="Zkladntextodsazen21"/>
        <w:numPr>
          <w:ilvl w:val="0"/>
          <w:numId w:val="15"/>
        </w:numPr>
        <w:tabs>
          <w:tab w:val="left" w:pos="567"/>
        </w:tabs>
        <w:ind w:left="0" w:firstLine="0"/>
        <w:rPr>
          <w:rFonts w:ascii="Arial" w:hAnsi="Arial" w:cs="Arial"/>
          <w:sz w:val="20"/>
          <w:szCs w:val="20"/>
        </w:rPr>
      </w:pPr>
      <w:r w:rsidRPr="0020055D">
        <w:rPr>
          <w:rFonts w:ascii="Arial" w:hAnsi="Arial" w:cs="Arial"/>
          <w:sz w:val="20"/>
          <w:szCs w:val="20"/>
        </w:rPr>
        <w:t>Tato</w:t>
      </w:r>
      <w:r w:rsidR="0077148F">
        <w:rPr>
          <w:rFonts w:ascii="Arial" w:hAnsi="Arial" w:cs="Arial"/>
          <w:sz w:val="20"/>
          <w:szCs w:val="20"/>
        </w:rPr>
        <w:t xml:space="preserve"> Smlouva na realizaci a dodávku</w:t>
      </w:r>
      <w:r w:rsidRPr="0020055D">
        <w:rPr>
          <w:rFonts w:ascii="Arial" w:hAnsi="Arial" w:cs="Arial"/>
          <w:sz w:val="20"/>
          <w:szCs w:val="20"/>
        </w:rPr>
        <w:t xml:space="preserve"> je vyhotovena v elektronické podobě, přičemž obě smluvní strany obdrží její elektronický originál.</w:t>
      </w:r>
    </w:p>
    <w:p w14:paraId="52B1C7DA" w14:textId="77777777" w:rsidR="0020055D" w:rsidRPr="0020055D" w:rsidRDefault="0020055D" w:rsidP="009B7DA2">
      <w:pPr>
        <w:pStyle w:val="Zkladntextodsazen21"/>
        <w:tabs>
          <w:tab w:val="left" w:pos="567"/>
        </w:tabs>
        <w:ind w:firstLine="0"/>
        <w:rPr>
          <w:rFonts w:ascii="Arial" w:hAnsi="Arial" w:cs="Arial"/>
          <w:sz w:val="20"/>
          <w:szCs w:val="20"/>
        </w:rPr>
      </w:pPr>
    </w:p>
    <w:p w14:paraId="094CD6DB" w14:textId="77777777" w:rsidR="0020055D" w:rsidRPr="0020055D" w:rsidRDefault="0020055D" w:rsidP="009B7DA2">
      <w:pPr>
        <w:pStyle w:val="Zkladntextodsazen21"/>
        <w:numPr>
          <w:ilvl w:val="0"/>
          <w:numId w:val="15"/>
        </w:numPr>
        <w:tabs>
          <w:tab w:val="left" w:pos="567"/>
        </w:tabs>
        <w:ind w:left="0" w:firstLine="0"/>
        <w:rPr>
          <w:rFonts w:ascii="Arial" w:hAnsi="Arial" w:cs="Arial"/>
          <w:sz w:val="20"/>
          <w:szCs w:val="20"/>
        </w:rPr>
      </w:pPr>
      <w:r w:rsidRPr="0020055D">
        <w:rPr>
          <w:rFonts w:ascii="Arial" w:hAnsi="Arial" w:cs="Arial"/>
          <w:sz w:val="20"/>
          <w:szCs w:val="20"/>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3DB4F2C" w14:textId="77777777" w:rsidR="0020055D" w:rsidRPr="0020055D" w:rsidRDefault="0020055D" w:rsidP="009B7DA2">
      <w:pPr>
        <w:pStyle w:val="Zkladntextodsazen21"/>
        <w:tabs>
          <w:tab w:val="left" w:pos="567"/>
        </w:tabs>
        <w:ind w:firstLine="0"/>
        <w:rPr>
          <w:rFonts w:ascii="Arial" w:hAnsi="Arial" w:cs="Arial"/>
          <w:sz w:val="20"/>
          <w:szCs w:val="20"/>
          <w:lang w:eastAsia="cs-CZ"/>
        </w:rPr>
      </w:pPr>
    </w:p>
    <w:p w14:paraId="6F792CFD" w14:textId="3B6A95C7" w:rsidR="0020055D" w:rsidRPr="0020055D" w:rsidRDefault="0020055D" w:rsidP="009B7DA2">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b/>
          <w:sz w:val="20"/>
          <w:szCs w:val="20"/>
          <w:lang w:eastAsia="cs-CZ"/>
        </w:rPr>
        <w:t>Smlouva je uzavírána s odloženou účinností</w:t>
      </w:r>
      <w:r w:rsidRPr="0020055D">
        <w:rPr>
          <w:rFonts w:ascii="Arial" w:hAnsi="Arial" w:cs="Arial"/>
          <w:sz w:val="20"/>
          <w:szCs w:val="20"/>
          <w:lang w:eastAsia="cs-CZ"/>
        </w:rPr>
        <w:t xml:space="preserve">, přičemž tato </w:t>
      </w:r>
      <w:r w:rsidRPr="0020055D">
        <w:rPr>
          <w:rFonts w:ascii="Arial" w:hAnsi="Arial" w:cs="Arial"/>
          <w:b/>
          <w:sz w:val="20"/>
          <w:szCs w:val="20"/>
          <w:lang w:eastAsia="cs-CZ"/>
        </w:rPr>
        <w:t xml:space="preserve">Smlouva nabývá účinnosti dnem odeslání písemné výzvy </w:t>
      </w:r>
      <w:r w:rsidR="007D71EF">
        <w:rPr>
          <w:rFonts w:ascii="Arial" w:hAnsi="Arial" w:cs="Arial"/>
          <w:sz w:val="20"/>
          <w:szCs w:val="20"/>
          <w:lang w:eastAsia="cs-CZ"/>
        </w:rPr>
        <w:t>Dodava</w:t>
      </w:r>
      <w:r w:rsidRPr="0020055D">
        <w:rPr>
          <w:rFonts w:ascii="Arial" w:hAnsi="Arial" w:cs="Arial"/>
          <w:sz w:val="20"/>
          <w:szCs w:val="20"/>
          <w:lang w:eastAsia="cs-CZ"/>
        </w:rPr>
        <w:t>teli</w:t>
      </w:r>
      <w:r w:rsidRPr="0020055D">
        <w:rPr>
          <w:rFonts w:ascii="Arial" w:hAnsi="Arial" w:cs="Arial"/>
          <w:b/>
          <w:sz w:val="20"/>
          <w:szCs w:val="20"/>
          <w:lang w:eastAsia="cs-CZ"/>
        </w:rPr>
        <w:t xml:space="preserve"> </w:t>
      </w:r>
      <w:r w:rsidRPr="0020055D">
        <w:rPr>
          <w:rFonts w:ascii="Arial" w:hAnsi="Arial" w:cs="Arial"/>
          <w:sz w:val="20"/>
          <w:szCs w:val="20"/>
          <w:lang w:eastAsia="cs-CZ"/>
        </w:rPr>
        <w:t>k převzetí staveniště Objednatelem. </w:t>
      </w:r>
    </w:p>
    <w:p w14:paraId="16BFD63B" w14:textId="77777777" w:rsidR="0020055D" w:rsidRPr="0020055D" w:rsidRDefault="0020055D" w:rsidP="009B7DA2">
      <w:pPr>
        <w:pStyle w:val="Zkladntextodsazen21"/>
        <w:tabs>
          <w:tab w:val="left" w:pos="567"/>
        </w:tabs>
        <w:ind w:firstLine="0"/>
        <w:rPr>
          <w:rFonts w:ascii="Arial" w:hAnsi="Arial" w:cs="Arial"/>
          <w:sz w:val="20"/>
          <w:szCs w:val="20"/>
          <w:lang w:eastAsia="cs-CZ"/>
        </w:rPr>
      </w:pPr>
    </w:p>
    <w:p w14:paraId="588A53B3" w14:textId="0300B5C2" w:rsidR="0020055D" w:rsidRPr="0020055D" w:rsidRDefault="0020055D" w:rsidP="009B7DA2">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sz w:val="20"/>
          <w:szCs w:val="20"/>
          <w:lang w:eastAsia="cs-CZ"/>
        </w:rPr>
        <w:t xml:space="preserve">Objednatel je povinen po rozhodnutí o finančním zajištění akce zaslat </w:t>
      </w:r>
      <w:r w:rsidR="007D71EF">
        <w:rPr>
          <w:rFonts w:ascii="Arial" w:hAnsi="Arial" w:cs="Arial"/>
          <w:sz w:val="20"/>
          <w:szCs w:val="20"/>
          <w:lang w:eastAsia="cs-CZ"/>
        </w:rPr>
        <w:t>Dodava</w:t>
      </w:r>
      <w:r w:rsidRPr="0020055D">
        <w:rPr>
          <w:rFonts w:ascii="Arial" w:hAnsi="Arial" w:cs="Arial"/>
          <w:sz w:val="20"/>
          <w:szCs w:val="20"/>
          <w:lang w:eastAsia="cs-CZ"/>
        </w:rPr>
        <w:t>teli písemnou výzvu k převzetí staveniště.</w:t>
      </w:r>
    </w:p>
    <w:p w14:paraId="4DB9D1B1" w14:textId="77777777" w:rsidR="0020055D" w:rsidRPr="0020055D" w:rsidRDefault="0020055D" w:rsidP="009B7DA2">
      <w:pPr>
        <w:pStyle w:val="Zkladntextodsazen21"/>
        <w:tabs>
          <w:tab w:val="left" w:pos="567"/>
        </w:tabs>
        <w:ind w:firstLine="0"/>
        <w:rPr>
          <w:rFonts w:ascii="Arial" w:hAnsi="Arial" w:cs="Arial"/>
          <w:sz w:val="20"/>
          <w:szCs w:val="20"/>
          <w:lang w:eastAsia="cs-CZ"/>
        </w:rPr>
      </w:pPr>
    </w:p>
    <w:p w14:paraId="31B10FEF" w14:textId="6EE4B0B1" w:rsidR="0020055D" w:rsidRPr="0020055D" w:rsidRDefault="0020055D" w:rsidP="009B7DA2">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sz w:val="20"/>
          <w:szCs w:val="20"/>
          <w:lang w:eastAsia="cs-CZ"/>
        </w:rPr>
        <w:t xml:space="preserve">Pokud Objednatel </w:t>
      </w:r>
      <w:r w:rsidR="007D71EF">
        <w:rPr>
          <w:rFonts w:ascii="Arial" w:hAnsi="Arial" w:cs="Arial"/>
          <w:sz w:val="20"/>
          <w:szCs w:val="20"/>
          <w:lang w:eastAsia="cs-CZ"/>
        </w:rPr>
        <w:t>Dodava</w:t>
      </w:r>
      <w:r w:rsidRPr="0020055D">
        <w:rPr>
          <w:rFonts w:ascii="Arial" w:hAnsi="Arial" w:cs="Arial"/>
          <w:sz w:val="20"/>
          <w:szCs w:val="20"/>
          <w:lang w:eastAsia="cs-CZ"/>
        </w:rPr>
        <w:t>teli neodešle písemnou výzvu k převzetí staveniště dle této Smlouvy ani do</w:t>
      </w:r>
      <w:del w:id="2" w:author="Autor">
        <w:r w:rsidRPr="0020055D" w:rsidDel="009659A2">
          <w:rPr>
            <w:rFonts w:ascii="Arial" w:hAnsi="Arial" w:cs="Arial"/>
            <w:sz w:val="20"/>
            <w:szCs w:val="20"/>
            <w:lang w:eastAsia="cs-CZ"/>
          </w:rPr>
          <w:delText xml:space="preserve"> </w:delText>
        </w:r>
      </w:del>
      <w:ins w:id="3" w:author="Autor">
        <w:r w:rsidR="009659A2" w:rsidRPr="009659A2">
          <w:rPr>
            <w:rFonts w:ascii="Arial" w:hAnsi="Arial" w:cs="Arial"/>
            <w:b/>
            <w:sz w:val="20"/>
            <w:szCs w:val="20"/>
            <w:lang w:eastAsia="cs-CZ"/>
          </w:rPr>
          <w:t>15. 9</w:t>
        </w:r>
      </w:ins>
      <w:del w:id="4" w:author="Autor">
        <w:r w:rsidR="00B376BD" w:rsidDel="009659A2">
          <w:rPr>
            <w:rFonts w:ascii="Arial" w:hAnsi="Arial" w:cs="Arial"/>
            <w:b/>
            <w:sz w:val="20"/>
            <w:szCs w:val="20"/>
            <w:lang w:eastAsia="cs-CZ"/>
          </w:rPr>
          <w:delText>31</w:delText>
        </w:r>
        <w:r w:rsidRPr="0020055D" w:rsidDel="009659A2">
          <w:rPr>
            <w:rFonts w:ascii="Arial" w:hAnsi="Arial" w:cs="Arial"/>
            <w:b/>
            <w:sz w:val="20"/>
            <w:szCs w:val="20"/>
            <w:lang w:eastAsia="cs-CZ"/>
          </w:rPr>
          <w:delText>. 0</w:delText>
        </w:r>
      </w:del>
      <w:ins w:id="5" w:author="Autor">
        <w:del w:id="6" w:author="Autor">
          <w:r w:rsidR="001A24F9" w:rsidDel="009659A2">
            <w:rPr>
              <w:rFonts w:ascii="Arial" w:hAnsi="Arial" w:cs="Arial"/>
              <w:b/>
              <w:sz w:val="20"/>
              <w:szCs w:val="20"/>
              <w:lang w:eastAsia="cs-CZ"/>
            </w:rPr>
            <w:delText>8</w:delText>
          </w:r>
        </w:del>
      </w:ins>
      <w:del w:id="7" w:author="Autor">
        <w:r w:rsidR="00B376BD" w:rsidDel="009659A2">
          <w:rPr>
            <w:rFonts w:ascii="Arial" w:hAnsi="Arial" w:cs="Arial"/>
            <w:b/>
            <w:sz w:val="20"/>
            <w:szCs w:val="20"/>
            <w:lang w:eastAsia="cs-CZ"/>
          </w:rPr>
          <w:delText>7</w:delText>
        </w:r>
      </w:del>
      <w:r w:rsidRPr="0020055D">
        <w:rPr>
          <w:rFonts w:ascii="Arial" w:hAnsi="Arial" w:cs="Arial"/>
          <w:b/>
          <w:sz w:val="20"/>
          <w:szCs w:val="20"/>
          <w:lang w:eastAsia="cs-CZ"/>
        </w:rPr>
        <w:t>. 2022</w:t>
      </w:r>
      <w:r w:rsidRPr="0020055D">
        <w:rPr>
          <w:rFonts w:ascii="Arial" w:hAnsi="Arial" w:cs="Arial"/>
          <w:sz w:val="20"/>
          <w:szCs w:val="20"/>
          <w:lang w:eastAsia="cs-CZ"/>
        </w:rPr>
        <w:t xml:space="preserve">, nenabude Smlouva účinnosti a bez dalšího tímto dnem pozbude i své platnosti. V takovém případě nevzniká </w:t>
      </w:r>
      <w:r w:rsidR="007D71EF">
        <w:rPr>
          <w:rFonts w:ascii="Arial" w:hAnsi="Arial" w:cs="Arial"/>
          <w:sz w:val="20"/>
          <w:szCs w:val="20"/>
          <w:lang w:eastAsia="cs-CZ"/>
        </w:rPr>
        <w:t>Dodava</w:t>
      </w:r>
      <w:r w:rsidRPr="0020055D">
        <w:rPr>
          <w:rFonts w:ascii="Arial" w:hAnsi="Arial" w:cs="Arial"/>
          <w:sz w:val="20"/>
          <w:szCs w:val="20"/>
          <w:lang w:eastAsia="cs-CZ"/>
        </w:rPr>
        <w:t xml:space="preserve">teli nárok na náhradu škody nebo ušlého zisku a s tímto vědomím </w:t>
      </w:r>
      <w:r w:rsidR="007D71EF">
        <w:rPr>
          <w:rFonts w:ascii="Arial" w:hAnsi="Arial" w:cs="Arial"/>
          <w:sz w:val="20"/>
          <w:szCs w:val="20"/>
          <w:lang w:eastAsia="cs-CZ"/>
        </w:rPr>
        <w:t>Dodava</w:t>
      </w:r>
      <w:r w:rsidRPr="0020055D">
        <w:rPr>
          <w:rFonts w:ascii="Arial" w:hAnsi="Arial" w:cs="Arial"/>
          <w:sz w:val="20"/>
          <w:szCs w:val="20"/>
          <w:lang w:eastAsia="cs-CZ"/>
        </w:rPr>
        <w:t xml:space="preserve">tel Smlouvu podepisuje. </w:t>
      </w:r>
    </w:p>
    <w:p w14:paraId="0DC9DAD6" w14:textId="77777777" w:rsidR="00166911" w:rsidRDefault="00166911" w:rsidP="00166911">
      <w:pPr>
        <w:pStyle w:val="Nadpis2"/>
        <w:numPr>
          <w:ilvl w:val="0"/>
          <w:numId w:val="0"/>
        </w:numPr>
        <w:ind w:left="578" w:hanging="578"/>
        <w:rPr>
          <w:rFonts w:ascii="Arial" w:hAnsi="Arial" w:cs="Arial"/>
          <w:sz w:val="20"/>
          <w:szCs w:val="20"/>
        </w:rPr>
      </w:pPr>
    </w:p>
    <w:p w14:paraId="575456F8" w14:textId="12DAFBD7" w:rsidR="00166911" w:rsidRPr="009659A2" w:rsidRDefault="00166911" w:rsidP="00166911">
      <w:pPr>
        <w:pStyle w:val="Nadpis2"/>
        <w:numPr>
          <w:ilvl w:val="0"/>
          <w:numId w:val="0"/>
        </w:numPr>
        <w:ind w:left="578" w:hanging="578"/>
        <w:rPr>
          <w:rFonts w:ascii="Arial" w:hAnsi="Arial" w:cs="Arial"/>
          <w:sz w:val="20"/>
          <w:szCs w:val="20"/>
        </w:rPr>
      </w:pPr>
      <w:bookmarkStart w:id="8" w:name="_GoBack"/>
      <w:ins w:id="9" w:author="Autor">
        <w:r w:rsidRPr="009659A2">
          <w:rPr>
            <w:rFonts w:ascii="Arial" w:hAnsi="Arial" w:cs="Arial"/>
            <w:sz w:val="20"/>
            <w:szCs w:val="20"/>
          </w:rPr>
          <w:t>Článek XII.</w:t>
        </w:r>
      </w:ins>
    </w:p>
    <w:bookmarkEnd w:id="8"/>
    <w:p w14:paraId="59993A37" w14:textId="60EB3E3C" w:rsidR="00166911" w:rsidRPr="006766F8" w:rsidRDefault="00166911" w:rsidP="00166911">
      <w:pPr>
        <w:pStyle w:val="Nadpis2"/>
        <w:numPr>
          <w:ilvl w:val="0"/>
          <w:numId w:val="0"/>
        </w:numPr>
        <w:spacing w:after="240"/>
        <w:ind w:left="578" w:hanging="578"/>
        <w:rPr>
          <w:rFonts w:ascii="Arial" w:hAnsi="Arial" w:cs="Arial"/>
          <w:sz w:val="20"/>
          <w:szCs w:val="20"/>
        </w:rPr>
      </w:pPr>
      <w:ins w:id="10" w:author="Autor">
        <w:r>
          <w:rPr>
            <w:rFonts w:ascii="Arial" w:hAnsi="Arial" w:cs="Arial"/>
            <w:sz w:val="20"/>
            <w:szCs w:val="20"/>
          </w:rPr>
          <w:t>Zvláštní ustanovení</w:t>
        </w:r>
      </w:ins>
    </w:p>
    <w:p w14:paraId="2610F600" w14:textId="6B32F317" w:rsidR="00166911" w:rsidRDefault="00A55653" w:rsidP="00A55653">
      <w:pPr>
        <w:pStyle w:val="Odstavecseseznamem"/>
        <w:widowControl w:val="0"/>
        <w:numPr>
          <w:ilvl w:val="0"/>
          <w:numId w:val="29"/>
        </w:numPr>
        <w:suppressAutoHyphens w:val="0"/>
        <w:autoSpaceDE w:val="0"/>
        <w:autoSpaceDN w:val="0"/>
        <w:adjustRightInd w:val="0"/>
        <w:spacing w:before="120" w:after="120"/>
        <w:ind w:left="709" w:hanging="709"/>
        <w:jc w:val="both"/>
        <w:rPr>
          <w:rFonts w:ascii="Arial" w:hAnsi="Arial" w:cs="Arial"/>
          <w:sz w:val="20"/>
          <w:szCs w:val="20"/>
        </w:rPr>
      </w:pPr>
      <w:ins w:id="11" w:author="Autor">
        <w:r>
          <w:rPr>
            <w:rFonts w:ascii="Arial" w:hAnsi="Arial" w:cs="Arial"/>
            <w:sz w:val="20"/>
            <w:szCs w:val="20"/>
          </w:rPr>
          <w:t>Dodavatel</w:t>
        </w:r>
        <w:r w:rsidR="00166911" w:rsidRPr="00166911">
          <w:rPr>
            <w:rFonts w:ascii="Arial" w:hAnsi="Arial" w:cs="Arial"/>
            <w:sz w:val="20"/>
            <w:szCs w:val="20"/>
          </w:rPr>
          <w:t xml:space="preserve"> s</w:t>
        </w:r>
        <w:r>
          <w:rPr>
            <w:rFonts w:ascii="Arial" w:hAnsi="Arial" w:cs="Arial"/>
            <w:sz w:val="20"/>
            <w:szCs w:val="20"/>
          </w:rPr>
          <w:t>e zavazuje v rámci plnění této S</w:t>
        </w:r>
        <w:r w:rsidR="00166911" w:rsidRPr="00166911">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ins>
    </w:p>
    <w:p w14:paraId="3697B409" w14:textId="688E995C" w:rsidR="00166911" w:rsidRPr="00166911" w:rsidRDefault="00A55653" w:rsidP="00A55653">
      <w:pPr>
        <w:pStyle w:val="Odstavecseseznamem"/>
        <w:widowControl w:val="0"/>
        <w:numPr>
          <w:ilvl w:val="0"/>
          <w:numId w:val="29"/>
        </w:numPr>
        <w:suppressAutoHyphens w:val="0"/>
        <w:autoSpaceDE w:val="0"/>
        <w:autoSpaceDN w:val="0"/>
        <w:adjustRightInd w:val="0"/>
        <w:spacing w:before="120" w:after="120"/>
        <w:ind w:left="680" w:hanging="680"/>
        <w:jc w:val="both"/>
        <w:rPr>
          <w:ins w:id="12" w:author="Autor"/>
          <w:rFonts w:ascii="Arial" w:hAnsi="Arial" w:cs="Arial"/>
          <w:sz w:val="20"/>
          <w:szCs w:val="20"/>
        </w:rPr>
      </w:pPr>
      <w:ins w:id="13" w:author="Autor">
        <w:r>
          <w:rPr>
            <w:rFonts w:ascii="Arial" w:hAnsi="Arial" w:cs="Arial"/>
            <w:sz w:val="20"/>
            <w:szCs w:val="20"/>
          </w:rPr>
          <w:t>Dodavatel</w:t>
        </w:r>
        <w:r w:rsidR="00166911" w:rsidRPr="00166911">
          <w:rPr>
            <w:rFonts w:ascii="Arial" w:hAnsi="Arial" w:cs="Arial"/>
            <w:sz w:val="20"/>
            <w:szCs w:val="20"/>
          </w:rPr>
          <w:t xml:space="preserve"> se zav</w:t>
        </w:r>
        <w:r>
          <w:rPr>
            <w:rFonts w:ascii="Arial" w:hAnsi="Arial" w:cs="Arial"/>
            <w:sz w:val="20"/>
            <w:szCs w:val="20"/>
          </w:rPr>
          <w:t>azuje v rámci plnění této S</w:t>
        </w:r>
        <w:r w:rsidR="00166911" w:rsidRPr="00166911">
          <w:rPr>
            <w:rFonts w:ascii="Arial" w:hAnsi="Arial" w:cs="Arial"/>
            <w:sz w:val="20"/>
            <w:szCs w:val="20"/>
          </w:rPr>
          <w:t>mlouvy nevyužívat v rozsahu vyšším než 10% ceny poddodavatele, který je:</w:t>
        </w:r>
      </w:ins>
    </w:p>
    <w:p w14:paraId="74E291A3" w14:textId="77777777" w:rsidR="00166911" w:rsidRPr="005D15BF" w:rsidRDefault="00166911" w:rsidP="00166911">
      <w:pPr>
        <w:pStyle w:val="CM1"/>
        <w:numPr>
          <w:ilvl w:val="0"/>
          <w:numId w:val="27"/>
        </w:numPr>
        <w:spacing w:before="200" w:after="200"/>
        <w:ind w:left="1134" w:hanging="425"/>
        <w:jc w:val="both"/>
        <w:rPr>
          <w:ins w:id="14" w:author="Autor"/>
          <w:rFonts w:ascii="Arial" w:hAnsi="Arial" w:cs="Arial"/>
          <w:sz w:val="20"/>
          <w:szCs w:val="20"/>
        </w:rPr>
      </w:pPr>
      <w:ins w:id="15" w:author="Autor">
        <w:r w:rsidRPr="005D15BF">
          <w:rPr>
            <w:rFonts w:ascii="Arial" w:hAnsi="Arial" w:cs="Arial"/>
            <w:sz w:val="20"/>
            <w:szCs w:val="20"/>
          </w:rPr>
          <w:t>fyzickou či právnickou osobou nebo subjektem či orgánem se sídlem v Rusku,</w:t>
        </w:r>
      </w:ins>
    </w:p>
    <w:p w14:paraId="32FA0849" w14:textId="77777777" w:rsidR="00166911" w:rsidRPr="005D15BF" w:rsidRDefault="00166911" w:rsidP="00166911">
      <w:pPr>
        <w:pStyle w:val="CM1"/>
        <w:numPr>
          <w:ilvl w:val="0"/>
          <w:numId w:val="27"/>
        </w:numPr>
        <w:spacing w:before="200" w:after="200"/>
        <w:ind w:left="1134" w:hanging="425"/>
        <w:jc w:val="both"/>
        <w:rPr>
          <w:ins w:id="16" w:author="Autor"/>
          <w:rFonts w:ascii="Arial" w:hAnsi="Arial" w:cs="Arial"/>
          <w:sz w:val="20"/>
          <w:szCs w:val="20"/>
        </w:rPr>
      </w:pPr>
      <w:ins w:id="17" w:author="Autor">
        <w:r w:rsidRPr="005D15BF">
          <w:rPr>
            <w:rFonts w:ascii="Arial" w:hAnsi="Arial" w:cs="Arial"/>
            <w:sz w:val="20"/>
            <w:szCs w:val="20"/>
          </w:rPr>
          <w:t>právnickou osobou, subjektem nebo orgánem, který je z více než 50 % přímo či nepřímo vlastněn některým ze subjektů uvedených v písmeni a) tohoto odstavce, nebo</w:t>
        </w:r>
      </w:ins>
    </w:p>
    <w:p w14:paraId="3D1CABEA" w14:textId="77777777" w:rsidR="00166911" w:rsidRPr="005D15BF" w:rsidRDefault="00166911" w:rsidP="00166911">
      <w:pPr>
        <w:pStyle w:val="CM1"/>
        <w:numPr>
          <w:ilvl w:val="0"/>
          <w:numId w:val="27"/>
        </w:numPr>
        <w:spacing w:before="200" w:after="200"/>
        <w:ind w:left="1134" w:hanging="425"/>
        <w:jc w:val="both"/>
        <w:rPr>
          <w:ins w:id="18" w:author="Autor"/>
          <w:rFonts w:ascii="Arial" w:hAnsi="Arial" w:cs="Arial"/>
          <w:sz w:val="20"/>
          <w:szCs w:val="20"/>
        </w:rPr>
      </w:pPr>
      <w:ins w:id="19" w:author="Autor">
        <w:r w:rsidRPr="005D15BF">
          <w:rPr>
            <w:rFonts w:ascii="Arial" w:hAnsi="Arial" w:cs="Arial"/>
            <w:sz w:val="20"/>
            <w:szCs w:val="20"/>
          </w:rPr>
          <w:lastRenderedPageBreak/>
          <w:t>fyzickou nebo právnickou osobou, subjektem nebo orgánem, který jedná jménem nebo na pokyn některého ze subjektů uvedených v písmeni a) nebo b) tohoto odstavce.</w:t>
        </w:r>
      </w:ins>
    </w:p>
    <w:p w14:paraId="39CEB396" w14:textId="7801E4C4" w:rsidR="0020055D" w:rsidRDefault="00166911" w:rsidP="00A55653">
      <w:pPr>
        <w:pStyle w:val="Zkladntextodsazen21"/>
        <w:numPr>
          <w:ilvl w:val="0"/>
          <w:numId w:val="29"/>
        </w:numPr>
        <w:tabs>
          <w:tab w:val="left" w:pos="567"/>
        </w:tabs>
        <w:ind w:left="680" w:hanging="680"/>
        <w:rPr>
          <w:rFonts w:asciiTheme="minorHAnsi" w:hAnsiTheme="minorHAnsi" w:cstheme="minorHAnsi"/>
          <w:lang w:eastAsia="cs-CZ"/>
        </w:rPr>
      </w:pPr>
      <w:ins w:id="20" w:author="Autor">
        <w:r w:rsidRPr="005D15BF">
          <w:rPr>
            <w:rFonts w:ascii="Arial" w:hAnsi="Arial" w:cs="Arial"/>
            <w:sz w:val="20"/>
            <w:szCs w:val="20"/>
            <w:lang w:eastAsia="en-US"/>
          </w:rPr>
          <w:t xml:space="preserve">Ke změně ustanovení dle odst. </w:t>
        </w:r>
        <w:r w:rsidR="00A55653">
          <w:rPr>
            <w:rFonts w:ascii="Arial" w:hAnsi="Arial" w:cs="Arial"/>
            <w:b/>
            <w:sz w:val="20"/>
            <w:szCs w:val="20"/>
            <w:lang w:eastAsia="en-US"/>
          </w:rPr>
          <w:t>4.7</w:t>
        </w:r>
        <w:r w:rsidRPr="005D15BF">
          <w:rPr>
            <w:rFonts w:ascii="Arial" w:hAnsi="Arial" w:cs="Arial"/>
            <w:b/>
            <w:sz w:val="20"/>
            <w:szCs w:val="20"/>
            <w:lang w:eastAsia="en-US"/>
          </w:rPr>
          <w:t>.</w:t>
        </w:r>
        <w:r w:rsidRPr="005D15BF">
          <w:rPr>
            <w:rFonts w:ascii="Arial" w:hAnsi="Arial" w:cs="Arial"/>
            <w:sz w:val="20"/>
            <w:szCs w:val="20"/>
            <w:lang w:eastAsia="en-US"/>
          </w:rPr>
          <w:t xml:space="preserve"> a odst. </w:t>
        </w:r>
        <w:r>
          <w:rPr>
            <w:rFonts w:ascii="Arial" w:hAnsi="Arial" w:cs="Arial"/>
            <w:b/>
            <w:sz w:val="20"/>
            <w:szCs w:val="20"/>
            <w:lang w:eastAsia="en-US"/>
          </w:rPr>
          <w:t>1</w:t>
        </w:r>
        <w:r w:rsidR="00A55653">
          <w:rPr>
            <w:rFonts w:ascii="Arial" w:hAnsi="Arial" w:cs="Arial"/>
            <w:b/>
            <w:sz w:val="20"/>
            <w:szCs w:val="20"/>
            <w:lang w:eastAsia="en-US"/>
          </w:rPr>
          <w:t>2</w:t>
        </w:r>
        <w:r>
          <w:rPr>
            <w:rFonts w:ascii="Arial" w:hAnsi="Arial" w:cs="Arial"/>
            <w:b/>
            <w:sz w:val="20"/>
            <w:szCs w:val="20"/>
            <w:lang w:eastAsia="en-US"/>
          </w:rPr>
          <w:t>.1</w:t>
        </w:r>
        <w:r w:rsidRPr="005D15BF">
          <w:rPr>
            <w:rFonts w:ascii="Arial" w:hAnsi="Arial" w:cs="Arial"/>
            <w:b/>
            <w:sz w:val="20"/>
            <w:szCs w:val="20"/>
            <w:lang w:eastAsia="en-US"/>
          </w:rPr>
          <w:t>.</w:t>
        </w:r>
        <w:r w:rsidRPr="005D15BF">
          <w:rPr>
            <w:rFonts w:ascii="Arial" w:hAnsi="Arial" w:cs="Arial"/>
            <w:sz w:val="20"/>
            <w:szCs w:val="20"/>
            <w:lang w:eastAsia="en-US"/>
          </w:rPr>
          <w:t xml:space="preserve"> a</w:t>
        </w:r>
        <w:r>
          <w:rPr>
            <w:rFonts w:ascii="Arial" w:hAnsi="Arial" w:cs="Arial"/>
            <w:b/>
            <w:sz w:val="20"/>
            <w:szCs w:val="20"/>
            <w:lang w:eastAsia="en-US"/>
          </w:rPr>
          <w:t xml:space="preserve"> 1</w:t>
        </w:r>
        <w:r w:rsidR="00A55653">
          <w:rPr>
            <w:rFonts w:ascii="Arial" w:hAnsi="Arial" w:cs="Arial"/>
            <w:b/>
            <w:sz w:val="20"/>
            <w:szCs w:val="20"/>
            <w:lang w:eastAsia="en-US"/>
          </w:rPr>
          <w:t>2</w:t>
        </w:r>
        <w:r>
          <w:rPr>
            <w:rFonts w:ascii="Arial" w:hAnsi="Arial" w:cs="Arial"/>
            <w:b/>
            <w:sz w:val="20"/>
            <w:szCs w:val="20"/>
            <w:lang w:eastAsia="en-US"/>
          </w:rPr>
          <w:t>.2</w:t>
        </w:r>
        <w:r w:rsidRPr="005D15BF">
          <w:rPr>
            <w:rFonts w:ascii="Arial" w:hAnsi="Arial" w:cs="Arial"/>
            <w:b/>
            <w:sz w:val="20"/>
            <w:szCs w:val="20"/>
            <w:lang w:eastAsia="en-US"/>
          </w:rPr>
          <w:t>.</w:t>
        </w:r>
        <w:r w:rsidRPr="005D15BF">
          <w:rPr>
            <w:rFonts w:ascii="Arial" w:hAnsi="Arial" w:cs="Arial"/>
            <w:sz w:val="20"/>
            <w:szCs w:val="20"/>
            <w:lang w:eastAsia="en-US"/>
          </w:rPr>
          <w:t xml:space="preserve"> může dojít pouze v rámci novelizace Nařízení Rady (EU) č. </w:t>
        </w:r>
        <w:r w:rsidRPr="005D15BF">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5D15BF">
          <w:rPr>
            <w:rFonts w:ascii="Arial" w:hAnsi="Arial" w:cs="Arial"/>
            <w:sz w:val="20"/>
            <w:szCs w:val="20"/>
            <w:lang w:eastAsia="en-US"/>
          </w:rPr>
          <w:t xml:space="preserve">to formou písemného dodatku k této </w:t>
        </w:r>
        <w:r w:rsidR="00A55653">
          <w:rPr>
            <w:rFonts w:ascii="Arial" w:hAnsi="Arial" w:cs="Arial"/>
            <w:sz w:val="20"/>
            <w:szCs w:val="20"/>
            <w:lang w:eastAsia="en-US"/>
          </w:rPr>
          <w:t>S</w:t>
        </w:r>
        <w:r>
          <w:rPr>
            <w:rFonts w:ascii="Arial" w:hAnsi="Arial" w:cs="Arial"/>
            <w:sz w:val="20"/>
            <w:szCs w:val="20"/>
            <w:lang w:eastAsia="en-US"/>
          </w:rPr>
          <w:t>mlouvě</w:t>
        </w:r>
        <w:r w:rsidRPr="005D15BF">
          <w:rPr>
            <w:rFonts w:ascii="Arial" w:hAnsi="Arial" w:cs="Arial"/>
            <w:sz w:val="20"/>
            <w:szCs w:val="20"/>
            <w:lang w:eastAsia="en-US"/>
          </w:rPr>
          <w:t>.</w:t>
        </w:r>
      </w:ins>
    </w:p>
    <w:p w14:paraId="344E8677" w14:textId="51681989" w:rsidR="00456CB3" w:rsidRDefault="00456CB3" w:rsidP="009B7DA2">
      <w:pPr>
        <w:pStyle w:val="Zkladntextodsazen21"/>
        <w:tabs>
          <w:tab w:val="left" w:pos="567"/>
        </w:tabs>
        <w:ind w:firstLine="0"/>
        <w:rPr>
          <w:rFonts w:asciiTheme="minorHAnsi" w:hAnsiTheme="minorHAnsi" w:cstheme="minorHAnsi"/>
          <w:lang w:eastAsia="cs-CZ"/>
        </w:rPr>
      </w:pPr>
    </w:p>
    <w:p w14:paraId="21A881ED" w14:textId="77777777" w:rsidR="00456CB3" w:rsidRPr="0020055D" w:rsidRDefault="00456CB3" w:rsidP="009B7DA2">
      <w:pPr>
        <w:pStyle w:val="Zkladntextodsazen21"/>
        <w:tabs>
          <w:tab w:val="left" w:pos="567"/>
        </w:tabs>
        <w:ind w:firstLine="0"/>
        <w:rPr>
          <w:rFonts w:asciiTheme="minorHAnsi" w:hAnsiTheme="minorHAnsi" w:cstheme="minorHAnsi"/>
          <w:lang w:eastAsia="cs-CZ"/>
        </w:rPr>
      </w:pPr>
    </w:p>
    <w:p w14:paraId="6AC0BBC9" w14:textId="4F7E29CF" w:rsidR="003D3964" w:rsidRPr="006766F8" w:rsidRDefault="003D3964" w:rsidP="002E38D7">
      <w:pPr>
        <w:pStyle w:val="Nadpis2"/>
        <w:numPr>
          <w:ilvl w:val="0"/>
          <w:numId w:val="0"/>
        </w:numPr>
        <w:ind w:left="578" w:hanging="578"/>
        <w:rPr>
          <w:rFonts w:ascii="Arial" w:hAnsi="Arial" w:cs="Arial"/>
          <w:b w:val="0"/>
          <w:sz w:val="20"/>
          <w:szCs w:val="20"/>
        </w:rPr>
      </w:pPr>
      <w:r w:rsidRPr="006766F8">
        <w:rPr>
          <w:rFonts w:ascii="Arial" w:hAnsi="Arial" w:cs="Arial"/>
          <w:sz w:val="20"/>
          <w:szCs w:val="20"/>
        </w:rPr>
        <w:t xml:space="preserve">Článek </w:t>
      </w:r>
      <w:r w:rsidR="00806573" w:rsidRPr="006766F8">
        <w:rPr>
          <w:rFonts w:ascii="Arial" w:hAnsi="Arial" w:cs="Arial"/>
          <w:sz w:val="20"/>
          <w:szCs w:val="20"/>
        </w:rPr>
        <w:t>X</w:t>
      </w:r>
      <w:r w:rsidR="00831C04" w:rsidRPr="006766F8">
        <w:rPr>
          <w:rFonts w:ascii="Arial" w:hAnsi="Arial" w:cs="Arial"/>
          <w:sz w:val="20"/>
          <w:szCs w:val="20"/>
        </w:rPr>
        <w:t>I</w:t>
      </w:r>
      <w:r w:rsidR="00401E86" w:rsidRPr="006766F8">
        <w:rPr>
          <w:rFonts w:ascii="Arial" w:hAnsi="Arial" w:cs="Arial"/>
          <w:sz w:val="20"/>
          <w:szCs w:val="20"/>
        </w:rPr>
        <w:t>I</w:t>
      </w:r>
      <w:ins w:id="21" w:author="Autor">
        <w:r w:rsidR="00166911">
          <w:rPr>
            <w:rFonts w:ascii="Arial" w:hAnsi="Arial" w:cs="Arial"/>
            <w:sz w:val="20"/>
            <w:szCs w:val="20"/>
          </w:rPr>
          <w:t>I</w:t>
        </w:r>
      </w:ins>
      <w:r w:rsidR="008946C4" w:rsidRPr="006766F8">
        <w:rPr>
          <w:rFonts w:ascii="Arial" w:hAnsi="Arial" w:cs="Arial"/>
          <w:sz w:val="20"/>
          <w:szCs w:val="20"/>
        </w:rPr>
        <w:t>.</w:t>
      </w:r>
    </w:p>
    <w:p w14:paraId="7EF101C8" w14:textId="77777777" w:rsidR="00F271C4" w:rsidRPr="006766F8" w:rsidRDefault="008A0551"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Závěrečná ustanovení</w:t>
      </w:r>
    </w:p>
    <w:p w14:paraId="22D792EE" w14:textId="392FCD39" w:rsidR="00617425"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Dodava</w:t>
      </w:r>
      <w:r w:rsidR="00617425" w:rsidRPr="002E7F95">
        <w:rPr>
          <w:rFonts w:ascii="Arial" w:hAnsi="Arial" w:cs="Arial"/>
          <w:sz w:val="20"/>
          <w:szCs w:val="20"/>
          <w:lang w:eastAsia="cs-CZ"/>
        </w:rPr>
        <w:t xml:space="preserve">tel se zavazuje, že nebude plnění předmětu </w:t>
      </w:r>
      <w:r w:rsidR="00BC1817">
        <w:rPr>
          <w:rFonts w:ascii="Arial" w:hAnsi="Arial" w:cs="Arial"/>
          <w:sz w:val="20"/>
          <w:szCs w:val="20"/>
          <w:lang w:eastAsia="cs-CZ"/>
        </w:rPr>
        <w:t>smlouvy</w:t>
      </w:r>
      <w:r w:rsidR="00617425" w:rsidRPr="002E7F95">
        <w:rPr>
          <w:rFonts w:ascii="Arial" w:hAnsi="Arial" w:cs="Arial"/>
          <w:sz w:val="20"/>
          <w:szCs w:val="20"/>
          <w:lang w:eastAsia="cs-CZ"/>
        </w:rPr>
        <w:t xml:space="preserve">, tak jak je definován touto Smlouvou, realizovat v rozporu se zásadami sociální odpovědnosti, environmentální odpovědnosti a inovací ve smyslu zákona č. 134//2016 Sb., o zadávání veřejných zakázek v aktuálním znění. V rámci plnění předmětu </w:t>
      </w:r>
      <w:r w:rsidR="00BC1817">
        <w:rPr>
          <w:rFonts w:ascii="Arial" w:hAnsi="Arial" w:cs="Arial"/>
          <w:sz w:val="20"/>
          <w:szCs w:val="20"/>
          <w:lang w:eastAsia="cs-CZ"/>
        </w:rPr>
        <w:t>smlouvy</w:t>
      </w:r>
      <w:r w:rsidR="00617425" w:rsidRPr="002E7F95">
        <w:rPr>
          <w:rFonts w:ascii="Arial" w:hAnsi="Arial" w:cs="Arial"/>
          <w:sz w:val="20"/>
          <w:szCs w:val="20"/>
          <w:lang w:eastAsia="cs-CZ"/>
        </w:rPr>
        <w:t xml:space="preserve"> se tedy bude </w:t>
      </w:r>
      <w:r>
        <w:rPr>
          <w:rFonts w:ascii="Arial" w:hAnsi="Arial" w:cs="Arial"/>
          <w:sz w:val="20"/>
          <w:szCs w:val="20"/>
          <w:lang w:eastAsia="cs-CZ"/>
        </w:rPr>
        <w:t>Dodava</w:t>
      </w:r>
      <w:r w:rsidR="00617425" w:rsidRPr="002E7F95">
        <w:rPr>
          <w:rFonts w:ascii="Arial" w:hAnsi="Arial" w:cs="Arial"/>
          <w:sz w:val="20"/>
          <w:szCs w:val="20"/>
          <w:lang w:eastAsia="cs-CZ"/>
        </w:rPr>
        <w:t>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22" w:name="_Ref60052496"/>
      <w:r w:rsidR="00617425" w:rsidRPr="002E7F95">
        <w:rPr>
          <w:rFonts w:ascii="Arial" w:hAnsi="Arial" w:cs="Arial"/>
          <w:sz w:val="20"/>
          <w:szCs w:val="20"/>
          <w:lang w:eastAsia="cs-CZ"/>
        </w:rPr>
        <w:t xml:space="preserve"> </w:t>
      </w:r>
      <w:r>
        <w:rPr>
          <w:rFonts w:ascii="Arial" w:hAnsi="Arial" w:cs="Arial"/>
          <w:sz w:val="20"/>
          <w:szCs w:val="20"/>
          <w:lang w:eastAsia="cs-CZ"/>
        </w:rPr>
        <w:t>Dodava</w:t>
      </w:r>
      <w:r w:rsidR="00617425" w:rsidRPr="002E7F95">
        <w:rPr>
          <w:rFonts w:ascii="Arial" w:hAnsi="Arial" w:cs="Arial"/>
          <w:sz w:val="20"/>
          <w:szCs w:val="20"/>
          <w:lang w:eastAsia="cs-CZ"/>
        </w:rPr>
        <w:t xml:space="preserve">tel prohlašuje, že si je vědom skutečnosti, že Objednatel zadal veřejnou zakázku v souladu se zásadami sociálně odpovědného zadávání veřejných zakázek, </w:t>
      </w:r>
      <w:bookmarkEnd w:id="22"/>
      <w:r w:rsidR="00617425" w:rsidRPr="002E7F95">
        <w:rPr>
          <w:rFonts w:ascii="Arial" w:hAnsi="Arial" w:cs="Arial"/>
          <w:sz w:val="20"/>
          <w:szCs w:val="20"/>
          <w:lang w:eastAsia="cs-CZ"/>
        </w:rPr>
        <w:t xml:space="preserve">z tohoto důvodu se </w:t>
      </w:r>
      <w:r>
        <w:rPr>
          <w:rFonts w:ascii="Arial" w:hAnsi="Arial" w:cs="Arial"/>
          <w:sz w:val="20"/>
          <w:szCs w:val="20"/>
          <w:lang w:eastAsia="cs-CZ"/>
        </w:rPr>
        <w:t>Dodava</w:t>
      </w:r>
      <w:r w:rsidR="00617425" w:rsidRPr="002E7F95">
        <w:rPr>
          <w:rFonts w:ascii="Arial" w:hAnsi="Arial" w:cs="Arial"/>
          <w:sz w:val="20"/>
          <w:szCs w:val="20"/>
          <w:lang w:eastAsia="cs-CZ"/>
        </w:rPr>
        <w:t xml:space="preserve">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prováděn </w:t>
      </w:r>
      <w:r>
        <w:rPr>
          <w:rFonts w:ascii="Arial" w:hAnsi="Arial" w:cs="Arial"/>
          <w:sz w:val="20"/>
          <w:szCs w:val="20"/>
          <w:lang w:eastAsia="cs-CZ"/>
        </w:rPr>
        <w:t>Dodava</w:t>
      </w:r>
      <w:r w:rsidR="00617425" w:rsidRPr="002E7F95">
        <w:rPr>
          <w:rFonts w:ascii="Arial" w:hAnsi="Arial" w:cs="Arial"/>
          <w:sz w:val="20"/>
          <w:szCs w:val="20"/>
          <w:lang w:eastAsia="cs-CZ"/>
        </w:rPr>
        <w:t>telem či jeho poddodavatelem.</w:t>
      </w:r>
      <w:bookmarkStart w:id="23" w:name="_Ref60052532"/>
      <w:r w:rsidR="00617425" w:rsidRPr="002E7F95">
        <w:rPr>
          <w:rFonts w:ascii="Arial" w:hAnsi="Arial" w:cs="Arial"/>
          <w:sz w:val="20"/>
          <w:szCs w:val="20"/>
          <w:lang w:eastAsia="cs-CZ"/>
        </w:rPr>
        <w:t xml:space="preserve"> </w:t>
      </w:r>
      <w:r>
        <w:rPr>
          <w:rFonts w:ascii="Arial" w:hAnsi="Arial" w:cs="Arial"/>
          <w:sz w:val="20"/>
          <w:szCs w:val="20"/>
          <w:lang w:eastAsia="cs-CZ"/>
        </w:rPr>
        <w:t>Dodava</w:t>
      </w:r>
      <w:r w:rsidR="00617425" w:rsidRPr="002E7F95">
        <w:rPr>
          <w:rFonts w:ascii="Arial" w:hAnsi="Arial" w:cs="Arial"/>
          <w:sz w:val="20"/>
          <w:szCs w:val="20"/>
          <w:lang w:eastAsia="cs-CZ"/>
        </w:rPr>
        <w:t xml:space="preserve">tel je povinen po dobu trvání Smlouvy, na vyžádání Objednatele, předložit čestné prohlášení, v němž uvede jmenný seznam všech svých zaměstnanců, agenturních zaměstnanců, živnostníků a dalších osob, které realizovaly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Pr>
          <w:rFonts w:ascii="Arial" w:hAnsi="Arial" w:cs="Arial"/>
          <w:sz w:val="20"/>
          <w:szCs w:val="20"/>
          <w:lang w:eastAsia="cs-CZ"/>
        </w:rPr>
        <w:t>dodava</w:t>
      </w:r>
      <w:r w:rsidR="00617425" w:rsidRPr="002E7F95">
        <w:rPr>
          <w:rFonts w:ascii="Arial" w:hAnsi="Arial" w:cs="Arial"/>
          <w:sz w:val="20"/>
          <w:szCs w:val="20"/>
          <w:lang w:eastAsia="cs-CZ"/>
        </w:rPr>
        <w:t xml:space="preserve">tel, na vyžádání Objednatele, povinen předložit čestné prohlášení o včasném a úplném plnění veškerých svých závazků vůči poddodavatelům, jejichž prostřednictvím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realizuje. </w:t>
      </w:r>
      <w:r>
        <w:rPr>
          <w:rFonts w:ascii="Arial" w:hAnsi="Arial" w:cs="Arial"/>
          <w:sz w:val="20"/>
          <w:szCs w:val="20"/>
          <w:lang w:eastAsia="cs-CZ"/>
        </w:rPr>
        <w:t>Dodava</w:t>
      </w:r>
      <w:r w:rsidR="00617425" w:rsidRPr="002E7F95">
        <w:rPr>
          <w:rFonts w:ascii="Arial" w:hAnsi="Arial" w:cs="Arial"/>
          <w:sz w:val="20"/>
          <w:szCs w:val="20"/>
          <w:lang w:eastAsia="cs-CZ"/>
        </w:rPr>
        <w:t>tel bere na vědomí, že tato prohlášení je Objednatel oprávněn poskytnout příslušným orgánům veřejné moci České republiky.</w:t>
      </w:r>
      <w:bookmarkEnd w:id="23"/>
      <w:r w:rsidR="00617425" w:rsidRPr="002E7F95">
        <w:rPr>
          <w:rFonts w:ascii="Arial" w:hAnsi="Arial" w:cs="Arial"/>
          <w:sz w:val="20"/>
          <w:szCs w:val="20"/>
          <w:lang w:eastAsia="cs-CZ"/>
        </w:rPr>
        <w:t xml:space="preserve"> Objednatel je oprávněn průběžně kontrolovat dodržování povinností </w:t>
      </w:r>
      <w:r>
        <w:rPr>
          <w:rFonts w:ascii="Arial" w:hAnsi="Arial" w:cs="Arial"/>
          <w:sz w:val="20"/>
          <w:szCs w:val="20"/>
          <w:lang w:eastAsia="cs-CZ"/>
        </w:rPr>
        <w:t>Dodava</w:t>
      </w:r>
      <w:r w:rsidR="00617425" w:rsidRPr="002E7F95">
        <w:rPr>
          <w:rFonts w:ascii="Arial" w:hAnsi="Arial" w:cs="Arial"/>
          <w:sz w:val="20"/>
          <w:szCs w:val="20"/>
          <w:lang w:eastAsia="cs-CZ"/>
        </w:rPr>
        <w:t xml:space="preserve">tele, a to i přímo u pracovníků vykonávajících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přičemž </w:t>
      </w:r>
      <w:r>
        <w:rPr>
          <w:rFonts w:ascii="Arial" w:hAnsi="Arial" w:cs="Arial"/>
          <w:sz w:val="20"/>
          <w:szCs w:val="20"/>
          <w:lang w:eastAsia="cs-CZ"/>
        </w:rPr>
        <w:t>Dodava</w:t>
      </w:r>
      <w:r w:rsidR="00617425" w:rsidRPr="002E7F95">
        <w:rPr>
          <w:rFonts w:ascii="Arial" w:hAnsi="Arial" w:cs="Arial"/>
          <w:sz w:val="20"/>
          <w:szCs w:val="20"/>
          <w:lang w:eastAsia="cs-CZ"/>
        </w:rPr>
        <w:t>tel je povinen tuto kontrolu umožnit, strpět a poskytnout Objednateli veškerou nezbytnou součinnost k jejímu provedení.</w:t>
      </w:r>
    </w:p>
    <w:p w14:paraId="7EDE47D8" w14:textId="6C44B4C3" w:rsidR="00F1384B" w:rsidRPr="006766F8" w:rsidRDefault="005C150F" w:rsidP="009B7DA2">
      <w:pPr>
        <w:pStyle w:val="Zkladntextodsazen21"/>
        <w:numPr>
          <w:ilvl w:val="0"/>
          <w:numId w:val="16"/>
        </w:numPr>
        <w:spacing w:before="240"/>
        <w:ind w:left="0" w:firstLine="0"/>
        <w:rPr>
          <w:rFonts w:ascii="Arial" w:hAnsi="Arial" w:cs="Arial"/>
          <w:sz w:val="20"/>
          <w:szCs w:val="20"/>
          <w:lang w:eastAsia="cs-CZ"/>
        </w:rPr>
      </w:pPr>
      <w:r w:rsidRPr="006766F8">
        <w:rPr>
          <w:rFonts w:ascii="Arial" w:hAnsi="Arial" w:cs="Arial"/>
          <w:sz w:val="20"/>
          <w:szCs w:val="20"/>
          <w:lang w:eastAsia="cs-CZ"/>
        </w:rPr>
        <w:t xml:space="preserve">Tato </w:t>
      </w:r>
      <w:r w:rsidR="00BF365E" w:rsidRPr="006766F8">
        <w:rPr>
          <w:rFonts w:ascii="Arial" w:hAnsi="Arial" w:cs="Arial"/>
          <w:sz w:val="20"/>
          <w:szCs w:val="20"/>
          <w:lang w:eastAsia="cs-CZ"/>
        </w:rPr>
        <w:t>S</w:t>
      </w:r>
      <w:r w:rsidRPr="006766F8">
        <w:rPr>
          <w:rFonts w:ascii="Arial" w:hAnsi="Arial" w:cs="Arial"/>
          <w:sz w:val="20"/>
          <w:szCs w:val="20"/>
          <w:lang w:eastAsia="cs-CZ"/>
        </w:rPr>
        <w:t>mlouva podléh</w:t>
      </w:r>
      <w:r w:rsidR="00BF365E" w:rsidRPr="006766F8">
        <w:rPr>
          <w:rFonts w:ascii="Arial" w:hAnsi="Arial" w:cs="Arial"/>
          <w:sz w:val="20"/>
          <w:szCs w:val="20"/>
          <w:lang w:eastAsia="cs-CZ"/>
        </w:rPr>
        <w:t>á</w:t>
      </w:r>
      <w:r w:rsidRPr="006766F8">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6766F8">
        <w:rPr>
          <w:rFonts w:ascii="Arial" w:hAnsi="Arial" w:cs="Arial"/>
          <w:sz w:val="20"/>
          <w:szCs w:val="20"/>
          <w:lang w:eastAsia="cs-CZ"/>
        </w:rPr>
        <w:t>.</w:t>
      </w:r>
    </w:p>
    <w:p w14:paraId="307722C7" w14:textId="77777777" w:rsidR="00890156" w:rsidRPr="006766F8" w:rsidRDefault="00890156" w:rsidP="009B7DA2">
      <w:pPr>
        <w:pStyle w:val="Zkladntextodsazen21"/>
        <w:ind w:firstLine="0"/>
        <w:rPr>
          <w:rFonts w:ascii="Arial" w:hAnsi="Arial" w:cs="Arial"/>
          <w:sz w:val="20"/>
          <w:szCs w:val="20"/>
          <w:lang w:eastAsia="cs-CZ"/>
        </w:rPr>
      </w:pPr>
    </w:p>
    <w:p w14:paraId="657E0921" w14:textId="79E0D633" w:rsidR="00F454AB"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Dodava</w:t>
      </w:r>
      <w:r w:rsidR="00F454AB" w:rsidRPr="006766F8">
        <w:rPr>
          <w:rFonts w:ascii="Arial" w:hAnsi="Arial" w:cs="Arial"/>
          <w:sz w:val="20"/>
          <w:szCs w:val="20"/>
          <w:lang w:eastAsia="cs-CZ"/>
        </w:rPr>
        <w:t xml:space="preserve">tel souhlasí se zveřejněním </w:t>
      </w:r>
      <w:r w:rsidR="005C150F" w:rsidRPr="006766F8">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00F454AB" w:rsidRPr="006766F8">
        <w:rPr>
          <w:rFonts w:ascii="Arial" w:hAnsi="Arial" w:cs="Arial"/>
          <w:sz w:val="20"/>
          <w:szCs w:val="20"/>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6766F8">
        <w:rPr>
          <w:rFonts w:ascii="Arial" w:hAnsi="Arial" w:cs="Arial"/>
          <w:sz w:val="20"/>
          <w:szCs w:val="20"/>
          <w:lang w:eastAsia="cs-CZ"/>
        </w:rPr>
        <w:t xml:space="preserve">o zvláštních podmínkách účinnosti některých smluv, uveřejňování těchto smluv a o registru smluv (zákon o registru smluv). </w:t>
      </w:r>
      <w:r w:rsidR="00F454AB" w:rsidRPr="006766F8">
        <w:rPr>
          <w:rFonts w:ascii="Arial" w:hAnsi="Arial" w:cs="Arial"/>
          <w:sz w:val="20"/>
          <w:szCs w:val="20"/>
          <w:lang w:eastAsia="cs-CZ"/>
        </w:rPr>
        <w:t xml:space="preserve">Smlouvu bude dle vůle </w:t>
      </w:r>
      <w:r w:rsidR="005C150F" w:rsidRPr="006766F8">
        <w:rPr>
          <w:rFonts w:ascii="Arial" w:hAnsi="Arial" w:cs="Arial"/>
          <w:sz w:val="20"/>
          <w:szCs w:val="20"/>
          <w:lang w:eastAsia="cs-CZ"/>
        </w:rPr>
        <w:t>s</w:t>
      </w:r>
      <w:r w:rsidR="00F454AB" w:rsidRPr="006766F8">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2F3112DA" w14:textId="77777777" w:rsidR="00F454AB" w:rsidRPr="006766F8" w:rsidRDefault="00F454AB" w:rsidP="009B7DA2">
      <w:pPr>
        <w:pStyle w:val="Zkladntextodsazen21"/>
        <w:tabs>
          <w:tab w:val="left" w:pos="567"/>
        </w:tabs>
        <w:ind w:firstLine="0"/>
        <w:rPr>
          <w:rFonts w:ascii="Arial" w:hAnsi="Arial" w:cs="Arial"/>
          <w:sz w:val="20"/>
          <w:szCs w:val="20"/>
          <w:lang w:eastAsia="cs-CZ"/>
        </w:rPr>
      </w:pPr>
    </w:p>
    <w:p w14:paraId="08AD0333" w14:textId="77777777" w:rsidR="00F454AB"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060725F" w14:textId="77777777" w:rsidR="00F454AB" w:rsidRPr="006766F8" w:rsidRDefault="00F454AB" w:rsidP="009B7DA2">
      <w:pPr>
        <w:pStyle w:val="Zkladntextodsazen21"/>
        <w:ind w:firstLine="0"/>
        <w:rPr>
          <w:rFonts w:ascii="Arial" w:hAnsi="Arial" w:cs="Arial"/>
          <w:sz w:val="20"/>
          <w:szCs w:val="20"/>
          <w:lang w:eastAsia="cs-CZ"/>
        </w:rPr>
      </w:pPr>
    </w:p>
    <w:p w14:paraId="3F10A537" w14:textId="41866235" w:rsidR="00F454AB"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lastRenderedPageBreak/>
        <w:t>Dodava</w:t>
      </w:r>
      <w:r w:rsidR="00F454AB" w:rsidRPr="006766F8">
        <w:rPr>
          <w:rFonts w:ascii="Arial" w:hAnsi="Arial" w:cs="Arial"/>
          <w:sz w:val="20"/>
          <w:szCs w:val="20"/>
          <w:lang w:eastAsia="cs-CZ"/>
        </w:rPr>
        <w:t>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7C9F0ECF" w14:textId="77777777" w:rsidR="00F454AB" w:rsidRPr="006766F8" w:rsidRDefault="00F454AB" w:rsidP="009B7DA2">
      <w:pPr>
        <w:pStyle w:val="Zkladntextodsazen21"/>
        <w:ind w:firstLine="0"/>
        <w:rPr>
          <w:rFonts w:ascii="Arial" w:hAnsi="Arial" w:cs="Arial"/>
          <w:sz w:val="20"/>
          <w:szCs w:val="20"/>
          <w:lang w:eastAsia="cs-CZ"/>
        </w:rPr>
      </w:pPr>
    </w:p>
    <w:p w14:paraId="7D08279D" w14:textId="77777777" w:rsidR="00F454AB"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Změny a doplňky této Smlouvy lze provádět pouze vzestupně číslovanými, písemnými oběma Smluvními stranami podepsanými</w:t>
      </w:r>
      <w:r w:rsidRPr="006766F8" w:rsidDel="00CC14C0">
        <w:rPr>
          <w:rFonts w:ascii="Arial" w:hAnsi="Arial" w:cs="Arial"/>
          <w:sz w:val="20"/>
          <w:szCs w:val="20"/>
          <w:lang w:eastAsia="cs-CZ"/>
        </w:rPr>
        <w:t xml:space="preserve"> </w:t>
      </w:r>
      <w:r w:rsidRPr="006766F8">
        <w:rPr>
          <w:rFonts w:ascii="Arial" w:hAnsi="Arial" w:cs="Arial"/>
          <w:sz w:val="20"/>
          <w:szCs w:val="20"/>
          <w:lang w:eastAsia="cs-CZ"/>
        </w:rPr>
        <w:t>dodatky, které se stanou nedílnou součástí této Smlouvy.</w:t>
      </w:r>
    </w:p>
    <w:p w14:paraId="3CE49B29" w14:textId="77777777" w:rsidR="00F454AB" w:rsidRPr="006766F8" w:rsidRDefault="00F454AB" w:rsidP="009B7DA2">
      <w:pPr>
        <w:pStyle w:val="Zkladntextodsazen21"/>
        <w:ind w:firstLine="0"/>
        <w:rPr>
          <w:rFonts w:ascii="Arial" w:hAnsi="Arial" w:cs="Arial"/>
          <w:sz w:val="20"/>
          <w:szCs w:val="20"/>
          <w:lang w:eastAsia="cs-CZ"/>
        </w:rPr>
      </w:pPr>
    </w:p>
    <w:p w14:paraId="292147BE" w14:textId="77777777" w:rsidR="00F454AB"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V ostatním se řídí práva a povinnosti smluvních stran ustanoveními OZ.</w:t>
      </w:r>
    </w:p>
    <w:p w14:paraId="7CCA0150" w14:textId="77777777" w:rsidR="00F454AB" w:rsidRPr="006766F8" w:rsidRDefault="00F454AB" w:rsidP="009B7DA2">
      <w:pPr>
        <w:pStyle w:val="Zkladntextodsazen21"/>
        <w:ind w:firstLine="0"/>
        <w:rPr>
          <w:rFonts w:ascii="Arial" w:hAnsi="Arial" w:cs="Arial"/>
          <w:sz w:val="20"/>
          <w:szCs w:val="20"/>
          <w:lang w:eastAsia="cs-CZ"/>
        </w:rPr>
      </w:pPr>
    </w:p>
    <w:p w14:paraId="6CA14A3A" w14:textId="27FA0FD6" w:rsidR="00F454AB"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 xml:space="preserve">Součástí této Smlouvy jsou OP, se kterými se </w:t>
      </w:r>
      <w:r w:rsidR="007D71EF">
        <w:rPr>
          <w:rFonts w:ascii="Arial" w:hAnsi="Arial" w:cs="Arial"/>
          <w:sz w:val="20"/>
          <w:szCs w:val="20"/>
          <w:lang w:eastAsia="cs-CZ"/>
        </w:rPr>
        <w:t>Dodava</w:t>
      </w:r>
      <w:r w:rsidRPr="006766F8">
        <w:rPr>
          <w:rFonts w:ascii="Arial" w:hAnsi="Arial" w:cs="Arial"/>
          <w:sz w:val="20"/>
          <w:szCs w:val="20"/>
          <w:lang w:eastAsia="cs-CZ"/>
        </w:rPr>
        <w:t xml:space="preserve">tel seznámil před podáním Nabídky </w:t>
      </w:r>
      <w:r w:rsidR="007D71EF">
        <w:rPr>
          <w:rFonts w:ascii="Arial" w:hAnsi="Arial" w:cs="Arial"/>
          <w:sz w:val="20"/>
          <w:szCs w:val="20"/>
          <w:lang w:eastAsia="cs-CZ"/>
        </w:rPr>
        <w:t>Dodava</w:t>
      </w:r>
      <w:r w:rsidRPr="006766F8">
        <w:rPr>
          <w:rFonts w:ascii="Arial" w:hAnsi="Arial" w:cs="Arial"/>
          <w:sz w:val="20"/>
          <w:szCs w:val="20"/>
          <w:lang w:eastAsia="cs-CZ"/>
        </w:rPr>
        <w:t xml:space="preserve">tele, a které jsou součástí zadávací dokumentace na veřejnou zakázku. </w:t>
      </w:r>
      <w:r w:rsidR="007D71EF">
        <w:rPr>
          <w:rFonts w:ascii="Arial" w:hAnsi="Arial" w:cs="Arial"/>
          <w:sz w:val="20"/>
          <w:szCs w:val="20"/>
          <w:lang w:eastAsia="cs-CZ"/>
        </w:rPr>
        <w:t>Dodava</w:t>
      </w:r>
      <w:r w:rsidRPr="006766F8">
        <w:rPr>
          <w:rFonts w:ascii="Arial" w:hAnsi="Arial" w:cs="Arial"/>
          <w:sz w:val="20"/>
          <w:szCs w:val="20"/>
          <w:lang w:eastAsia="cs-CZ"/>
        </w:rPr>
        <w:t>tel prohlašuje, že se s dokumenty uvedeným v předchozí větě seznámil, porozuměl jejich obsahu a akceptuje je jako součásti Smlouvy.</w:t>
      </w:r>
    </w:p>
    <w:p w14:paraId="4F0D811F" w14:textId="3F3E42C8" w:rsidR="004E2553" w:rsidRPr="006766F8" w:rsidRDefault="004E2553"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 xml:space="preserve">Součástí této Smlouvy je Opatření obecné povahy číslo 0111-OOP-C010-15. </w:t>
      </w:r>
      <w:r w:rsidR="007D71EF">
        <w:rPr>
          <w:rFonts w:ascii="Arial" w:hAnsi="Arial" w:cs="Arial"/>
          <w:sz w:val="20"/>
          <w:szCs w:val="20"/>
          <w:lang w:eastAsia="cs-CZ"/>
        </w:rPr>
        <w:t>Dodava</w:t>
      </w:r>
      <w:r>
        <w:rPr>
          <w:rFonts w:ascii="Arial" w:hAnsi="Arial" w:cs="Arial"/>
          <w:sz w:val="20"/>
          <w:szCs w:val="20"/>
          <w:lang w:eastAsia="cs-CZ"/>
        </w:rPr>
        <w:t>tel je povinen dodržet podmínky vyplývající z této přílohy.</w:t>
      </w:r>
    </w:p>
    <w:p w14:paraId="02A99021" w14:textId="77777777" w:rsidR="00F454AB" w:rsidRPr="006766F8" w:rsidRDefault="00F454AB" w:rsidP="009B7DA2">
      <w:pPr>
        <w:pStyle w:val="Zkladntextodsazen21"/>
        <w:tabs>
          <w:tab w:val="left" w:pos="567"/>
        </w:tabs>
        <w:ind w:firstLine="0"/>
        <w:rPr>
          <w:rFonts w:ascii="Arial" w:hAnsi="Arial" w:cs="Arial"/>
          <w:sz w:val="20"/>
          <w:szCs w:val="20"/>
          <w:lang w:eastAsia="cs-CZ"/>
        </w:rPr>
      </w:pPr>
    </w:p>
    <w:p w14:paraId="3E0AFB9C" w14:textId="77777777" w:rsidR="00846A10"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46635D4D" w14:textId="77777777" w:rsidR="00F3076C" w:rsidRPr="006766F8" w:rsidRDefault="00F3076C" w:rsidP="009B7DA2">
      <w:pPr>
        <w:pStyle w:val="Zkladntextodsazen21"/>
        <w:ind w:firstLine="0"/>
        <w:rPr>
          <w:rFonts w:ascii="Arial" w:hAnsi="Arial" w:cs="Arial"/>
          <w:sz w:val="20"/>
          <w:szCs w:val="20"/>
          <w:lang w:eastAsia="cs-CZ"/>
        </w:rPr>
      </w:pPr>
    </w:p>
    <w:p w14:paraId="6CFF2458" w14:textId="77777777" w:rsidR="00846A10" w:rsidRPr="006766F8" w:rsidRDefault="00846A10" w:rsidP="009B7DA2">
      <w:pPr>
        <w:pStyle w:val="Zkladntextodsazen21"/>
        <w:ind w:firstLine="0"/>
        <w:rPr>
          <w:rFonts w:ascii="Arial" w:hAnsi="Arial" w:cs="Arial"/>
          <w:sz w:val="20"/>
          <w:szCs w:val="20"/>
          <w:lang w:eastAsia="cs-CZ"/>
        </w:rPr>
      </w:pPr>
      <w:r w:rsidRPr="006766F8">
        <w:rPr>
          <w:rFonts w:ascii="Arial" w:hAnsi="Arial" w:cs="Arial"/>
          <w:sz w:val="20"/>
          <w:szCs w:val="20"/>
          <w:lang w:eastAsia="cs-CZ"/>
        </w:rPr>
        <w:t>Nedílnou součástí Smlouvy jsou následující přílohy:</w:t>
      </w:r>
    </w:p>
    <w:p w14:paraId="132227DA" w14:textId="3032CABE" w:rsidR="00846A10" w:rsidRDefault="003A36D1" w:rsidP="009B7DA2">
      <w:pPr>
        <w:pStyle w:val="slovanodst"/>
        <w:numPr>
          <w:ilvl w:val="0"/>
          <w:numId w:val="17"/>
        </w:numPr>
        <w:tabs>
          <w:tab w:val="left" w:pos="567"/>
        </w:tabs>
        <w:jc w:val="both"/>
        <w:rPr>
          <w:rFonts w:cs="Arial"/>
          <w:sz w:val="20"/>
        </w:rPr>
      </w:pPr>
      <w:r>
        <w:rPr>
          <w:rFonts w:cs="Arial"/>
          <w:sz w:val="20"/>
        </w:rPr>
        <w:t>Stavební úpravy – soupis</w:t>
      </w:r>
      <w:r w:rsidR="005921DC">
        <w:rPr>
          <w:rFonts w:cs="Arial"/>
          <w:sz w:val="20"/>
        </w:rPr>
        <w:t xml:space="preserve"> prací</w:t>
      </w:r>
    </w:p>
    <w:p w14:paraId="2F65330B" w14:textId="79C139E3" w:rsidR="009D0E7A" w:rsidRPr="003D594E" w:rsidRDefault="003A36D1" w:rsidP="009B7DA2">
      <w:pPr>
        <w:pStyle w:val="slovanodst"/>
        <w:numPr>
          <w:ilvl w:val="0"/>
          <w:numId w:val="17"/>
        </w:numPr>
        <w:tabs>
          <w:tab w:val="left" w:pos="567"/>
        </w:tabs>
        <w:jc w:val="both"/>
        <w:rPr>
          <w:rFonts w:cs="Arial"/>
          <w:sz w:val="20"/>
        </w:rPr>
      </w:pPr>
      <w:r>
        <w:rPr>
          <w:rFonts w:cs="Arial"/>
          <w:sz w:val="20"/>
        </w:rPr>
        <w:t>Dodávka technologie – soupis</w:t>
      </w:r>
      <w:r w:rsidR="005921DC">
        <w:rPr>
          <w:rFonts w:cs="Arial"/>
          <w:sz w:val="20"/>
        </w:rPr>
        <w:t xml:space="preserve"> prací</w:t>
      </w:r>
    </w:p>
    <w:p w14:paraId="70726507" w14:textId="7EC7B12E" w:rsidR="003D594E" w:rsidRDefault="00846A10" w:rsidP="009B7DA2">
      <w:pPr>
        <w:pStyle w:val="slovanodst"/>
        <w:numPr>
          <w:ilvl w:val="0"/>
          <w:numId w:val="17"/>
        </w:numPr>
        <w:tabs>
          <w:tab w:val="left" w:pos="567"/>
        </w:tabs>
        <w:jc w:val="both"/>
        <w:rPr>
          <w:rFonts w:cs="Arial"/>
          <w:sz w:val="20"/>
        </w:rPr>
      </w:pPr>
      <w:r w:rsidRPr="006766F8">
        <w:rPr>
          <w:rFonts w:cs="Arial"/>
          <w:sz w:val="20"/>
        </w:rPr>
        <w:t>Obchodní podmínky</w:t>
      </w:r>
      <w:r w:rsidR="00F54C04" w:rsidRPr="006766F8">
        <w:rPr>
          <w:rFonts w:cs="Arial"/>
          <w:sz w:val="20"/>
        </w:rPr>
        <w:t xml:space="preserve"> zadavatele pro veřejné zakázky na stavební práce</w:t>
      </w:r>
    </w:p>
    <w:p w14:paraId="4DE521F4" w14:textId="6FD1A22C" w:rsidR="004E2553" w:rsidRDefault="004E2553" w:rsidP="009B7DA2">
      <w:pPr>
        <w:pStyle w:val="slovanodst"/>
        <w:numPr>
          <w:ilvl w:val="0"/>
          <w:numId w:val="17"/>
        </w:numPr>
        <w:tabs>
          <w:tab w:val="left" w:pos="567"/>
        </w:tabs>
        <w:jc w:val="both"/>
        <w:rPr>
          <w:rFonts w:cs="Arial"/>
          <w:sz w:val="20"/>
        </w:rPr>
      </w:pPr>
      <w:r>
        <w:rPr>
          <w:rFonts w:cs="Arial"/>
          <w:sz w:val="20"/>
        </w:rPr>
        <w:t>Opatření obecné povahy číslo: 0111-OOP-C010-15</w:t>
      </w:r>
    </w:p>
    <w:p w14:paraId="113F33E2" w14:textId="08B3AFF8" w:rsidR="00603326" w:rsidRPr="003D594E" w:rsidRDefault="003D0559" w:rsidP="009B7DA2">
      <w:pPr>
        <w:pStyle w:val="slovanodst"/>
        <w:numPr>
          <w:ilvl w:val="0"/>
          <w:numId w:val="17"/>
        </w:numPr>
        <w:tabs>
          <w:tab w:val="left" w:pos="567"/>
        </w:tabs>
        <w:jc w:val="both"/>
        <w:rPr>
          <w:rFonts w:cs="Arial"/>
          <w:sz w:val="20"/>
        </w:rPr>
      </w:pPr>
      <w:r w:rsidRPr="003D594E">
        <w:rPr>
          <w:rFonts w:cs="Arial"/>
          <w:sz w:val="20"/>
        </w:rPr>
        <w:t>Údaje, které jsou součástí ujednání a nebudou zveřejněny v Registru smluv</w:t>
      </w:r>
    </w:p>
    <w:p w14:paraId="3E00AABC" w14:textId="77777777" w:rsidR="003D0559" w:rsidRDefault="003D0559" w:rsidP="009B7DA2">
      <w:pPr>
        <w:spacing w:after="120"/>
        <w:jc w:val="both"/>
        <w:rPr>
          <w:rFonts w:ascii="Arial" w:hAnsi="Arial" w:cs="Arial"/>
          <w:caps/>
          <w:sz w:val="20"/>
          <w:szCs w:val="20"/>
        </w:rPr>
      </w:pPr>
    </w:p>
    <w:p w14:paraId="3B1078CF" w14:textId="1E2CF6B1" w:rsidR="005B4357" w:rsidRPr="00603326" w:rsidRDefault="009D659D" w:rsidP="009B7DA2">
      <w:pPr>
        <w:spacing w:after="120"/>
        <w:jc w:val="both"/>
        <w:rPr>
          <w:rFonts w:ascii="Arial" w:hAnsi="Arial" w:cs="Arial"/>
          <w:b/>
          <w:caps/>
          <w:sz w:val="20"/>
          <w:szCs w:val="20"/>
        </w:rPr>
      </w:pPr>
      <w:r w:rsidRPr="006766F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ABB73A0" w14:textId="7500F50C" w:rsidR="00603326" w:rsidRDefault="00603326" w:rsidP="005B4357">
      <w:pPr>
        <w:widowControl w:val="0"/>
        <w:suppressAutoHyphens w:val="0"/>
        <w:rPr>
          <w:rFonts w:asciiTheme="minorHAnsi" w:hAnsiTheme="minorHAnsi" w:cstheme="minorHAnsi"/>
          <w:sz w:val="20"/>
          <w:szCs w:val="20"/>
        </w:rPr>
      </w:pPr>
    </w:p>
    <w:p w14:paraId="40C5BC1B" w14:textId="77777777" w:rsidR="00170C36" w:rsidRPr="006766F8" w:rsidRDefault="00170C36" w:rsidP="005B4357">
      <w:pPr>
        <w:widowControl w:val="0"/>
        <w:suppressAutoHyphens w:val="0"/>
        <w:rPr>
          <w:rFonts w:asciiTheme="minorHAnsi" w:hAnsiTheme="minorHAnsi" w:cstheme="minorHAnsi"/>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5"/>
        <w:gridCol w:w="4686"/>
      </w:tblGrid>
      <w:tr w:rsidR="005B4357" w:rsidRPr="006766F8" w14:paraId="22BC89DD" w14:textId="77777777" w:rsidTr="005B4357">
        <w:tc>
          <w:tcPr>
            <w:tcW w:w="4820" w:type="dxa"/>
          </w:tcPr>
          <w:p w14:paraId="01F76522" w14:textId="77777777" w:rsidR="005B4357" w:rsidRPr="002E7F95" w:rsidRDefault="005B4357" w:rsidP="003919C7">
            <w:pPr>
              <w:widowControl w:val="0"/>
              <w:suppressAutoHyphens w:val="0"/>
              <w:rPr>
                <w:rFonts w:ascii="Arial" w:hAnsi="Arial" w:cs="Arial"/>
                <w:sz w:val="20"/>
                <w:szCs w:val="20"/>
              </w:rPr>
            </w:pPr>
            <w:r w:rsidRPr="002E7F95">
              <w:rPr>
                <w:rFonts w:ascii="Arial" w:hAnsi="Arial" w:cs="Arial"/>
                <w:sz w:val="20"/>
                <w:szCs w:val="20"/>
              </w:rPr>
              <w:t>V ……………………..</w:t>
            </w:r>
          </w:p>
        </w:tc>
        <w:tc>
          <w:tcPr>
            <w:tcW w:w="4700" w:type="dxa"/>
          </w:tcPr>
          <w:p w14:paraId="0AEF8B38" w14:textId="77777777" w:rsidR="005B4357" w:rsidRPr="002E7F95" w:rsidRDefault="005B4357" w:rsidP="003919C7">
            <w:pPr>
              <w:widowControl w:val="0"/>
              <w:suppressAutoHyphens w:val="0"/>
              <w:rPr>
                <w:rFonts w:ascii="Arial" w:hAnsi="Arial" w:cs="Arial"/>
                <w:sz w:val="20"/>
                <w:szCs w:val="20"/>
              </w:rPr>
            </w:pPr>
            <w:r w:rsidRPr="002E7F95">
              <w:rPr>
                <w:rFonts w:ascii="Arial" w:hAnsi="Arial" w:cs="Arial"/>
                <w:sz w:val="20"/>
                <w:szCs w:val="20"/>
              </w:rPr>
              <w:t>V Jihlavě</w:t>
            </w:r>
          </w:p>
        </w:tc>
      </w:tr>
      <w:tr w:rsidR="005B4357" w:rsidRPr="006766F8" w14:paraId="4F3B74D7" w14:textId="77777777" w:rsidTr="005B4357">
        <w:trPr>
          <w:trHeight w:val="66"/>
        </w:trPr>
        <w:tc>
          <w:tcPr>
            <w:tcW w:w="4820" w:type="dxa"/>
          </w:tcPr>
          <w:p w14:paraId="36019554" w14:textId="77777777" w:rsidR="005B4357" w:rsidRPr="002E7F95" w:rsidRDefault="005B4357" w:rsidP="003919C7">
            <w:pPr>
              <w:widowControl w:val="0"/>
              <w:suppressAutoHyphens w:val="0"/>
              <w:jc w:val="center"/>
              <w:rPr>
                <w:rFonts w:ascii="Arial" w:hAnsi="Arial" w:cs="Arial"/>
                <w:sz w:val="20"/>
                <w:szCs w:val="20"/>
              </w:rPr>
            </w:pPr>
          </w:p>
          <w:p w14:paraId="076A64D6" w14:textId="354D4459" w:rsidR="005B4357" w:rsidRPr="002E7F95" w:rsidRDefault="005B4357" w:rsidP="00603326">
            <w:pPr>
              <w:widowControl w:val="0"/>
              <w:suppressAutoHyphens w:val="0"/>
              <w:rPr>
                <w:rFonts w:ascii="Arial" w:hAnsi="Arial" w:cs="Arial"/>
                <w:sz w:val="20"/>
                <w:szCs w:val="20"/>
              </w:rPr>
            </w:pPr>
          </w:p>
          <w:p w14:paraId="19A2CEA4" w14:textId="38BF860C" w:rsidR="005B4357" w:rsidRDefault="005B4357" w:rsidP="002E7F95">
            <w:pPr>
              <w:widowControl w:val="0"/>
              <w:suppressAutoHyphens w:val="0"/>
              <w:rPr>
                <w:rFonts w:ascii="Arial" w:hAnsi="Arial" w:cs="Arial"/>
                <w:sz w:val="20"/>
                <w:szCs w:val="20"/>
              </w:rPr>
            </w:pPr>
          </w:p>
          <w:p w14:paraId="26864105" w14:textId="77777777" w:rsidR="00170C36" w:rsidRPr="002E7F95" w:rsidRDefault="00170C36" w:rsidP="002E7F95">
            <w:pPr>
              <w:widowControl w:val="0"/>
              <w:suppressAutoHyphens w:val="0"/>
              <w:rPr>
                <w:rFonts w:ascii="Arial" w:hAnsi="Arial" w:cs="Arial"/>
                <w:sz w:val="20"/>
                <w:szCs w:val="20"/>
              </w:rPr>
            </w:pPr>
          </w:p>
          <w:p w14:paraId="15DE1CE8" w14:textId="77777777" w:rsidR="005B4357" w:rsidRPr="002E7F95" w:rsidRDefault="005B4357" w:rsidP="003919C7">
            <w:pPr>
              <w:widowControl w:val="0"/>
              <w:suppressAutoHyphens w:val="0"/>
              <w:jc w:val="center"/>
              <w:rPr>
                <w:rFonts w:ascii="Arial" w:hAnsi="Arial" w:cs="Arial"/>
                <w:sz w:val="20"/>
                <w:szCs w:val="20"/>
              </w:rPr>
            </w:pPr>
          </w:p>
          <w:p w14:paraId="0507B405" w14:textId="77777777" w:rsidR="005B4357" w:rsidRPr="002E7F95" w:rsidRDefault="005B4357" w:rsidP="003919C7">
            <w:pPr>
              <w:widowControl w:val="0"/>
              <w:suppressAutoHyphens w:val="0"/>
              <w:jc w:val="center"/>
              <w:rPr>
                <w:rFonts w:ascii="Arial" w:hAnsi="Arial" w:cs="Arial"/>
                <w:sz w:val="20"/>
                <w:szCs w:val="20"/>
              </w:rPr>
            </w:pPr>
          </w:p>
          <w:p w14:paraId="1391DF16"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w:t>
            </w:r>
          </w:p>
          <w:p w14:paraId="5E281C77" w14:textId="4ECD5B94"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název funkce</w:t>
            </w:r>
          </w:p>
        </w:tc>
        <w:tc>
          <w:tcPr>
            <w:tcW w:w="4700" w:type="dxa"/>
          </w:tcPr>
          <w:p w14:paraId="43D8FA64" w14:textId="77777777" w:rsidR="005B4357" w:rsidRPr="002E7F95" w:rsidRDefault="005B4357" w:rsidP="003919C7">
            <w:pPr>
              <w:widowControl w:val="0"/>
              <w:suppressAutoHyphens w:val="0"/>
              <w:jc w:val="center"/>
              <w:rPr>
                <w:rFonts w:ascii="Arial" w:hAnsi="Arial" w:cs="Arial"/>
                <w:sz w:val="20"/>
                <w:szCs w:val="20"/>
              </w:rPr>
            </w:pPr>
          </w:p>
          <w:p w14:paraId="760A9D26" w14:textId="77777777" w:rsidR="005B4357" w:rsidRPr="002E7F95" w:rsidRDefault="005B4357" w:rsidP="003919C7">
            <w:pPr>
              <w:widowControl w:val="0"/>
              <w:suppressAutoHyphens w:val="0"/>
              <w:jc w:val="center"/>
              <w:rPr>
                <w:rFonts w:ascii="Arial" w:hAnsi="Arial" w:cs="Arial"/>
                <w:sz w:val="20"/>
                <w:szCs w:val="20"/>
              </w:rPr>
            </w:pPr>
          </w:p>
          <w:p w14:paraId="103BBE4F" w14:textId="35470646" w:rsidR="005B4357" w:rsidRDefault="005B4357" w:rsidP="003919C7">
            <w:pPr>
              <w:widowControl w:val="0"/>
              <w:suppressAutoHyphens w:val="0"/>
              <w:jc w:val="center"/>
              <w:rPr>
                <w:rFonts w:ascii="Arial" w:hAnsi="Arial" w:cs="Arial"/>
                <w:sz w:val="20"/>
                <w:szCs w:val="20"/>
              </w:rPr>
            </w:pPr>
          </w:p>
          <w:p w14:paraId="00C872EA" w14:textId="77777777" w:rsidR="00170C36" w:rsidRPr="002E7F95" w:rsidRDefault="00170C36" w:rsidP="003919C7">
            <w:pPr>
              <w:widowControl w:val="0"/>
              <w:suppressAutoHyphens w:val="0"/>
              <w:jc w:val="center"/>
              <w:rPr>
                <w:rFonts w:ascii="Arial" w:hAnsi="Arial" w:cs="Arial"/>
                <w:sz w:val="20"/>
                <w:szCs w:val="20"/>
              </w:rPr>
            </w:pPr>
          </w:p>
          <w:p w14:paraId="21871DC5" w14:textId="1155ACC1" w:rsidR="005B4357" w:rsidRPr="002E7F95" w:rsidRDefault="005B4357" w:rsidP="00603326">
            <w:pPr>
              <w:widowControl w:val="0"/>
              <w:suppressAutoHyphens w:val="0"/>
              <w:rPr>
                <w:rFonts w:ascii="Arial" w:hAnsi="Arial" w:cs="Arial"/>
                <w:sz w:val="20"/>
                <w:szCs w:val="20"/>
              </w:rPr>
            </w:pPr>
          </w:p>
          <w:p w14:paraId="578DE51C" w14:textId="77777777" w:rsidR="005B4357" w:rsidRPr="002E7F95" w:rsidRDefault="005B4357" w:rsidP="003919C7">
            <w:pPr>
              <w:widowControl w:val="0"/>
              <w:suppressAutoHyphens w:val="0"/>
              <w:jc w:val="center"/>
              <w:rPr>
                <w:rFonts w:ascii="Arial" w:hAnsi="Arial" w:cs="Arial"/>
                <w:sz w:val="20"/>
                <w:szCs w:val="20"/>
              </w:rPr>
            </w:pPr>
          </w:p>
          <w:p w14:paraId="799B3524"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w:t>
            </w:r>
          </w:p>
          <w:p w14:paraId="52529B57"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Ing. Radovan Necid, ředitel organizace</w:t>
            </w:r>
          </w:p>
          <w:p w14:paraId="461E3CC9"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Krajská správa a údržba silnic Vysočiny,</w:t>
            </w:r>
          </w:p>
          <w:p w14:paraId="110EBF3E" w14:textId="3E9870D1"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příspěvková organizace</w:t>
            </w:r>
          </w:p>
          <w:p w14:paraId="7DCB674A" w14:textId="77777777" w:rsidR="005B4357" w:rsidRPr="002E7F95" w:rsidRDefault="005B4357" w:rsidP="003919C7">
            <w:pPr>
              <w:widowControl w:val="0"/>
              <w:suppressAutoHyphens w:val="0"/>
              <w:rPr>
                <w:rFonts w:ascii="Arial" w:hAnsi="Arial" w:cs="Arial"/>
                <w:sz w:val="20"/>
                <w:szCs w:val="20"/>
              </w:rPr>
            </w:pPr>
          </w:p>
          <w:p w14:paraId="7F4683CE" w14:textId="77777777" w:rsidR="005B4357" w:rsidRPr="002E7F95" w:rsidRDefault="005B4357" w:rsidP="003919C7">
            <w:pPr>
              <w:widowControl w:val="0"/>
              <w:suppressAutoHyphens w:val="0"/>
              <w:rPr>
                <w:rFonts w:ascii="Arial" w:hAnsi="Arial" w:cs="Arial"/>
                <w:sz w:val="20"/>
                <w:szCs w:val="20"/>
              </w:rPr>
            </w:pPr>
          </w:p>
        </w:tc>
      </w:tr>
    </w:tbl>
    <w:p w14:paraId="4549CA8F" w14:textId="77777777" w:rsidR="00B9282C" w:rsidRDefault="00B9282C" w:rsidP="00F068C0">
      <w:pPr>
        <w:ind w:left="7788"/>
        <w:rPr>
          <w:rFonts w:ascii="Arial" w:hAnsi="Arial" w:cs="Arial"/>
          <w:b/>
          <w:sz w:val="20"/>
          <w:szCs w:val="20"/>
        </w:rPr>
      </w:pPr>
    </w:p>
    <w:p w14:paraId="2309C9C4" w14:textId="77777777" w:rsidR="00B9282C" w:rsidRDefault="00B9282C">
      <w:pPr>
        <w:suppressAutoHyphens w:val="0"/>
        <w:rPr>
          <w:rFonts w:ascii="Arial" w:hAnsi="Arial" w:cs="Arial"/>
          <w:b/>
          <w:sz w:val="20"/>
          <w:szCs w:val="20"/>
        </w:rPr>
      </w:pPr>
      <w:r>
        <w:rPr>
          <w:rFonts w:ascii="Arial" w:hAnsi="Arial" w:cs="Arial"/>
          <w:b/>
          <w:sz w:val="20"/>
          <w:szCs w:val="20"/>
        </w:rPr>
        <w:br w:type="page"/>
      </w:r>
    </w:p>
    <w:p w14:paraId="62550874" w14:textId="686ADFFC" w:rsidR="0016435C" w:rsidRPr="006766F8" w:rsidRDefault="009D0E7A" w:rsidP="00F068C0">
      <w:pPr>
        <w:ind w:left="7788"/>
        <w:rPr>
          <w:rFonts w:ascii="Arial" w:hAnsi="Arial" w:cs="Arial"/>
          <w:b/>
          <w:sz w:val="20"/>
          <w:szCs w:val="20"/>
        </w:rPr>
      </w:pPr>
      <w:r>
        <w:rPr>
          <w:rFonts w:ascii="Arial" w:hAnsi="Arial" w:cs="Arial"/>
          <w:b/>
          <w:sz w:val="20"/>
          <w:szCs w:val="20"/>
        </w:rPr>
        <w:lastRenderedPageBreak/>
        <w:t>Příloha</w:t>
      </w:r>
    </w:p>
    <w:p w14:paraId="73323C67" w14:textId="77777777" w:rsidR="00293CA4" w:rsidRPr="006766F8" w:rsidRDefault="00293CA4" w:rsidP="0016435C">
      <w:pPr>
        <w:jc w:val="center"/>
        <w:rPr>
          <w:rFonts w:ascii="Arial" w:hAnsi="Arial" w:cs="Arial"/>
          <w:b/>
          <w:sz w:val="20"/>
          <w:szCs w:val="20"/>
        </w:rPr>
      </w:pPr>
    </w:p>
    <w:p w14:paraId="69443BB1" w14:textId="77777777" w:rsidR="00293CA4" w:rsidRPr="006766F8" w:rsidRDefault="00293CA4" w:rsidP="0016435C">
      <w:pPr>
        <w:jc w:val="center"/>
        <w:rPr>
          <w:rFonts w:ascii="Arial" w:hAnsi="Arial" w:cs="Arial"/>
          <w:b/>
          <w:sz w:val="20"/>
          <w:szCs w:val="20"/>
        </w:rPr>
      </w:pPr>
    </w:p>
    <w:p w14:paraId="79B2F44D" w14:textId="77777777" w:rsidR="0016435C" w:rsidRPr="006766F8" w:rsidRDefault="0016435C" w:rsidP="0016435C">
      <w:pPr>
        <w:jc w:val="center"/>
        <w:rPr>
          <w:rFonts w:ascii="Arial" w:hAnsi="Arial" w:cs="Arial"/>
          <w:b/>
          <w:sz w:val="20"/>
          <w:szCs w:val="20"/>
        </w:rPr>
      </w:pPr>
      <w:r w:rsidRPr="006766F8">
        <w:rPr>
          <w:rFonts w:ascii="Arial" w:hAnsi="Arial" w:cs="Arial"/>
          <w:b/>
          <w:sz w:val="20"/>
          <w:szCs w:val="20"/>
        </w:rPr>
        <w:t>Údaje, které jsou součástí ujednání a nebudou zveřejněny v Registru smluv:</w:t>
      </w:r>
    </w:p>
    <w:p w14:paraId="6153299A" w14:textId="77777777" w:rsidR="0016435C" w:rsidRPr="006766F8" w:rsidRDefault="0016435C" w:rsidP="0016435C">
      <w:pPr>
        <w:jc w:val="center"/>
        <w:rPr>
          <w:rFonts w:ascii="Arial" w:hAnsi="Arial" w:cs="Arial"/>
          <w:b/>
          <w:sz w:val="20"/>
          <w:szCs w:val="20"/>
        </w:rPr>
      </w:pPr>
    </w:p>
    <w:p w14:paraId="4E6FEE0F" w14:textId="77777777" w:rsidR="0016435C" w:rsidRPr="006766F8" w:rsidRDefault="0016435C" w:rsidP="0016435C">
      <w:pPr>
        <w:jc w:val="center"/>
        <w:rPr>
          <w:rFonts w:ascii="Arial" w:hAnsi="Arial" w:cs="Arial"/>
          <w:b/>
          <w:sz w:val="20"/>
          <w:szCs w:val="20"/>
        </w:rPr>
      </w:pPr>
    </w:p>
    <w:p w14:paraId="5F345746" w14:textId="77777777" w:rsidR="00A76F13" w:rsidRPr="00043C68" w:rsidRDefault="00A76F13" w:rsidP="00A76F13">
      <w:pPr>
        <w:rPr>
          <w:rFonts w:ascii="Arial" w:eastAsia="Batang" w:hAnsi="Arial" w:cs="Arial"/>
          <w:b/>
          <w:sz w:val="20"/>
        </w:rPr>
      </w:pPr>
      <w:r w:rsidRPr="00043C68">
        <w:rPr>
          <w:rFonts w:ascii="Arial" w:eastAsia="Batang" w:hAnsi="Arial" w:cs="Arial"/>
          <w:b/>
          <w:sz w:val="20"/>
        </w:rPr>
        <w:t>Objednatel:</w:t>
      </w:r>
    </w:p>
    <w:p w14:paraId="76050719" w14:textId="77777777" w:rsidR="00A76F13" w:rsidRPr="006C0CD7" w:rsidRDefault="00A76F13" w:rsidP="00A76F13">
      <w:pPr>
        <w:rPr>
          <w:rFonts w:ascii="Arial" w:hAnsi="Arial" w:cs="Arial"/>
          <w:sz w:val="20"/>
        </w:rPr>
      </w:pPr>
      <w:r w:rsidRPr="006C0CD7">
        <w:rPr>
          <w:rFonts w:ascii="Arial" w:hAnsi="Arial" w:cs="Arial"/>
          <w:b/>
          <w:sz w:val="20"/>
        </w:rPr>
        <w:t>Krajská správa a údržba silnic Vysočiny, příspěvková organizace</w:t>
      </w:r>
    </w:p>
    <w:p w14:paraId="39EE2EC9" w14:textId="77777777" w:rsidR="00A76F13" w:rsidRPr="006C0CD7" w:rsidRDefault="00A76F13" w:rsidP="00A76F13">
      <w:pPr>
        <w:rPr>
          <w:rFonts w:ascii="Arial" w:hAnsi="Arial" w:cs="Arial"/>
          <w:sz w:val="20"/>
        </w:rPr>
      </w:pPr>
      <w:r w:rsidRPr="006C0CD7">
        <w:rPr>
          <w:rFonts w:ascii="Arial" w:hAnsi="Arial" w:cs="Arial"/>
          <w:sz w:val="20"/>
        </w:rPr>
        <w:t>IČO:</w:t>
      </w:r>
      <w:r w:rsidRPr="006C0CD7">
        <w:rPr>
          <w:rFonts w:ascii="Arial" w:hAnsi="Arial" w:cs="Arial"/>
          <w:sz w:val="20"/>
        </w:rPr>
        <w:tab/>
      </w:r>
      <w:r w:rsidRPr="006C0CD7">
        <w:rPr>
          <w:rFonts w:ascii="Arial" w:hAnsi="Arial" w:cs="Arial"/>
          <w:sz w:val="20"/>
        </w:rPr>
        <w:tab/>
      </w:r>
      <w:r w:rsidRPr="006C0CD7">
        <w:rPr>
          <w:rFonts w:ascii="Arial" w:hAnsi="Arial" w:cs="Arial"/>
          <w:sz w:val="20"/>
        </w:rPr>
        <w:tab/>
        <w:t>00090450</w:t>
      </w:r>
    </w:p>
    <w:p w14:paraId="0185B3A8" w14:textId="77777777" w:rsidR="00A76F13" w:rsidRPr="006C0CD7" w:rsidRDefault="00A76F13" w:rsidP="00A76F13">
      <w:pPr>
        <w:rPr>
          <w:rFonts w:ascii="Arial" w:hAnsi="Arial" w:cs="Arial"/>
          <w:b/>
          <w:sz w:val="20"/>
        </w:rPr>
      </w:pPr>
      <w:r w:rsidRPr="006C0CD7">
        <w:rPr>
          <w:rFonts w:ascii="Arial" w:hAnsi="Arial" w:cs="Arial"/>
          <w:sz w:val="20"/>
        </w:rPr>
        <w:t xml:space="preserve">Číslo účtu: </w:t>
      </w:r>
      <w:r w:rsidRPr="006C0CD7">
        <w:rPr>
          <w:rFonts w:ascii="Arial" w:hAnsi="Arial" w:cs="Arial"/>
          <w:sz w:val="20"/>
        </w:rPr>
        <w:tab/>
      </w:r>
      <w:r w:rsidRPr="006C0CD7">
        <w:rPr>
          <w:rFonts w:ascii="Arial" w:hAnsi="Arial" w:cs="Arial"/>
          <w:sz w:val="20"/>
        </w:rPr>
        <w:tab/>
        <w:t>18330681/0100</w:t>
      </w:r>
    </w:p>
    <w:p w14:paraId="0149F752" w14:textId="77777777" w:rsidR="00A76F13" w:rsidRPr="006C0CD7" w:rsidRDefault="00A76F13" w:rsidP="00A76F13">
      <w:pPr>
        <w:rPr>
          <w:rFonts w:ascii="Arial" w:hAnsi="Arial" w:cs="Arial"/>
          <w:b/>
          <w:sz w:val="20"/>
        </w:rPr>
      </w:pPr>
    </w:p>
    <w:p w14:paraId="0DA1BC9D" w14:textId="77777777" w:rsidR="00A76F13" w:rsidRPr="006C0CD7" w:rsidRDefault="00A76F13" w:rsidP="00A76F13">
      <w:pPr>
        <w:tabs>
          <w:tab w:val="left" w:pos="0"/>
        </w:tabs>
        <w:spacing w:after="120"/>
        <w:rPr>
          <w:rFonts w:ascii="Arial" w:hAnsi="Arial" w:cs="Arial"/>
          <w:sz w:val="20"/>
        </w:rPr>
      </w:pPr>
      <w:r w:rsidRPr="006C0CD7">
        <w:rPr>
          <w:rFonts w:ascii="Arial" w:hAnsi="Arial" w:cs="Arial"/>
          <w:sz w:val="20"/>
        </w:rPr>
        <w:t xml:space="preserve">Osoba pověřená jednat jménem kupujícího ve věcech </w:t>
      </w:r>
      <w:r>
        <w:rPr>
          <w:rFonts w:ascii="Arial" w:hAnsi="Arial" w:cs="Arial"/>
          <w:sz w:val="20"/>
        </w:rPr>
        <w:t>servisních požadavků</w:t>
      </w:r>
      <w:r w:rsidRPr="006C0CD7">
        <w:rPr>
          <w:rFonts w:ascii="Arial" w:hAnsi="Arial" w:cs="Arial"/>
          <w:sz w:val="20"/>
        </w:rPr>
        <w:t xml:space="preserve">: </w:t>
      </w:r>
    </w:p>
    <w:p w14:paraId="10CD9E60" w14:textId="77777777" w:rsidR="00A76F13" w:rsidRPr="00C066E4" w:rsidRDefault="00A76F13" w:rsidP="00A76F13">
      <w:pPr>
        <w:pStyle w:val="Odstavecseseznamem"/>
        <w:widowControl w:val="0"/>
        <w:autoSpaceDE w:val="0"/>
        <w:autoSpaceDN w:val="0"/>
        <w:adjustRightInd w:val="0"/>
        <w:spacing w:after="120"/>
        <w:ind w:firstLine="696"/>
        <w:jc w:val="both"/>
        <w:rPr>
          <w:rFonts w:ascii="Arial" w:hAnsi="Arial" w:cs="Arial"/>
        </w:rPr>
      </w:pPr>
      <w:r w:rsidRPr="00C066E4">
        <w:rPr>
          <w:rFonts w:ascii="Arial" w:hAnsi="Arial" w:cs="Arial"/>
        </w:rPr>
        <w:t xml:space="preserve">Jméno, příjmení: </w:t>
      </w:r>
      <w:r w:rsidRPr="00C066E4">
        <w:rPr>
          <w:rFonts w:ascii="Arial" w:hAnsi="Arial" w:cs="Arial"/>
        </w:rPr>
        <w:tab/>
      </w:r>
      <w:r w:rsidRPr="006766F8">
        <w:rPr>
          <w:rFonts w:ascii="Arial" w:hAnsi="Arial" w:cs="Arial"/>
          <w:b/>
          <w:highlight w:val="lightGray"/>
        </w:rPr>
        <w:t>.........................................................…………</w:t>
      </w:r>
    </w:p>
    <w:p w14:paraId="3B419112" w14:textId="77777777" w:rsidR="00A76F13" w:rsidRPr="00C066E4" w:rsidRDefault="00A76F13" w:rsidP="00A76F13">
      <w:pPr>
        <w:autoSpaceDE w:val="0"/>
        <w:autoSpaceDN w:val="0"/>
        <w:adjustRightInd w:val="0"/>
        <w:spacing w:after="120"/>
        <w:ind w:hanging="709"/>
        <w:rPr>
          <w:rFonts w:ascii="Arial" w:hAnsi="Arial" w:cs="Arial"/>
          <w:bCs/>
          <w:sz w:val="20"/>
        </w:rPr>
      </w:pPr>
      <w:r w:rsidRPr="00C066E4">
        <w:rPr>
          <w:rFonts w:ascii="Arial" w:hAnsi="Arial" w:cs="Arial"/>
          <w:sz w:val="20"/>
        </w:rPr>
        <w:tab/>
      </w:r>
      <w:r w:rsidRPr="00C066E4">
        <w:rPr>
          <w:rFonts w:ascii="Arial" w:hAnsi="Arial" w:cs="Arial"/>
          <w:sz w:val="20"/>
        </w:rPr>
        <w:tab/>
      </w:r>
      <w:r w:rsidRPr="00C066E4">
        <w:rPr>
          <w:rFonts w:ascii="Arial" w:hAnsi="Arial" w:cs="Arial"/>
          <w:sz w:val="20"/>
        </w:rPr>
        <w:tab/>
        <w:t xml:space="preserve">telefon (GSM): </w:t>
      </w:r>
      <w:r w:rsidRPr="00C066E4">
        <w:rPr>
          <w:rFonts w:ascii="Arial" w:hAnsi="Arial" w:cs="Arial"/>
          <w:sz w:val="20"/>
        </w:rPr>
        <w:tab/>
      </w:r>
      <w:r w:rsidRPr="00C066E4">
        <w:rPr>
          <w:rFonts w:ascii="Arial" w:hAnsi="Arial" w:cs="Arial"/>
          <w:sz w:val="20"/>
        </w:rPr>
        <w:tab/>
      </w:r>
      <w:r w:rsidRPr="006766F8">
        <w:rPr>
          <w:rFonts w:ascii="Arial" w:hAnsi="Arial" w:cs="Arial"/>
          <w:b/>
          <w:sz w:val="20"/>
          <w:szCs w:val="20"/>
          <w:highlight w:val="lightGray"/>
          <w:lang w:eastAsia="cs-CZ"/>
        </w:rPr>
        <w:t>.........................................................…………</w:t>
      </w:r>
    </w:p>
    <w:p w14:paraId="5D67269B" w14:textId="77777777" w:rsidR="00A76F13" w:rsidRPr="00C066E4" w:rsidRDefault="00A76F13" w:rsidP="00A76F13">
      <w:pPr>
        <w:autoSpaceDE w:val="0"/>
        <w:autoSpaceDN w:val="0"/>
        <w:adjustRightInd w:val="0"/>
        <w:spacing w:after="120"/>
        <w:ind w:left="708" w:firstLine="708"/>
        <w:rPr>
          <w:rFonts w:ascii="Arial" w:hAnsi="Arial" w:cs="Arial"/>
          <w:sz w:val="20"/>
        </w:rPr>
      </w:pPr>
      <w:r w:rsidRPr="00C066E4">
        <w:rPr>
          <w:rFonts w:ascii="Arial" w:hAnsi="Arial" w:cs="Arial"/>
          <w:sz w:val="20"/>
        </w:rPr>
        <w:t xml:space="preserve">e-mail: </w:t>
      </w:r>
      <w:r w:rsidRPr="00C066E4">
        <w:rPr>
          <w:rFonts w:ascii="Arial" w:hAnsi="Arial" w:cs="Arial"/>
          <w:sz w:val="20"/>
        </w:rPr>
        <w:tab/>
      </w:r>
      <w:r w:rsidRPr="00C066E4">
        <w:rPr>
          <w:rFonts w:ascii="Arial" w:hAnsi="Arial" w:cs="Arial"/>
          <w:sz w:val="20"/>
        </w:rPr>
        <w:tab/>
      </w:r>
      <w:r w:rsidRPr="00C066E4">
        <w:rPr>
          <w:rFonts w:ascii="Arial" w:hAnsi="Arial" w:cs="Arial"/>
          <w:sz w:val="20"/>
        </w:rPr>
        <w:tab/>
      </w:r>
      <w:r w:rsidRPr="006766F8">
        <w:rPr>
          <w:rFonts w:ascii="Arial" w:hAnsi="Arial" w:cs="Arial"/>
          <w:b/>
          <w:sz w:val="20"/>
          <w:szCs w:val="20"/>
          <w:highlight w:val="lightGray"/>
          <w:lang w:eastAsia="cs-CZ"/>
        </w:rPr>
        <w:t>.........................................................…………</w:t>
      </w:r>
    </w:p>
    <w:p w14:paraId="59410058" w14:textId="77777777" w:rsidR="00A76F13" w:rsidRPr="006C0CD7" w:rsidRDefault="00A76F13" w:rsidP="00A76F13">
      <w:pPr>
        <w:pBdr>
          <w:bottom w:val="single" w:sz="4" w:space="1" w:color="auto"/>
        </w:pBdr>
        <w:rPr>
          <w:rFonts w:ascii="Arial" w:hAnsi="Arial" w:cs="Arial"/>
          <w:sz w:val="20"/>
        </w:rPr>
      </w:pPr>
    </w:p>
    <w:p w14:paraId="2DB7095C" w14:textId="77777777" w:rsidR="00A76F13" w:rsidRPr="00A204C1" w:rsidRDefault="00A76F13" w:rsidP="00A76F13">
      <w:pPr>
        <w:rPr>
          <w:rFonts w:ascii="Arial" w:hAnsi="Arial" w:cs="Arial"/>
          <w:b/>
          <w:bCs/>
          <w:sz w:val="20"/>
          <w:highlight w:val="lightGray"/>
        </w:rPr>
      </w:pPr>
    </w:p>
    <w:p w14:paraId="61EEDCA5" w14:textId="5294DBC8" w:rsidR="00A76F13" w:rsidRDefault="007D71EF" w:rsidP="00A76F13">
      <w:pPr>
        <w:rPr>
          <w:rFonts w:ascii="Arial" w:hAnsi="Arial" w:cs="Arial"/>
          <w:b/>
          <w:sz w:val="20"/>
        </w:rPr>
      </w:pPr>
      <w:r>
        <w:rPr>
          <w:rFonts w:ascii="Arial" w:hAnsi="Arial" w:cs="Arial"/>
          <w:b/>
          <w:sz w:val="20"/>
        </w:rPr>
        <w:t>Dodava</w:t>
      </w:r>
      <w:r w:rsidR="00A76F13">
        <w:rPr>
          <w:rFonts w:ascii="Arial" w:hAnsi="Arial" w:cs="Arial"/>
          <w:b/>
          <w:sz w:val="20"/>
        </w:rPr>
        <w:t>tel:</w:t>
      </w:r>
    </w:p>
    <w:p w14:paraId="2393980F" w14:textId="77777777" w:rsidR="00A76F13" w:rsidRPr="00A204C1" w:rsidRDefault="00A76F13" w:rsidP="00A76F13">
      <w:pPr>
        <w:rPr>
          <w:rFonts w:ascii="Arial" w:hAnsi="Arial" w:cs="Arial"/>
          <w:b/>
          <w:sz w:val="20"/>
        </w:rPr>
      </w:pPr>
      <w:r w:rsidRPr="00A204C1">
        <w:rPr>
          <w:rFonts w:ascii="Arial" w:hAnsi="Arial" w:cs="Arial"/>
          <w:b/>
          <w:sz w:val="20"/>
        </w:rPr>
        <w:t>Obchodní firma:</w:t>
      </w:r>
      <w:r w:rsidRPr="00A204C1">
        <w:rPr>
          <w:rFonts w:ascii="Arial" w:hAnsi="Arial" w:cs="Arial"/>
          <w:b/>
          <w:sz w:val="20"/>
        </w:rPr>
        <w:tab/>
      </w:r>
      <w:r w:rsidRPr="006766F8">
        <w:rPr>
          <w:rFonts w:ascii="Arial" w:hAnsi="Arial" w:cs="Arial"/>
          <w:b/>
          <w:sz w:val="20"/>
          <w:szCs w:val="20"/>
          <w:highlight w:val="lightGray"/>
          <w:lang w:eastAsia="cs-CZ"/>
        </w:rPr>
        <w:t>.........................................................…………</w:t>
      </w:r>
    </w:p>
    <w:p w14:paraId="703D436D" w14:textId="77777777" w:rsidR="00A76F13" w:rsidRPr="00A204C1" w:rsidRDefault="00A76F13" w:rsidP="00A76F13">
      <w:pPr>
        <w:rPr>
          <w:rFonts w:ascii="Arial" w:hAnsi="Arial" w:cs="Arial"/>
          <w:sz w:val="20"/>
        </w:rPr>
      </w:pPr>
      <w:r w:rsidRPr="00A204C1">
        <w:rPr>
          <w:rFonts w:ascii="Arial" w:hAnsi="Arial" w:cs="Arial"/>
          <w:sz w:val="20"/>
        </w:rPr>
        <w:t>IČO:</w:t>
      </w:r>
      <w:r w:rsidRPr="00A204C1">
        <w:rPr>
          <w:rFonts w:ascii="Arial" w:hAnsi="Arial" w:cs="Arial"/>
          <w:sz w:val="20"/>
        </w:rPr>
        <w:tab/>
      </w:r>
      <w:r w:rsidRPr="00A204C1">
        <w:rPr>
          <w:rFonts w:ascii="Arial" w:hAnsi="Arial" w:cs="Arial"/>
          <w:sz w:val="20"/>
        </w:rPr>
        <w:tab/>
      </w:r>
      <w:r w:rsidRPr="00A204C1">
        <w:rPr>
          <w:rFonts w:ascii="Arial" w:hAnsi="Arial" w:cs="Arial"/>
          <w:sz w:val="20"/>
        </w:rPr>
        <w:tab/>
      </w:r>
      <w:r w:rsidRPr="006766F8">
        <w:rPr>
          <w:rFonts w:ascii="Arial" w:hAnsi="Arial" w:cs="Arial"/>
          <w:b/>
          <w:sz w:val="20"/>
          <w:szCs w:val="20"/>
          <w:highlight w:val="lightGray"/>
          <w:lang w:eastAsia="cs-CZ"/>
        </w:rPr>
        <w:t>.........................................................…………</w:t>
      </w:r>
    </w:p>
    <w:p w14:paraId="79508D7A" w14:textId="77777777" w:rsidR="00A76F13" w:rsidRPr="00A204C1" w:rsidRDefault="00A76F13" w:rsidP="00A76F13">
      <w:pPr>
        <w:rPr>
          <w:rFonts w:ascii="Arial" w:hAnsi="Arial" w:cs="Arial"/>
          <w:b/>
          <w:sz w:val="20"/>
        </w:rPr>
      </w:pPr>
      <w:r w:rsidRPr="00A204C1">
        <w:rPr>
          <w:rFonts w:ascii="Arial" w:hAnsi="Arial" w:cs="Arial"/>
          <w:sz w:val="20"/>
        </w:rPr>
        <w:t xml:space="preserve">Číslo účtu:                  </w:t>
      </w:r>
      <w:r w:rsidRPr="00A204C1">
        <w:rPr>
          <w:rFonts w:ascii="Arial" w:hAnsi="Arial" w:cs="Arial"/>
          <w:sz w:val="20"/>
        </w:rPr>
        <w:tab/>
      </w:r>
      <w:r w:rsidRPr="006766F8">
        <w:rPr>
          <w:rFonts w:ascii="Arial" w:hAnsi="Arial" w:cs="Arial"/>
          <w:b/>
          <w:sz w:val="20"/>
          <w:szCs w:val="20"/>
          <w:highlight w:val="lightGray"/>
          <w:lang w:eastAsia="cs-CZ"/>
        </w:rPr>
        <w:t>.........................................................…………</w:t>
      </w:r>
    </w:p>
    <w:p w14:paraId="22507C48" w14:textId="77777777" w:rsidR="00A76F13" w:rsidRPr="00A204C1" w:rsidRDefault="00A76F13" w:rsidP="00A76F13">
      <w:pPr>
        <w:rPr>
          <w:rFonts w:ascii="Arial" w:hAnsi="Arial" w:cs="Arial"/>
          <w:b/>
          <w:sz w:val="20"/>
        </w:rPr>
      </w:pPr>
    </w:p>
    <w:p w14:paraId="04BC8C7C" w14:textId="77777777" w:rsidR="00A76F13" w:rsidRPr="00A204C1" w:rsidRDefault="00A76F13" w:rsidP="00A76F13">
      <w:pPr>
        <w:overflowPunct w:val="0"/>
        <w:autoSpaceDE w:val="0"/>
        <w:autoSpaceDN w:val="0"/>
        <w:adjustRightInd w:val="0"/>
        <w:spacing w:after="120"/>
        <w:textAlignment w:val="baseline"/>
        <w:rPr>
          <w:rFonts w:ascii="Arial" w:hAnsi="Arial" w:cs="Arial"/>
          <w:sz w:val="20"/>
        </w:rPr>
      </w:pPr>
      <w:r w:rsidRPr="00A204C1">
        <w:rPr>
          <w:rFonts w:ascii="Arial" w:hAnsi="Arial" w:cs="Arial"/>
          <w:sz w:val="20"/>
        </w:rPr>
        <w:t xml:space="preserve">Osoba pověřená jednat jménem prodávajícího ve věcech </w:t>
      </w:r>
      <w:r>
        <w:rPr>
          <w:rFonts w:ascii="Arial" w:hAnsi="Arial" w:cs="Arial"/>
          <w:sz w:val="20"/>
        </w:rPr>
        <w:t>servisních požadavků</w:t>
      </w:r>
      <w:r w:rsidRPr="00A204C1">
        <w:rPr>
          <w:rFonts w:ascii="Arial" w:hAnsi="Arial" w:cs="Arial"/>
          <w:sz w:val="20"/>
        </w:rPr>
        <w:t xml:space="preserve">: </w:t>
      </w:r>
    </w:p>
    <w:p w14:paraId="5066189C" w14:textId="77777777" w:rsidR="00A76F13" w:rsidRPr="00A204C1" w:rsidRDefault="00A76F13" w:rsidP="00A76F13">
      <w:pPr>
        <w:pStyle w:val="Odstavecseseznamem"/>
        <w:widowControl w:val="0"/>
        <w:autoSpaceDE w:val="0"/>
        <w:autoSpaceDN w:val="0"/>
        <w:adjustRightInd w:val="0"/>
        <w:spacing w:after="120"/>
        <w:ind w:firstLine="696"/>
        <w:jc w:val="both"/>
        <w:rPr>
          <w:rFonts w:ascii="Arial" w:hAnsi="Arial" w:cs="Arial"/>
        </w:rPr>
      </w:pPr>
      <w:r w:rsidRPr="00A204C1">
        <w:rPr>
          <w:rFonts w:ascii="Arial" w:hAnsi="Arial" w:cs="Arial"/>
        </w:rPr>
        <w:t xml:space="preserve">Jméno, příjmení: </w:t>
      </w:r>
      <w:r w:rsidRPr="00A204C1">
        <w:rPr>
          <w:rFonts w:ascii="Arial" w:hAnsi="Arial" w:cs="Arial"/>
        </w:rPr>
        <w:tab/>
      </w:r>
      <w:r w:rsidRPr="006766F8">
        <w:rPr>
          <w:rFonts w:ascii="Arial" w:hAnsi="Arial" w:cs="Arial"/>
          <w:b/>
          <w:highlight w:val="lightGray"/>
        </w:rPr>
        <w:t>.........................................................…………</w:t>
      </w:r>
    </w:p>
    <w:p w14:paraId="77CAEEE9" w14:textId="77777777" w:rsidR="00A76F13" w:rsidRPr="00A204C1" w:rsidRDefault="00A76F13" w:rsidP="00A76F13">
      <w:pPr>
        <w:autoSpaceDE w:val="0"/>
        <w:autoSpaceDN w:val="0"/>
        <w:adjustRightInd w:val="0"/>
        <w:spacing w:after="120"/>
        <w:ind w:hanging="709"/>
        <w:rPr>
          <w:rFonts w:ascii="Arial" w:hAnsi="Arial" w:cs="Arial"/>
          <w:bCs/>
          <w:sz w:val="20"/>
        </w:rPr>
      </w:pPr>
      <w:r w:rsidRPr="00A204C1">
        <w:rPr>
          <w:rFonts w:ascii="Arial" w:hAnsi="Arial" w:cs="Arial"/>
          <w:sz w:val="20"/>
        </w:rPr>
        <w:tab/>
      </w:r>
      <w:r w:rsidRPr="00A204C1">
        <w:rPr>
          <w:rFonts w:ascii="Arial" w:hAnsi="Arial" w:cs="Arial"/>
          <w:sz w:val="20"/>
        </w:rPr>
        <w:tab/>
      </w:r>
      <w:r w:rsidRPr="00A204C1">
        <w:rPr>
          <w:rFonts w:ascii="Arial" w:hAnsi="Arial" w:cs="Arial"/>
          <w:sz w:val="20"/>
        </w:rPr>
        <w:tab/>
        <w:t xml:space="preserve">telefon (GSM): </w:t>
      </w:r>
      <w:r w:rsidRPr="00A204C1">
        <w:rPr>
          <w:rFonts w:ascii="Arial" w:hAnsi="Arial" w:cs="Arial"/>
          <w:sz w:val="20"/>
        </w:rPr>
        <w:tab/>
      </w:r>
      <w:r w:rsidRPr="00A204C1">
        <w:rPr>
          <w:rFonts w:ascii="Arial" w:hAnsi="Arial" w:cs="Arial"/>
          <w:sz w:val="20"/>
        </w:rPr>
        <w:tab/>
      </w:r>
      <w:r w:rsidRPr="006766F8">
        <w:rPr>
          <w:rFonts w:ascii="Arial" w:hAnsi="Arial" w:cs="Arial"/>
          <w:b/>
          <w:sz w:val="20"/>
          <w:szCs w:val="20"/>
          <w:highlight w:val="lightGray"/>
          <w:lang w:eastAsia="cs-CZ"/>
        </w:rPr>
        <w:t>.........................................................…………</w:t>
      </w:r>
    </w:p>
    <w:p w14:paraId="3F3C6378" w14:textId="77777777" w:rsidR="00A76F13" w:rsidRPr="00A204C1" w:rsidRDefault="00A76F13" w:rsidP="00A76F13">
      <w:pPr>
        <w:autoSpaceDE w:val="0"/>
        <w:autoSpaceDN w:val="0"/>
        <w:adjustRightInd w:val="0"/>
        <w:spacing w:after="120"/>
        <w:ind w:left="708" w:firstLine="708"/>
        <w:rPr>
          <w:rFonts w:ascii="Arial" w:hAnsi="Arial" w:cs="Arial"/>
          <w:sz w:val="20"/>
        </w:rPr>
      </w:pPr>
      <w:r w:rsidRPr="00A204C1">
        <w:rPr>
          <w:rFonts w:ascii="Arial" w:hAnsi="Arial" w:cs="Arial"/>
          <w:sz w:val="20"/>
        </w:rPr>
        <w:t xml:space="preserve">e-mail: </w:t>
      </w:r>
      <w:r w:rsidRPr="00A204C1">
        <w:rPr>
          <w:rFonts w:ascii="Arial" w:hAnsi="Arial" w:cs="Arial"/>
          <w:sz w:val="20"/>
        </w:rPr>
        <w:tab/>
      </w:r>
      <w:r w:rsidRPr="00A204C1">
        <w:rPr>
          <w:rFonts w:ascii="Arial" w:hAnsi="Arial" w:cs="Arial"/>
          <w:sz w:val="20"/>
        </w:rPr>
        <w:tab/>
      </w:r>
      <w:r w:rsidRPr="00A204C1">
        <w:rPr>
          <w:rFonts w:ascii="Arial" w:hAnsi="Arial" w:cs="Arial"/>
          <w:sz w:val="20"/>
        </w:rPr>
        <w:tab/>
      </w:r>
      <w:r w:rsidRPr="006766F8">
        <w:rPr>
          <w:rFonts w:ascii="Arial" w:hAnsi="Arial" w:cs="Arial"/>
          <w:b/>
          <w:sz w:val="20"/>
          <w:szCs w:val="20"/>
          <w:highlight w:val="lightGray"/>
          <w:lang w:eastAsia="cs-CZ"/>
        </w:rPr>
        <w:t>.........................................................…………</w:t>
      </w:r>
    </w:p>
    <w:p w14:paraId="0AC0D222" w14:textId="77777777" w:rsidR="00A76F13" w:rsidRPr="00043C68" w:rsidRDefault="00A76F13" w:rsidP="00A76F13">
      <w:pPr>
        <w:pStyle w:val="Bezmezer"/>
        <w:tabs>
          <w:tab w:val="center" w:pos="1985"/>
          <w:tab w:val="center" w:pos="7371"/>
        </w:tabs>
        <w:rPr>
          <w:rFonts w:ascii="Arial" w:hAnsi="Arial" w:cs="Arial"/>
          <w:sz w:val="20"/>
        </w:rPr>
      </w:pPr>
    </w:p>
    <w:p w14:paraId="76F93C55" w14:textId="77777777" w:rsidR="00254328" w:rsidRPr="00115821" w:rsidRDefault="00254328" w:rsidP="00254328">
      <w:pPr>
        <w:pStyle w:val="Bezmezer"/>
        <w:tabs>
          <w:tab w:val="center" w:pos="1985"/>
          <w:tab w:val="center" w:pos="7371"/>
        </w:tabs>
        <w:rPr>
          <w:rFonts w:ascii="Arial" w:hAnsi="Arial" w:cs="Arial"/>
        </w:rPr>
      </w:pPr>
    </w:p>
    <w:sectPr w:rsidR="00254328" w:rsidRPr="00115821" w:rsidSect="0087094B">
      <w:headerReference w:type="default" r:id="rId9"/>
      <w:footerReference w:type="default" r:id="rId10"/>
      <w:headerReference w:type="first" r:id="rId11"/>
      <w:footerReference w:type="first" r:id="rId12"/>
      <w:pgSz w:w="11906" w:h="16838" w:code="9"/>
      <w:pgMar w:top="1382" w:right="1247" w:bottom="124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218DA" w14:textId="77777777" w:rsidR="004F5A4A" w:rsidRDefault="004F5A4A" w:rsidP="007C4405">
      <w:r>
        <w:separator/>
      </w:r>
    </w:p>
  </w:endnote>
  <w:endnote w:type="continuationSeparator" w:id="0">
    <w:p w14:paraId="0BD636FA" w14:textId="77777777" w:rsidR="004F5A4A" w:rsidRDefault="004F5A4A"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8050B" w14:textId="05E71F24" w:rsidR="004F5A4A" w:rsidRPr="00463B84" w:rsidRDefault="004F5A4A" w:rsidP="00293CA4">
    <w:pPr>
      <w:pStyle w:val="Zpat"/>
      <w:pBdr>
        <w:top w:val="single" w:sz="4" w:space="1" w:color="auto"/>
      </w:pBdr>
      <w:jc w:val="center"/>
      <w:rPr>
        <w:rFonts w:ascii="Arial" w:hAnsi="Arial" w:cs="Arial"/>
        <w:sz w:val="20"/>
        <w:szCs w:val="20"/>
        <w:lang w:val="cs-CZ"/>
      </w:rPr>
    </w:pPr>
    <w:r w:rsidRPr="00463B84">
      <w:rPr>
        <w:rFonts w:ascii="Arial" w:hAnsi="Arial" w:cs="Arial"/>
        <w:sz w:val="20"/>
        <w:szCs w:val="20"/>
      </w:rPr>
      <w:t xml:space="preserve">Stránka </w:t>
    </w:r>
    <w:r w:rsidRPr="00463B84">
      <w:rPr>
        <w:rFonts w:ascii="Arial" w:hAnsi="Arial" w:cs="Arial"/>
        <w:sz w:val="20"/>
        <w:szCs w:val="20"/>
      </w:rPr>
      <w:fldChar w:fldCharType="begin"/>
    </w:r>
    <w:r w:rsidRPr="00463B84">
      <w:rPr>
        <w:rFonts w:ascii="Arial" w:hAnsi="Arial" w:cs="Arial"/>
        <w:sz w:val="20"/>
        <w:szCs w:val="20"/>
      </w:rPr>
      <w:instrText>PAGE</w:instrText>
    </w:r>
    <w:r w:rsidRPr="00463B84">
      <w:rPr>
        <w:rFonts w:ascii="Arial" w:hAnsi="Arial" w:cs="Arial"/>
        <w:sz w:val="20"/>
        <w:szCs w:val="20"/>
      </w:rPr>
      <w:fldChar w:fldCharType="separate"/>
    </w:r>
    <w:r w:rsidR="009659A2">
      <w:rPr>
        <w:rFonts w:ascii="Arial" w:hAnsi="Arial" w:cs="Arial"/>
        <w:noProof/>
        <w:sz w:val="20"/>
        <w:szCs w:val="20"/>
      </w:rPr>
      <w:t>9</w:t>
    </w:r>
    <w:r w:rsidRPr="00463B84">
      <w:rPr>
        <w:rFonts w:ascii="Arial" w:hAnsi="Arial" w:cs="Arial"/>
        <w:sz w:val="20"/>
        <w:szCs w:val="20"/>
      </w:rPr>
      <w:fldChar w:fldCharType="end"/>
    </w:r>
    <w:r w:rsidRPr="00463B84">
      <w:rPr>
        <w:rFonts w:ascii="Arial" w:hAnsi="Arial" w:cs="Arial"/>
        <w:sz w:val="20"/>
        <w:szCs w:val="20"/>
      </w:rPr>
      <w:t xml:space="preserve"> z </w:t>
    </w:r>
    <w:r w:rsidRPr="00463B84">
      <w:rPr>
        <w:rFonts w:ascii="Arial" w:hAnsi="Arial" w:cs="Arial"/>
        <w:sz w:val="20"/>
        <w:szCs w:val="20"/>
      </w:rPr>
      <w:fldChar w:fldCharType="begin"/>
    </w:r>
    <w:r w:rsidRPr="00463B84">
      <w:rPr>
        <w:rFonts w:ascii="Arial" w:hAnsi="Arial" w:cs="Arial"/>
        <w:sz w:val="20"/>
        <w:szCs w:val="20"/>
      </w:rPr>
      <w:instrText>NUMPAGES</w:instrText>
    </w:r>
    <w:r w:rsidRPr="00463B84">
      <w:rPr>
        <w:rFonts w:ascii="Arial" w:hAnsi="Arial" w:cs="Arial"/>
        <w:sz w:val="20"/>
        <w:szCs w:val="20"/>
      </w:rPr>
      <w:fldChar w:fldCharType="separate"/>
    </w:r>
    <w:r w:rsidR="009659A2">
      <w:rPr>
        <w:rFonts w:ascii="Arial" w:hAnsi="Arial" w:cs="Arial"/>
        <w:noProof/>
        <w:sz w:val="20"/>
        <w:szCs w:val="20"/>
      </w:rPr>
      <w:t>12</w:t>
    </w:r>
    <w:r w:rsidRPr="00463B84">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A766F" w14:textId="77777777" w:rsidR="004F5A4A" w:rsidRDefault="004F5A4A"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8</w:t>
    </w:r>
    <w:r>
      <w:rPr>
        <w:b/>
      </w:rPr>
      <w:fldChar w:fldCharType="end"/>
    </w:r>
  </w:p>
  <w:p w14:paraId="216E68ED" w14:textId="77777777" w:rsidR="004F5A4A" w:rsidRPr="00530592" w:rsidRDefault="004F5A4A"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DAD2A" w14:textId="77777777" w:rsidR="004F5A4A" w:rsidRDefault="004F5A4A" w:rsidP="007C4405">
      <w:r>
        <w:separator/>
      </w:r>
    </w:p>
  </w:footnote>
  <w:footnote w:type="continuationSeparator" w:id="0">
    <w:p w14:paraId="629481BF" w14:textId="77777777" w:rsidR="004F5A4A" w:rsidRDefault="004F5A4A"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A233" w14:textId="2FEB0CD0" w:rsidR="004F5A4A" w:rsidRPr="002E7F95" w:rsidRDefault="004F5A4A" w:rsidP="00293CA4">
    <w:pPr>
      <w:pStyle w:val="Zhlav"/>
      <w:jc w:val="center"/>
      <w:rPr>
        <w:rFonts w:ascii="Arial" w:hAnsi="Arial" w:cs="Arial"/>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0"/>
      <w:gridCol w:w="4119"/>
    </w:tblGrid>
    <w:tr w:rsidR="004F5A4A" w:rsidRPr="006766F8" w14:paraId="0FE570E0" w14:textId="77777777" w:rsidTr="007D4450">
      <w:trPr>
        <w:trHeight w:val="91"/>
      </w:trPr>
      <w:tc>
        <w:tcPr>
          <w:tcW w:w="5495" w:type="dxa"/>
          <w:tcBorders>
            <w:bottom w:val="single" w:sz="4" w:space="0" w:color="auto"/>
          </w:tcBorders>
        </w:tcPr>
        <w:p w14:paraId="7D1134B2" w14:textId="0F5364EB" w:rsidR="004F5A4A" w:rsidRPr="007D4450" w:rsidRDefault="004F5A4A" w:rsidP="007D4450">
          <w:pPr>
            <w:pStyle w:val="Zhlav"/>
            <w:rPr>
              <w:rFonts w:ascii="Arial" w:hAnsi="Arial" w:cs="Arial"/>
              <w:sz w:val="20"/>
              <w:szCs w:val="20"/>
              <w:lang w:val="cs-CZ"/>
            </w:rPr>
          </w:pPr>
          <w:r w:rsidRPr="007D4450">
            <w:rPr>
              <w:rFonts w:ascii="Arial" w:hAnsi="Arial" w:cs="Arial"/>
              <w:sz w:val="20"/>
              <w:szCs w:val="20"/>
              <w:lang w:val="cs-CZ"/>
            </w:rPr>
            <w:t>II/602 – Oprava vysokorychlostního vážení Velké Meziříčí</w:t>
          </w:r>
        </w:p>
      </w:tc>
      <w:tc>
        <w:tcPr>
          <w:tcW w:w="4133" w:type="dxa"/>
          <w:tcBorders>
            <w:bottom w:val="single" w:sz="4" w:space="0" w:color="auto"/>
          </w:tcBorders>
        </w:tcPr>
        <w:p w14:paraId="181F9D62" w14:textId="77777777" w:rsidR="004F5A4A" w:rsidRPr="002E7F95" w:rsidRDefault="004F5A4A" w:rsidP="00293CA4">
          <w:pPr>
            <w:pStyle w:val="Zhlav"/>
            <w:jc w:val="right"/>
            <w:rPr>
              <w:rFonts w:ascii="Arial" w:hAnsi="Arial" w:cs="Arial"/>
              <w:sz w:val="20"/>
              <w:szCs w:val="20"/>
            </w:rPr>
          </w:pPr>
          <w:r w:rsidRPr="002E7F95">
            <w:rPr>
              <w:rFonts w:ascii="Arial" w:hAnsi="Arial" w:cs="Arial"/>
              <w:sz w:val="20"/>
              <w:szCs w:val="20"/>
            </w:rPr>
            <w:t>Příloha B2</w:t>
          </w:r>
        </w:p>
      </w:tc>
    </w:tr>
  </w:tbl>
  <w:p w14:paraId="702804A8" w14:textId="77777777" w:rsidR="004F5A4A" w:rsidRPr="002E7F95" w:rsidRDefault="004F5A4A" w:rsidP="00293CA4">
    <w:pPr>
      <w:pStyle w:val="Zhlav"/>
      <w:tabs>
        <w:tab w:val="clear" w:pos="4536"/>
        <w:tab w:val="clear" w:pos="9072"/>
        <w:tab w:val="left" w:pos="3030"/>
      </w:tabs>
      <w:rPr>
        <w:rFonts w:ascii="Arial" w:hAnsi="Arial" w:cs="Arial"/>
        <w:sz w:val="20"/>
        <w:szCs w:val="20"/>
        <w:lang w:val="cs-CZ"/>
      </w:rPr>
    </w:pPr>
    <w:r w:rsidRPr="002E7F95">
      <w:rPr>
        <w:rFonts w:ascii="Arial" w:hAnsi="Arial" w:cs="Arial"/>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ED76D" w14:textId="77777777" w:rsidR="004F5A4A" w:rsidRDefault="004F5A4A"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1D865F" wp14:editId="35B88CAE">
          <wp:extent cx="1485900" cy="8382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4F5A4A" w:rsidRPr="00956548" w14:paraId="4D5EBD03" w14:textId="77777777" w:rsidTr="00956548">
      <w:trPr>
        <w:trHeight w:val="91"/>
      </w:trPr>
      <w:tc>
        <w:tcPr>
          <w:tcW w:w="4960" w:type="dxa"/>
          <w:vMerge w:val="restart"/>
          <w:tcBorders>
            <w:bottom w:val="single" w:sz="4" w:space="0" w:color="auto"/>
          </w:tcBorders>
        </w:tcPr>
        <w:p w14:paraId="7FEB305C" w14:textId="77777777" w:rsidR="004F5A4A" w:rsidRPr="00956548" w:rsidRDefault="004F5A4A"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7CAB295D" w14:textId="77777777" w:rsidR="004F5A4A" w:rsidRPr="00956548" w:rsidRDefault="004F5A4A"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4F5A4A" w:rsidRPr="002D7090" w14:paraId="26D6358C" w14:textId="77777777" w:rsidTr="00956548">
      <w:trPr>
        <w:trHeight w:val="90"/>
      </w:trPr>
      <w:tc>
        <w:tcPr>
          <w:tcW w:w="4960" w:type="dxa"/>
          <w:vMerge/>
          <w:tcBorders>
            <w:bottom w:val="single" w:sz="4" w:space="0" w:color="auto"/>
          </w:tcBorders>
        </w:tcPr>
        <w:p w14:paraId="4685E90B" w14:textId="77777777" w:rsidR="004F5A4A" w:rsidRPr="002D7090" w:rsidRDefault="004F5A4A" w:rsidP="00956548">
          <w:pPr>
            <w:pStyle w:val="Zhlav"/>
            <w:rPr>
              <w:sz w:val="20"/>
              <w:szCs w:val="20"/>
              <w:highlight w:val="yellow"/>
            </w:rPr>
          </w:pPr>
        </w:p>
      </w:tc>
      <w:tc>
        <w:tcPr>
          <w:tcW w:w="4960" w:type="dxa"/>
          <w:tcBorders>
            <w:bottom w:val="single" w:sz="4" w:space="0" w:color="auto"/>
          </w:tcBorders>
        </w:tcPr>
        <w:p w14:paraId="1A4A1361" w14:textId="77777777" w:rsidR="004F5A4A" w:rsidRPr="002D7090" w:rsidRDefault="004F5A4A" w:rsidP="00956548">
          <w:pPr>
            <w:pStyle w:val="Zhlav"/>
            <w:jc w:val="right"/>
            <w:rPr>
              <w:sz w:val="20"/>
              <w:szCs w:val="20"/>
            </w:rPr>
          </w:pPr>
        </w:p>
      </w:tc>
    </w:tr>
  </w:tbl>
  <w:p w14:paraId="02D11660" w14:textId="77777777" w:rsidR="004F5A4A" w:rsidRPr="00956548" w:rsidRDefault="004F5A4A"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9F0E4B44"/>
    <w:lvl w:ilvl="0" w:tplc="C96CD8C8">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D5531B7"/>
    <w:multiLevelType w:val="hybridMultilevel"/>
    <w:tmpl w:val="224E5A32"/>
    <w:lvl w:ilvl="0" w:tplc="90BADCA8">
      <w:start w:val="1"/>
      <w:numFmt w:val="ordinal"/>
      <w:lvlText w:val="12.%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5BD33AE"/>
    <w:multiLevelType w:val="hybridMultilevel"/>
    <w:tmpl w:val="B2C828B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762CA8"/>
    <w:multiLevelType w:val="multilevel"/>
    <w:tmpl w:val="9D741274"/>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CB2BE7"/>
    <w:multiLevelType w:val="multilevel"/>
    <w:tmpl w:val="17E8A65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9F71119"/>
    <w:multiLevelType w:val="hybridMultilevel"/>
    <w:tmpl w:val="4BC6427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8C73A28"/>
    <w:multiLevelType w:val="hybridMultilevel"/>
    <w:tmpl w:val="9F54092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516E2547"/>
    <w:multiLevelType w:val="hybridMultilevel"/>
    <w:tmpl w:val="2EE67ABE"/>
    <w:lvl w:ilvl="0" w:tplc="3A9E3E6E">
      <w:start w:val="1"/>
      <w:numFmt w:val="ordinal"/>
      <w:lvlText w:val="13.%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1F1BC2"/>
    <w:multiLevelType w:val="hybridMultilevel"/>
    <w:tmpl w:val="5554E2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D252D8"/>
    <w:multiLevelType w:val="hybridMultilevel"/>
    <w:tmpl w:val="CB9A68A8"/>
    <w:lvl w:ilvl="0" w:tplc="588AFA88">
      <w:start w:val="1"/>
      <w:numFmt w:val="decimal"/>
      <w:lvlText w:val="14.%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FE7505"/>
    <w:multiLevelType w:val="hybridMultilevel"/>
    <w:tmpl w:val="2F680512"/>
    <w:lvl w:ilvl="0" w:tplc="64A8D6A6">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6E0AC3"/>
    <w:multiLevelType w:val="hybridMultilevel"/>
    <w:tmpl w:val="0A3CF2D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6313B81"/>
    <w:multiLevelType w:val="multilevel"/>
    <w:tmpl w:val="FE1406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A63945"/>
    <w:multiLevelType w:val="multilevel"/>
    <w:tmpl w:val="A3C8C01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DC0656"/>
    <w:multiLevelType w:val="hybridMultilevel"/>
    <w:tmpl w:val="633EDF8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8"/>
  </w:num>
  <w:num w:numId="3">
    <w:abstractNumId w:val="26"/>
  </w:num>
  <w:num w:numId="4">
    <w:abstractNumId w:val="31"/>
  </w:num>
  <w:num w:numId="5">
    <w:abstractNumId w:val="20"/>
  </w:num>
  <w:num w:numId="6">
    <w:abstractNumId w:val="9"/>
  </w:num>
  <w:num w:numId="7">
    <w:abstractNumId w:val="27"/>
  </w:num>
  <w:num w:numId="8">
    <w:abstractNumId w:val="6"/>
  </w:num>
  <w:num w:numId="9">
    <w:abstractNumId w:val="14"/>
  </w:num>
  <w:num w:numId="10">
    <w:abstractNumId w:val="12"/>
  </w:num>
  <w:num w:numId="11">
    <w:abstractNumId w:val="29"/>
  </w:num>
  <w:num w:numId="12">
    <w:abstractNumId w:val="16"/>
  </w:num>
  <w:num w:numId="13">
    <w:abstractNumId w:val="11"/>
  </w:num>
  <w:num w:numId="14">
    <w:abstractNumId w:val="17"/>
  </w:num>
  <w:num w:numId="15">
    <w:abstractNumId w:val="5"/>
  </w:num>
  <w:num w:numId="16">
    <w:abstractNumId w:val="21"/>
  </w:num>
  <w:num w:numId="17">
    <w:abstractNumId w:val="28"/>
  </w:num>
  <w:num w:numId="18">
    <w:abstractNumId w:val="17"/>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9"/>
  </w:num>
  <w:num w:numId="22">
    <w:abstractNumId w:val="25"/>
  </w:num>
  <w:num w:numId="23">
    <w:abstractNumId w:val="15"/>
  </w:num>
  <w:num w:numId="24">
    <w:abstractNumId w:val="10"/>
  </w:num>
  <w:num w:numId="25">
    <w:abstractNumId w:val="30"/>
  </w:num>
  <w:num w:numId="26">
    <w:abstractNumId w:val="23"/>
  </w:num>
  <w:num w:numId="27">
    <w:abstractNumId w:val="8"/>
  </w:num>
  <w:num w:numId="28">
    <w:abstractNumId w:val="22"/>
  </w:num>
  <w:num w:numId="29">
    <w:abstractNumId w:val="7"/>
  </w:num>
  <w:num w:numId="3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1E28"/>
    <w:rsid w:val="00005C9B"/>
    <w:rsid w:val="00007852"/>
    <w:rsid w:val="00013CD0"/>
    <w:rsid w:val="00024BF1"/>
    <w:rsid w:val="00026699"/>
    <w:rsid w:val="00036967"/>
    <w:rsid w:val="00041E00"/>
    <w:rsid w:val="00043E26"/>
    <w:rsid w:val="00050B01"/>
    <w:rsid w:val="00050EDA"/>
    <w:rsid w:val="000639A6"/>
    <w:rsid w:val="00063CB4"/>
    <w:rsid w:val="00065085"/>
    <w:rsid w:val="00066E57"/>
    <w:rsid w:val="00067620"/>
    <w:rsid w:val="00070415"/>
    <w:rsid w:val="00071ECA"/>
    <w:rsid w:val="000728DB"/>
    <w:rsid w:val="00072DC1"/>
    <w:rsid w:val="00073849"/>
    <w:rsid w:val="00075D07"/>
    <w:rsid w:val="00076224"/>
    <w:rsid w:val="00077068"/>
    <w:rsid w:val="00080109"/>
    <w:rsid w:val="00081778"/>
    <w:rsid w:val="00081A02"/>
    <w:rsid w:val="00083202"/>
    <w:rsid w:val="000841F0"/>
    <w:rsid w:val="0008570D"/>
    <w:rsid w:val="000859E7"/>
    <w:rsid w:val="00085DEF"/>
    <w:rsid w:val="00087A6E"/>
    <w:rsid w:val="0009048C"/>
    <w:rsid w:val="00091F01"/>
    <w:rsid w:val="00092393"/>
    <w:rsid w:val="0009372A"/>
    <w:rsid w:val="0009669F"/>
    <w:rsid w:val="0009719D"/>
    <w:rsid w:val="000A0D67"/>
    <w:rsid w:val="000A2B04"/>
    <w:rsid w:val="000A2FD4"/>
    <w:rsid w:val="000A6770"/>
    <w:rsid w:val="000A7118"/>
    <w:rsid w:val="000B0786"/>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5CC3"/>
    <w:rsid w:val="000E60E9"/>
    <w:rsid w:val="000E6D65"/>
    <w:rsid w:val="000E7399"/>
    <w:rsid w:val="000F4414"/>
    <w:rsid w:val="000F561B"/>
    <w:rsid w:val="00104A90"/>
    <w:rsid w:val="001057B6"/>
    <w:rsid w:val="0010632A"/>
    <w:rsid w:val="00112891"/>
    <w:rsid w:val="0011517C"/>
    <w:rsid w:val="00115821"/>
    <w:rsid w:val="00122162"/>
    <w:rsid w:val="00122B96"/>
    <w:rsid w:val="001246CC"/>
    <w:rsid w:val="00125CFE"/>
    <w:rsid w:val="00126C39"/>
    <w:rsid w:val="00127DD3"/>
    <w:rsid w:val="00130087"/>
    <w:rsid w:val="001311DB"/>
    <w:rsid w:val="00131FE7"/>
    <w:rsid w:val="0013706D"/>
    <w:rsid w:val="001424F5"/>
    <w:rsid w:val="001456BA"/>
    <w:rsid w:val="001576D0"/>
    <w:rsid w:val="00160F69"/>
    <w:rsid w:val="0016435C"/>
    <w:rsid w:val="00166911"/>
    <w:rsid w:val="00167B09"/>
    <w:rsid w:val="00170222"/>
    <w:rsid w:val="00170C36"/>
    <w:rsid w:val="001716EE"/>
    <w:rsid w:val="00172481"/>
    <w:rsid w:val="001728D4"/>
    <w:rsid w:val="00173083"/>
    <w:rsid w:val="00175EFA"/>
    <w:rsid w:val="001776CE"/>
    <w:rsid w:val="001819D1"/>
    <w:rsid w:val="00182636"/>
    <w:rsid w:val="00183A79"/>
    <w:rsid w:val="00184FE3"/>
    <w:rsid w:val="001866B9"/>
    <w:rsid w:val="00192D83"/>
    <w:rsid w:val="00194A66"/>
    <w:rsid w:val="00195A93"/>
    <w:rsid w:val="00197650"/>
    <w:rsid w:val="001A24F9"/>
    <w:rsid w:val="001A37EF"/>
    <w:rsid w:val="001B3BAC"/>
    <w:rsid w:val="001B4F46"/>
    <w:rsid w:val="001B659C"/>
    <w:rsid w:val="001C07B5"/>
    <w:rsid w:val="001C08C7"/>
    <w:rsid w:val="001D1F17"/>
    <w:rsid w:val="001E0F8E"/>
    <w:rsid w:val="001E200B"/>
    <w:rsid w:val="001E7A02"/>
    <w:rsid w:val="001F13CB"/>
    <w:rsid w:val="0020055D"/>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1F4E"/>
    <w:rsid w:val="00271F0A"/>
    <w:rsid w:val="00272906"/>
    <w:rsid w:val="002767AC"/>
    <w:rsid w:val="00284A00"/>
    <w:rsid w:val="00293161"/>
    <w:rsid w:val="00293CA4"/>
    <w:rsid w:val="00295163"/>
    <w:rsid w:val="0029793F"/>
    <w:rsid w:val="002A66C9"/>
    <w:rsid w:val="002B2986"/>
    <w:rsid w:val="002B6FF4"/>
    <w:rsid w:val="002C078C"/>
    <w:rsid w:val="002C36DB"/>
    <w:rsid w:val="002C48B1"/>
    <w:rsid w:val="002C686F"/>
    <w:rsid w:val="002E36D9"/>
    <w:rsid w:val="002E38D7"/>
    <w:rsid w:val="002E6955"/>
    <w:rsid w:val="002E7F95"/>
    <w:rsid w:val="002F026E"/>
    <w:rsid w:val="002F1573"/>
    <w:rsid w:val="002F1FD2"/>
    <w:rsid w:val="002F5983"/>
    <w:rsid w:val="00301418"/>
    <w:rsid w:val="00302DAF"/>
    <w:rsid w:val="00306CE5"/>
    <w:rsid w:val="00310889"/>
    <w:rsid w:val="003176B6"/>
    <w:rsid w:val="003203DA"/>
    <w:rsid w:val="003213FE"/>
    <w:rsid w:val="003229F6"/>
    <w:rsid w:val="00332D93"/>
    <w:rsid w:val="0033739D"/>
    <w:rsid w:val="0034094D"/>
    <w:rsid w:val="00342DA6"/>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19C7"/>
    <w:rsid w:val="003925FF"/>
    <w:rsid w:val="00392649"/>
    <w:rsid w:val="00395DFD"/>
    <w:rsid w:val="00397136"/>
    <w:rsid w:val="003A36D1"/>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0559"/>
    <w:rsid w:val="003D3964"/>
    <w:rsid w:val="003D594E"/>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56CB3"/>
    <w:rsid w:val="00463B84"/>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D580E"/>
    <w:rsid w:val="004E0596"/>
    <w:rsid w:val="004E0EAE"/>
    <w:rsid w:val="004E2553"/>
    <w:rsid w:val="004F1556"/>
    <w:rsid w:val="004F18EA"/>
    <w:rsid w:val="004F1B06"/>
    <w:rsid w:val="004F5A4A"/>
    <w:rsid w:val="00500981"/>
    <w:rsid w:val="00501FF6"/>
    <w:rsid w:val="005039AA"/>
    <w:rsid w:val="005115FC"/>
    <w:rsid w:val="0051323A"/>
    <w:rsid w:val="005139C3"/>
    <w:rsid w:val="00514B4A"/>
    <w:rsid w:val="005216FD"/>
    <w:rsid w:val="00524C50"/>
    <w:rsid w:val="00525D2B"/>
    <w:rsid w:val="00530592"/>
    <w:rsid w:val="00530B94"/>
    <w:rsid w:val="005336E2"/>
    <w:rsid w:val="00533BE5"/>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921DC"/>
    <w:rsid w:val="005A3CA2"/>
    <w:rsid w:val="005A5632"/>
    <w:rsid w:val="005B4357"/>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3326"/>
    <w:rsid w:val="00604158"/>
    <w:rsid w:val="00604B3E"/>
    <w:rsid w:val="00607057"/>
    <w:rsid w:val="00607AB2"/>
    <w:rsid w:val="00611749"/>
    <w:rsid w:val="00612680"/>
    <w:rsid w:val="006164B5"/>
    <w:rsid w:val="00616669"/>
    <w:rsid w:val="00617425"/>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6819"/>
    <w:rsid w:val="006766F8"/>
    <w:rsid w:val="00676C0A"/>
    <w:rsid w:val="006812E4"/>
    <w:rsid w:val="0068190D"/>
    <w:rsid w:val="00690EAA"/>
    <w:rsid w:val="006A0A6C"/>
    <w:rsid w:val="006A3F2B"/>
    <w:rsid w:val="006A48C8"/>
    <w:rsid w:val="006B38EF"/>
    <w:rsid w:val="006B68A0"/>
    <w:rsid w:val="006C6606"/>
    <w:rsid w:val="006C785D"/>
    <w:rsid w:val="006C7C34"/>
    <w:rsid w:val="006C7E17"/>
    <w:rsid w:val="006D2E6A"/>
    <w:rsid w:val="006D3A9B"/>
    <w:rsid w:val="006D3FED"/>
    <w:rsid w:val="006E11E1"/>
    <w:rsid w:val="006E2DF6"/>
    <w:rsid w:val="006E34CF"/>
    <w:rsid w:val="006F12D6"/>
    <w:rsid w:val="006F2071"/>
    <w:rsid w:val="006F6AD4"/>
    <w:rsid w:val="006F78D8"/>
    <w:rsid w:val="007009A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148F"/>
    <w:rsid w:val="00773339"/>
    <w:rsid w:val="007761A9"/>
    <w:rsid w:val="00791F59"/>
    <w:rsid w:val="00794F7F"/>
    <w:rsid w:val="007A375F"/>
    <w:rsid w:val="007A622A"/>
    <w:rsid w:val="007B24E5"/>
    <w:rsid w:val="007B2727"/>
    <w:rsid w:val="007B3024"/>
    <w:rsid w:val="007B52B3"/>
    <w:rsid w:val="007B582C"/>
    <w:rsid w:val="007B64B5"/>
    <w:rsid w:val="007C1058"/>
    <w:rsid w:val="007C4405"/>
    <w:rsid w:val="007D1BD6"/>
    <w:rsid w:val="007D21E2"/>
    <w:rsid w:val="007D2EA3"/>
    <w:rsid w:val="007D31B3"/>
    <w:rsid w:val="007D4450"/>
    <w:rsid w:val="007D5DEB"/>
    <w:rsid w:val="007D6E6E"/>
    <w:rsid w:val="007D71EF"/>
    <w:rsid w:val="007F2318"/>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9AE"/>
    <w:rsid w:val="00847D6D"/>
    <w:rsid w:val="00863136"/>
    <w:rsid w:val="00865957"/>
    <w:rsid w:val="00865D56"/>
    <w:rsid w:val="0086626B"/>
    <w:rsid w:val="0087094B"/>
    <w:rsid w:val="00871418"/>
    <w:rsid w:val="00873B0A"/>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8F2ABB"/>
    <w:rsid w:val="00906ACF"/>
    <w:rsid w:val="00906E5E"/>
    <w:rsid w:val="00911A52"/>
    <w:rsid w:val="009131B0"/>
    <w:rsid w:val="0091657F"/>
    <w:rsid w:val="00922742"/>
    <w:rsid w:val="0092480A"/>
    <w:rsid w:val="00926449"/>
    <w:rsid w:val="00926DCD"/>
    <w:rsid w:val="00926E8A"/>
    <w:rsid w:val="00932A29"/>
    <w:rsid w:val="00934047"/>
    <w:rsid w:val="00937932"/>
    <w:rsid w:val="009501DE"/>
    <w:rsid w:val="00953BF0"/>
    <w:rsid w:val="009554D4"/>
    <w:rsid w:val="00956548"/>
    <w:rsid w:val="009659A2"/>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B7DA2"/>
    <w:rsid w:val="009C14D3"/>
    <w:rsid w:val="009C3F69"/>
    <w:rsid w:val="009C5CD9"/>
    <w:rsid w:val="009C738A"/>
    <w:rsid w:val="009D0E7A"/>
    <w:rsid w:val="009D115E"/>
    <w:rsid w:val="009D2B11"/>
    <w:rsid w:val="009D2CE2"/>
    <w:rsid w:val="009D2EE1"/>
    <w:rsid w:val="009D659D"/>
    <w:rsid w:val="009D7CE9"/>
    <w:rsid w:val="009E0013"/>
    <w:rsid w:val="009E2B13"/>
    <w:rsid w:val="009E4162"/>
    <w:rsid w:val="009E54B8"/>
    <w:rsid w:val="009F205D"/>
    <w:rsid w:val="009F317E"/>
    <w:rsid w:val="009F5F35"/>
    <w:rsid w:val="009F7FBB"/>
    <w:rsid w:val="00A021CA"/>
    <w:rsid w:val="00A05E88"/>
    <w:rsid w:val="00A07B77"/>
    <w:rsid w:val="00A119B3"/>
    <w:rsid w:val="00A27B32"/>
    <w:rsid w:val="00A32208"/>
    <w:rsid w:val="00A346A9"/>
    <w:rsid w:val="00A35FE4"/>
    <w:rsid w:val="00A37A2C"/>
    <w:rsid w:val="00A41A1D"/>
    <w:rsid w:val="00A41BA8"/>
    <w:rsid w:val="00A44BD8"/>
    <w:rsid w:val="00A465AB"/>
    <w:rsid w:val="00A46ACB"/>
    <w:rsid w:val="00A47A2C"/>
    <w:rsid w:val="00A52D78"/>
    <w:rsid w:val="00A53EBC"/>
    <w:rsid w:val="00A55653"/>
    <w:rsid w:val="00A55C4D"/>
    <w:rsid w:val="00A56906"/>
    <w:rsid w:val="00A67027"/>
    <w:rsid w:val="00A72A63"/>
    <w:rsid w:val="00A742AC"/>
    <w:rsid w:val="00A7626E"/>
    <w:rsid w:val="00A76F13"/>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203E"/>
    <w:rsid w:val="00AD3EEF"/>
    <w:rsid w:val="00AD5EB0"/>
    <w:rsid w:val="00AD5FD2"/>
    <w:rsid w:val="00AE181A"/>
    <w:rsid w:val="00AE195F"/>
    <w:rsid w:val="00AE2185"/>
    <w:rsid w:val="00AE36B9"/>
    <w:rsid w:val="00AE48FF"/>
    <w:rsid w:val="00AE5177"/>
    <w:rsid w:val="00AF0402"/>
    <w:rsid w:val="00AF1FB3"/>
    <w:rsid w:val="00AF3501"/>
    <w:rsid w:val="00AF359D"/>
    <w:rsid w:val="00AF5457"/>
    <w:rsid w:val="00AF6139"/>
    <w:rsid w:val="00AF6372"/>
    <w:rsid w:val="00AF7F70"/>
    <w:rsid w:val="00B11958"/>
    <w:rsid w:val="00B14605"/>
    <w:rsid w:val="00B15595"/>
    <w:rsid w:val="00B16CD3"/>
    <w:rsid w:val="00B1723A"/>
    <w:rsid w:val="00B174ED"/>
    <w:rsid w:val="00B17EF6"/>
    <w:rsid w:val="00B200A9"/>
    <w:rsid w:val="00B228F8"/>
    <w:rsid w:val="00B26AF7"/>
    <w:rsid w:val="00B31B44"/>
    <w:rsid w:val="00B3254B"/>
    <w:rsid w:val="00B32F08"/>
    <w:rsid w:val="00B3544C"/>
    <w:rsid w:val="00B376BD"/>
    <w:rsid w:val="00B43D42"/>
    <w:rsid w:val="00B45CFC"/>
    <w:rsid w:val="00B5134E"/>
    <w:rsid w:val="00B550F7"/>
    <w:rsid w:val="00B752CD"/>
    <w:rsid w:val="00B774B1"/>
    <w:rsid w:val="00B8190D"/>
    <w:rsid w:val="00B83E30"/>
    <w:rsid w:val="00B90A32"/>
    <w:rsid w:val="00B9148F"/>
    <w:rsid w:val="00B9282C"/>
    <w:rsid w:val="00B9317B"/>
    <w:rsid w:val="00B9584F"/>
    <w:rsid w:val="00B95CEF"/>
    <w:rsid w:val="00B96D3E"/>
    <w:rsid w:val="00BA16FA"/>
    <w:rsid w:val="00BA1BAC"/>
    <w:rsid w:val="00BA4C13"/>
    <w:rsid w:val="00BA6C4C"/>
    <w:rsid w:val="00BA704C"/>
    <w:rsid w:val="00BA7709"/>
    <w:rsid w:val="00BB3E60"/>
    <w:rsid w:val="00BB4F15"/>
    <w:rsid w:val="00BB71C3"/>
    <w:rsid w:val="00BC1817"/>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153C3"/>
    <w:rsid w:val="00C26BC7"/>
    <w:rsid w:val="00C26FF8"/>
    <w:rsid w:val="00C270D0"/>
    <w:rsid w:val="00C32245"/>
    <w:rsid w:val="00C325BC"/>
    <w:rsid w:val="00C34E99"/>
    <w:rsid w:val="00C41AFA"/>
    <w:rsid w:val="00C45663"/>
    <w:rsid w:val="00C50D1E"/>
    <w:rsid w:val="00C55722"/>
    <w:rsid w:val="00C57756"/>
    <w:rsid w:val="00C64674"/>
    <w:rsid w:val="00C6630C"/>
    <w:rsid w:val="00C70744"/>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55BC"/>
    <w:rsid w:val="00CE5908"/>
    <w:rsid w:val="00CF23FD"/>
    <w:rsid w:val="00CF3446"/>
    <w:rsid w:val="00CF4D84"/>
    <w:rsid w:val="00CF58FC"/>
    <w:rsid w:val="00D00C78"/>
    <w:rsid w:val="00D01636"/>
    <w:rsid w:val="00D0219E"/>
    <w:rsid w:val="00D03D17"/>
    <w:rsid w:val="00D05D0C"/>
    <w:rsid w:val="00D10325"/>
    <w:rsid w:val="00D10943"/>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35F"/>
    <w:rsid w:val="00D77D5C"/>
    <w:rsid w:val="00D77D86"/>
    <w:rsid w:val="00D8034A"/>
    <w:rsid w:val="00D810AF"/>
    <w:rsid w:val="00D81D7B"/>
    <w:rsid w:val="00D90D17"/>
    <w:rsid w:val="00D93BF5"/>
    <w:rsid w:val="00D96A11"/>
    <w:rsid w:val="00DA0A88"/>
    <w:rsid w:val="00DA38E5"/>
    <w:rsid w:val="00DA6779"/>
    <w:rsid w:val="00DA7AD4"/>
    <w:rsid w:val="00DB0B20"/>
    <w:rsid w:val="00DB561F"/>
    <w:rsid w:val="00DB766D"/>
    <w:rsid w:val="00DC3964"/>
    <w:rsid w:val="00DC6A77"/>
    <w:rsid w:val="00DD7A1C"/>
    <w:rsid w:val="00DE16D9"/>
    <w:rsid w:val="00DE39B0"/>
    <w:rsid w:val="00DF3AFA"/>
    <w:rsid w:val="00DF58A5"/>
    <w:rsid w:val="00DF72A9"/>
    <w:rsid w:val="00E0010A"/>
    <w:rsid w:val="00E01A71"/>
    <w:rsid w:val="00E1220D"/>
    <w:rsid w:val="00E1722C"/>
    <w:rsid w:val="00E26071"/>
    <w:rsid w:val="00E2629B"/>
    <w:rsid w:val="00E31298"/>
    <w:rsid w:val="00E32F3F"/>
    <w:rsid w:val="00E3506B"/>
    <w:rsid w:val="00E4336C"/>
    <w:rsid w:val="00E44A25"/>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3820"/>
    <w:rsid w:val="00EE4B46"/>
    <w:rsid w:val="00EE7999"/>
    <w:rsid w:val="00EE7AD0"/>
    <w:rsid w:val="00EF569C"/>
    <w:rsid w:val="00F01E22"/>
    <w:rsid w:val="00F056AC"/>
    <w:rsid w:val="00F067FE"/>
    <w:rsid w:val="00F068C0"/>
    <w:rsid w:val="00F07A56"/>
    <w:rsid w:val="00F1384B"/>
    <w:rsid w:val="00F138E4"/>
    <w:rsid w:val="00F146C3"/>
    <w:rsid w:val="00F15035"/>
    <w:rsid w:val="00F21401"/>
    <w:rsid w:val="00F235B6"/>
    <w:rsid w:val="00F271C4"/>
    <w:rsid w:val="00F3043A"/>
    <w:rsid w:val="00F3076C"/>
    <w:rsid w:val="00F31023"/>
    <w:rsid w:val="00F31222"/>
    <w:rsid w:val="00F40570"/>
    <w:rsid w:val="00F44F5C"/>
    <w:rsid w:val="00F450B4"/>
    <w:rsid w:val="00F454AB"/>
    <w:rsid w:val="00F50024"/>
    <w:rsid w:val="00F54C04"/>
    <w:rsid w:val="00F54E41"/>
    <w:rsid w:val="00F568E4"/>
    <w:rsid w:val="00F631F7"/>
    <w:rsid w:val="00F7304C"/>
    <w:rsid w:val="00F846ED"/>
    <w:rsid w:val="00F846F2"/>
    <w:rsid w:val="00F91692"/>
    <w:rsid w:val="00F95A9D"/>
    <w:rsid w:val="00FA0C83"/>
    <w:rsid w:val="00FA5420"/>
    <w:rsid w:val="00FA6CEE"/>
    <w:rsid w:val="00FB0AF6"/>
    <w:rsid w:val="00FD3DAF"/>
    <w:rsid w:val="00FD7954"/>
    <w:rsid w:val="00FE2699"/>
    <w:rsid w:val="00FE3D5B"/>
    <w:rsid w:val="00FF3F7E"/>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14:docId w14:val="331F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paragraph" w:styleId="Zkladntext2">
    <w:name w:val="Body Text 2"/>
    <w:basedOn w:val="Normln"/>
    <w:link w:val="Zkladntext2Char"/>
    <w:rsid w:val="00906E5E"/>
    <w:pPr>
      <w:suppressAutoHyphens w:val="0"/>
      <w:spacing w:after="120" w:line="480" w:lineRule="auto"/>
    </w:pPr>
    <w:rPr>
      <w:sz w:val="20"/>
      <w:lang w:val="x-none" w:eastAsia="x-none"/>
    </w:rPr>
  </w:style>
  <w:style w:type="character" w:customStyle="1" w:styleId="Zkladntext2Char">
    <w:name w:val="Základní text 2 Char"/>
    <w:basedOn w:val="Standardnpsmoodstavce"/>
    <w:link w:val="Zkladntext2"/>
    <w:rsid w:val="00906E5E"/>
    <w:rPr>
      <w:szCs w:val="24"/>
      <w:lang w:val="x-none" w:eastAsia="x-none"/>
    </w:rPr>
  </w:style>
  <w:style w:type="paragraph" w:customStyle="1" w:styleId="Zkladntext22">
    <w:name w:val="Základní text 22"/>
    <w:basedOn w:val="Normln"/>
    <w:rsid w:val="00906E5E"/>
    <w:pPr>
      <w:overflowPunct w:val="0"/>
      <w:autoSpaceDE w:val="0"/>
      <w:ind w:left="360"/>
      <w:jc w:val="both"/>
    </w:pPr>
    <w:rPr>
      <w:rFonts w:ascii="Arial" w:hAnsi="Arial"/>
      <w:sz w:val="20"/>
      <w:szCs w:val="20"/>
    </w:rPr>
  </w:style>
  <w:style w:type="paragraph" w:customStyle="1" w:styleId="CM1">
    <w:name w:val="CM1"/>
    <w:basedOn w:val="Normln"/>
    <w:next w:val="Normln"/>
    <w:uiPriority w:val="99"/>
    <w:rsid w:val="00166911"/>
    <w:pPr>
      <w:suppressAutoHyphens w:val="0"/>
      <w:autoSpaceDE w:val="0"/>
      <w:autoSpaceDN w:val="0"/>
      <w:adjustRightInd w:val="0"/>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22A4E-3BB7-43D2-BD8C-CF38EC488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5606</Words>
  <Characters>33076</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2019-01-03T12:44:00Z</dcterms:created>
  <dcterms:modified xsi:type="dcterms:W3CDTF">2022-06-15T05:57:00Z</dcterms:modified>
</cp:coreProperties>
</file>