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 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933B95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693041" w:rsidRPr="003D6DDD" w:rsidRDefault="00693041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693041" w:rsidRPr="003D6DD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4EF" w:rsidRDefault="008454EF" w:rsidP="003D6DDD">
      <w:r>
        <w:separator/>
      </w:r>
    </w:p>
  </w:endnote>
  <w:endnote w:type="continuationSeparator" w:id="0">
    <w:p w:rsidR="008454EF" w:rsidRDefault="008454E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9304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9304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4EF" w:rsidRDefault="008454EF" w:rsidP="003D6DDD">
      <w:r>
        <w:separator/>
      </w:r>
    </w:p>
  </w:footnote>
  <w:footnote w:type="continuationSeparator" w:id="0">
    <w:p w:rsidR="008454EF" w:rsidRDefault="008454E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693041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9304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A0889"/>
    <w:rsid w:val="003D6DDD"/>
    <w:rsid w:val="00693041"/>
    <w:rsid w:val="008454EF"/>
    <w:rsid w:val="008F6C73"/>
    <w:rsid w:val="00933B95"/>
    <w:rsid w:val="00A1691D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F457AD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2022-01-24T11:45:00Z</dcterms:created>
  <dcterms:modified xsi:type="dcterms:W3CDTF">2022-11-09T08:03:00Z</dcterms:modified>
</cp:coreProperties>
</file>