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B59F5" w14:textId="4878265F" w:rsidR="007A7751" w:rsidRPr="009C2C62" w:rsidRDefault="009C2C62" w:rsidP="00CC7A20">
      <w:pPr>
        <w:pStyle w:val="2nesltext"/>
        <w:spacing w:before="1680" w:after="1680"/>
        <w:contextualSpacing w:val="0"/>
        <w:jc w:val="center"/>
        <w:rPr>
          <w:highlight w:val="yellow"/>
        </w:rPr>
      </w:pPr>
      <w:r>
        <w:rPr>
          <w:noProof/>
          <w:lang w:eastAsia="cs-CZ"/>
        </w:rPr>
        <w:drawing>
          <wp:inline distT="0" distB="0" distL="0" distR="0" wp14:anchorId="4464F86E" wp14:editId="24F58E95">
            <wp:extent cx="2186754" cy="825500"/>
            <wp:effectExtent l="0" t="0" r="444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8">
                      <a:extLst>
                        <a:ext uri="{28A0092B-C50C-407E-A947-70E740481C1C}">
                          <a14:useLocalDpi xmlns:a14="http://schemas.microsoft.com/office/drawing/2010/main" val="0"/>
                        </a:ext>
                      </a:extLst>
                    </a:blip>
                    <a:stretch>
                      <a:fillRect/>
                    </a:stretch>
                  </pic:blipFill>
                  <pic:spPr>
                    <a:xfrm>
                      <a:off x="0" y="0"/>
                      <a:ext cx="2233669" cy="843210"/>
                    </a:xfrm>
                    <a:prstGeom prst="rect">
                      <a:avLst/>
                    </a:prstGeom>
                  </pic:spPr>
                </pic:pic>
              </a:graphicData>
            </a:graphic>
          </wp:inline>
        </w:drawing>
      </w:r>
    </w:p>
    <w:p w14:paraId="18D6E702" w14:textId="77777777" w:rsidR="00810D43" w:rsidRPr="009C2C62" w:rsidRDefault="00952BF5" w:rsidP="007A7751">
      <w:pPr>
        <w:pStyle w:val="2nesltext"/>
        <w:contextualSpacing w:val="0"/>
        <w:jc w:val="center"/>
        <w:rPr>
          <w:b/>
          <w:sz w:val="44"/>
        </w:rPr>
      </w:pPr>
      <w:r w:rsidRPr="009C2C62">
        <w:rPr>
          <w:b/>
          <w:sz w:val="44"/>
        </w:rPr>
        <w:t>D</w:t>
      </w:r>
      <w:r w:rsidR="00810D43" w:rsidRPr="009C2C62">
        <w:rPr>
          <w:b/>
          <w:sz w:val="44"/>
        </w:rPr>
        <w:t>okumentace</w:t>
      </w:r>
      <w:r w:rsidRPr="009C2C62">
        <w:rPr>
          <w:b/>
          <w:sz w:val="44"/>
        </w:rPr>
        <w:t xml:space="preserve"> zadávacího řízení</w:t>
      </w:r>
    </w:p>
    <w:p w14:paraId="0768EF24" w14:textId="6213A02F" w:rsidR="00810D43" w:rsidRPr="009C2C62" w:rsidRDefault="00810D43" w:rsidP="007A7751">
      <w:pPr>
        <w:pStyle w:val="2nesltext"/>
        <w:jc w:val="center"/>
      </w:pPr>
      <w:r w:rsidRPr="009C2C62">
        <w:t>pro</w:t>
      </w:r>
      <w:r w:rsidR="0057486C" w:rsidRPr="009C2C62">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Content>
          <w:r w:rsidR="00CB44F3" w:rsidRPr="009C2C62">
            <w:t>nadlimitní</w:t>
          </w:r>
        </w:sdtContent>
      </w:sdt>
      <w:r w:rsidRPr="009C2C62">
        <w:t xml:space="preserve"> </w:t>
      </w:r>
      <w:r w:rsidR="0057486C" w:rsidRPr="009C2C62">
        <w:t xml:space="preserve">veřejnou </w:t>
      </w:r>
      <w:r w:rsidRPr="009C2C62">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Content>
          <w:r w:rsidR="00CB44F3" w:rsidRPr="009C2C62">
            <w:t>služby</w:t>
          </w:r>
        </w:sdtContent>
      </w:sdt>
    </w:p>
    <w:p w14:paraId="5FAAE4C5" w14:textId="77777777" w:rsidR="00952BF5" w:rsidRPr="009C2C62" w:rsidRDefault="00DC2CD1" w:rsidP="00952BF5">
      <w:pPr>
        <w:pStyle w:val="2nesltext"/>
        <w:jc w:val="center"/>
      </w:pPr>
      <w:r w:rsidRPr="009C2C62">
        <w:t>zadávanou v</w:t>
      </w:r>
      <w:r w:rsidR="003E5340" w:rsidRPr="009C2C62">
        <w:t xml:space="preserve"> otevřeném </w:t>
      </w:r>
      <w:r w:rsidRPr="009C2C62">
        <w:t>řízení</w:t>
      </w:r>
    </w:p>
    <w:p w14:paraId="3A1753F6" w14:textId="77777777" w:rsidR="00FE1A01" w:rsidRPr="009C2C62" w:rsidRDefault="00741C60" w:rsidP="00952BF5">
      <w:pPr>
        <w:pStyle w:val="2nesltext"/>
        <w:jc w:val="center"/>
      </w:pPr>
      <w:r w:rsidRPr="009C2C62">
        <w:t>po</w:t>
      </w:r>
      <w:r w:rsidR="00DC2CD1" w:rsidRPr="009C2C62">
        <w:t xml:space="preserve">dle § </w:t>
      </w:r>
      <w:r w:rsidR="00952BF5" w:rsidRPr="009C2C62">
        <w:t>5</w:t>
      </w:r>
      <w:r w:rsidR="003E5340" w:rsidRPr="009C2C62">
        <w:t>6</w:t>
      </w:r>
      <w:r w:rsidR="00DC2CD1" w:rsidRPr="009C2C62">
        <w:t xml:space="preserve"> zákona</w:t>
      </w:r>
      <w:r w:rsidR="00952BF5" w:rsidRPr="009C2C62">
        <w:t xml:space="preserve"> č. 134/2016 Sb., </w:t>
      </w:r>
      <w:r w:rsidR="000A10B0" w:rsidRPr="009C2C62">
        <w:t>o zadávání veřejných zakázek,</w:t>
      </w:r>
      <w:r w:rsidR="00FE1A01" w:rsidRPr="009C2C62">
        <w:t xml:space="preserve"> </w:t>
      </w:r>
      <w:r w:rsidR="000A10B0" w:rsidRPr="009C2C62">
        <w:t>ve znění pozdějších předpisů</w:t>
      </w:r>
    </w:p>
    <w:p w14:paraId="2BFCE63A" w14:textId="77777777" w:rsidR="00810D43" w:rsidRPr="009C2C62" w:rsidRDefault="00952BF5" w:rsidP="00952BF5">
      <w:pPr>
        <w:pStyle w:val="2nesltext"/>
        <w:contextualSpacing w:val="0"/>
        <w:jc w:val="center"/>
      </w:pPr>
      <w:r w:rsidRPr="009C2C62">
        <w:t>(dále jen „</w:t>
      </w:r>
      <w:r w:rsidRPr="009C2C62">
        <w:rPr>
          <w:b/>
          <w:i/>
        </w:rPr>
        <w:t>zákon</w:t>
      </w:r>
      <w:r w:rsidRPr="009C2C62">
        <w:t>“)</w:t>
      </w:r>
    </w:p>
    <w:p w14:paraId="2018FB17" w14:textId="77777777" w:rsidR="00810D43" w:rsidRPr="009C2C62" w:rsidRDefault="00810D43" w:rsidP="009C62E3">
      <w:pPr>
        <w:pStyle w:val="2nesltext"/>
        <w:spacing w:before="600"/>
        <w:contextualSpacing w:val="0"/>
        <w:jc w:val="center"/>
      </w:pPr>
      <w:r w:rsidRPr="009C2C62">
        <w:t>Název veřejné zakázky:</w:t>
      </w:r>
    </w:p>
    <w:p w14:paraId="796567C9" w14:textId="04B51CD5" w:rsidR="00810D43" w:rsidRPr="009C2C62" w:rsidRDefault="00F231A2" w:rsidP="009C62E3">
      <w:pPr>
        <w:pStyle w:val="2nesltext"/>
        <w:contextualSpacing w:val="0"/>
        <w:jc w:val="center"/>
        <w:rPr>
          <w:sz w:val="38"/>
          <w:szCs w:val="38"/>
          <w:highlight w:val="yellow"/>
        </w:rPr>
      </w:pPr>
      <w:r w:rsidRPr="00F231A2">
        <w:rPr>
          <w:b/>
          <w:sz w:val="40"/>
        </w:rPr>
        <w:t xml:space="preserve">Zajištění dopravní obslužnosti veřejnou linkovou dopravou na území Kraje Vysočina od roku 2024 - oblast č. </w:t>
      </w:r>
      <w:r w:rsidR="00AE1958">
        <w:rPr>
          <w:b/>
          <w:sz w:val="40"/>
        </w:rPr>
        <w:t>2</w:t>
      </w:r>
    </w:p>
    <w:p w14:paraId="424B8055" w14:textId="77777777" w:rsidR="00810D43" w:rsidRPr="009C2C62" w:rsidRDefault="00810D43" w:rsidP="007A7751">
      <w:pPr>
        <w:pStyle w:val="2nesltext"/>
        <w:contextualSpacing w:val="0"/>
        <w:jc w:val="center"/>
      </w:pPr>
      <w:r w:rsidRPr="009C2C62">
        <w:t>(dále jen „</w:t>
      </w:r>
      <w:r w:rsidRPr="009C2C62">
        <w:rPr>
          <w:b/>
          <w:i/>
        </w:rPr>
        <w:t>veřejná zakázka</w:t>
      </w:r>
      <w:r w:rsidRPr="009C2C62">
        <w:t>“)</w:t>
      </w:r>
    </w:p>
    <w:p w14:paraId="65870F86" w14:textId="77777777" w:rsidR="00F17C3F" w:rsidRPr="009C2C62" w:rsidRDefault="00F17C3F" w:rsidP="00F17C3F">
      <w:pPr>
        <w:pStyle w:val="2nesltext"/>
        <w:spacing w:before="600"/>
        <w:contextualSpacing w:val="0"/>
        <w:jc w:val="center"/>
      </w:pPr>
      <w:r w:rsidRPr="009C2C62">
        <w:t xml:space="preserve">Zadávací řízení bylo </w:t>
      </w:r>
      <w:r w:rsidR="001A1E03" w:rsidRPr="009C2C62">
        <w:t>u</w:t>
      </w:r>
      <w:r w:rsidRPr="009C2C62">
        <w:t>veřejněno ve Věstníku veřejných zakázek pod evidenčním číslem zakázky:</w:t>
      </w:r>
    </w:p>
    <w:p w14:paraId="5A4CBCB1" w14:textId="77777777" w:rsidR="007B4C1A" w:rsidRDefault="007B4C1A" w:rsidP="00F17C3F">
      <w:pPr>
        <w:pStyle w:val="2nesltext"/>
        <w:contextualSpacing w:val="0"/>
        <w:jc w:val="center"/>
        <w:rPr>
          <w:rFonts w:asciiTheme="minorHAnsi" w:hAnsiTheme="minorHAnsi"/>
          <w:b/>
        </w:rPr>
      </w:pPr>
      <w:r w:rsidRPr="007B4C1A">
        <w:rPr>
          <w:rFonts w:asciiTheme="minorHAnsi" w:hAnsiTheme="minorHAnsi"/>
          <w:b/>
        </w:rPr>
        <w:t>Z2023-017156</w:t>
      </w:r>
    </w:p>
    <w:p w14:paraId="2FBFAD1D" w14:textId="2BC5B20F" w:rsidR="00255298" w:rsidRPr="009C2C62" w:rsidRDefault="00255298" w:rsidP="00F17C3F">
      <w:pPr>
        <w:pStyle w:val="2nesltext"/>
        <w:contextualSpacing w:val="0"/>
        <w:jc w:val="center"/>
        <w:rPr>
          <w:b/>
          <w:highlight w:val="yellow"/>
        </w:rPr>
      </w:pPr>
      <w:proofErr w:type="spellStart"/>
      <w:r w:rsidRPr="00FC65DF">
        <w:rPr>
          <w:rFonts w:asciiTheme="minorHAnsi" w:hAnsiTheme="minorHAnsi"/>
          <w:b/>
        </w:rPr>
        <w:t>sp</w:t>
      </w:r>
      <w:proofErr w:type="spellEnd"/>
      <w:r w:rsidRPr="00FC65DF">
        <w:rPr>
          <w:rFonts w:asciiTheme="minorHAnsi" w:hAnsiTheme="minorHAnsi"/>
          <w:b/>
        </w:rPr>
        <w:t xml:space="preserve">. zn.: </w:t>
      </w:r>
      <w:r w:rsidR="00F231A2" w:rsidRPr="00F231A2">
        <w:rPr>
          <w:b/>
        </w:rPr>
        <w:t>KVAD240</w:t>
      </w:r>
      <w:r w:rsidR="00AE1958">
        <w:rPr>
          <w:b/>
        </w:rPr>
        <w:t>2</w:t>
      </w:r>
    </w:p>
    <w:p w14:paraId="798B85D6" w14:textId="77777777" w:rsidR="000051AB" w:rsidRPr="009C2C62" w:rsidRDefault="000051AB" w:rsidP="00292BA1">
      <w:pPr>
        <w:pStyle w:val="2nesltext"/>
        <w:spacing w:before="360"/>
        <w:contextualSpacing w:val="0"/>
        <w:jc w:val="center"/>
      </w:pPr>
      <w:r w:rsidRPr="009C2C62">
        <w:t>Zadavatel:</w:t>
      </w:r>
    </w:p>
    <w:p w14:paraId="789A59BA" w14:textId="3BC23BF7" w:rsidR="00C51168" w:rsidRPr="009C2C62" w:rsidRDefault="00CB44F3" w:rsidP="007A7751">
      <w:pPr>
        <w:pStyle w:val="2nesltext"/>
        <w:jc w:val="center"/>
        <w:rPr>
          <w:rFonts w:cs="Arial"/>
          <w:b/>
          <w:bCs/>
        </w:rPr>
      </w:pPr>
      <w:r w:rsidRPr="009C2C62">
        <w:rPr>
          <w:rFonts w:cs="Arial"/>
          <w:b/>
          <w:bCs/>
        </w:rPr>
        <w:t>Kraj Vysočina</w:t>
      </w:r>
    </w:p>
    <w:p w14:paraId="54711F7E" w14:textId="3846F33C" w:rsidR="00810D43" w:rsidRPr="009C2C62" w:rsidRDefault="00B2487E" w:rsidP="007A7751">
      <w:pPr>
        <w:pStyle w:val="2nesltext"/>
        <w:jc w:val="center"/>
      </w:pPr>
      <w:r w:rsidRPr="009C2C62">
        <w:t xml:space="preserve">IČO: </w:t>
      </w:r>
      <w:r w:rsidR="00CB44F3" w:rsidRPr="009C2C62">
        <w:t>70890749</w:t>
      </w:r>
    </w:p>
    <w:p w14:paraId="12D20668" w14:textId="5CAD549E" w:rsidR="001064A1" w:rsidRPr="009C2C62" w:rsidRDefault="00B2487E" w:rsidP="00255298">
      <w:pPr>
        <w:pStyle w:val="2nesltext"/>
        <w:spacing w:after="480"/>
        <w:contextualSpacing w:val="0"/>
        <w:jc w:val="center"/>
      </w:pPr>
      <w:r w:rsidRPr="009C2C62">
        <w:t xml:space="preserve">se sídlem: </w:t>
      </w:r>
      <w:r w:rsidR="00CB44F3" w:rsidRPr="009C2C62">
        <w:rPr>
          <w:rFonts w:eastAsia="Times New Roman"/>
          <w:lang w:bidi="en-US"/>
        </w:rPr>
        <w:t>Žižkova 57, 587 33 Jihlava</w:t>
      </w:r>
    </w:p>
    <w:p w14:paraId="06ADD641" w14:textId="3E3A79D6" w:rsidR="00F17C3F" w:rsidRPr="009C2C62" w:rsidRDefault="00F17C3F" w:rsidP="00F17C3F">
      <w:pPr>
        <w:pStyle w:val="2nesltext"/>
        <w:jc w:val="center"/>
      </w:pPr>
      <w:r w:rsidRPr="009C2C62">
        <w:t>Práva a povinnosti v dokumentaci zadávacího řízení neuvedené se řídí zákonem.</w:t>
      </w:r>
    </w:p>
    <w:p w14:paraId="5601269F" w14:textId="77777777" w:rsidR="001F6A0E" w:rsidRPr="009C2C62" w:rsidRDefault="00F17C3F" w:rsidP="00F17C3F">
      <w:pPr>
        <w:pStyle w:val="Nadpisobsahu1"/>
        <w:spacing w:before="0" w:line="240" w:lineRule="auto"/>
        <w:jc w:val="center"/>
        <w:rPr>
          <w:rFonts w:ascii="Calibri" w:hAnsi="Calibri"/>
          <w:bCs w:val="0"/>
          <w:color w:val="auto"/>
          <w:szCs w:val="32"/>
        </w:rPr>
      </w:pPr>
      <w:r w:rsidRPr="009C2C62">
        <w:rPr>
          <w:highlight w:val="yellow"/>
        </w:rPr>
        <w:br w:type="page"/>
      </w:r>
      <w:r w:rsidR="001F6A0E" w:rsidRPr="009C2C62">
        <w:rPr>
          <w:rFonts w:ascii="Calibri" w:hAnsi="Calibri"/>
          <w:bCs w:val="0"/>
          <w:color w:val="auto"/>
          <w:szCs w:val="32"/>
        </w:rPr>
        <w:lastRenderedPageBreak/>
        <w:t>Obsah:</w:t>
      </w:r>
    </w:p>
    <w:p w14:paraId="053385A5" w14:textId="77777777" w:rsidR="001F6A0E" w:rsidRPr="009C2C62" w:rsidRDefault="001F6A0E" w:rsidP="001F6A0E"/>
    <w:p w14:paraId="53E11B27" w14:textId="00DDD890" w:rsidR="00305E19" w:rsidRDefault="00533217">
      <w:pPr>
        <w:pStyle w:val="Obsah1"/>
        <w:rPr>
          <w:rFonts w:asciiTheme="minorHAnsi" w:eastAsiaTheme="minorEastAsia" w:hAnsiTheme="minorHAnsi" w:cstheme="minorBidi"/>
          <w:noProof/>
          <w:lang w:eastAsia="cs-CZ"/>
        </w:rPr>
      </w:pPr>
      <w:r w:rsidRPr="009C2C62">
        <w:rPr>
          <w:rFonts w:cs="Times New Roman"/>
          <w:b/>
          <w:bCs/>
        </w:rPr>
        <w:fldChar w:fldCharType="begin"/>
      </w:r>
      <w:r w:rsidR="001F6A0E" w:rsidRPr="009C2C62">
        <w:rPr>
          <w:rFonts w:cs="Times New Roman"/>
          <w:b/>
          <w:bCs/>
        </w:rPr>
        <w:instrText xml:space="preserve"> TOC \o "1-3" \h \z \u </w:instrText>
      </w:r>
      <w:r w:rsidRPr="009C2C62">
        <w:rPr>
          <w:rFonts w:cs="Times New Roman"/>
          <w:b/>
          <w:bCs/>
        </w:rPr>
        <w:fldChar w:fldCharType="separate"/>
      </w:r>
      <w:hyperlink w:anchor="_Toc132786728" w:history="1">
        <w:r w:rsidR="00305E19" w:rsidRPr="00561973">
          <w:rPr>
            <w:rStyle w:val="Hypertextovodkaz"/>
            <w:noProof/>
          </w:rPr>
          <w:t>1.</w:t>
        </w:r>
        <w:r w:rsidR="00305E19">
          <w:rPr>
            <w:rFonts w:asciiTheme="minorHAnsi" w:eastAsiaTheme="minorEastAsia" w:hAnsiTheme="minorHAnsi" w:cstheme="minorBidi"/>
            <w:noProof/>
            <w:lang w:eastAsia="cs-CZ"/>
          </w:rPr>
          <w:tab/>
        </w:r>
        <w:r w:rsidR="00305E19" w:rsidRPr="00561973">
          <w:rPr>
            <w:rStyle w:val="Hypertextovodkaz"/>
            <w:noProof/>
          </w:rPr>
          <w:t>Identifikační údaje zadavatele</w:t>
        </w:r>
        <w:r w:rsidR="00305E19">
          <w:rPr>
            <w:noProof/>
            <w:webHidden/>
          </w:rPr>
          <w:tab/>
        </w:r>
        <w:r w:rsidR="00305E19">
          <w:rPr>
            <w:noProof/>
            <w:webHidden/>
          </w:rPr>
          <w:fldChar w:fldCharType="begin"/>
        </w:r>
        <w:r w:rsidR="00305E19">
          <w:rPr>
            <w:noProof/>
            <w:webHidden/>
          </w:rPr>
          <w:instrText xml:space="preserve"> PAGEREF _Toc132786728 \h </w:instrText>
        </w:r>
        <w:r w:rsidR="00305E19">
          <w:rPr>
            <w:noProof/>
            <w:webHidden/>
          </w:rPr>
        </w:r>
        <w:r w:rsidR="00305E19">
          <w:rPr>
            <w:noProof/>
            <w:webHidden/>
          </w:rPr>
          <w:fldChar w:fldCharType="separate"/>
        </w:r>
        <w:r w:rsidR="00305E19">
          <w:rPr>
            <w:noProof/>
            <w:webHidden/>
          </w:rPr>
          <w:t>3</w:t>
        </w:r>
        <w:r w:rsidR="00305E19">
          <w:rPr>
            <w:noProof/>
            <w:webHidden/>
          </w:rPr>
          <w:fldChar w:fldCharType="end"/>
        </w:r>
      </w:hyperlink>
    </w:p>
    <w:p w14:paraId="7DDB7B9C" w14:textId="320408F5" w:rsidR="00305E19" w:rsidRDefault="00000000">
      <w:pPr>
        <w:pStyle w:val="Obsah1"/>
        <w:rPr>
          <w:rFonts w:asciiTheme="minorHAnsi" w:eastAsiaTheme="minorEastAsia" w:hAnsiTheme="minorHAnsi" w:cstheme="minorBidi"/>
          <w:noProof/>
          <w:lang w:eastAsia="cs-CZ"/>
        </w:rPr>
      </w:pPr>
      <w:hyperlink w:anchor="_Toc132786729" w:history="1">
        <w:r w:rsidR="00305E19" w:rsidRPr="00561973">
          <w:rPr>
            <w:rStyle w:val="Hypertextovodkaz"/>
            <w:noProof/>
          </w:rPr>
          <w:t>2.</w:t>
        </w:r>
        <w:r w:rsidR="00305E19">
          <w:rPr>
            <w:rFonts w:asciiTheme="minorHAnsi" w:eastAsiaTheme="minorEastAsia" w:hAnsiTheme="minorHAnsi" w:cstheme="minorBidi"/>
            <w:noProof/>
            <w:lang w:eastAsia="cs-CZ"/>
          </w:rPr>
          <w:tab/>
        </w:r>
        <w:r w:rsidR="00305E19" w:rsidRPr="00561973">
          <w:rPr>
            <w:rStyle w:val="Hypertextovodkaz"/>
            <w:noProof/>
          </w:rPr>
          <w:t>Vymezení některých pojmů</w:t>
        </w:r>
        <w:r w:rsidR="00305E19">
          <w:rPr>
            <w:noProof/>
            <w:webHidden/>
          </w:rPr>
          <w:tab/>
        </w:r>
        <w:r w:rsidR="00305E19">
          <w:rPr>
            <w:noProof/>
            <w:webHidden/>
          </w:rPr>
          <w:fldChar w:fldCharType="begin"/>
        </w:r>
        <w:r w:rsidR="00305E19">
          <w:rPr>
            <w:noProof/>
            <w:webHidden/>
          </w:rPr>
          <w:instrText xml:space="preserve"> PAGEREF _Toc132786729 \h </w:instrText>
        </w:r>
        <w:r w:rsidR="00305E19">
          <w:rPr>
            <w:noProof/>
            <w:webHidden/>
          </w:rPr>
        </w:r>
        <w:r w:rsidR="00305E19">
          <w:rPr>
            <w:noProof/>
            <w:webHidden/>
          </w:rPr>
          <w:fldChar w:fldCharType="separate"/>
        </w:r>
        <w:r w:rsidR="00305E19">
          <w:rPr>
            <w:noProof/>
            <w:webHidden/>
          </w:rPr>
          <w:t>3</w:t>
        </w:r>
        <w:r w:rsidR="00305E19">
          <w:rPr>
            <w:noProof/>
            <w:webHidden/>
          </w:rPr>
          <w:fldChar w:fldCharType="end"/>
        </w:r>
      </w:hyperlink>
    </w:p>
    <w:p w14:paraId="682204B5" w14:textId="4F7B2431" w:rsidR="00305E19" w:rsidRDefault="00000000">
      <w:pPr>
        <w:pStyle w:val="Obsah1"/>
        <w:rPr>
          <w:rFonts w:asciiTheme="minorHAnsi" w:eastAsiaTheme="minorEastAsia" w:hAnsiTheme="minorHAnsi" w:cstheme="minorBidi"/>
          <w:noProof/>
          <w:lang w:eastAsia="cs-CZ"/>
        </w:rPr>
      </w:pPr>
      <w:hyperlink w:anchor="_Toc132786730" w:history="1">
        <w:r w:rsidR="00305E19" w:rsidRPr="00561973">
          <w:rPr>
            <w:rStyle w:val="Hypertextovodkaz"/>
            <w:noProof/>
          </w:rPr>
          <w:t>3.</w:t>
        </w:r>
        <w:r w:rsidR="00305E19">
          <w:rPr>
            <w:rFonts w:asciiTheme="minorHAnsi" w:eastAsiaTheme="minorEastAsia" w:hAnsiTheme="minorHAnsi" w:cstheme="minorBidi"/>
            <w:noProof/>
            <w:lang w:eastAsia="cs-CZ"/>
          </w:rPr>
          <w:tab/>
        </w:r>
        <w:r w:rsidR="00305E19" w:rsidRPr="00561973">
          <w:rPr>
            <w:rStyle w:val="Hypertextovodkaz"/>
            <w:noProof/>
          </w:rPr>
          <w:t>Předmět veřejné zakázky</w:t>
        </w:r>
        <w:r w:rsidR="00305E19">
          <w:rPr>
            <w:noProof/>
            <w:webHidden/>
          </w:rPr>
          <w:tab/>
        </w:r>
        <w:r w:rsidR="00305E19">
          <w:rPr>
            <w:noProof/>
            <w:webHidden/>
          </w:rPr>
          <w:fldChar w:fldCharType="begin"/>
        </w:r>
        <w:r w:rsidR="00305E19">
          <w:rPr>
            <w:noProof/>
            <w:webHidden/>
          </w:rPr>
          <w:instrText xml:space="preserve"> PAGEREF _Toc132786730 \h </w:instrText>
        </w:r>
        <w:r w:rsidR="00305E19">
          <w:rPr>
            <w:noProof/>
            <w:webHidden/>
          </w:rPr>
        </w:r>
        <w:r w:rsidR="00305E19">
          <w:rPr>
            <w:noProof/>
            <w:webHidden/>
          </w:rPr>
          <w:fldChar w:fldCharType="separate"/>
        </w:r>
        <w:r w:rsidR="00305E19">
          <w:rPr>
            <w:noProof/>
            <w:webHidden/>
          </w:rPr>
          <w:t>4</w:t>
        </w:r>
        <w:r w:rsidR="00305E19">
          <w:rPr>
            <w:noProof/>
            <w:webHidden/>
          </w:rPr>
          <w:fldChar w:fldCharType="end"/>
        </w:r>
      </w:hyperlink>
    </w:p>
    <w:p w14:paraId="7C1B8977" w14:textId="2DA3BE47" w:rsidR="00305E19" w:rsidRDefault="00000000">
      <w:pPr>
        <w:pStyle w:val="Obsah1"/>
        <w:rPr>
          <w:rFonts w:asciiTheme="minorHAnsi" w:eastAsiaTheme="minorEastAsia" w:hAnsiTheme="minorHAnsi" w:cstheme="minorBidi"/>
          <w:noProof/>
          <w:lang w:eastAsia="cs-CZ"/>
        </w:rPr>
      </w:pPr>
      <w:hyperlink w:anchor="_Toc132786731" w:history="1">
        <w:r w:rsidR="00305E19" w:rsidRPr="00561973">
          <w:rPr>
            <w:rStyle w:val="Hypertextovodkaz"/>
            <w:noProof/>
          </w:rPr>
          <w:t>4.</w:t>
        </w:r>
        <w:r w:rsidR="00305E19">
          <w:rPr>
            <w:rFonts w:asciiTheme="minorHAnsi" w:eastAsiaTheme="minorEastAsia" w:hAnsiTheme="minorHAnsi" w:cstheme="minorBidi"/>
            <w:noProof/>
            <w:lang w:eastAsia="cs-CZ"/>
          </w:rPr>
          <w:tab/>
        </w:r>
        <w:r w:rsidR="00305E19" w:rsidRPr="00561973">
          <w:rPr>
            <w:rStyle w:val="Hypertextovodkaz"/>
            <w:noProof/>
          </w:rPr>
          <w:t>Doba a místo plnění veřejné zakázky</w:t>
        </w:r>
        <w:r w:rsidR="00305E19">
          <w:rPr>
            <w:noProof/>
            <w:webHidden/>
          </w:rPr>
          <w:tab/>
        </w:r>
        <w:r w:rsidR="00305E19">
          <w:rPr>
            <w:noProof/>
            <w:webHidden/>
          </w:rPr>
          <w:fldChar w:fldCharType="begin"/>
        </w:r>
        <w:r w:rsidR="00305E19">
          <w:rPr>
            <w:noProof/>
            <w:webHidden/>
          </w:rPr>
          <w:instrText xml:space="preserve"> PAGEREF _Toc132786731 \h </w:instrText>
        </w:r>
        <w:r w:rsidR="00305E19">
          <w:rPr>
            <w:noProof/>
            <w:webHidden/>
          </w:rPr>
        </w:r>
        <w:r w:rsidR="00305E19">
          <w:rPr>
            <w:noProof/>
            <w:webHidden/>
          </w:rPr>
          <w:fldChar w:fldCharType="separate"/>
        </w:r>
        <w:r w:rsidR="00305E19">
          <w:rPr>
            <w:noProof/>
            <w:webHidden/>
          </w:rPr>
          <w:t>5</w:t>
        </w:r>
        <w:r w:rsidR="00305E19">
          <w:rPr>
            <w:noProof/>
            <w:webHidden/>
          </w:rPr>
          <w:fldChar w:fldCharType="end"/>
        </w:r>
      </w:hyperlink>
    </w:p>
    <w:p w14:paraId="477581C8" w14:textId="5F7E3A36" w:rsidR="00305E19" w:rsidRDefault="00000000">
      <w:pPr>
        <w:pStyle w:val="Obsah1"/>
        <w:rPr>
          <w:rFonts w:asciiTheme="minorHAnsi" w:eastAsiaTheme="minorEastAsia" w:hAnsiTheme="minorHAnsi" w:cstheme="minorBidi"/>
          <w:noProof/>
          <w:lang w:eastAsia="cs-CZ"/>
        </w:rPr>
      </w:pPr>
      <w:hyperlink w:anchor="_Toc132786732" w:history="1">
        <w:r w:rsidR="00305E19" w:rsidRPr="00561973">
          <w:rPr>
            <w:rStyle w:val="Hypertextovodkaz"/>
            <w:noProof/>
          </w:rPr>
          <w:t>5.</w:t>
        </w:r>
        <w:r w:rsidR="00305E19">
          <w:rPr>
            <w:rFonts w:asciiTheme="minorHAnsi" w:eastAsiaTheme="minorEastAsia" w:hAnsiTheme="minorHAnsi" w:cstheme="minorBidi"/>
            <w:noProof/>
            <w:lang w:eastAsia="cs-CZ"/>
          </w:rPr>
          <w:tab/>
        </w:r>
        <w:r w:rsidR="00305E19" w:rsidRPr="00561973">
          <w:rPr>
            <w:rStyle w:val="Hypertextovodkaz"/>
            <w:noProof/>
          </w:rPr>
          <w:t>Požadavky na prokázání kvalifikace</w:t>
        </w:r>
        <w:r w:rsidR="00305E19">
          <w:rPr>
            <w:noProof/>
            <w:webHidden/>
          </w:rPr>
          <w:tab/>
        </w:r>
        <w:r w:rsidR="00305E19">
          <w:rPr>
            <w:noProof/>
            <w:webHidden/>
          </w:rPr>
          <w:fldChar w:fldCharType="begin"/>
        </w:r>
        <w:r w:rsidR="00305E19">
          <w:rPr>
            <w:noProof/>
            <w:webHidden/>
          </w:rPr>
          <w:instrText xml:space="preserve"> PAGEREF _Toc132786732 \h </w:instrText>
        </w:r>
        <w:r w:rsidR="00305E19">
          <w:rPr>
            <w:noProof/>
            <w:webHidden/>
          </w:rPr>
        </w:r>
        <w:r w:rsidR="00305E19">
          <w:rPr>
            <w:noProof/>
            <w:webHidden/>
          </w:rPr>
          <w:fldChar w:fldCharType="separate"/>
        </w:r>
        <w:r w:rsidR="00305E19">
          <w:rPr>
            <w:noProof/>
            <w:webHidden/>
          </w:rPr>
          <w:t>5</w:t>
        </w:r>
        <w:r w:rsidR="00305E19">
          <w:rPr>
            <w:noProof/>
            <w:webHidden/>
          </w:rPr>
          <w:fldChar w:fldCharType="end"/>
        </w:r>
      </w:hyperlink>
    </w:p>
    <w:p w14:paraId="0200B0B3" w14:textId="44DAF4ED" w:rsidR="00305E19" w:rsidRDefault="00000000">
      <w:pPr>
        <w:pStyle w:val="Obsah1"/>
        <w:rPr>
          <w:rFonts w:asciiTheme="minorHAnsi" w:eastAsiaTheme="minorEastAsia" w:hAnsiTheme="minorHAnsi" w:cstheme="minorBidi"/>
          <w:noProof/>
          <w:lang w:eastAsia="cs-CZ"/>
        </w:rPr>
      </w:pPr>
      <w:hyperlink w:anchor="_Toc132786733" w:history="1">
        <w:r w:rsidR="00305E19" w:rsidRPr="00561973">
          <w:rPr>
            <w:rStyle w:val="Hypertextovodkaz"/>
            <w:noProof/>
          </w:rPr>
          <w:t>6.</w:t>
        </w:r>
        <w:r w:rsidR="00305E19">
          <w:rPr>
            <w:rFonts w:asciiTheme="minorHAnsi" w:eastAsiaTheme="minorEastAsia" w:hAnsiTheme="minorHAnsi" w:cstheme="minorBidi"/>
            <w:noProof/>
            <w:lang w:eastAsia="cs-CZ"/>
          </w:rPr>
          <w:tab/>
        </w:r>
        <w:r w:rsidR="00305E19" w:rsidRPr="00561973">
          <w:rPr>
            <w:rStyle w:val="Hypertextovodkaz"/>
            <w:noProof/>
          </w:rPr>
          <w:t>Obchodní a platební podmínky</w:t>
        </w:r>
        <w:r w:rsidR="00305E19">
          <w:rPr>
            <w:noProof/>
            <w:webHidden/>
          </w:rPr>
          <w:tab/>
        </w:r>
        <w:r w:rsidR="00305E19">
          <w:rPr>
            <w:noProof/>
            <w:webHidden/>
          </w:rPr>
          <w:fldChar w:fldCharType="begin"/>
        </w:r>
        <w:r w:rsidR="00305E19">
          <w:rPr>
            <w:noProof/>
            <w:webHidden/>
          </w:rPr>
          <w:instrText xml:space="preserve"> PAGEREF _Toc132786733 \h </w:instrText>
        </w:r>
        <w:r w:rsidR="00305E19">
          <w:rPr>
            <w:noProof/>
            <w:webHidden/>
          </w:rPr>
        </w:r>
        <w:r w:rsidR="00305E19">
          <w:rPr>
            <w:noProof/>
            <w:webHidden/>
          </w:rPr>
          <w:fldChar w:fldCharType="separate"/>
        </w:r>
        <w:r w:rsidR="00305E19">
          <w:rPr>
            <w:noProof/>
            <w:webHidden/>
          </w:rPr>
          <w:t>6</w:t>
        </w:r>
        <w:r w:rsidR="00305E19">
          <w:rPr>
            <w:noProof/>
            <w:webHidden/>
          </w:rPr>
          <w:fldChar w:fldCharType="end"/>
        </w:r>
      </w:hyperlink>
    </w:p>
    <w:p w14:paraId="6F876ABD" w14:textId="2ADD0E6B" w:rsidR="00305E19" w:rsidRDefault="00000000">
      <w:pPr>
        <w:pStyle w:val="Obsah1"/>
        <w:rPr>
          <w:rFonts w:asciiTheme="minorHAnsi" w:eastAsiaTheme="minorEastAsia" w:hAnsiTheme="minorHAnsi" w:cstheme="minorBidi"/>
          <w:noProof/>
          <w:lang w:eastAsia="cs-CZ"/>
        </w:rPr>
      </w:pPr>
      <w:hyperlink w:anchor="_Toc132786734" w:history="1">
        <w:r w:rsidR="00305E19" w:rsidRPr="00561973">
          <w:rPr>
            <w:rStyle w:val="Hypertextovodkaz"/>
            <w:noProof/>
          </w:rPr>
          <w:t>7.</w:t>
        </w:r>
        <w:r w:rsidR="00305E19">
          <w:rPr>
            <w:rFonts w:asciiTheme="minorHAnsi" w:eastAsiaTheme="minorEastAsia" w:hAnsiTheme="minorHAnsi" w:cstheme="minorBidi"/>
            <w:noProof/>
            <w:lang w:eastAsia="cs-CZ"/>
          </w:rPr>
          <w:tab/>
        </w:r>
        <w:r w:rsidR="00305E19" w:rsidRPr="00561973">
          <w:rPr>
            <w:rStyle w:val="Hypertextovodkaz"/>
            <w:noProof/>
          </w:rPr>
          <w:t>Požadavky na způsob zpracování ceny plnění</w:t>
        </w:r>
        <w:r w:rsidR="00305E19">
          <w:rPr>
            <w:noProof/>
            <w:webHidden/>
          </w:rPr>
          <w:tab/>
        </w:r>
        <w:r w:rsidR="00305E19">
          <w:rPr>
            <w:noProof/>
            <w:webHidden/>
          </w:rPr>
          <w:fldChar w:fldCharType="begin"/>
        </w:r>
        <w:r w:rsidR="00305E19">
          <w:rPr>
            <w:noProof/>
            <w:webHidden/>
          </w:rPr>
          <w:instrText xml:space="preserve"> PAGEREF _Toc132786734 \h </w:instrText>
        </w:r>
        <w:r w:rsidR="00305E19">
          <w:rPr>
            <w:noProof/>
            <w:webHidden/>
          </w:rPr>
        </w:r>
        <w:r w:rsidR="00305E19">
          <w:rPr>
            <w:noProof/>
            <w:webHidden/>
          </w:rPr>
          <w:fldChar w:fldCharType="separate"/>
        </w:r>
        <w:r w:rsidR="00305E19">
          <w:rPr>
            <w:noProof/>
            <w:webHidden/>
          </w:rPr>
          <w:t>6</w:t>
        </w:r>
        <w:r w:rsidR="00305E19">
          <w:rPr>
            <w:noProof/>
            <w:webHidden/>
          </w:rPr>
          <w:fldChar w:fldCharType="end"/>
        </w:r>
      </w:hyperlink>
    </w:p>
    <w:p w14:paraId="3916B8D8" w14:textId="229F0CBB" w:rsidR="00305E19" w:rsidRDefault="00000000">
      <w:pPr>
        <w:pStyle w:val="Obsah1"/>
        <w:rPr>
          <w:rFonts w:asciiTheme="minorHAnsi" w:eastAsiaTheme="minorEastAsia" w:hAnsiTheme="minorHAnsi" w:cstheme="minorBidi"/>
          <w:noProof/>
          <w:lang w:eastAsia="cs-CZ"/>
        </w:rPr>
      </w:pPr>
      <w:hyperlink w:anchor="_Toc132786735" w:history="1">
        <w:r w:rsidR="00305E19" w:rsidRPr="00561973">
          <w:rPr>
            <w:rStyle w:val="Hypertextovodkaz"/>
            <w:noProof/>
          </w:rPr>
          <w:t>8.</w:t>
        </w:r>
        <w:r w:rsidR="00305E19">
          <w:rPr>
            <w:rFonts w:asciiTheme="minorHAnsi" w:eastAsiaTheme="minorEastAsia" w:hAnsiTheme="minorHAnsi" w:cstheme="minorBidi"/>
            <w:noProof/>
            <w:lang w:eastAsia="cs-CZ"/>
          </w:rPr>
          <w:tab/>
        </w:r>
        <w:r w:rsidR="00305E19" w:rsidRPr="00561973">
          <w:rPr>
            <w:rStyle w:val="Hypertextovodkaz"/>
            <w:noProof/>
          </w:rPr>
          <w:t>Hodnocení nabídek</w:t>
        </w:r>
        <w:r w:rsidR="00305E19">
          <w:rPr>
            <w:noProof/>
            <w:webHidden/>
          </w:rPr>
          <w:tab/>
        </w:r>
        <w:r w:rsidR="00305E19">
          <w:rPr>
            <w:noProof/>
            <w:webHidden/>
          </w:rPr>
          <w:fldChar w:fldCharType="begin"/>
        </w:r>
        <w:r w:rsidR="00305E19">
          <w:rPr>
            <w:noProof/>
            <w:webHidden/>
          </w:rPr>
          <w:instrText xml:space="preserve"> PAGEREF _Toc132786735 \h </w:instrText>
        </w:r>
        <w:r w:rsidR="00305E19">
          <w:rPr>
            <w:noProof/>
            <w:webHidden/>
          </w:rPr>
        </w:r>
        <w:r w:rsidR="00305E19">
          <w:rPr>
            <w:noProof/>
            <w:webHidden/>
          </w:rPr>
          <w:fldChar w:fldCharType="separate"/>
        </w:r>
        <w:r w:rsidR="00305E19">
          <w:rPr>
            <w:noProof/>
            <w:webHidden/>
          </w:rPr>
          <w:t>7</w:t>
        </w:r>
        <w:r w:rsidR="00305E19">
          <w:rPr>
            <w:noProof/>
            <w:webHidden/>
          </w:rPr>
          <w:fldChar w:fldCharType="end"/>
        </w:r>
      </w:hyperlink>
    </w:p>
    <w:p w14:paraId="37BDFB54" w14:textId="6E2589FE" w:rsidR="00305E19" w:rsidRDefault="00000000">
      <w:pPr>
        <w:pStyle w:val="Obsah1"/>
        <w:rPr>
          <w:rFonts w:asciiTheme="minorHAnsi" w:eastAsiaTheme="minorEastAsia" w:hAnsiTheme="minorHAnsi" w:cstheme="minorBidi"/>
          <w:noProof/>
          <w:lang w:eastAsia="cs-CZ"/>
        </w:rPr>
      </w:pPr>
      <w:hyperlink w:anchor="_Toc132786736" w:history="1">
        <w:r w:rsidR="00305E19" w:rsidRPr="00561973">
          <w:rPr>
            <w:rStyle w:val="Hypertextovodkaz"/>
            <w:noProof/>
          </w:rPr>
          <w:t>9.</w:t>
        </w:r>
        <w:r w:rsidR="00305E19">
          <w:rPr>
            <w:rFonts w:asciiTheme="minorHAnsi" w:eastAsiaTheme="minorEastAsia" w:hAnsiTheme="minorHAnsi" w:cstheme="minorBidi"/>
            <w:noProof/>
            <w:lang w:eastAsia="cs-CZ"/>
          </w:rPr>
          <w:tab/>
        </w:r>
        <w:r w:rsidR="00305E19" w:rsidRPr="00561973">
          <w:rPr>
            <w:rStyle w:val="Hypertextovodkaz"/>
            <w:noProof/>
          </w:rPr>
          <w:t>Závaznost požadavků zadavatele</w:t>
        </w:r>
        <w:r w:rsidR="00305E19">
          <w:rPr>
            <w:noProof/>
            <w:webHidden/>
          </w:rPr>
          <w:tab/>
        </w:r>
        <w:r w:rsidR="00305E19">
          <w:rPr>
            <w:noProof/>
            <w:webHidden/>
          </w:rPr>
          <w:fldChar w:fldCharType="begin"/>
        </w:r>
        <w:r w:rsidR="00305E19">
          <w:rPr>
            <w:noProof/>
            <w:webHidden/>
          </w:rPr>
          <w:instrText xml:space="preserve"> PAGEREF _Toc132786736 \h </w:instrText>
        </w:r>
        <w:r w:rsidR="00305E19">
          <w:rPr>
            <w:noProof/>
            <w:webHidden/>
          </w:rPr>
        </w:r>
        <w:r w:rsidR="00305E19">
          <w:rPr>
            <w:noProof/>
            <w:webHidden/>
          </w:rPr>
          <w:fldChar w:fldCharType="separate"/>
        </w:r>
        <w:r w:rsidR="00305E19">
          <w:rPr>
            <w:noProof/>
            <w:webHidden/>
          </w:rPr>
          <w:t>9</w:t>
        </w:r>
        <w:r w:rsidR="00305E19">
          <w:rPr>
            <w:noProof/>
            <w:webHidden/>
          </w:rPr>
          <w:fldChar w:fldCharType="end"/>
        </w:r>
      </w:hyperlink>
    </w:p>
    <w:p w14:paraId="0E5F9C96" w14:textId="15C6B9D7" w:rsidR="00305E19" w:rsidRDefault="00000000">
      <w:pPr>
        <w:pStyle w:val="Obsah1"/>
        <w:rPr>
          <w:rFonts w:asciiTheme="minorHAnsi" w:eastAsiaTheme="minorEastAsia" w:hAnsiTheme="minorHAnsi" w:cstheme="minorBidi"/>
          <w:noProof/>
          <w:lang w:eastAsia="cs-CZ"/>
        </w:rPr>
      </w:pPr>
      <w:hyperlink w:anchor="_Toc132786737" w:history="1">
        <w:r w:rsidR="00305E19" w:rsidRPr="00561973">
          <w:rPr>
            <w:rStyle w:val="Hypertextovodkaz"/>
            <w:noProof/>
          </w:rPr>
          <w:t>10.</w:t>
        </w:r>
        <w:r w:rsidR="00305E19">
          <w:rPr>
            <w:rFonts w:asciiTheme="minorHAnsi" w:eastAsiaTheme="minorEastAsia" w:hAnsiTheme="minorHAnsi" w:cstheme="minorBidi"/>
            <w:noProof/>
            <w:lang w:eastAsia="cs-CZ"/>
          </w:rPr>
          <w:tab/>
        </w:r>
        <w:r w:rsidR="00305E19" w:rsidRPr="00561973">
          <w:rPr>
            <w:rStyle w:val="Hypertextovodkaz"/>
            <w:noProof/>
          </w:rPr>
          <w:t>Prohlídka místa plnění</w:t>
        </w:r>
        <w:r w:rsidR="00305E19">
          <w:rPr>
            <w:noProof/>
            <w:webHidden/>
          </w:rPr>
          <w:tab/>
        </w:r>
        <w:r w:rsidR="00305E19">
          <w:rPr>
            <w:noProof/>
            <w:webHidden/>
          </w:rPr>
          <w:fldChar w:fldCharType="begin"/>
        </w:r>
        <w:r w:rsidR="00305E19">
          <w:rPr>
            <w:noProof/>
            <w:webHidden/>
          </w:rPr>
          <w:instrText xml:space="preserve"> PAGEREF _Toc132786737 \h </w:instrText>
        </w:r>
        <w:r w:rsidR="00305E19">
          <w:rPr>
            <w:noProof/>
            <w:webHidden/>
          </w:rPr>
        </w:r>
        <w:r w:rsidR="00305E19">
          <w:rPr>
            <w:noProof/>
            <w:webHidden/>
          </w:rPr>
          <w:fldChar w:fldCharType="separate"/>
        </w:r>
        <w:r w:rsidR="00305E19">
          <w:rPr>
            <w:noProof/>
            <w:webHidden/>
          </w:rPr>
          <w:t>9</w:t>
        </w:r>
        <w:r w:rsidR="00305E19">
          <w:rPr>
            <w:noProof/>
            <w:webHidden/>
          </w:rPr>
          <w:fldChar w:fldCharType="end"/>
        </w:r>
      </w:hyperlink>
    </w:p>
    <w:p w14:paraId="0506DC85" w14:textId="5852892F" w:rsidR="00305E19" w:rsidRDefault="00000000">
      <w:pPr>
        <w:pStyle w:val="Obsah1"/>
        <w:rPr>
          <w:rFonts w:asciiTheme="minorHAnsi" w:eastAsiaTheme="minorEastAsia" w:hAnsiTheme="minorHAnsi" w:cstheme="minorBidi"/>
          <w:noProof/>
          <w:lang w:eastAsia="cs-CZ"/>
        </w:rPr>
      </w:pPr>
      <w:hyperlink w:anchor="_Toc132786738" w:history="1">
        <w:r w:rsidR="00305E19" w:rsidRPr="00561973">
          <w:rPr>
            <w:rStyle w:val="Hypertextovodkaz"/>
            <w:noProof/>
          </w:rPr>
          <w:t>11.</w:t>
        </w:r>
        <w:r w:rsidR="00305E19">
          <w:rPr>
            <w:rFonts w:asciiTheme="minorHAnsi" w:eastAsiaTheme="minorEastAsia" w:hAnsiTheme="minorHAnsi" w:cstheme="minorBidi"/>
            <w:noProof/>
            <w:lang w:eastAsia="cs-CZ"/>
          </w:rPr>
          <w:tab/>
        </w:r>
        <w:r w:rsidR="00305E19" w:rsidRPr="00561973">
          <w:rPr>
            <w:rStyle w:val="Hypertextovodkaz"/>
            <w:noProof/>
          </w:rPr>
          <w:t>Vysvětlení zadávací dokumentace</w:t>
        </w:r>
        <w:r w:rsidR="00305E19">
          <w:rPr>
            <w:noProof/>
            <w:webHidden/>
          </w:rPr>
          <w:tab/>
        </w:r>
        <w:r w:rsidR="00305E19">
          <w:rPr>
            <w:noProof/>
            <w:webHidden/>
          </w:rPr>
          <w:fldChar w:fldCharType="begin"/>
        </w:r>
        <w:r w:rsidR="00305E19">
          <w:rPr>
            <w:noProof/>
            <w:webHidden/>
          </w:rPr>
          <w:instrText xml:space="preserve"> PAGEREF _Toc132786738 \h </w:instrText>
        </w:r>
        <w:r w:rsidR="00305E19">
          <w:rPr>
            <w:noProof/>
            <w:webHidden/>
          </w:rPr>
        </w:r>
        <w:r w:rsidR="00305E19">
          <w:rPr>
            <w:noProof/>
            <w:webHidden/>
          </w:rPr>
          <w:fldChar w:fldCharType="separate"/>
        </w:r>
        <w:r w:rsidR="00305E19">
          <w:rPr>
            <w:noProof/>
            <w:webHidden/>
          </w:rPr>
          <w:t>9</w:t>
        </w:r>
        <w:r w:rsidR="00305E19">
          <w:rPr>
            <w:noProof/>
            <w:webHidden/>
          </w:rPr>
          <w:fldChar w:fldCharType="end"/>
        </w:r>
      </w:hyperlink>
    </w:p>
    <w:p w14:paraId="73468C5E" w14:textId="34407406" w:rsidR="00305E19" w:rsidRDefault="00000000">
      <w:pPr>
        <w:pStyle w:val="Obsah1"/>
        <w:rPr>
          <w:rFonts w:asciiTheme="minorHAnsi" w:eastAsiaTheme="minorEastAsia" w:hAnsiTheme="minorHAnsi" w:cstheme="minorBidi"/>
          <w:noProof/>
          <w:lang w:eastAsia="cs-CZ"/>
        </w:rPr>
      </w:pPr>
      <w:hyperlink w:anchor="_Toc132786739" w:history="1">
        <w:r w:rsidR="00305E19" w:rsidRPr="00561973">
          <w:rPr>
            <w:rStyle w:val="Hypertextovodkaz"/>
            <w:noProof/>
          </w:rPr>
          <w:t>12.</w:t>
        </w:r>
        <w:r w:rsidR="00305E19">
          <w:rPr>
            <w:rFonts w:asciiTheme="minorHAnsi" w:eastAsiaTheme="minorEastAsia" w:hAnsiTheme="minorHAnsi" w:cstheme="minorBidi"/>
            <w:noProof/>
            <w:lang w:eastAsia="cs-CZ"/>
          </w:rPr>
          <w:tab/>
        </w:r>
        <w:r w:rsidR="00305E19" w:rsidRPr="00561973">
          <w:rPr>
            <w:rStyle w:val="Hypertextovodkaz"/>
            <w:noProof/>
          </w:rPr>
          <w:t>Změna nebo doplnění zadávací dokumentace</w:t>
        </w:r>
        <w:r w:rsidR="00305E19">
          <w:rPr>
            <w:noProof/>
            <w:webHidden/>
          </w:rPr>
          <w:tab/>
        </w:r>
        <w:r w:rsidR="00305E19">
          <w:rPr>
            <w:noProof/>
            <w:webHidden/>
          </w:rPr>
          <w:fldChar w:fldCharType="begin"/>
        </w:r>
        <w:r w:rsidR="00305E19">
          <w:rPr>
            <w:noProof/>
            <w:webHidden/>
          </w:rPr>
          <w:instrText xml:space="preserve"> PAGEREF _Toc132786739 \h </w:instrText>
        </w:r>
        <w:r w:rsidR="00305E19">
          <w:rPr>
            <w:noProof/>
            <w:webHidden/>
          </w:rPr>
        </w:r>
        <w:r w:rsidR="00305E19">
          <w:rPr>
            <w:noProof/>
            <w:webHidden/>
          </w:rPr>
          <w:fldChar w:fldCharType="separate"/>
        </w:r>
        <w:r w:rsidR="00305E19">
          <w:rPr>
            <w:noProof/>
            <w:webHidden/>
          </w:rPr>
          <w:t>10</w:t>
        </w:r>
        <w:r w:rsidR="00305E19">
          <w:rPr>
            <w:noProof/>
            <w:webHidden/>
          </w:rPr>
          <w:fldChar w:fldCharType="end"/>
        </w:r>
      </w:hyperlink>
    </w:p>
    <w:p w14:paraId="7483D8DF" w14:textId="48E8B6C5" w:rsidR="00305E19" w:rsidRDefault="00000000">
      <w:pPr>
        <w:pStyle w:val="Obsah1"/>
        <w:rPr>
          <w:rFonts w:asciiTheme="minorHAnsi" w:eastAsiaTheme="minorEastAsia" w:hAnsiTheme="minorHAnsi" w:cstheme="minorBidi"/>
          <w:noProof/>
          <w:lang w:eastAsia="cs-CZ"/>
        </w:rPr>
      </w:pPr>
      <w:hyperlink w:anchor="_Toc132786740" w:history="1">
        <w:r w:rsidR="00305E19" w:rsidRPr="00561973">
          <w:rPr>
            <w:rStyle w:val="Hypertextovodkaz"/>
            <w:noProof/>
          </w:rPr>
          <w:t>13.</w:t>
        </w:r>
        <w:r w:rsidR="00305E19">
          <w:rPr>
            <w:rFonts w:asciiTheme="minorHAnsi" w:eastAsiaTheme="minorEastAsia" w:hAnsiTheme="minorHAnsi" w:cstheme="minorBidi"/>
            <w:noProof/>
            <w:lang w:eastAsia="cs-CZ"/>
          </w:rPr>
          <w:tab/>
        </w:r>
        <w:r w:rsidR="00305E19" w:rsidRPr="00561973">
          <w:rPr>
            <w:rStyle w:val="Hypertextovodkaz"/>
            <w:noProof/>
          </w:rPr>
          <w:t>Lhůta pro podání nabídek</w:t>
        </w:r>
        <w:r w:rsidR="00305E19">
          <w:rPr>
            <w:noProof/>
            <w:webHidden/>
          </w:rPr>
          <w:tab/>
        </w:r>
        <w:r w:rsidR="00305E19">
          <w:rPr>
            <w:noProof/>
            <w:webHidden/>
          </w:rPr>
          <w:fldChar w:fldCharType="begin"/>
        </w:r>
        <w:r w:rsidR="00305E19">
          <w:rPr>
            <w:noProof/>
            <w:webHidden/>
          </w:rPr>
          <w:instrText xml:space="preserve"> PAGEREF _Toc132786740 \h </w:instrText>
        </w:r>
        <w:r w:rsidR="00305E19">
          <w:rPr>
            <w:noProof/>
            <w:webHidden/>
          </w:rPr>
        </w:r>
        <w:r w:rsidR="00305E19">
          <w:rPr>
            <w:noProof/>
            <w:webHidden/>
          </w:rPr>
          <w:fldChar w:fldCharType="separate"/>
        </w:r>
        <w:r w:rsidR="00305E19">
          <w:rPr>
            <w:noProof/>
            <w:webHidden/>
          </w:rPr>
          <w:t>10</w:t>
        </w:r>
        <w:r w:rsidR="00305E19">
          <w:rPr>
            <w:noProof/>
            <w:webHidden/>
          </w:rPr>
          <w:fldChar w:fldCharType="end"/>
        </w:r>
      </w:hyperlink>
    </w:p>
    <w:p w14:paraId="0123E46B" w14:textId="620F0367" w:rsidR="00305E19" w:rsidRDefault="00000000">
      <w:pPr>
        <w:pStyle w:val="Obsah1"/>
        <w:rPr>
          <w:rFonts w:asciiTheme="minorHAnsi" w:eastAsiaTheme="minorEastAsia" w:hAnsiTheme="minorHAnsi" w:cstheme="minorBidi"/>
          <w:noProof/>
          <w:lang w:eastAsia="cs-CZ"/>
        </w:rPr>
      </w:pPr>
      <w:hyperlink w:anchor="_Toc132786741" w:history="1">
        <w:r w:rsidR="00305E19" w:rsidRPr="00561973">
          <w:rPr>
            <w:rStyle w:val="Hypertextovodkaz"/>
            <w:noProof/>
          </w:rPr>
          <w:t>14.</w:t>
        </w:r>
        <w:r w:rsidR="00305E19">
          <w:rPr>
            <w:rFonts w:asciiTheme="minorHAnsi" w:eastAsiaTheme="minorEastAsia" w:hAnsiTheme="minorHAnsi" w:cstheme="minorBidi"/>
            <w:noProof/>
            <w:lang w:eastAsia="cs-CZ"/>
          </w:rPr>
          <w:tab/>
        </w:r>
        <w:r w:rsidR="00305E19" w:rsidRPr="00561973">
          <w:rPr>
            <w:rStyle w:val="Hypertextovodkaz"/>
            <w:noProof/>
          </w:rPr>
          <w:t>Otevírání nabídek</w:t>
        </w:r>
        <w:r w:rsidR="00305E19">
          <w:rPr>
            <w:noProof/>
            <w:webHidden/>
          </w:rPr>
          <w:tab/>
        </w:r>
        <w:r w:rsidR="00305E19">
          <w:rPr>
            <w:noProof/>
            <w:webHidden/>
          </w:rPr>
          <w:fldChar w:fldCharType="begin"/>
        </w:r>
        <w:r w:rsidR="00305E19">
          <w:rPr>
            <w:noProof/>
            <w:webHidden/>
          </w:rPr>
          <w:instrText xml:space="preserve"> PAGEREF _Toc132786741 \h </w:instrText>
        </w:r>
        <w:r w:rsidR="00305E19">
          <w:rPr>
            <w:noProof/>
            <w:webHidden/>
          </w:rPr>
        </w:r>
        <w:r w:rsidR="00305E19">
          <w:rPr>
            <w:noProof/>
            <w:webHidden/>
          </w:rPr>
          <w:fldChar w:fldCharType="separate"/>
        </w:r>
        <w:r w:rsidR="00305E19">
          <w:rPr>
            <w:noProof/>
            <w:webHidden/>
          </w:rPr>
          <w:t>10</w:t>
        </w:r>
        <w:r w:rsidR="00305E19">
          <w:rPr>
            <w:noProof/>
            <w:webHidden/>
          </w:rPr>
          <w:fldChar w:fldCharType="end"/>
        </w:r>
      </w:hyperlink>
    </w:p>
    <w:p w14:paraId="58FE84A8" w14:textId="462D9D19" w:rsidR="00305E19" w:rsidRDefault="00000000">
      <w:pPr>
        <w:pStyle w:val="Obsah1"/>
        <w:rPr>
          <w:rFonts w:asciiTheme="minorHAnsi" w:eastAsiaTheme="minorEastAsia" w:hAnsiTheme="minorHAnsi" w:cstheme="minorBidi"/>
          <w:noProof/>
          <w:lang w:eastAsia="cs-CZ"/>
        </w:rPr>
      </w:pPr>
      <w:hyperlink w:anchor="_Toc132786742" w:history="1">
        <w:r w:rsidR="00305E19" w:rsidRPr="00561973">
          <w:rPr>
            <w:rStyle w:val="Hypertextovodkaz"/>
            <w:noProof/>
          </w:rPr>
          <w:t>15.</w:t>
        </w:r>
        <w:r w:rsidR="00305E19">
          <w:rPr>
            <w:rFonts w:asciiTheme="minorHAnsi" w:eastAsiaTheme="minorEastAsia" w:hAnsiTheme="minorHAnsi" w:cstheme="minorBidi"/>
            <w:noProof/>
            <w:lang w:eastAsia="cs-CZ"/>
          </w:rPr>
          <w:tab/>
        </w:r>
        <w:r w:rsidR="00305E19" w:rsidRPr="00561973">
          <w:rPr>
            <w:rStyle w:val="Hypertextovodkaz"/>
            <w:noProof/>
          </w:rPr>
          <w:t>Zadávací lhůta</w:t>
        </w:r>
        <w:r w:rsidR="00305E19">
          <w:rPr>
            <w:noProof/>
            <w:webHidden/>
          </w:rPr>
          <w:tab/>
        </w:r>
        <w:r w:rsidR="00305E19">
          <w:rPr>
            <w:noProof/>
            <w:webHidden/>
          </w:rPr>
          <w:fldChar w:fldCharType="begin"/>
        </w:r>
        <w:r w:rsidR="00305E19">
          <w:rPr>
            <w:noProof/>
            <w:webHidden/>
          </w:rPr>
          <w:instrText xml:space="preserve"> PAGEREF _Toc132786742 \h </w:instrText>
        </w:r>
        <w:r w:rsidR="00305E19">
          <w:rPr>
            <w:noProof/>
            <w:webHidden/>
          </w:rPr>
        </w:r>
        <w:r w:rsidR="00305E19">
          <w:rPr>
            <w:noProof/>
            <w:webHidden/>
          </w:rPr>
          <w:fldChar w:fldCharType="separate"/>
        </w:r>
        <w:r w:rsidR="00305E19">
          <w:rPr>
            <w:noProof/>
            <w:webHidden/>
          </w:rPr>
          <w:t>11</w:t>
        </w:r>
        <w:r w:rsidR="00305E19">
          <w:rPr>
            <w:noProof/>
            <w:webHidden/>
          </w:rPr>
          <w:fldChar w:fldCharType="end"/>
        </w:r>
      </w:hyperlink>
    </w:p>
    <w:p w14:paraId="37340C2E" w14:textId="367B7B7B" w:rsidR="00305E19" w:rsidRDefault="00000000">
      <w:pPr>
        <w:pStyle w:val="Obsah1"/>
        <w:rPr>
          <w:rFonts w:asciiTheme="minorHAnsi" w:eastAsiaTheme="minorEastAsia" w:hAnsiTheme="minorHAnsi" w:cstheme="minorBidi"/>
          <w:noProof/>
          <w:lang w:eastAsia="cs-CZ"/>
        </w:rPr>
      </w:pPr>
      <w:hyperlink w:anchor="_Toc132786743" w:history="1">
        <w:r w:rsidR="00305E19" w:rsidRPr="00561973">
          <w:rPr>
            <w:rStyle w:val="Hypertextovodkaz"/>
            <w:noProof/>
          </w:rPr>
          <w:t>16.</w:t>
        </w:r>
        <w:r w:rsidR="00305E19">
          <w:rPr>
            <w:rFonts w:asciiTheme="minorHAnsi" w:eastAsiaTheme="minorEastAsia" w:hAnsiTheme="minorHAnsi" w:cstheme="minorBidi"/>
            <w:noProof/>
            <w:lang w:eastAsia="cs-CZ"/>
          </w:rPr>
          <w:tab/>
        </w:r>
        <w:r w:rsidR="00305E19" w:rsidRPr="00561973">
          <w:rPr>
            <w:rStyle w:val="Hypertextovodkaz"/>
            <w:noProof/>
          </w:rPr>
          <w:t>Jistota</w:t>
        </w:r>
        <w:r w:rsidR="00305E19">
          <w:rPr>
            <w:noProof/>
            <w:webHidden/>
          </w:rPr>
          <w:tab/>
        </w:r>
        <w:r w:rsidR="00305E19">
          <w:rPr>
            <w:noProof/>
            <w:webHidden/>
          </w:rPr>
          <w:fldChar w:fldCharType="begin"/>
        </w:r>
        <w:r w:rsidR="00305E19">
          <w:rPr>
            <w:noProof/>
            <w:webHidden/>
          </w:rPr>
          <w:instrText xml:space="preserve"> PAGEREF _Toc132786743 \h </w:instrText>
        </w:r>
        <w:r w:rsidR="00305E19">
          <w:rPr>
            <w:noProof/>
            <w:webHidden/>
          </w:rPr>
        </w:r>
        <w:r w:rsidR="00305E19">
          <w:rPr>
            <w:noProof/>
            <w:webHidden/>
          </w:rPr>
          <w:fldChar w:fldCharType="separate"/>
        </w:r>
        <w:r w:rsidR="00305E19">
          <w:rPr>
            <w:noProof/>
            <w:webHidden/>
          </w:rPr>
          <w:t>11</w:t>
        </w:r>
        <w:r w:rsidR="00305E19">
          <w:rPr>
            <w:noProof/>
            <w:webHidden/>
          </w:rPr>
          <w:fldChar w:fldCharType="end"/>
        </w:r>
      </w:hyperlink>
    </w:p>
    <w:p w14:paraId="62C41C46" w14:textId="75174F99" w:rsidR="00305E19" w:rsidRDefault="00000000">
      <w:pPr>
        <w:pStyle w:val="Obsah1"/>
        <w:rPr>
          <w:rFonts w:asciiTheme="minorHAnsi" w:eastAsiaTheme="minorEastAsia" w:hAnsiTheme="minorHAnsi" w:cstheme="minorBidi"/>
          <w:noProof/>
          <w:lang w:eastAsia="cs-CZ"/>
        </w:rPr>
      </w:pPr>
      <w:hyperlink w:anchor="_Toc132786744" w:history="1">
        <w:r w:rsidR="00305E19" w:rsidRPr="00561973">
          <w:rPr>
            <w:rStyle w:val="Hypertextovodkaz"/>
            <w:noProof/>
          </w:rPr>
          <w:t>17.</w:t>
        </w:r>
        <w:r w:rsidR="00305E19">
          <w:rPr>
            <w:rFonts w:asciiTheme="minorHAnsi" w:eastAsiaTheme="minorEastAsia" w:hAnsiTheme="minorHAnsi" w:cstheme="minorBidi"/>
            <w:noProof/>
            <w:lang w:eastAsia="cs-CZ"/>
          </w:rPr>
          <w:tab/>
        </w:r>
        <w:r w:rsidR="00305E19" w:rsidRPr="00561973">
          <w:rPr>
            <w:rStyle w:val="Hypertextovodkaz"/>
            <w:noProof/>
          </w:rPr>
          <w:t>Změny kvalifikace účastníka zadávacího řízení</w:t>
        </w:r>
        <w:r w:rsidR="00305E19">
          <w:rPr>
            <w:noProof/>
            <w:webHidden/>
          </w:rPr>
          <w:tab/>
        </w:r>
        <w:r w:rsidR="00305E19">
          <w:rPr>
            <w:noProof/>
            <w:webHidden/>
          </w:rPr>
          <w:fldChar w:fldCharType="begin"/>
        </w:r>
        <w:r w:rsidR="00305E19">
          <w:rPr>
            <w:noProof/>
            <w:webHidden/>
          </w:rPr>
          <w:instrText xml:space="preserve"> PAGEREF _Toc132786744 \h </w:instrText>
        </w:r>
        <w:r w:rsidR="00305E19">
          <w:rPr>
            <w:noProof/>
            <w:webHidden/>
          </w:rPr>
        </w:r>
        <w:r w:rsidR="00305E19">
          <w:rPr>
            <w:noProof/>
            <w:webHidden/>
          </w:rPr>
          <w:fldChar w:fldCharType="separate"/>
        </w:r>
        <w:r w:rsidR="00305E19">
          <w:rPr>
            <w:noProof/>
            <w:webHidden/>
          </w:rPr>
          <w:t>12</w:t>
        </w:r>
        <w:r w:rsidR="00305E19">
          <w:rPr>
            <w:noProof/>
            <w:webHidden/>
          </w:rPr>
          <w:fldChar w:fldCharType="end"/>
        </w:r>
      </w:hyperlink>
    </w:p>
    <w:p w14:paraId="187D81EC" w14:textId="4F7A6115" w:rsidR="00305E19" w:rsidRDefault="00000000">
      <w:pPr>
        <w:pStyle w:val="Obsah1"/>
        <w:rPr>
          <w:rFonts w:asciiTheme="minorHAnsi" w:eastAsiaTheme="minorEastAsia" w:hAnsiTheme="minorHAnsi" w:cstheme="minorBidi"/>
          <w:noProof/>
          <w:lang w:eastAsia="cs-CZ"/>
        </w:rPr>
      </w:pPr>
      <w:hyperlink w:anchor="_Toc132786745" w:history="1">
        <w:r w:rsidR="00305E19" w:rsidRPr="00561973">
          <w:rPr>
            <w:rStyle w:val="Hypertextovodkaz"/>
            <w:noProof/>
          </w:rPr>
          <w:t>18.</w:t>
        </w:r>
        <w:r w:rsidR="00305E19">
          <w:rPr>
            <w:rFonts w:asciiTheme="minorHAnsi" w:eastAsiaTheme="minorEastAsia" w:hAnsiTheme="minorHAnsi" w:cstheme="minorBidi"/>
            <w:noProof/>
            <w:lang w:eastAsia="cs-CZ"/>
          </w:rPr>
          <w:tab/>
        </w:r>
        <w:r w:rsidR="00305E19" w:rsidRPr="00561973">
          <w:rPr>
            <w:rStyle w:val="Hypertextovodkaz"/>
            <w:noProof/>
          </w:rPr>
          <w:t>Podmínky a požadavky na zpracování a podání nabídky</w:t>
        </w:r>
        <w:r w:rsidR="00305E19">
          <w:rPr>
            <w:noProof/>
            <w:webHidden/>
          </w:rPr>
          <w:tab/>
        </w:r>
        <w:r w:rsidR="00305E19">
          <w:rPr>
            <w:noProof/>
            <w:webHidden/>
          </w:rPr>
          <w:fldChar w:fldCharType="begin"/>
        </w:r>
        <w:r w:rsidR="00305E19">
          <w:rPr>
            <w:noProof/>
            <w:webHidden/>
          </w:rPr>
          <w:instrText xml:space="preserve"> PAGEREF _Toc132786745 \h </w:instrText>
        </w:r>
        <w:r w:rsidR="00305E19">
          <w:rPr>
            <w:noProof/>
            <w:webHidden/>
          </w:rPr>
        </w:r>
        <w:r w:rsidR="00305E19">
          <w:rPr>
            <w:noProof/>
            <w:webHidden/>
          </w:rPr>
          <w:fldChar w:fldCharType="separate"/>
        </w:r>
        <w:r w:rsidR="00305E19">
          <w:rPr>
            <w:noProof/>
            <w:webHidden/>
          </w:rPr>
          <w:t>12</w:t>
        </w:r>
        <w:r w:rsidR="00305E19">
          <w:rPr>
            <w:noProof/>
            <w:webHidden/>
          </w:rPr>
          <w:fldChar w:fldCharType="end"/>
        </w:r>
      </w:hyperlink>
    </w:p>
    <w:p w14:paraId="21EE0211" w14:textId="1D19B1B8" w:rsidR="00305E19" w:rsidRDefault="00000000">
      <w:pPr>
        <w:pStyle w:val="Obsah1"/>
        <w:rPr>
          <w:rFonts w:asciiTheme="minorHAnsi" w:eastAsiaTheme="minorEastAsia" w:hAnsiTheme="minorHAnsi" w:cstheme="minorBidi"/>
          <w:noProof/>
          <w:lang w:eastAsia="cs-CZ"/>
        </w:rPr>
      </w:pPr>
      <w:hyperlink w:anchor="_Toc132786746" w:history="1">
        <w:r w:rsidR="00305E19" w:rsidRPr="00561973">
          <w:rPr>
            <w:rStyle w:val="Hypertextovodkaz"/>
            <w:noProof/>
          </w:rPr>
          <w:t>19.</w:t>
        </w:r>
        <w:r w:rsidR="00305E19">
          <w:rPr>
            <w:rFonts w:asciiTheme="minorHAnsi" w:eastAsiaTheme="minorEastAsia" w:hAnsiTheme="minorHAnsi" w:cstheme="minorBidi"/>
            <w:noProof/>
            <w:lang w:eastAsia="cs-CZ"/>
          </w:rPr>
          <w:tab/>
        </w:r>
        <w:r w:rsidR="00305E19" w:rsidRPr="00561973">
          <w:rPr>
            <w:rStyle w:val="Hypertextovodkaz"/>
            <w:noProof/>
          </w:rPr>
          <w:t>Další podmínky a práva zadavatele</w:t>
        </w:r>
        <w:r w:rsidR="00305E19">
          <w:rPr>
            <w:noProof/>
            <w:webHidden/>
          </w:rPr>
          <w:tab/>
        </w:r>
        <w:r w:rsidR="00305E19">
          <w:rPr>
            <w:noProof/>
            <w:webHidden/>
          </w:rPr>
          <w:fldChar w:fldCharType="begin"/>
        </w:r>
        <w:r w:rsidR="00305E19">
          <w:rPr>
            <w:noProof/>
            <w:webHidden/>
          </w:rPr>
          <w:instrText xml:space="preserve"> PAGEREF _Toc132786746 \h </w:instrText>
        </w:r>
        <w:r w:rsidR="00305E19">
          <w:rPr>
            <w:noProof/>
            <w:webHidden/>
          </w:rPr>
        </w:r>
        <w:r w:rsidR="00305E19">
          <w:rPr>
            <w:noProof/>
            <w:webHidden/>
          </w:rPr>
          <w:fldChar w:fldCharType="separate"/>
        </w:r>
        <w:r w:rsidR="00305E19">
          <w:rPr>
            <w:noProof/>
            <w:webHidden/>
          </w:rPr>
          <w:t>14</w:t>
        </w:r>
        <w:r w:rsidR="00305E19">
          <w:rPr>
            <w:noProof/>
            <w:webHidden/>
          </w:rPr>
          <w:fldChar w:fldCharType="end"/>
        </w:r>
      </w:hyperlink>
    </w:p>
    <w:p w14:paraId="42D21D05" w14:textId="01CB343D" w:rsidR="00305E19" w:rsidRDefault="00000000">
      <w:pPr>
        <w:pStyle w:val="Obsah1"/>
        <w:rPr>
          <w:rFonts w:asciiTheme="minorHAnsi" w:eastAsiaTheme="minorEastAsia" w:hAnsiTheme="minorHAnsi" w:cstheme="minorBidi"/>
          <w:noProof/>
          <w:lang w:eastAsia="cs-CZ"/>
        </w:rPr>
      </w:pPr>
      <w:hyperlink w:anchor="_Toc132786747" w:history="1">
        <w:r w:rsidR="00305E19" w:rsidRPr="00561973">
          <w:rPr>
            <w:rStyle w:val="Hypertextovodkaz"/>
            <w:noProof/>
          </w:rPr>
          <w:t>20.</w:t>
        </w:r>
        <w:r w:rsidR="00305E19">
          <w:rPr>
            <w:rFonts w:asciiTheme="minorHAnsi" w:eastAsiaTheme="minorEastAsia" w:hAnsiTheme="minorHAnsi" w:cstheme="minorBidi"/>
            <w:noProof/>
            <w:lang w:eastAsia="cs-CZ"/>
          </w:rPr>
          <w:tab/>
        </w:r>
        <w:r w:rsidR="00305E19" w:rsidRPr="00561973">
          <w:rPr>
            <w:rStyle w:val="Hypertextovodkaz"/>
            <w:noProof/>
          </w:rPr>
          <w:t>Seznam příloh</w:t>
        </w:r>
        <w:r w:rsidR="00305E19">
          <w:rPr>
            <w:noProof/>
            <w:webHidden/>
          </w:rPr>
          <w:tab/>
        </w:r>
        <w:r w:rsidR="00305E19">
          <w:rPr>
            <w:noProof/>
            <w:webHidden/>
          </w:rPr>
          <w:fldChar w:fldCharType="begin"/>
        </w:r>
        <w:r w:rsidR="00305E19">
          <w:rPr>
            <w:noProof/>
            <w:webHidden/>
          </w:rPr>
          <w:instrText xml:space="preserve"> PAGEREF _Toc132786747 \h </w:instrText>
        </w:r>
        <w:r w:rsidR="00305E19">
          <w:rPr>
            <w:noProof/>
            <w:webHidden/>
          </w:rPr>
        </w:r>
        <w:r w:rsidR="00305E19">
          <w:rPr>
            <w:noProof/>
            <w:webHidden/>
          </w:rPr>
          <w:fldChar w:fldCharType="separate"/>
        </w:r>
        <w:r w:rsidR="00305E19">
          <w:rPr>
            <w:noProof/>
            <w:webHidden/>
          </w:rPr>
          <w:t>15</w:t>
        </w:r>
        <w:r w:rsidR="00305E19">
          <w:rPr>
            <w:noProof/>
            <w:webHidden/>
          </w:rPr>
          <w:fldChar w:fldCharType="end"/>
        </w:r>
      </w:hyperlink>
    </w:p>
    <w:p w14:paraId="739D2C18" w14:textId="11B0104D" w:rsidR="001F6A0E" w:rsidRPr="009C2C62" w:rsidRDefault="00533217" w:rsidP="001F6A0E">
      <w:pPr>
        <w:spacing w:line="480" w:lineRule="auto"/>
        <w:rPr>
          <w:sz w:val="2"/>
        </w:rPr>
      </w:pPr>
      <w:r w:rsidRPr="009C2C62">
        <w:rPr>
          <w:b/>
          <w:bCs/>
        </w:rPr>
        <w:fldChar w:fldCharType="end"/>
      </w:r>
      <w:r w:rsidR="001F6A0E" w:rsidRPr="009C2C62">
        <w:br w:type="page"/>
      </w:r>
    </w:p>
    <w:p w14:paraId="6FB19152" w14:textId="77777777" w:rsidR="001F6A0E" w:rsidRPr="009C2C62" w:rsidRDefault="00BD767B" w:rsidP="001F6A0E">
      <w:pPr>
        <w:pStyle w:val="1nadpis"/>
      </w:pPr>
      <w:bookmarkStart w:id="0" w:name="_Ref426986462"/>
      <w:bookmarkStart w:id="1" w:name="_Ref458064726"/>
      <w:bookmarkStart w:id="2" w:name="_Toc132786728"/>
      <w:r w:rsidRPr="009C2C62">
        <w:lastRenderedPageBreak/>
        <w:t xml:space="preserve">Identifikační údaje </w:t>
      </w:r>
      <w:bookmarkEnd w:id="0"/>
      <w:r w:rsidRPr="009C2C62">
        <w:t>zadavatele</w:t>
      </w:r>
      <w:bookmarkEnd w:id="1"/>
      <w:bookmarkEnd w:id="2"/>
    </w:p>
    <w:p w14:paraId="2E17BB5E" w14:textId="59FFC2E7" w:rsidR="00AC6986" w:rsidRPr="009C2C62" w:rsidRDefault="00AC6986" w:rsidP="00AC6986">
      <w:pPr>
        <w:pStyle w:val="2nesltext"/>
      </w:pPr>
      <w:r w:rsidRPr="009C2C62">
        <w:t>Název zadavatele:</w:t>
      </w:r>
      <w:r w:rsidRPr="009C2C62">
        <w:tab/>
      </w:r>
      <w:r w:rsidRPr="009C2C62">
        <w:tab/>
      </w:r>
      <w:r w:rsidRPr="009C2C62">
        <w:tab/>
      </w:r>
      <w:r w:rsidRPr="009C2C62">
        <w:tab/>
      </w:r>
      <w:r w:rsidR="00CB44F3" w:rsidRPr="009C2C62">
        <w:rPr>
          <w:rFonts w:eastAsia="Times New Roman"/>
          <w:b/>
          <w:lang w:bidi="en-US"/>
        </w:rPr>
        <w:t>Kraj Vysočina</w:t>
      </w:r>
    </w:p>
    <w:p w14:paraId="5F7BC43D" w14:textId="786F31CD" w:rsidR="00AC6986" w:rsidRPr="009C2C62" w:rsidRDefault="00AC6986" w:rsidP="00AC6986">
      <w:pPr>
        <w:pStyle w:val="2nesltext"/>
      </w:pPr>
      <w:r w:rsidRPr="009C2C62">
        <w:t>IČO:</w:t>
      </w:r>
      <w:r w:rsidRPr="009C2C62">
        <w:tab/>
      </w:r>
      <w:r w:rsidRPr="009C2C62">
        <w:tab/>
      </w:r>
      <w:r w:rsidRPr="009C2C62">
        <w:tab/>
      </w:r>
      <w:r w:rsidRPr="009C2C62">
        <w:tab/>
      </w:r>
      <w:r w:rsidRPr="009C2C62">
        <w:tab/>
      </w:r>
      <w:r w:rsidRPr="009C2C62">
        <w:tab/>
      </w:r>
      <w:r w:rsidR="00CB44F3" w:rsidRPr="009C2C62">
        <w:rPr>
          <w:rFonts w:eastAsia="Times New Roman"/>
          <w:lang w:bidi="en-US"/>
        </w:rPr>
        <w:t>70890749</w:t>
      </w:r>
    </w:p>
    <w:p w14:paraId="2A242FC1" w14:textId="12755064" w:rsidR="00AC6986" w:rsidRPr="009C2C62" w:rsidRDefault="00AC6986" w:rsidP="00AC6986">
      <w:pPr>
        <w:pStyle w:val="2nesltext"/>
      </w:pPr>
      <w:r w:rsidRPr="009C2C62">
        <w:t>Sídlo:</w:t>
      </w:r>
      <w:r w:rsidRPr="009C2C62">
        <w:tab/>
      </w:r>
      <w:r w:rsidRPr="009C2C62">
        <w:tab/>
      </w:r>
      <w:r w:rsidR="0091684E" w:rsidRPr="009C2C62">
        <w:tab/>
      </w:r>
      <w:r w:rsidR="0091684E" w:rsidRPr="009C2C62">
        <w:tab/>
      </w:r>
      <w:r w:rsidRPr="009C2C62">
        <w:tab/>
      </w:r>
      <w:r w:rsidRPr="009C2C62">
        <w:tab/>
      </w:r>
      <w:r w:rsidR="00CB44F3" w:rsidRPr="009C2C62">
        <w:rPr>
          <w:rFonts w:eastAsia="Times New Roman"/>
          <w:lang w:bidi="en-US"/>
        </w:rPr>
        <w:t>Žižkova 57, 587 33 Jihlava</w:t>
      </w:r>
    </w:p>
    <w:p w14:paraId="4948BF8D" w14:textId="48EA3A4B" w:rsidR="00AC6986" w:rsidRPr="009C2C62" w:rsidRDefault="00AC6986" w:rsidP="00AC6986">
      <w:pPr>
        <w:pStyle w:val="2nesltext"/>
        <w:contextualSpacing w:val="0"/>
      </w:pPr>
      <w:r w:rsidRPr="009C2C62">
        <w:t>Osoba oprávněná zastupovat zadavatele:</w:t>
      </w:r>
      <w:r w:rsidRPr="009C2C62">
        <w:tab/>
      </w:r>
      <w:r w:rsidR="004171B8" w:rsidRPr="009C2C62">
        <w:rPr>
          <w:rFonts w:eastAsia="Times New Roman"/>
          <w:lang w:bidi="en-US"/>
        </w:rPr>
        <w:t xml:space="preserve">Mgr. Vítězslav </w:t>
      </w:r>
      <w:proofErr w:type="spellStart"/>
      <w:r w:rsidR="004171B8" w:rsidRPr="009C2C62">
        <w:rPr>
          <w:rFonts w:eastAsia="Times New Roman"/>
          <w:lang w:bidi="en-US"/>
        </w:rPr>
        <w:t>Schrek</w:t>
      </w:r>
      <w:proofErr w:type="spellEnd"/>
      <w:r w:rsidR="004171B8" w:rsidRPr="009C2C62">
        <w:rPr>
          <w:rFonts w:eastAsia="Times New Roman"/>
          <w:lang w:bidi="en-US"/>
        </w:rPr>
        <w:t>, MBA</w:t>
      </w:r>
      <w:r w:rsidR="00CB44F3" w:rsidRPr="009C2C62">
        <w:rPr>
          <w:rFonts w:eastAsia="Times New Roman"/>
          <w:lang w:bidi="en-US"/>
        </w:rPr>
        <w:t>, hejtman</w:t>
      </w:r>
    </w:p>
    <w:p w14:paraId="1125E3A2" w14:textId="4DDAF1DD" w:rsidR="00AC6986" w:rsidRPr="009C2C62" w:rsidRDefault="00AC6986" w:rsidP="00AC6986">
      <w:pPr>
        <w:pStyle w:val="2nesltext"/>
        <w:contextualSpacing w:val="0"/>
      </w:pPr>
      <w:r w:rsidRPr="009C2C62">
        <w:t>Adresa profilu zadavatele:</w:t>
      </w:r>
      <w:r w:rsidRPr="009C2C62">
        <w:tab/>
      </w:r>
      <w:r w:rsidRPr="009C2C62">
        <w:tab/>
      </w:r>
      <w:r w:rsidRPr="009C2C62">
        <w:tab/>
      </w:r>
      <w:hyperlink r:id="rId9" w:history="1">
        <w:r w:rsidR="009C2C62" w:rsidRPr="009C2C62">
          <w:rPr>
            <w:rStyle w:val="Hypertextovodkaz"/>
            <w:rFonts w:asciiTheme="minorHAnsi" w:hAnsiTheme="minorHAnsi"/>
            <w:color w:val="auto"/>
            <w:u w:val="none"/>
          </w:rPr>
          <w:t>https://ezak.kr-vysocina.cz/profile_display_111.html</w:t>
        </w:r>
      </w:hyperlink>
      <w:r w:rsidR="009C2C62" w:rsidRPr="009C2C62">
        <w:rPr>
          <w:rFonts w:asciiTheme="minorHAnsi" w:hAnsiTheme="minorHAnsi"/>
        </w:rPr>
        <w:t xml:space="preserve"> </w:t>
      </w:r>
    </w:p>
    <w:p w14:paraId="4A325854" w14:textId="77777777" w:rsidR="001F6A0E" w:rsidRPr="009C2C62" w:rsidRDefault="00084D87" w:rsidP="001F6A0E">
      <w:pPr>
        <w:pStyle w:val="2margrubrika"/>
      </w:pPr>
      <w:r w:rsidRPr="009C2C62">
        <w:rPr>
          <w:bCs/>
        </w:rPr>
        <w:t>Smluvní zastoupení zadavatele</w:t>
      </w:r>
    </w:p>
    <w:p w14:paraId="08737339" w14:textId="77777777" w:rsidR="00D5688C" w:rsidRPr="009C2C62" w:rsidRDefault="00BD767B" w:rsidP="00DF4488">
      <w:pPr>
        <w:pStyle w:val="2sltext"/>
      </w:pPr>
      <w:bookmarkStart w:id="3" w:name="_Ref464543698"/>
      <w:r w:rsidRPr="009C2C62">
        <w:t xml:space="preserve">Zástupcem zadavatele při provádění úkonů podle zákona souvisejících s tímto zadávacím řízením je obchodní společnost </w:t>
      </w:r>
      <w:r w:rsidRPr="009C2C62">
        <w:rPr>
          <w:b/>
        </w:rPr>
        <w:t>Fiala, Tejkal a partneři, advokátní kancelář, s.r.o.</w:t>
      </w:r>
      <w:r w:rsidRPr="009C2C62">
        <w:t xml:space="preserve">, IČO: 28360125, se sídlem: Brno, Helfertova 2040/13, PSČ 613 00, e-mail: </w:t>
      </w:r>
      <w:r w:rsidRPr="009C2C62">
        <w:rPr>
          <w:b/>
        </w:rPr>
        <w:t>zakazky@akfiala.cz</w:t>
      </w:r>
      <w:r w:rsidRPr="009C2C62">
        <w:t>, tel.: +420 541 211</w:t>
      </w:r>
      <w:r w:rsidR="00DF4488" w:rsidRPr="009C2C62">
        <w:t> </w:t>
      </w:r>
      <w:r w:rsidRPr="009C2C62">
        <w:t>528</w:t>
      </w:r>
      <w:r w:rsidR="00DF4488" w:rsidRPr="009C2C62">
        <w:t xml:space="preserve">, ID datové schránky: </w:t>
      </w:r>
      <w:r w:rsidR="00DF4488" w:rsidRPr="009C2C62">
        <w:rPr>
          <w:b/>
        </w:rPr>
        <w:t>vb7kdaz</w:t>
      </w:r>
      <w:r w:rsidR="00A01E3E" w:rsidRPr="009C2C62">
        <w:t xml:space="preserve"> (dále jen „</w:t>
      </w:r>
      <w:r w:rsidR="00A01E3E" w:rsidRPr="009C2C62">
        <w:rPr>
          <w:b/>
          <w:i/>
        </w:rPr>
        <w:t>zástupce zadavatele</w:t>
      </w:r>
      <w:r w:rsidR="00A01E3E" w:rsidRPr="009C2C62">
        <w:t>“)</w:t>
      </w:r>
      <w:r w:rsidR="00AC6986" w:rsidRPr="009C2C62">
        <w:t>.</w:t>
      </w:r>
      <w:bookmarkEnd w:id="3"/>
    </w:p>
    <w:p w14:paraId="501809FA" w14:textId="77777777" w:rsidR="00D5688C" w:rsidRPr="009C2C62" w:rsidRDefault="00BD767B" w:rsidP="00D5688C">
      <w:pPr>
        <w:pStyle w:val="2sltext"/>
      </w:pPr>
      <w:r w:rsidRPr="009C2C62">
        <w:t>Zástupce zadavatele zajišťuje veškerou komunikaci zadavatele s dodavateli (tím není dotčeno oprávnění osoby oprávněné zastupovat zadavatele či jiné pověřené oso</w:t>
      </w:r>
      <w:r w:rsidR="00AF798C" w:rsidRPr="009C2C62">
        <w:t>by zadavatele) a je v souladu s </w:t>
      </w:r>
      <w:r w:rsidRPr="009C2C62">
        <w:t>§ 4</w:t>
      </w:r>
      <w:r w:rsidR="004F7E27" w:rsidRPr="009C2C62">
        <w:t>3 zákona pověřen</w:t>
      </w:r>
      <w:r w:rsidRPr="009C2C62">
        <w:t xml:space="preserve"> prováděním úkonů podle zákona v tomto zadávacím řízení, a to včetně přijímání případných námitek. </w:t>
      </w:r>
    </w:p>
    <w:p w14:paraId="4543A578" w14:textId="77777777" w:rsidR="000A4C83" w:rsidRPr="009C2C62" w:rsidRDefault="000A4C83" w:rsidP="000A4C83">
      <w:pPr>
        <w:pStyle w:val="2margrubrika"/>
      </w:pPr>
      <w:r w:rsidRPr="009C2C62">
        <w:t>Komunikace</w:t>
      </w:r>
    </w:p>
    <w:p w14:paraId="35E9FF9B" w14:textId="45375D2F" w:rsidR="00952AB8" w:rsidRPr="009C2C62" w:rsidRDefault="00952AB8" w:rsidP="00D5688C">
      <w:pPr>
        <w:pStyle w:val="2sltext"/>
      </w:pPr>
      <w:r w:rsidRPr="009C2C62">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9C2C62">
        <w:rPr>
          <w:b/>
          <w:lang w:bidi="en-US"/>
        </w:rPr>
        <w:t>E-ZAK</w:t>
      </w:r>
      <w:r w:rsidR="00EA2223" w:rsidRPr="009C2C62">
        <w:rPr>
          <w:b/>
          <w:lang w:bidi="en-US"/>
        </w:rPr>
        <w:t xml:space="preserve"> </w:t>
      </w:r>
      <w:r w:rsidR="00EA2223" w:rsidRPr="009C2C62">
        <w:rPr>
          <w:lang w:bidi="en-US"/>
        </w:rPr>
        <w:t>(dále jen „</w:t>
      </w:r>
      <w:r w:rsidR="00EA2223" w:rsidRPr="009C2C62">
        <w:rPr>
          <w:b/>
          <w:i/>
          <w:lang w:bidi="en-US"/>
        </w:rPr>
        <w:t>elektronický nástroj</w:t>
      </w:r>
      <w:r w:rsidR="00EA2223" w:rsidRPr="009C2C62">
        <w:rPr>
          <w:lang w:bidi="en-US"/>
        </w:rPr>
        <w:t>“)</w:t>
      </w:r>
      <w:r w:rsidRPr="009C2C62">
        <w:t>.</w:t>
      </w:r>
    </w:p>
    <w:p w14:paraId="6CFFA3AA" w14:textId="4A4006EA" w:rsidR="00952AB8" w:rsidRPr="009C2C62" w:rsidRDefault="00952AB8" w:rsidP="00D5688C">
      <w:pPr>
        <w:pStyle w:val="2sltext"/>
      </w:pPr>
      <w:r w:rsidRPr="009C2C62">
        <w:t>Pro komunikaci se zadavatelem (zástupcem zadavatele) prostřednictvím elektronického nástroje je dodavatel povinen zaregistrovat se na</w:t>
      </w:r>
      <w:r w:rsidR="00226C45" w:rsidRPr="009C2C62">
        <w:t xml:space="preserve"> adrese elektronického nástroje</w:t>
      </w:r>
      <w:r w:rsidRPr="009C2C62">
        <w:t xml:space="preserve">: </w:t>
      </w:r>
      <w:hyperlink r:id="rId10" w:history="1">
        <w:r w:rsidR="00CB44F3" w:rsidRPr="009C2C62">
          <w:rPr>
            <w:rStyle w:val="Hypertextovodkaz"/>
            <w:b/>
            <w:color w:val="auto"/>
            <w:u w:val="none"/>
            <w:lang w:bidi="en-US"/>
          </w:rPr>
          <w:t>https://ezak.kr-vysocina.cz/profile_display_111.html</w:t>
        </w:r>
      </w:hyperlink>
      <w:r w:rsidRPr="009C2C62">
        <w:t>.</w:t>
      </w:r>
    </w:p>
    <w:p w14:paraId="2636A01A" w14:textId="77777777" w:rsidR="006B4653" w:rsidRPr="009C2C62" w:rsidRDefault="006B4653" w:rsidP="006B4653">
      <w:pPr>
        <w:pStyle w:val="1nadpis"/>
      </w:pPr>
      <w:bookmarkStart w:id="4" w:name="_Toc132786729"/>
      <w:r w:rsidRPr="009C2C62">
        <w:t>Vymezení některých pojmů</w:t>
      </w:r>
      <w:bookmarkEnd w:id="4"/>
    </w:p>
    <w:p w14:paraId="18A8DC4A" w14:textId="77777777" w:rsidR="00FA4F37" w:rsidRPr="009C2C62" w:rsidRDefault="00FA4F37" w:rsidP="00FA4F37">
      <w:pPr>
        <w:pStyle w:val="2sltext"/>
      </w:pPr>
      <w:r w:rsidRPr="009C2C62">
        <w:rPr>
          <w:b/>
        </w:rPr>
        <w:t>Zadávacími podmínkami</w:t>
      </w:r>
      <w:r w:rsidRPr="009C2C62">
        <w:t xml:space="preserve"> se v souladu s § 28 odst. 1 písm. a) zákona rozumí veškeré zadavatelem stanovené</w:t>
      </w:r>
      <w:r w:rsidR="001B0374" w:rsidRPr="009C2C62">
        <w:t>:</w:t>
      </w:r>
    </w:p>
    <w:p w14:paraId="2117CA5E" w14:textId="77777777" w:rsidR="00FA4F37" w:rsidRPr="009C2C62" w:rsidRDefault="00FA4F37" w:rsidP="00FA4F37">
      <w:pPr>
        <w:pStyle w:val="3seznam"/>
      </w:pPr>
      <w:r w:rsidRPr="009C2C62">
        <w:t>podmínky průběhu zadávacího řízení,</w:t>
      </w:r>
    </w:p>
    <w:p w14:paraId="28BB3691" w14:textId="77777777" w:rsidR="00FA4F37" w:rsidRPr="009C2C62" w:rsidRDefault="00FA4F37" w:rsidP="00FA4F37">
      <w:pPr>
        <w:pStyle w:val="3seznam"/>
      </w:pPr>
      <w:r w:rsidRPr="009C2C62">
        <w:t>podmínky účasti v zadávacím řízení,</w:t>
      </w:r>
    </w:p>
    <w:p w14:paraId="312917EB" w14:textId="77777777" w:rsidR="00FA4F37" w:rsidRPr="009C2C62" w:rsidRDefault="00FA4F37" w:rsidP="00FA4F37">
      <w:pPr>
        <w:pStyle w:val="3seznam"/>
      </w:pPr>
      <w:r w:rsidRPr="009C2C62">
        <w:t>pravidla pro snížení počtu účastníků zadávacího řízení nebo snížení počtu předběžných nabídek nebo řešení,</w:t>
      </w:r>
    </w:p>
    <w:p w14:paraId="1087518A" w14:textId="77777777" w:rsidR="00FA4F37" w:rsidRPr="009C2C62" w:rsidRDefault="00FA4F37" w:rsidP="00FA4F37">
      <w:pPr>
        <w:pStyle w:val="3seznam"/>
      </w:pPr>
      <w:r w:rsidRPr="009C2C62">
        <w:t>pravidla pro hodnocení nabídek,</w:t>
      </w:r>
    </w:p>
    <w:p w14:paraId="324FD355" w14:textId="77777777" w:rsidR="00FA4F37" w:rsidRPr="009C2C62" w:rsidRDefault="00FA4F37" w:rsidP="00FA4F37">
      <w:pPr>
        <w:pStyle w:val="3seznam"/>
      </w:pPr>
      <w:r w:rsidRPr="009C2C62">
        <w:t>další podmínky pro uzavření smlouvy na veřejnou zakázku podle § 104 zákona.</w:t>
      </w:r>
    </w:p>
    <w:p w14:paraId="3B6B2032" w14:textId="77777777" w:rsidR="00FA4F37" w:rsidRPr="009C2C62" w:rsidRDefault="00FA4F37" w:rsidP="00FA4F37">
      <w:pPr>
        <w:pStyle w:val="2sltext"/>
      </w:pPr>
      <w:r w:rsidRPr="009C2C62">
        <w:rPr>
          <w:b/>
        </w:rPr>
        <w:t>Zadávací dokumentací</w:t>
      </w:r>
      <w:r w:rsidRPr="009C2C62">
        <w:t xml:space="preserve"> se v souladu s § 28 odst. 1 písm. b) zákona rozumí veškeré písemné dokumenty obsahující zadávací podmínky, sdělované nebo zpřístupňované účastníkům zadávacího řízení při zahájení zadávacího řízení, včetně formulářů podle § 212 zákona a výzev uvedených v příloze č. 6 k zákonu.</w:t>
      </w:r>
    </w:p>
    <w:p w14:paraId="5ABB70C0" w14:textId="77777777" w:rsidR="00937138" w:rsidRPr="00937138" w:rsidRDefault="00937138" w:rsidP="00937138">
      <w:pPr>
        <w:autoSpaceDE w:val="0"/>
        <w:autoSpaceDN w:val="0"/>
        <w:adjustRightInd w:val="0"/>
        <w:rPr>
          <w:rFonts w:ascii="Calibri" w:hAnsi="Calibri" w:cs="Calibri"/>
          <w:color w:val="000000"/>
        </w:rPr>
      </w:pPr>
    </w:p>
    <w:p w14:paraId="0C35EBB3" w14:textId="10FAAE9D" w:rsidR="00937138" w:rsidRDefault="00937138" w:rsidP="00937138">
      <w:pPr>
        <w:autoSpaceDE w:val="0"/>
        <w:autoSpaceDN w:val="0"/>
        <w:adjustRightInd w:val="0"/>
        <w:spacing w:after="240"/>
        <w:rPr>
          <w:rFonts w:ascii="Calibri" w:hAnsi="Calibri" w:cs="Calibri"/>
          <w:color w:val="000000"/>
          <w:sz w:val="22"/>
          <w:szCs w:val="22"/>
        </w:rPr>
      </w:pPr>
      <w:r w:rsidRPr="00937138">
        <w:rPr>
          <w:rFonts w:ascii="Calibri" w:hAnsi="Calibri" w:cs="Calibri"/>
          <w:color w:val="000000"/>
          <w:sz w:val="22"/>
          <w:szCs w:val="22"/>
        </w:rPr>
        <w:t xml:space="preserve">Zadavatel uvádí, že na vypracování níže uvedených částí dokumentace zadávacího řízení se podílela osoba odlišná od zadavatele: </w:t>
      </w:r>
    </w:p>
    <w:tbl>
      <w:tblPr>
        <w:tblStyle w:val="Mkatabulky"/>
        <w:tblW w:w="0" w:type="auto"/>
        <w:tblLook w:val="04A0" w:firstRow="1" w:lastRow="0" w:firstColumn="1" w:lastColumn="0" w:noHBand="0" w:noVBand="1"/>
      </w:tblPr>
      <w:tblGrid>
        <w:gridCol w:w="5949"/>
        <w:gridCol w:w="3113"/>
      </w:tblGrid>
      <w:tr w:rsidR="00937138" w14:paraId="49AE1D7B" w14:textId="77777777" w:rsidTr="00937138">
        <w:trPr>
          <w:trHeight w:val="624"/>
        </w:trPr>
        <w:tc>
          <w:tcPr>
            <w:tcW w:w="5949" w:type="dxa"/>
            <w:vAlign w:val="center"/>
          </w:tcPr>
          <w:p w14:paraId="6EE1C214" w14:textId="4E5CF10A" w:rsidR="00937138" w:rsidRPr="00937138" w:rsidRDefault="00937138" w:rsidP="00937138">
            <w:pPr>
              <w:pStyle w:val="Default"/>
              <w:rPr>
                <w:rFonts w:asciiTheme="minorHAnsi" w:hAnsiTheme="minorHAnsi" w:cstheme="minorHAnsi"/>
                <w:sz w:val="22"/>
                <w:szCs w:val="22"/>
              </w:rPr>
            </w:pPr>
            <w:r w:rsidRPr="00937138">
              <w:rPr>
                <w:rFonts w:asciiTheme="minorHAnsi" w:hAnsiTheme="minorHAnsi" w:cstheme="minorHAnsi"/>
                <w:b/>
                <w:bCs/>
                <w:sz w:val="22"/>
                <w:szCs w:val="22"/>
              </w:rPr>
              <w:t xml:space="preserve">Část dokumentace zadávacího řízení </w:t>
            </w:r>
          </w:p>
        </w:tc>
        <w:tc>
          <w:tcPr>
            <w:tcW w:w="3113" w:type="dxa"/>
            <w:vAlign w:val="center"/>
          </w:tcPr>
          <w:p w14:paraId="65DF7C3D" w14:textId="4D9C8AE1" w:rsidR="00937138" w:rsidRPr="00937138" w:rsidRDefault="00937138" w:rsidP="00937138">
            <w:pPr>
              <w:pStyle w:val="Default"/>
              <w:rPr>
                <w:rFonts w:asciiTheme="minorHAnsi" w:hAnsiTheme="minorHAnsi" w:cstheme="minorHAnsi"/>
                <w:sz w:val="22"/>
                <w:szCs w:val="22"/>
              </w:rPr>
            </w:pPr>
            <w:r w:rsidRPr="00937138">
              <w:rPr>
                <w:rFonts w:asciiTheme="minorHAnsi" w:hAnsiTheme="minorHAnsi" w:cstheme="minorHAnsi"/>
                <w:b/>
                <w:bCs/>
                <w:sz w:val="22"/>
                <w:szCs w:val="22"/>
              </w:rPr>
              <w:t xml:space="preserve">Označení osoby </w:t>
            </w:r>
          </w:p>
        </w:tc>
      </w:tr>
      <w:tr w:rsidR="00937138" w:rsidRPr="00937138" w14:paraId="55E4E252" w14:textId="77777777" w:rsidTr="00937138">
        <w:tc>
          <w:tcPr>
            <w:tcW w:w="5949" w:type="dxa"/>
          </w:tcPr>
          <w:p w14:paraId="37ADD20C" w14:textId="12199AA4" w:rsidR="00937138" w:rsidRPr="00937138" w:rsidRDefault="00937138" w:rsidP="00937138">
            <w:pPr>
              <w:autoSpaceDE w:val="0"/>
              <w:autoSpaceDN w:val="0"/>
              <w:adjustRightInd w:val="0"/>
              <w:rPr>
                <w:rFonts w:asciiTheme="minorHAnsi" w:hAnsiTheme="minorHAnsi" w:cstheme="minorHAnsi"/>
                <w:color w:val="000000"/>
                <w:sz w:val="22"/>
                <w:szCs w:val="22"/>
              </w:rPr>
            </w:pPr>
            <w:r w:rsidRPr="00937138">
              <w:rPr>
                <w:rFonts w:asciiTheme="minorHAnsi" w:hAnsiTheme="minorHAnsi" w:cstheme="minorHAnsi"/>
                <w:color w:val="000000"/>
                <w:sz w:val="22"/>
                <w:szCs w:val="22"/>
              </w:rPr>
              <w:t xml:space="preserve">Rámcové návrhy jízdních řádů a Nezávazný návrh oběhů vozidel </w:t>
            </w:r>
          </w:p>
        </w:tc>
        <w:tc>
          <w:tcPr>
            <w:tcW w:w="3113" w:type="dxa"/>
          </w:tcPr>
          <w:p w14:paraId="225FF273" w14:textId="20F82060" w:rsidR="00937138" w:rsidRPr="005972A7" w:rsidRDefault="005972A7" w:rsidP="005972A7">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Ing. Rostislav Vašíček</w:t>
            </w:r>
            <w:r>
              <w:t xml:space="preserve"> </w:t>
            </w:r>
          </w:p>
        </w:tc>
      </w:tr>
      <w:tr w:rsidR="00937138" w:rsidRPr="00937138" w14:paraId="79052A67" w14:textId="77777777" w:rsidTr="00937138">
        <w:tc>
          <w:tcPr>
            <w:tcW w:w="5949" w:type="dxa"/>
          </w:tcPr>
          <w:p w14:paraId="48CB34A3" w14:textId="506A8E22" w:rsidR="00937138" w:rsidRPr="00937138" w:rsidRDefault="00937138" w:rsidP="00937138">
            <w:pPr>
              <w:autoSpaceDE w:val="0"/>
              <w:autoSpaceDN w:val="0"/>
              <w:adjustRightInd w:val="0"/>
              <w:rPr>
                <w:rFonts w:asciiTheme="minorHAnsi" w:hAnsiTheme="minorHAnsi" w:cstheme="minorHAnsi"/>
                <w:color w:val="000000"/>
                <w:sz w:val="22"/>
                <w:szCs w:val="22"/>
              </w:rPr>
            </w:pPr>
            <w:r w:rsidRPr="00937138">
              <w:rPr>
                <w:rFonts w:asciiTheme="minorHAnsi" w:hAnsiTheme="minorHAnsi" w:cstheme="minorHAnsi"/>
                <w:color w:val="000000"/>
                <w:sz w:val="22"/>
                <w:szCs w:val="22"/>
              </w:rPr>
              <w:t xml:space="preserve">Popis protokolu pro komunikaci mezi Centrálním systémem dispečinku Kraje Vysočina a vozidlem </w:t>
            </w:r>
            <w:r w:rsidRPr="005972A7">
              <w:rPr>
                <w:rFonts w:asciiTheme="minorHAnsi" w:hAnsiTheme="minorHAnsi" w:cstheme="minorHAnsi"/>
                <w:color w:val="000000"/>
                <w:sz w:val="22"/>
                <w:szCs w:val="22"/>
              </w:rPr>
              <w:t>(Příloha č. 6 Technických a provozních standardů Veřejné dopravy Vysočiny)</w:t>
            </w:r>
          </w:p>
        </w:tc>
        <w:tc>
          <w:tcPr>
            <w:tcW w:w="3113" w:type="dxa"/>
          </w:tcPr>
          <w:p w14:paraId="36AF2AAE" w14:textId="7E15A2AA" w:rsidR="00937138" w:rsidRPr="00937138" w:rsidRDefault="00937138" w:rsidP="00937138">
            <w:pPr>
              <w:autoSpaceDE w:val="0"/>
              <w:autoSpaceDN w:val="0"/>
              <w:adjustRightInd w:val="0"/>
              <w:rPr>
                <w:rFonts w:asciiTheme="minorHAnsi" w:hAnsiTheme="minorHAnsi" w:cstheme="minorHAnsi"/>
                <w:color w:val="000000"/>
                <w:sz w:val="22"/>
                <w:szCs w:val="22"/>
              </w:rPr>
            </w:pPr>
            <w:r w:rsidRPr="00937138">
              <w:rPr>
                <w:rFonts w:asciiTheme="minorHAnsi" w:hAnsiTheme="minorHAnsi" w:cstheme="minorHAnsi"/>
                <w:b/>
                <w:bCs/>
                <w:sz w:val="22"/>
                <w:szCs w:val="22"/>
              </w:rPr>
              <w:t>Ing. Ivo Herman, CSc.,</w:t>
            </w:r>
            <w:r w:rsidRPr="00937138">
              <w:rPr>
                <w:rFonts w:asciiTheme="minorHAnsi" w:hAnsiTheme="minorHAnsi" w:cstheme="minorHAnsi"/>
                <w:sz w:val="22"/>
                <w:szCs w:val="22"/>
              </w:rPr>
              <w:t xml:space="preserve"> </w:t>
            </w:r>
            <w:r w:rsidRPr="00937138">
              <w:rPr>
                <w:rFonts w:asciiTheme="minorHAnsi" w:hAnsiTheme="minorHAnsi" w:cstheme="minorHAnsi"/>
                <w:sz w:val="22"/>
                <w:szCs w:val="22"/>
              </w:rPr>
              <w:br/>
              <w:t>IČO: 42588022, se sídlem Moravany, Na Vyhlídce 559/8</w:t>
            </w:r>
          </w:p>
        </w:tc>
      </w:tr>
      <w:tr w:rsidR="005D2E1A" w:rsidRPr="00937138" w14:paraId="40C3A993" w14:textId="77777777" w:rsidTr="005972A7">
        <w:tc>
          <w:tcPr>
            <w:tcW w:w="5949" w:type="dxa"/>
            <w:shd w:val="clear" w:color="auto" w:fill="auto"/>
          </w:tcPr>
          <w:p w14:paraId="029957EB" w14:textId="5D2B8A35" w:rsidR="005D2E1A" w:rsidRPr="00937138" w:rsidRDefault="005972A7" w:rsidP="00937138">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Technické a provozní standardy VDV. Smluvní přepravní podmínky VDV. Tarif VDV.</w:t>
            </w:r>
          </w:p>
        </w:tc>
        <w:tc>
          <w:tcPr>
            <w:tcW w:w="3113" w:type="dxa"/>
            <w:shd w:val="clear" w:color="auto" w:fill="auto"/>
          </w:tcPr>
          <w:p w14:paraId="4FCE84A6" w14:textId="7DAE9F3B" w:rsidR="005D2E1A" w:rsidRPr="00937138" w:rsidRDefault="00FF157E" w:rsidP="00937138">
            <w:pPr>
              <w:autoSpaceDE w:val="0"/>
              <w:autoSpaceDN w:val="0"/>
              <w:adjustRightInd w:val="0"/>
              <w:rPr>
                <w:rFonts w:asciiTheme="minorHAnsi" w:hAnsiTheme="minorHAnsi" w:cstheme="minorHAnsi"/>
                <w:b/>
                <w:bCs/>
                <w:sz w:val="22"/>
                <w:szCs w:val="22"/>
              </w:rPr>
            </w:pPr>
            <w:r w:rsidRPr="00937138">
              <w:rPr>
                <w:rStyle w:val="fn"/>
                <w:rFonts w:asciiTheme="minorHAnsi" w:hAnsiTheme="minorHAnsi" w:cstheme="minorHAnsi"/>
                <w:b/>
                <w:bCs/>
                <w:sz w:val="22"/>
                <w:szCs w:val="22"/>
              </w:rPr>
              <w:t>KPM CONSULT, a.s.</w:t>
            </w:r>
            <w:r w:rsidRPr="00AE1958">
              <w:rPr>
                <w:rStyle w:val="fn"/>
                <w:rFonts w:asciiTheme="minorHAnsi" w:hAnsiTheme="minorHAnsi" w:cstheme="minorHAnsi"/>
                <w:b/>
                <w:bCs/>
                <w:sz w:val="22"/>
                <w:szCs w:val="22"/>
              </w:rPr>
              <w:t xml:space="preserve">, </w:t>
            </w:r>
            <w:r w:rsidRPr="00937138">
              <w:rPr>
                <w:rStyle w:val="fn"/>
                <w:rFonts w:asciiTheme="minorHAnsi" w:hAnsiTheme="minorHAnsi" w:cstheme="minorHAnsi"/>
                <w:sz w:val="22"/>
                <w:szCs w:val="22"/>
              </w:rPr>
              <w:br/>
              <w:t xml:space="preserve">IČO: </w:t>
            </w:r>
            <w:r w:rsidRPr="00937138">
              <w:rPr>
                <w:rFonts w:asciiTheme="minorHAnsi" w:hAnsiTheme="minorHAnsi" w:cstheme="minorHAnsi"/>
                <w:sz w:val="22"/>
                <w:szCs w:val="22"/>
              </w:rPr>
              <w:t xml:space="preserve">25312936, se sídlem Kounicova 688/26, Veveří, </w:t>
            </w:r>
            <w:r>
              <w:rPr>
                <w:rFonts w:asciiTheme="minorHAnsi" w:hAnsiTheme="minorHAnsi" w:cstheme="minorHAnsi"/>
                <w:sz w:val="22"/>
                <w:szCs w:val="22"/>
              </w:rPr>
              <w:br/>
            </w:r>
            <w:r w:rsidRPr="00937138">
              <w:rPr>
                <w:rFonts w:asciiTheme="minorHAnsi" w:hAnsiTheme="minorHAnsi" w:cstheme="minorHAnsi"/>
                <w:sz w:val="22"/>
                <w:szCs w:val="22"/>
              </w:rPr>
              <w:t>602 00 Brno</w:t>
            </w:r>
          </w:p>
        </w:tc>
      </w:tr>
      <w:tr w:rsidR="005D2E1A" w:rsidRPr="00937138" w14:paraId="7B11AE3E" w14:textId="77777777" w:rsidTr="00AE1958">
        <w:tc>
          <w:tcPr>
            <w:tcW w:w="5949" w:type="dxa"/>
            <w:shd w:val="clear" w:color="auto" w:fill="auto"/>
          </w:tcPr>
          <w:p w14:paraId="26F26F09" w14:textId="6BAA8608" w:rsidR="005972A7" w:rsidRPr="00AE1958" w:rsidRDefault="00AE1958" w:rsidP="005972A7">
            <w:pPr>
              <w:autoSpaceDE w:val="0"/>
              <w:autoSpaceDN w:val="0"/>
              <w:adjustRightInd w:val="0"/>
              <w:rPr>
                <w:rFonts w:asciiTheme="minorHAnsi" w:hAnsiTheme="minorHAnsi" w:cstheme="minorHAnsi"/>
                <w:color w:val="000000"/>
                <w:sz w:val="22"/>
                <w:szCs w:val="22"/>
              </w:rPr>
            </w:pPr>
            <w:r w:rsidRPr="00AE1958">
              <w:rPr>
                <w:rFonts w:asciiTheme="minorHAnsi" w:hAnsiTheme="minorHAnsi" w:cstheme="minorHAnsi"/>
                <w:color w:val="000000"/>
                <w:sz w:val="22"/>
                <w:szCs w:val="22"/>
              </w:rPr>
              <w:t>Metodika postupu pro stanovení</w:t>
            </w:r>
            <w:r w:rsidR="005972A7">
              <w:rPr>
                <w:rFonts w:asciiTheme="minorHAnsi" w:hAnsiTheme="minorHAnsi" w:cstheme="minorHAnsi"/>
                <w:color w:val="000000"/>
                <w:sz w:val="22"/>
                <w:szCs w:val="22"/>
              </w:rPr>
              <w:t xml:space="preserve"> </w:t>
            </w:r>
            <w:r w:rsidRPr="00AE1958">
              <w:rPr>
                <w:rFonts w:asciiTheme="minorHAnsi" w:hAnsiTheme="minorHAnsi" w:cstheme="minorHAnsi"/>
                <w:color w:val="000000"/>
                <w:sz w:val="22"/>
                <w:szCs w:val="22"/>
              </w:rPr>
              <w:t>maximální výše kompenzace</w:t>
            </w:r>
          </w:p>
          <w:p w14:paraId="33CD6A64" w14:textId="09C47484" w:rsidR="005D2E1A" w:rsidRPr="00AE1958" w:rsidRDefault="005D2E1A" w:rsidP="00AE1958">
            <w:pPr>
              <w:autoSpaceDE w:val="0"/>
              <w:autoSpaceDN w:val="0"/>
              <w:adjustRightInd w:val="0"/>
              <w:rPr>
                <w:rFonts w:asciiTheme="minorHAnsi" w:hAnsiTheme="minorHAnsi" w:cstheme="minorHAnsi"/>
                <w:color w:val="000000"/>
                <w:sz w:val="22"/>
                <w:szCs w:val="22"/>
              </w:rPr>
            </w:pPr>
          </w:p>
        </w:tc>
        <w:tc>
          <w:tcPr>
            <w:tcW w:w="3113" w:type="dxa"/>
            <w:shd w:val="clear" w:color="auto" w:fill="auto"/>
          </w:tcPr>
          <w:p w14:paraId="267C7AC6" w14:textId="77777777" w:rsidR="005D2E1A" w:rsidRPr="00AE1958" w:rsidRDefault="00AE1958" w:rsidP="00937138">
            <w:pPr>
              <w:autoSpaceDE w:val="0"/>
              <w:autoSpaceDN w:val="0"/>
              <w:adjustRightInd w:val="0"/>
              <w:rPr>
                <w:rFonts w:asciiTheme="minorHAnsi" w:hAnsiTheme="minorHAnsi" w:cstheme="minorHAnsi"/>
                <w:b/>
                <w:bCs/>
                <w:sz w:val="22"/>
                <w:szCs w:val="22"/>
              </w:rPr>
            </w:pPr>
            <w:r w:rsidRPr="00AE1958">
              <w:rPr>
                <w:rFonts w:asciiTheme="minorHAnsi" w:hAnsiTheme="minorHAnsi" w:cstheme="minorHAnsi"/>
                <w:b/>
                <w:bCs/>
                <w:sz w:val="22"/>
                <w:szCs w:val="22"/>
              </w:rPr>
              <w:t>Centrum dopravního výzkumu, v. v. i.,</w:t>
            </w:r>
          </w:p>
          <w:p w14:paraId="6A773AA5" w14:textId="3C72A32D" w:rsidR="00AE1958" w:rsidRPr="00AE1958" w:rsidRDefault="00AE1958" w:rsidP="00AE1958">
            <w:pPr>
              <w:autoSpaceDE w:val="0"/>
              <w:autoSpaceDN w:val="0"/>
              <w:adjustRightInd w:val="0"/>
              <w:rPr>
                <w:rFonts w:asciiTheme="minorHAnsi" w:hAnsiTheme="minorHAnsi" w:cstheme="minorHAnsi"/>
                <w:sz w:val="22"/>
                <w:szCs w:val="22"/>
              </w:rPr>
            </w:pPr>
            <w:r w:rsidRPr="00AE1958">
              <w:rPr>
                <w:rFonts w:asciiTheme="minorHAnsi" w:hAnsiTheme="minorHAnsi" w:cstheme="minorHAnsi"/>
                <w:sz w:val="22"/>
                <w:szCs w:val="22"/>
              </w:rPr>
              <w:t xml:space="preserve">IČO: 44994575, se sídlem Líšeňská </w:t>
            </w:r>
            <w:proofErr w:type="gramStart"/>
            <w:r w:rsidRPr="00AE1958">
              <w:rPr>
                <w:rFonts w:asciiTheme="minorHAnsi" w:hAnsiTheme="minorHAnsi" w:cstheme="minorHAnsi"/>
                <w:sz w:val="22"/>
                <w:szCs w:val="22"/>
              </w:rPr>
              <w:t>33a</w:t>
            </w:r>
            <w:proofErr w:type="gramEnd"/>
            <w:r w:rsidRPr="00AE1958">
              <w:rPr>
                <w:rFonts w:asciiTheme="minorHAnsi" w:hAnsiTheme="minorHAnsi" w:cstheme="minorHAnsi"/>
                <w:sz w:val="22"/>
                <w:szCs w:val="22"/>
              </w:rPr>
              <w:t>, 636 00 Brno</w:t>
            </w:r>
          </w:p>
        </w:tc>
      </w:tr>
    </w:tbl>
    <w:p w14:paraId="04B75CC5" w14:textId="77777777" w:rsidR="00214A13" w:rsidRPr="006549B8" w:rsidRDefault="00214A13" w:rsidP="00214A13">
      <w:pPr>
        <w:pStyle w:val="2sltext"/>
        <w:keepNext/>
      </w:pPr>
      <w:bookmarkStart w:id="5" w:name="_Hlk132879092"/>
      <w:r w:rsidRPr="006549B8">
        <w:t>Označení části zadávací dokumentace, které je výsledkem předběžných tržních konzultací, identifikace osob, které se podílely na předběžných tržních konzultacích, a podstatné informace, které byly obsahem předběžné tržní konzultace:</w:t>
      </w:r>
      <w:bookmarkEnd w:id="5"/>
    </w:p>
    <w:p w14:paraId="096E9E01" w14:textId="77777777" w:rsidR="00214A13" w:rsidRPr="006549B8" w:rsidRDefault="00214A13" w:rsidP="00214A13">
      <w:pPr>
        <w:pStyle w:val="3seznam"/>
      </w:pPr>
      <w:r w:rsidRPr="006549B8">
        <w:t xml:space="preserve">část zadávací dokumentace: </w:t>
      </w:r>
      <w:r w:rsidRPr="006549B8">
        <w:fldChar w:fldCharType="begin"/>
      </w:r>
      <w:r w:rsidRPr="006549B8">
        <w:instrText xml:space="preserve"> REF _Ref132729924 \r \h </w:instrText>
      </w:r>
      <w:r>
        <w:instrText xml:space="preserve"> \* MERGEFORMAT </w:instrText>
      </w:r>
      <w:r w:rsidRPr="006549B8">
        <w:fldChar w:fldCharType="separate"/>
      </w:r>
      <w:r w:rsidRPr="006549B8">
        <w:t>Příloha č. 11</w:t>
      </w:r>
      <w:r w:rsidRPr="006549B8">
        <w:fldChar w:fldCharType="end"/>
      </w:r>
      <w:r w:rsidRPr="006549B8">
        <w:t xml:space="preserve"> dokumentace zadávacího řízení – Technické a provozní standardy Integrovaného dopravního systému Veřejné dopravy Vysočiny; podílející se osoby: </w:t>
      </w:r>
      <w:r w:rsidRPr="006549B8">
        <w:rPr>
          <w:b/>
        </w:rPr>
        <w:t>SOR Libchavy, spol. s r.o.,</w:t>
      </w:r>
      <w:r w:rsidRPr="006549B8">
        <w:t xml:space="preserve"> IČO: 15030865, se sídlem: Dolní Libchavy 48, Libchavy 561 16, </w:t>
      </w:r>
      <w:proofErr w:type="spellStart"/>
      <w:r w:rsidRPr="006549B8">
        <w:rPr>
          <w:b/>
        </w:rPr>
        <w:t>EvoBus</w:t>
      </w:r>
      <w:proofErr w:type="spellEnd"/>
      <w:r w:rsidRPr="006549B8">
        <w:rPr>
          <w:b/>
        </w:rPr>
        <w:t xml:space="preserve"> Česká republika s.r.o.,</w:t>
      </w:r>
      <w:r w:rsidRPr="006549B8">
        <w:t xml:space="preserve"> IČO: 25657704, se sídlem: Na Hůrce 211/10, 161 00  Praha 6 - Ruzyně, </w:t>
      </w:r>
      <w:r w:rsidRPr="006549B8">
        <w:rPr>
          <w:b/>
        </w:rPr>
        <w:t>MAN Truck &amp; Bus Czech Republic s.r.o.,</w:t>
      </w:r>
      <w:r w:rsidRPr="006549B8">
        <w:t xml:space="preserve"> IČO: 46965904, se sídlem: Obchodní 120, 251 01 Čestlice,</w:t>
      </w:r>
      <w:r w:rsidRPr="006549B8">
        <w:rPr>
          <w:b/>
        </w:rPr>
        <w:t xml:space="preserve"> Iveco Czech Republic, a.s.,</w:t>
      </w:r>
      <w:r w:rsidRPr="006549B8">
        <w:t xml:space="preserve"> IČO: 48171131, se sídlem: Dobrovského 74, Pražské Předměstí,  566 01   Vysoké Mýto,</w:t>
      </w:r>
      <w:r w:rsidRPr="006549B8">
        <w:rPr>
          <w:b/>
        </w:rPr>
        <w:t xml:space="preserve"> ŠKODA ELECTRIC a.s.,</w:t>
      </w:r>
      <w:r w:rsidRPr="006549B8">
        <w:t xml:space="preserve"> IČO: 47718579, se sídlem: </w:t>
      </w:r>
      <w:r w:rsidRPr="006549B8">
        <w:rPr>
          <w:bCs/>
        </w:rPr>
        <w:t xml:space="preserve">Průmyslová 610/2a, </w:t>
      </w:r>
      <w:proofErr w:type="spellStart"/>
      <w:r w:rsidRPr="006549B8">
        <w:rPr>
          <w:bCs/>
        </w:rPr>
        <w:t>Doudlevce</w:t>
      </w:r>
      <w:proofErr w:type="spellEnd"/>
      <w:r w:rsidRPr="006549B8">
        <w:rPr>
          <w:bCs/>
        </w:rPr>
        <w:t>, 301 00 Plzeň</w:t>
      </w:r>
      <w:r w:rsidRPr="006549B8">
        <w:t>; další podstatné informace vyplývající z předběžných tržních konzultací:</w:t>
      </w:r>
    </w:p>
    <w:p w14:paraId="73B034D2" w14:textId="77777777" w:rsidR="00214A13" w:rsidRPr="006549B8" w:rsidRDefault="00214A13" w:rsidP="00214A13">
      <w:pPr>
        <w:pStyle w:val="4seznam"/>
      </w:pPr>
      <w:r w:rsidRPr="006549B8">
        <w:t xml:space="preserve">Zadavatel na základě výsledků předběžných tržních konzultací upravil požadavek na </w:t>
      </w:r>
      <w:proofErr w:type="spellStart"/>
      <w:r w:rsidRPr="006549B8">
        <w:t>obsaditelnost</w:t>
      </w:r>
      <w:proofErr w:type="spellEnd"/>
      <w:r w:rsidRPr="006549B8">
        <w:t xml:space="preserve"> vozidla kategorie V-N z 80 cestujících na 77 cestujících.</w:t>
      </w:r>
    </w:p>
    <w:p w14:paraId="7746BC0A" w14:textId="49E75FCA" w:rsidR="00DE6B38" w:rsidRPr="00214A13" w:rsidRDefault="00214A13" w:rsidP="00214A13">
      <w:pPr>
        <w:pStyle w:val="4seznam"/>
      </w:pPr>
      <w:r w:rsidRPr="00214A13">
        <w:t>Zadavatel na základě výsledků předběžných tržních konzultací upravil svůj požadavek na podobu piktogramů používaných ve vozidlech z hranatých na kulaté.</w:t>
      </w:r>
    </w:p>
    <w:p w14:paraId="7F7BD358" w14:textId="2534D7C7" w:rsidR="00FA4F37" w:rsidRPr="005D56A7" w:rsidRDefault="002D71C0" w:rsidP="00FA4F37">
      <w:pPr>
        <w:pStyle w:val="2sltext"/>
      </w:pPr>
      <w:r w:rsidRPr="005D56A7">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Pr="005D56A7" w:rsidRDefault="00FA4F37" w:rsidP="00FA4F37">
      <w:pPr>
        <w:pStyle w:val="2sltext"/>
      </w:pPr>
      <w:r w:rsidRPr="005D56A7">
        <w:rPr>
          <w:b/>
        </w:rPr>
        <w:t xml:space="preserve">Dokumentací zadávacího řízení </w:t>
      </w:r>
      <w:r w:rsidRPr="005D56A7">
        <w:t xml:space="preserve">se rozumí </w:t>
      </w:r>
      <w:r w:rsidR="00B643AF" w:rsidRPr="005D56A7">
        <w:t xml:space="preserve">tento </w:t>
      </w:r>
      <w:r w:rsidRPr="005D56A7">
        <w:t>dokument nazvaný „</w:t>
      </w:r>
      <w:r w:rsidRPr="005D56A7">
        <w:rPr>
          <w:b/>
          <w:i/>
        </w:rPr>
        <w:t>Dokumentace zadávacího řízení</w:t>
      </w:r>
      <w:r w:rsidRPr="005D56A7">
        <w:t>“.</w:t>
      </w:r>
    </w:p>
    <w:p w14:paraId="50BC4BD4" w14:textId="270D35A4" w:rsidR="001C6EE8" w:rsidRPr="00C85C68" w:rsidRDefault="00F17C3F" w:rsidP="00C85C68">
      <w:pPr>
        <w:pStyle w:val="2sltext"/>
        <w:rPr>
          <w:bCs/>
        </w:rPr>
      </w:pPr>
      <w:r w:rsidRPr="005D56A7">
        <w:rPr>
          <w:b/>
        </w:rPr>
        <w:t xml:space="preserve">Kvalifikační dokumentací </w:t>
      </w:r>
      <w:r w:rsidRPr="005D56A7">
        <w:t>se rozumí samostatný dokument nazvaný „</w:t>
      </w:r>
      <w:r w:rsidRPr="005D56A7">
        <w:rPr>
          <w:b/>
          <w:i/>
        </w:rPr>
        <w:t>Kvalifikační dokumentace</w:t>
      </w:r>
      <w:r w:rsidRPr="005D56A7">
        <w:t>“ (</w:t>
      </w:r>
      <w:r w:rsidR="00533217" w:rsidRPr="005D56A7">
        <w:fldChar w:fldCharType="begin"/>
      </w:r>
      <w:r w:rsidRPr="005D56A7">
        <w:instrText xml:space="preserve"> REF _Ref473578439 \r \h </w:instrText>
      </w:r>
      <w:r w:rsidR="009C2C62" w:rsidRPr="005D56A7">
        <w:instrText xml:space="preserve"> \* MERGEFORMAT </w:instrText>
      </w:r>
      <w:r w:rsidR="00533217" w:rsidRPr="005D56A7">
        <w:fldChar w:fldCharType="separate"/>
      </w:r>
      <w:r w:rsidR="00E06D8E" w:rsidRPr="005D56A7">
        <w:t>Příloha č. 2</w:t>
      </w:r>
      <w:r w:rsidR="00533217" w:rsidRPr="005D56A7">
        <w:fldChar w:fldCharType="end"/>
      </w:r>
      <w:r w:rsidRPr="005D56A7">
        <w:t xml:space="preserve"> dokumentace zadávacího řízení)</w:t>
      </w:r>
      <w:r w:rsidR="00062CB7" w:rsidRPr="005D56A7">
        <w:t>.</w:t>
      </w:r>
    </w:p>
    <w:p w14:paraId="2DBC74D7" w14:textId="77777777" w:rsidR="001F6A0E" w:rsidRPr="005D56A7" w:rsidRDefault="007C3821" w:rsidP="001F6A0E">
      <w:pPr>
        <w:pStyle w:val="1nadpis"/>
      </w:pPr>
      <w:bookmarkStart w:id="6" w:name="_Toc331152214"/>
      <w:bookmarkStart w:id="7" w:name="_Toc132786730"/>
      <w:r w:rsidRPr="005D56A7">
        <w:lastRenderedPageBreak/>
        <w:t>P</w:t>
      </w:r>
      <w:r w:rsidR="001F6A0E" w:rsidRPr="005D56A7">
        <w:t>ředmět veřejné zakázky</w:t>
      </w:r>
      <w:bookmarkEnd w:id="6"/>
      <w:bookmarkEnd w:id="7"/>
    </w:p>
    <w:p w14:paraId="345CCFD3" w14:textId="77777777" w:rsidR="005D2E1A" w:rsidRDefault="005D2E1A" w:rsidP="005D2E1A">
      <w:pPr>
        <w:pStyle w:val="2margrubrika"/>
      </w:pPr>
      <w:r>
        <w:t>Druh veřejné zakázky</w:t>
      </w:r>
    </w:p>
    <w:p w14:paraId="43F2C075" w14:textId="4470D47D" w:rsidR="005D2E1A" w:rsidRPr="005D2E1A" w:rsidRDefault="005D2E1A" w:rsidP="005D2E1A">
      <w:pPr>
        <w:pStyle w:val="2sltext"/>
      </w:pPr>
      <w:r w:rsidRPr="005D2E1A">
        <w:t>Veřejná zakázka je veřejnou zakázkou na služby</w:t>
      </w:r>
      <w:r w:rsidR="00323805">
        <w:t>.</w:t>
      </w:r>
    </w:p>
    <w:p w14:paraId="3DDA42D1" w14:textId="41E9DDE7" w:rsidR="00774FEC" w:rsidRPr="005D56A7" w:rsidRDefault="00774FEC" w:rsidP="00774FEC">
      <w:pPr>
        <w:pStyle w:val="2margrubrika"/>
      </w:pPr>
      <w:r w:rsidRPr="005D56A7">
        <w:t>Předmět plnění veřejné zakázky</w:t>
      </w:r>
    </w:p>
    <w:p w14:paraId="79421B46" w14:textId="2CB9FE93" w:rsidR="00774FEC" w:rsidRPr="005D56A7" w:rsidRDefault="00774FEC" w:rsidP="00774FEC">
      <w:pPr>
        <w:pStyle w:val="2sltext"/>
      </w:pPr>
      <w:r w:rsidRPr="005D56A7">
        <w:t xml:space="preserve">Předmětem plnění veřejné zakázky je </w:t>
      </w:r>
      <w:r w:rsidR="006C2786" w:rsidRPr="005D56A7">
        <w:t xml:space="preserve">výkon veřejných služeb </w:t>
      </w:r>
      <w:r w:rsidR="00992B2A" w:rsidRPr="005D56A7">
        <w:t xml:space="preserve">v přepravě cestujících </w:t>
      </w:r>
      <w:r w:rsidR="006C2786" w:rsidRPr="005D56A7">
        <w:t>za účelem zajištění dopravní obslužnosti v souladu se zákonem č. 129/2000 Sb., o krajích, ve znění pozdějších předpisů, a § 2 zákona č. 194/2010 Sb., o veřejných službách v přepravě cestujících a</w:t>
      </w:r>
      <w:r w:rsidR="00842F8F">
        <w:t> </w:t>
      </w:r>
      <w:r w:rsidR="006C2786" w:rsidRPr="005D56A7">
        <w:t>o</w:t>
      </w:r>
      <w:r w:rsidR="00842F8F">
        <w:t> </w:t>
      </w:r>
      <w:r w:rsidR="006C2786" w:rsidRPr="005D56A7">
        <w:t>změně dalších zákonů, ve znění pozdějších předpisů (dále jen „</w:t>
      </w:r>
      <w:r w:rsidR="006C2786" w:rsidRPr="005D56A7">
        <w:rPr>
          <w:b/>
          <w:i/>
        </w:rPr>
        <w:t>zákon o veřejných službách</w:t>
      </w:r>
      <w:r w:rsidR="006C2786" w:rsidRPr="005D56A7">
        <w:t xml:space="preserve">“) na území </w:t>
      </w:r>
      <w:r w:rsidR="006058F4" w:rsidRPr="005D56A7">
        <w:t>K</w:t>
      </w:r>
      <w:r w:rsidR="006C2786" w:rsidRPr="005D56A7">
        <w:t>raje Vysočina</w:t>
      </w:r>
      <w:r w:rsidRPr="005D56A7">
        <w:t>.</w:t>
      </w:r>
    </w:p>
    <w:p w14:paraId="64CEFBDB" w14:textId="5F82B4BD" w:rsidR="00A06802" w:rsidRPr="005D56A7" w:rsidRDefault="00774FEC" w:rsidP="006C2786">
      <w:pPr>
        <w:pStyle w:val="2sltext"/>
      </w:pPr>
      <w:r w:rsidRPr="005D56A7">
        <w:t xml:space="preserve">Předmět plnění veřejné zakázky je blíže specifikován v obchodních </w:t>
      </w:r>
      <w:r w:rsidR="00ED3A81" w:rsidRPr="005D56A7">
        <w:t xml:space="preserve">a platebních </w:t>
      </w:r>
      <w:r w:rsidRPr="005D56A7">
        <w:t>podmínkách (</w:t>
      </w:r>
      <w:r w:rsidR="00533217" w:rsidRPr="005D56A7">
        <w:fldChar w:fldCharType="begin"/>
      </w:r>
      <w:r w:rsidR="00F17C3F" w:rsidRPr="005D56A7">
        <w:instrText xml:space="preserve"> REF _Ref473578595 \r \h </w:instrText>
      </w:r>
      <w:r w:rsidR="007D3A68" w:rsidRPr="005D56A7">
        <w:instrText xml:space="preserve"> \* MERGEFORMAT </w:instrText>
      </w:r>
      <w:r w:rsidR="00533217" w:rsidRPr="005D56A7">
        <w:fldChar w:fldCharType="separate"/>
      </w:r>
      <w:r w:rsidR="00E06D8E" w:rsidRPr="005D56A7">
        <w:t>Příloha č. 3</w:t>
      </w:r>
      <w:r w:rsidR="00533217" w:rsidRPr="005D56A7">
        <w:fldChar w:fldCharType="end"/>
      </w:r>
      <w:r w:rsidRPr="005D56A7">
        <w:t xml:space="preserve"> </w:t>
      </w:r>
      <w:r w:rsidR="00D95A51" w:rsidRPr="005D56A7">
        <w:t>dokumentace zadávacího řízení</w:t>
      </w:r>
      <w:r w:rsidRPr="005D56A7">
        <w:t>)</w:t>
      </w:r>
      <w:r w:rsidR="00A06802" w:rsidRPr="005D56A7">
        <w:t>.</w:t>
      </w:r>
    </w:p>
    <w:p w14:paraId="29FE4C04" w14:textId="4B34310C" w:rsidR="006E72E3" w:rsidRPr="005D56A7" w:rsidRDefault="006E72E3" w:rsidP="006C2786">
      <w:pPr>
        <w:pStyle w:val="2sltext"/>
      </w:pPr>
      <w:r w:rsidRPr="005D56A7">
        <w:t xml:space="preserve">Zadavatel upozorňuje, že předpokládaný rozsah veřejné zakázky odpovídá aktuálním potřebám zadavatele při zajištění dopravní obslužnosti. S ohledem na vývoj potřeb občanů </w:t>
      </w:r>
      <w:r w:rsidR="006058F4" w:rsidRPr="005D56A7">
        <w:t>K</w:t>
      </w:r>
      <w:r w:rsidRPr="005D56A7">
        <w:t>raje Vysočina a další cestující veřejnosti upozorňuje zadavatel zejména na to, že bude v nezbytné míře přistupovat ke zvýšení nebo naopak ke snížení předpokládaného rozsahu veřejné zakázky. Na</w:t>
      </w:r>
      <w:r w:rsidR="005D2E1A">
        <w:t> </w:t>
      </w:r>
      <w:r w:rsidRPr="005D56A7">
        <w:t>požadované změny rozsahu je dodavatel povinen přistoupit dle podmínek stanovených v návrhu smlouvy (</w:t>
      </w:r>
      <w:r w:rsidR="001B571D" w:rsidRPr="005D56A7">
        <w:fldChar w:fldCharType="begin"/>
      </w:r>
      <w:r w:rsidR="001B571D" w:rsidRPr="005D56A7">
        <w:instrText xml:space="preserve"> REF _Ref534197299 \r \h </w:instrText>
      </w:r>
      <w:r w:rsidR="009C2C62" w:rsidRPr="005D56A7">
        <w:instrText xml:space="preserve"> \* MERGEFORMAT </w:instrText>
      </w:r>
      <w:r w:rsidR="001B571D" w:rsidRPr="005D56A7">
        <w:fldChar w:fldCharType="separate"/>
      </w:r>
      <w:r w:rsidR="00E06D8E" w:rsidRPr="005D56A7">
        <w:t>Příloha č. 3</w:t>
      </w:r>
      <w:r w:rsidR="001B571D" w:rsidRPr="005D56A7">
        <w:fldChar w:fldCharType="end"/>
      </w:r>
      <w:r w:rsidRPr="005D56A7">
        <w:t xml:space="preserve"> dokumentace zadávacího řízení).</w:t>
      </w:r>
    </w:p>
    <w:p w14:paraId="5200E1C7" w14:textId="77777777" w:rsidR="00774FEC" w:rsidRPr="005D56A7" w:rsidRDefault="00774FEC" w:rsidP="00774FEC">
      <w:pPr>
        <w:pStyle w:val="2margrubrika"/>
      </w:pPr>
      <w:r w:rsidRPr="005D56A7">
        <w:t>Klasifikace předmětu veřejné zakázky</w:t>
      </w:r>
    </w:p>
    <w:p w14:paraId="06E26E61" w14:textId="77777777" w:rsidR="00774FEC" w:rsidRPr="005D56A7" w:rsidRDefault="00774FEC" w:rsidP="00774FEC">
      <w:pPr>
        <w:pStyle w:val="2sltext"/>
        <w:keepNext/>
      </w:pPr>
      <w:r w:rsidRPr="005D56A7">
        <w:t xml:space="preserve">Zadavatel vymezil předmět veřejné zakázky podle </w:t>
      </w:r>
      <w:r w:rsidR="007C3821" w:rsidRPr="005D56A7">
        <w:t>hlavního slovníku jednotného klasifikačního systému pro účely veřejných zakázek</w:t>
      </w:r>
      <w:r w:rsidR="001B0374" w:rsidRPr="005D56A7">
        <w:t>:</w:t>
      </w:r>
    </w:p>
    <w:p w14:paraId="37B145F9" w14:textId="77777777" w:rsidR="00774FEC" w:rsidRPr="005D56A7" w:rsidRDefault="00774FEC" w:rsidP="00774FEC">
      <w:pPr>
        <w:pStyle w:val="2nesltext"/>
        <w:keepNext/>
        <w:contextualSpacing w:val="0"/>
      </w:pPr>
      <w:r w:rsidRPr="005D56A7">
        <w:t>Kód CPV</w:t>
      </w:r>
      <w:r w:rsidR="007324C7" w:rsidRPr="005D56A7">
        <w:t>:</w:t>
      </w:r>
    </w:p>
    <w:p w14:paraId="26D626EB" w14:textId="057499E9" w:rsidR="00774FEC" w:rsidRPr="005D56A7" w:rsidRDefault="006C2786" w:rsidP="00774FEC">
      <w:pPr>
        <w:pStyle w:val="2nesltext"/>
        <w:rPr>
          <w:lang w:bidi="en-US"/>
        </w:rPr>
      </w:pPr>
      <w:r w:rsidRPr="005D56A7">
        <w:rPr>
          <w:lang w:bidi="en-US"/>
        </w:rPr>
        <w:t>60100000-9</w:t>
      </w:r>
      <w:r w:rsidR="00774FEC" w:rsidRPr="005D56A7">
        <w:rPr>
          <w:lang w:bidi="en-US"/>
        </w:rPr>
        <w:tab/>
      </w:r>
      <w:r w:rsidRPr="005D56A7">
        <w:rPr>
          <w:lang w:bidi="en-US"/>
        </w:rPr>
        <w:t>Služby silniční dopravy</w:t>
      </w:r>
    </w:p>
    <w:p w14:paraId="009FC776" w14:textId="65E48E3A" w:rsidR="00774FEC" w:rsidRPr="005D56A7" w:rsidRDefault="006C2786" w:rsidP="00774FEC">
      <w:pPr>
        <w:pStyle w:val="2nesltext"/>
        <w:rPr>
          <w:lang w:bidi="en-US"/>
        </w:rPr>
      </w:pPr>
      <w:r w:rsidRPr="005D56A7">
        <w:rPr>
          <w:lang w:bidi="en-US"/>
        </w:rPr>
        <w:t>60112000-6</w:t>
      </w:r>
      <w:r w:rsidR="00774FEC" w:rsidRPr="005D56A7">
        <w:rPr>
          <w:lang w:bidi="en-US"/>
        </w:rPr>
        <w:tab/>
      </w:r>
      <w:r w:rsidRPr="005D56A7">
        <w:rPr>
          <w:lang w:bidi="en-US"/>
        </w:rPr>
        <w:t>Služby veřejné silniční dopravy</w:t>
      </w:r>
    </w:p>
    <w:p w14:paraId="00ED3EF3" w14:textId="740926CE" w:rsidR="00A54760" w:rsidRPr="005D56A7" w:rsidRDefault="00774FEC" w:rsidP="00CD0887">
      <w:pPr>
        <w:pStyle w:val="2margrubrika"/>
      </w:pPr>
      <w:r w:rsidRPr="005D56A7">
        <w:t>Předpokládaná hodnota veřejné zakázky</w:t>
      </w:r>
    </w:p>
    <w:p w14:paraId="6559E215" w14:textId="4BA190C2" w:rsidR="005E4A00" w:rsidRDefault="005E4A00" w:rsidP="00774FEC">
      <w:pPr>
        <w:pStyle w:val="2sltext"/>
      </w:pPr>
      <w:r w:rsidRPr="005D56A7">
        <w:t xml:space="preserve">Předpokládaná hodnota této části </w:t>
      </w:r>
      <w:r w:rsidR="004C158B" w:rsidRPr="005D56A7">
        <w:t xml:space="preserve">Veřejné </w:t>
      </w:r>
      <w:r w:rsidRPr="005D56A7">
        <w:t>zakázky</w:t>
      </w:r>
      <w:r w:rsidR="004C158B" w:rsidRPr="005D56A7">
        <w:t>, tj. veřejné zakázky,</w:t>
      </w:r>
      <w:r w:rsidRPr="005D56A7">
        <w:t xml:space="preserve"> stanovená zadavatelem podle § 16 a násl. zákona činí </w:t>
      </w:r>
      <w:proofErr w:type="gramStart"/>
      <w:r w:rsidR="004F4845" w:rsidRPr="004F4845">
        <w:rPr>
          <w:b/>
        </w:rPr>
        <w:t>607</w:t>
      </w:r>
      <w:r w:rsidR="004F4845">
        <w:rPr>
          <w:b/>
        </w:rPr>
        <w:t>.</w:t>
      </w:r>
      <w:r w:rsidR="004F4845" w:rsidRPr="004F4845">
        <w:rPr>
          <w:b/>
        </w:rPr>
        <w:t>299</w:t>
      </w:r>
      <w:r w:rsidR="004F4845">
        <w:rPr>
          <w:b/>
        </w:rPr>
        <w:t>.</w:t>
      </w:r>
      <w:r w:rsidR="004F4845" w:rsidRPr="004F4845">
        <w:rPr>
          <w:b/>
        </w:rPr>
        <w:t>432</w:t>
      </w:r>
      <w:r w:rsidRPr="005D56A7">
        <w:rPr>
          <w:b/>
        </w:rPr>
        <w:t>,-</w:t>
      </w:r>
      <w:proofErr w:type="gramEnd"/>
      <w:r w:rsidRPr="005D56A7">
        <w:rPr>
          <w:b/>
        </w:rPr>
        <w:t xml:space="preserve"> Kč bez DPH za 48 měsíců</w:t>
      </w:r>
      <w:r w:rsidRPr="005D56A7">
        <w:t>.</w:t>
      </w:r>
    </w:p>
    <w:p w14:paraId="3672B43C" w14:textId="60CCBDE1" w:rsidR="00C71D50" w:rsidRPr="00C71D50" w:rsidRDefault="00C71D50" w:rsidP="00C71D50">
      <w:pPr>
        <w:pStyle w:val="2sltext"/>
        <w:numPr>
          <w:ilvl w:val="0"/>
          <w:numId w:val="0"/>
        </w:numPr>
        <w:rPr>
          <w:u w:val="single"/>
        </w:rPr>
      </w:pPr>
      <w:r w:rsidRPr="00C71D50">
        <w:rPr>
          <w:b/>
          <w:bCs/>
          <w:u w:val="single"/>
        </w:rPr>
        <w:t>Ostatní podmínky</w:t>
      </w:r>
    </w:p>
    <w:p w14:paraId="38B0EEC8" w14:textId="2AFDEAB6" w:rsidR="00C71D50" w:rsidRPr="005D56A7" w:rsidRDefault="00C71D50" w:rsidP="00774FEC">
      <w:pPr>
        <w:pStyle w:val="2sltext"/>
      </w:pPr>
      <w:r w:rsidRPr="00C71D50">
        <w:t>Zadavatel nepřipouští podmiňovat nabídku jakýmikoli jinými podmínkami, než jsou stanoveny v zadávacích podmínkách</w:t>
      </w:r>
    </w:p>
    <w:p w14:paraId="7ED4C479" w14:textId="77777777" w:rsidR="001F6A0E" w:rsidRPr="005D56A7" w:rsidRDefault="001F6A0E" w:rsidP="00B56C55">
      <w:pPr>
        <w:pStyle w:val="1nadpis"/>
      </w:pPr>
      <w:bookmarkStart w:id="8" w:name="_Toc331152215"/>
      <w:bookmarkStart w:id="9" w:name="_Toc132786731"/>
      <w:r w:rsidRPr="005D56A7">
        <w:t xml:space="preserve">Doba </w:t>
      </w:r>
      <w:r w:rsidR="00514058" w:rsidRPr="005D56A7">
        <w:t xml:space="preserve">a místo </w:t>
      </w:r>
      <w:r w:rsidRPr="005D56A7">
        <w:t>plnění veřejné zakázky</w:t>
      </w:r>
      <w:bookmarkEnd w:id="8"/>
      <w:bookmarkEnd w:id="9"/>
    </w:p>
    <w:p w14:paraId="4382612D" w14:textId="076E5DD7" w:rsidR="000840F9" w:rsidRPr="005D56A7" w:rsidRDefault="004A7F03" w:rsidP="000840F9">
      <w:pPr>
        <w:pStyle w:val="2sltext"/>
      </w:pPr>
      <w:bookmarkStart w:id="10" w:name="_Toc427668320"/>
      <w:r w:rsidRPr="005D56A7">
        <w:t xml:space="preserve">Doba a místo plnění jsou stanoveny v obchodních podmínkách </w:t>
      </w:r>
      <w:r w:rsidRPr="005D56A7">
        <w:rPr>
          <w:rFonts w:asciiTheme="minorHAnsi" w:hAnsiTheme="minorHAnsi"/>
        </w:rPr>
        <w:t>(</w:t>
      </w:r>
      <w:r w:rsidR="00533217" w:rsidRPr="005D56A7">
        <w:rPr>
          <w:rFonts w:asciiTheme="minorHAnsi" w:hAnsiTheme="minorHAnsi"/>
        </w:rPr>
        <w:fldChar w:fldCharType="begin"/>
      </w:r>
      <w:r w:rsidR="00F17C3F" w:rsidRPr="005D56A7">
        <w:rPr>
          <w:rFonts w:asciiTheme="minorHAnsi" w:hAnsiTheme="minorHAnsi"/>
        </w:rPr>
        <w:instrText xml:space="preserve"> REF _Ref473578595 \r \h </w:instrText>
      </w:r>
      <w:r w:rsidR="009C2C62" w:rsidRPr="005D56A7">
        <w:rPr>
          <w:rFonts w:asciiTheme="minorHAnsi" w:hAnsiTheme="minorHAnsi"/>
        </w:rPr>
        <w:instrText xml:space="preserve"> \* MERGEFORMAT </w:instrText>
      </w:r>
      <w:r w:rsidR="00533217" w:rsidRPr="005D56A7">
        <w:rPr>
          <w:rFonts w:asciiTheme="minorHAnsi" w:hAnsiTheme="minorHAnsi"/>
        </w:rPr>
      </w:r>
      <w:r w:rsidR="00533217" w:rsidRPr="005D56A7">
        <w:rPr>
          <w:rFonts w:asciiTheme="minorHAnsi" w:hAnsiTheme="minorHAnsi"/>
        </w:rPr>
        <w:fldChar w:fldCharType="separate"/>
      </w:r>
      <w:r w:rsidR="00E06D8E" w:rsidRPr="005D56A7">
        <w:rPr>
          <w:rFonts w:asciiTheme="minorHAnsi" w:hAnsiTheme="minorHAnsi"/>
        </w:rPr>
        <w:t>Příloha č. 3</w:t>
      </w:r>
      <w:r w:rsidR="00533217" w:rsidRPr="005D56A7">
        <w:rPr>
          <w:rFonts w:asciiTheme="minorHAnsi" w:hAnsiTheme="minorHAnsi"/>
        </w:rPr>
        <w:fldChar w:fldCharType="end"/>
      </w:r>
      <w:r w:rsidRPr="005D56A7">
        <w:rPr>
          <w:rFonts w:asciiTheme="minorHAnsi" w:hAnsiTheme="minorHAnsi"/>
        </w:rPr>
        <w:t xml:space="preserve"> </w:t>
      </w:r>
      <w:r w:rsidR="00D95A51" w:rsidRPr="005D56A7">
        <w:t>dokumentace zadávacího řízení</w:t>
      </w:r>
      <w:r w:rsidRPr="005D56A7">
        <w:rPr>
          <w:rFonts w:asciiTheme="minorHAnsi" w:hAnsiTheme="minorHAnsi"/>
        </w:rPr>
        <w:t>).</w:t>
      </w:r>
    </w:p>
    <w:p w14:paraId="7BD6C1B4" w14:textId="77777777" w:rsidR="005A16F9" w:rsidRPr="005D56A7" w:rsidRDefault="00F037FC" w:rsidP="005A16F9">
      <w:pPr>
        <w:pStyle w:val="1nadpis"/>
      </w:pPr>
      <w:bookmarkStart w:id="11" w:name="_Toc427760502"/>
      <w:bookmarkStart w:id="12" w:name="_Toc432164516"/>
      <w:bookmarkStart w:id="13" w:name="_Toc464994297"/>
      <w:bookmarkStart w:id="14" w:name="_Toc482611666"/>
      <w:bookmarkStart w:id="15" w:name="_Toc464998531"/>
      <w:bookmarkStart w:id="16" w:name="_Toc480906546"/>
      <w:bookmarkStart w:id="17" w:name="_Toc132786732"/>
      <w:bookmarkEnd w:id="10"/>
      <w:r w:rsidRPr="005D56A7">
        <w:lastRenderedPageBreak/>
        <w:t xml:space="preserve">Požadavky </w:t>
      </w:r>
      <w:bookmarkEnd w:id="11"/>
      <w:bookmarkEnd w:id="12"/>
      <w:r w:rsidRPr="005D56A7">
        <w:t>na prokázání kvalifikace</w:t>
      </w:r>
      <w:bookmarkEnd w:id="13"/>
      <w:bookmarkEnd w:id="14"/>
      <w:bookmarkEnd w:id="15"/>
      <w:bookmarkEnd w:id="16"/>
      <w:bookmarkEnd w:id="17"/>
    </w:p>
    <w:p w14:paraId="78D205BB" w14:textId="3012A393" w:rsidR="005A16F9" w:rsidRPr="005D56A7" w:rsidRDefault="00B56C55" w:rsidP="005F3A15">
      <w:pPr>
        <w:pStyle w:val="2sltext"/>
      </w:pPr>
      <w:r w:rsidRPr="005D56A7">
        <w:t xml:space="preserve">Požadavky zadavatele </w:t>
      </w:r>
      <w:r w:rsidR="00F037FC" w:rsidRPr="005D56A7">
        <w:t xml:space="preserve">na prokázání kvalifikace </w:t>
      </w:r>
      <w:r w:rsidRPr="005D56A7">
        <w:t xml:space="preserve">jsou stanoveny </w:t>
      </w:r>
      <w:r w:rsidR="000E2CFA" w:rsidRPr="005D56A7">
        <w:t>v </w:t>
      </w:r>
      <w:r w:rsidR="00242769" w:rsidRPr="005D56A7">
        <w:t>k</w:t>
      </w:r>
      <w:r w:rsidR="00F17C3F" w:rsidRPr="005D56A7">
        <w:t>valifikační dokumentaci (</w:t>
      </w:r>
      <w:r w:rsidR="00533217" w:rsidRPr="005D56A7">
        <w:fldChar w:fldCharType="begin"/>
      </w:r>
      <w:r w:rsidR="00F17C3F" w:rsidRPr="005D56A7">
        <w:instrText xml:space="preserve"> REF _Ref473578439 \r \h </w:instrText>
      </w:r>
      <w:r w:rsidR="009C2C62" w:rsidRPr="005D56A7">
        <w:instrText xml:space="preserve"> \* MERGEFORMAT </w:instrText>
      </w:r>
      <w:r w:rsidR="00533217" w:rsidRPr="005D56A7">
        <w:fldChar w:fldCharType="separate"/>
      </w:r>
      <w:r w:rsidR="00E06D8E" w:rsidRPr="005D56A7">
        <w:t>Příloha č. 2</w:t>
      </w:r>
      <w:r w:rsidR="00533217" w:rsidRPr="005D56A7">
        <w:fldChar w:fldCharType="end"/>
      </w:r>
      <w:r w:rsidR="00F17C3F" w:rsidRPr="005D56A7">
        <w:t xml:space="preserve"> dokumentace zadávacího řízení)</w:t>
      </w:r>
      <w:r w:rsidR="00AD6E27" w:rsidRPr="005D56A7">
        <w:t>.</w:t>
      </w:r>
    </w:p>
    <w:p w14:paraId="2C32D424" w14:textId="77777777" w:rsidR="001F6A0E" w:rsidRPr="005D56A7" w:rsidRDefault="001F6A0E" w:rsidP="001F6A0E">
      <w:pPr>
        <w:pStyle w:val="1nadpis"/>
      </w:pPr>
      <w:bookmarkStart w:id="18" w:name="_Toc331152219"/>
      <w:bookmarkStart w:id="19" w:name="_Toc132786733"/>
      <w:r w:rsidRPr="005D56A7">
        <w:t>Obchodní a platební podmínky</w:t>
      </w:r>
      <w:bookmarkEnd w:id="18"/>
      <w:bookmarkEnd w:id="19"/>
    </w:p>
    <w:p w14:paraId="09B3A29A" w14:textId="561A0728" w:rsidR="00C86203" w:rsidRPr="005D56A7" w:rsidRDefault="00B56C55" w:rsidP="001F6A0E">
      <w:pPr>
        <w:pStyle w:val="2sltext"/>
      </w:pPr>
      <w:bookmarkStart w:id="20" w:name="_Toc314828801"/>
      <w:bookmarkStart w:id="21" w:name="_Toc304446812"/>
      <w:r w:rsidRPr="005D56A7">
        <w:t>Zadavatel stanoví obchodní a platební podmínky formou závazného návrhu smlouvy (dále jen „</w:t>
      </w:r>
      <w:r w:rsidRPr="005D56A7">
        <w:rPr>
          <w:b/>
          <w:i/>
        </w:rPr>
        <w:t>návrh smlouvy</w:t>
      </w:r>
      <w:r w:rsidRPr="005D56A7">
        <w:t>“), (</w:t>
      </w:r>
      <w:r w:rsidR="00533217" w:rsidRPr="005D56A7">
        <w:fldChar w:fldCharType="begin"/>
      </w:r>
      <w:r w:rsidR="00F17C3F" w:rsidRPr="005D56A7">
        <w:instrText xml:space="preserve"> REF _Ref473578595 \r \h </w:instrText>
      </w:r>
      <w:r w:rsidR="009C2C62" w:rsidRPr="005D56A7">
        <w:instrText xml:space="preserve"> \* MERGEFORMAT </w:instrText>
      </w:r>
      <w:r w:rsidR="00533217" w:rsidRPr="005D56A7">
        <w:fldChar w:fldCharType="separate"/>
      </w:r>
      <w:r w:rsidR="00E06D8E" w:rsidRPr="005D56A7">
        <w:t>Příloha č. 3</w:t>
      </w:r>
      <w:r w:rsidR="00533217" w:rsidRPr="005D56A7">
        <w:fldChar w:fldCharType="end"/>
      </w:r>
      <w:r w:rsidRPr="005D56A7">
        <w:t xml:space="preserve"> </w:t>
      </w:r>
      <w:r w:rsidR="00E871A7" w:rsidRPr="005D56A7">
        <w:t>dokumentace zadávacího řízení</w:t>
      </w:r>
      <w:r w:rsidRPr="005D56A7">
        <w:t>).</w:t>
      </w:r>
    </w:p>
    <w:p w14:paraId="137A00D4" w14:textId="1546FE8C" w:rsidR="00D52204" w:rsidRPr="005D56A7" w:rsidRDefault="000F4B52" w:rsidP="001F6A0E">
      <w:pPr>
        <w:pStyle w:val="2sltext"/>
      </w:pPr>
      <w:del w:id="22" w:author="Autor">
        <w:r w:rsidRPr="005D56A7" w:rsidDel="00175FBF">
          <w:delText>Účastník</w:delText>
        </w:r>
        <w:r w:rsidR="00D52204" w:rsidRPr="005D56A7" w:rsidDel="00175FBF">
          <w:delText xml:space="preserve"> </w:delText>
        </w:r>
        <w:r w:rsidR="00DD2C22" w:rsidRPr="005D56A7" w:rsidDel="00175FBF">
          <w:delText xml:space="preserve">zadávacího řízení </w:delText>
        </w:r>
        <w:r w:rsidR="00D52204" w:rsidRPr="005D56A7" w:rsidDel="00175FBF">
          <w:delText xml:space="preserve">je povinen upravit návrh smlouvy v části identifikující smluvní strany na straně </w:delText>
        </w:r>
        <w:r w:rsidRPr="005D56A7" w:rsidDel="00175FBF">
          <w:delText>účastníka</w:delText>
        </w:r>
        <w:r w:rsidR="00DD2C22" w:rsidRPr="005D56A7" w:rsidDel="00175FBF">
          <w:delText xml:space="preserve"> zadávacího řízení</w:delText>
        </w:r>
        <w:r w:rsidR="00D52204" w:rsidRPr="005D56A7" w:rsidDel="00175FBF">
          <w:delText>, a to v</w:delText>
        </w:r>
        <w:r w:rsidR="003261BC" w:rsidRPr="005D56A7" w:rsidDel="00175FBF">
          <w:delText> </w:delText>
        </w:r>
        <w:r w:rsidR="00D52204" w:rsidRPr="005D56A7" w:rsidDel="00175FBF">
          <w:delText>souladu</w:delText>
        </w:r>
        <w:r w:rsidR="003261BC" w:rsidRPr="005D56A7" w:rsidDel="00175FBF">
          <w:delText xml:space="preserve"> se skutečným stavem</w:delText>
        </w:r>
        <w:r w:rsidR="003E3A27" w:rsidRPr="005D56A7" w:rsidDel="00175FBF">
          <w:delText xml:space="preserve"> tak</w:delText>
        </w:r>
        <w:r w:rsidR="003261BC" w:rsidRPr="005D56A7" w:rsidDel="00175FBF">
          <w:delText xml:space="preserve">, aby bylo vymezení </w:delText>
        </w:r>
        <w:r w:rsidRPr="005D56A7" w:rsidDel="00175FBF">
          <w:delText>účastníka</w:delText>
        </w:r>
        <w:r w:rsidR="006F2A86" w:rsidRPr="005D56A7" w:rsidDel="00175FBF">
          <w:delText xml:space="preserve"> </w:delText>
        </w:r>
        <w:r w:rsidR="00DD2C22" w:rsidRPr="005D56A7" w:rsidDel="00175FBF">
          <w:delText xml:space="preserve">zadávacího řízení </w:delText>
        </w:r>
        <w:r w:rsidR="006F2A86" w:rsidRPr="005D56A7" w:rsidDel="00175FBF">
          <w:delText>jednoznačné a </w:delText>
        </w:r>
        <w:r w:rsidR="003261BC" w:rsidRPr="005D56A7" w:rsidDel="00175FBF">
          <w:delText xml:space="preserve">dostatečně jasné. </w:delText>
        </w:r>
      </w:del>
    </w:p>
    <w:p w14:paraId="4A7E7EA3" w14:textId="3F9171AF" w:rsidR="00AD2AD5" w:rsidRPr="005D56A7" w:rsidRDefault="002F2C70" w:rsidP="002F2C70">
      <w:pPr>
        <w:pStyle w:val="2sltext"/>
      </w:pPr>
      <w:r w:rsidRPr="005D56A7">
        <w:rPr>
          <w:b/>
        </w:rPr>
        <w:t>Návrh smlouvy účastník zadávacího řízení v nabídce nepředkládá. Účastník zadávacího řízení namísto podepsaného návrhu smlouvy v nabídce předloží čestné prohlášení, že návrh smlouvy akceptuje a je jím vázán.</w:t>
      </w:r>
      <w:r w:rsidRPr="005D56A7">
        <w:t xml:space="preserve"> Čestné prohlášení zadavatel doporučuje zpracovat dle předloženého vzoru (</w:t>
      </w:r>
      <w:r w:rsidRPr="005D56A7">
        <w:fldChar w:fldCharType="begin"/>
      </w:r>
      <w:r w:rsidRPr="005D56A7">
        <w:instrText xml:space="preserve"> REF _Ref250351 \r \h </w:instrText>
      </w:r>
      <w:r w:rsidR="009C2C62" w:rsidRPr="005D56A7">
        <w:instrText xml:space="preserve"> \* MERGEFORMAT </w:instrText>
      </w:r>
      <w:r w:rsidRPr="005D56A7">
        <w:fldChar w:fldCharType="separate"/>
      </w:r>
      <w:r w:rsidR="00E06D8E" w:rsidRPr="005D56A7">
        <w:t>Příloha č. 4</w:t>
      </w:r>
      <w:r w:rsidRPr="005D56A7">
        <w:fldChar w:fldCharType="end"/>
      </w:r>
      <w:r w:rsidRPr="005D56A7">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Pr="005D56A7" w:rsidRDefault="002F2C70" w:rsidP="002F2C70">
      <w:pPr>
        <w:pStyle w:val="2sltext"/>
      </w:pPr>
      <w:r w:rsidRPr="005D56A7">
        <w:t>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5D56A7" w:rsidRDefault="001F6A0E" w:rsidP="00E9310F">
      <w:pPr>
        <w:pStyle w:val="1nadpis"/>
      </w:pPr>
      <w:bookmarkStart w:id="23" w:name="_Toc247105619"/>
      <w:bookmarkStart w:id="24" w:name="_Ref230587098"/>
      <w:bookmarkStart w:id="25" w:name="_Toc331152220"/>
      <w:bookmarkStart w:id="26" w:name="_Ref409684685"/>
      <w:bookmarkStart w:id="27" w:name="_Toc132786734"/>
      <w:bookmarkEnd w:id="20"/>
      <w:bookmarkEnd w:id="21"/>
      <w:r w:rsidRPr="005D56A7">
        <w:t>Požadavky na způsob zpracování ceny</w:t>
      </w:r>
      <w:bookmarkEnd w:id="23"/>
      <w:bookmarkEnd w:id="24"/>
      <w:bookmarkEnd w:id="25"/>
      <w:r w:rsidRPr="005D56A7">
        <w:t xml:space="preserve"> plnění</w:t>
      </w:r>
      <w:bookmarkEnd w:id="26"/>
      <w:bookmarkEnd w:id="27"/>
    </w:p>
    <w:p w14:paraId="7C252CCD" w14:textId="19191FDA" w:rsidR="007C343C" w:rsidRPr="005D56A7" w:rsidRDefault="00185734" w:rsidP="007C343C">
      <w:pPr>
        <w:pStyle w:val="2sltext"/>
      </w:pPr>
      <w:bookmarkStart w:id="28" w:name="_Ref427754826"/>
      <w:bookmarkStart w:id="29" w:name="_Ref443664169"/>
      <w:bookmarkStart w:id="30" w:name="_Toc331152221"/>
      <w:r w:rsidRPr="005D56A7">
        <w:rPr>
          <w:b/>
        </w:rPr>
        <w:t xml:space="preserve">Účastník zadávacího řízení zpracuje cenu plnění v členění podle předlohy </w:t>
      </w:r>
      <w:r w:rsidRPr="005D56A7">
        <w:t>(</w:t>
      </w:r>
      <w:r w:rsidRPr="005D56A7">
        <w:fldChar w:fldCharType="begin"/>
      </w:r>
      <w:r w:rsidRPr="005D56A7">
        <w:instrText xml:space="preserve"> REF _Ref42680378 \n \h </w:instrText>
      </w:r>
      <w:r w:rsidR="009C2C62" w:rsidRPr="005D56A7">
        <w:instrText xml:space="preserve"> \* MERGEFORMAT </w:instrText>
      </w:r>
      <w:r w:rsidRPr="005D56A7">
        <w:fldChar w:fldCharType="separate"/>
      </w:r>
      <w:r w:rsidR="00E06D8E" w:rsidRPr="005D56A7">
        <w:t>Příloha č. 5</w:t>
      </w:r>
      <w:r w:rsidRPr="005D56A7">
        <w:fldChar w:fldCharType="end"/>
      </w:r>
      <w:r w:rsidRPr="005D56A7">
        <w:t xml:space="preserve"> dokumentace zadávacího řízení) (dále jen „</w:t>
      </w:r>
      <w:r w:rsidRPr="005D56A7">
        <w:rPr>
          <w:b/>
          <w:bCs/>
          <w:i/>
          <w:iCs/>
        </w:rPr>
        <w:t>Formulář pro zpracování nabídkové ceny</w:t>
      </w:r>
      <w:r w:rsidR="00357A3F" w:rsidRPr="005D56A7">
        <w:rPr>
          <w:b/>
          <w:bCs/>
          <w:i/>
          <w:iCs/>
        </w:rPr>
        <w:t xml:space="preserve"> a kritéri</w:t>
      </w:r>
      <w:r w:rsidR="00C9016D">
        <w:rPr>
          <w:b/>
          <w:bCs/>
          <w:i/>
          <w:iCs/>
        </w:rPr>
        <w:t>a</w:t>
      </w:r>
      <w:r w:rsidR="00357A3F" w:rsidRPr="005D56A7">
        <w:rPr>
          <w:b/>
          <w:bCs/>
          <w:i/>
          <w:iCs/>
        </w:rPr>
        <w:t xml:space="preserve"> kvality</w:t>
      </w:r>
      <w:r w:rsidRPr="005D56A7">
        <w:t>“).</w:t>
      </w:r>
      <w:bookmarkEnd w:id="28"/>
      <w:bookmarkEnd w:id="29"/>
    </w:p>
    <w:p w14:paraId="3934B9FF" w14:textId="6C0DA89D" w:rsidR="007C343C" w:rsidRPr="005D56A7" w:rsidRDefault="0043768D" w:rsidP="007C343C">
      <w:pPr>
        <w:pStyle w:val="2sltext"/>
      </w:pPr>
      <w:r w:rsidRPr="005D56A7">
        <w:rPr>
          <w:b/>
          <w:bCs/>
        </w:rPr>
        <w:t xml:space="preserve">Nabídkovou cenou se rozumí cena vypočtená dle předdefinovaných vzorců v buňce </w:t>
      </w:r>
      <w:r w:rsidR="00945B9D" w:rsidRPr="00945B9D">
        <w:rPr>
          <w:b/>
          <w:bCs/>
        </w:rPr>
        <w:t>E8</w:t>
      </w:r>
      <w:r w:rsidRPr="009C2C62">
        <w:rPr>
          <w:b/>
          <w:bCs/>
          <w:highlight w:val="yellow"/>
        </w:rPr>
        <w:t xml:space="preserve"> </w:t>
      </w:r>
      <w:r w:rsidRPr="005D56A7">
        <w:rPr>
          <w:b/>
          <w:bCs/>
        </w:rPr>
        <w:t>označené jako „Nabídková cena v Kč bez DPH hodnota rozhodná pro hodnocení“ ve Formuláři pro zpracování nabídkové ceny a kritéri</w:t>
      </w:r>
      <w:r w:rsidR="00C9016D">
        <w:rPr>
          <w:b/>
          <w:bCs/>
        </w:rPr>
        <w:t>a</w:t>
      </w:r>
      <w:r w:rsidRPr="005D56A7">
        <w:rPr>
          <w:b/>
          <w:bCs/>
        </w:rPr>
        <w:t xml:space="preserve"> kvality.</w:t>
      </w:r>
    </w:p>
    <w:p w14:paraId="1399928B" w14:textId="20D1A5CA" w:rsidR="004D69F1" w:rsidRPr="005D56A7" w:rsidRDefault="00185734" w:rsidP="004D69F1">
      <w:pPr>
        <w:pStyle w:val="2sltext"/>
      </w:pPr>
      <w:r w:rsidRPr="005D56A7">
        <w:rPr>
          <w:bCs/>
        </w:rPr>
        <w:t>Součástí Formuláře pro zpracování nabídkové ceny</w:t>
      </w:r>
      <w:r w:rsidR="00357A3F" w:rsidRPr="005D56A7">
        <w:rPr>
          <w:bCs/>
        </w:rPr>
        <w:t xml:space="preserve"> a kritéri</w:t>
      </w:r>
      <w:r w:rsidR="00C9016D">
        <w:rPr>
          <w:bCs/>
        </w:rPr>
        <w:t>a</w:t>
      </w:r>
      <w:r w:rsidR="00357A3F" w:rsidRPr="005D56A7">
        <w:rPr>
          <w:bCs/>
        </w:rPr>
        <w:t xml:space="preserve"> kvality</w:t>
      </w:r>
      <w:r w:rsidRPr="005D56A7">
        <w:rPr>
          <w:bCs/>
        </w:rPr>
        <w:t xml:space="preserve"> je rovněž finanční model v rozsahu dle vyhlášky č. 296/2010 Sb., o postupech pro sestavení finančního modelu a určení maximální výše kompenzace, ve znění pozdějších předpisů (dále jen „</w:t>
      </w:r>
      <w:r w:rsidRPr="005D56A7">
        <w:rPr>
          <w:b/>
          <w:i/>
          <w:iCs/>
        </w:rPr>
        <w:t>Vyhláška č. 296/2010 Sb.</w:t>
      </w:r>
      <w:r w:rsidRPr="005D56A7">
        <w:rPr>
          <w:bCs/>
        </w:rPr>
        <w:t>“) (dále jen „</w:t>
      </w:r>
      <w:r w:rsidRPr="005D56A7">
        <w:rPr>
          <w:b/>
          <w:i/>
          <w:iCs/>
        </w:rPr>
        <w:t>finanční model</w:t>
      </w:r>
      <w:r w:rsidRPr="005D56A7">
        <w:rPr>
          <w:bCs/>
        </w:rPr>
        <w:t>“). Finanční model dodavatel vyplní dle pokynů uvedených v tomto článku dokumentace zadávacího řízení a Formuláři pro zpracování nabídkové ceny</w:t>
      </w:r>
      <w:r w:rsidR="00357A3F" w:rsidRPr="005D56A7">
        <w:rPr>
          <w:bCs/>
        </w:rPr>
        <w:t xml:space="preserve"> a kritéri</w:t>
      </w:r>
      <w:r w:rsidR="00C9016D">
        <w:rPr>
          <w:bCs/>
        </w:rPr>
        <w:t>a</w:t>
      </w:r>
      <w:r w:rsidR="00357A3F" w:rsidRPr="005D56A7">
        <w:rPr>
          <w:bCs/>
        </w:rPr>
        <w:t xml:space="preserve"> kvality</w:t>
      </w:r>
      <w:r w:rsidRPr="005D56A7">
        <w:rPr>
          <w:bCs/>
        </w:rPr>
        <w:t xml:space="preserve">. Obsah jednotlivých řádků finančního modelu je stanoven Metodikou postupu pro stanovení maximální výše </w:t>
      </w:r>
      <w:r w:rsidRPr="005D56A7">
        <w:rPr>
          <w:bCs/>
        </w:rPr>
        <w:lastRenderedPageBreak/>
        <w:t>kompenzace (</w:t>
      </w:r>
      <w:r w:rsidRPr="005D56A7">
        <w:rPr>
          <w:bCs/>
        </w:rPr>
        <w:fldChar w:fldCharType="begin"/>
      </w:r>
      <w:r w:rsidRPr="005D56A7">
        <w:rPr>
          <w:bCs/>
        </w:rPr>
        <w:instrText xml:space="preserve"> REF _Ref38388416 \n \h </w:instrText>
      </w:r>
      <w:r w:rsidR="009C2C62" w:rsidRPr="005D56A7">
        <w:rPr>
          <w:bCs/>
        </w:rPr>
        <w:instrText xml:space="preserve"> \* MERGEFORMAT </w:instrText>
      </w:r>
      <w:r w:rsidRPr="005D56A7">
        <w:rPr>
          <w:bCs/>
        </w:rPr>
      </w:r>
      <w:r w:rsidRPr="005D56A7">
        <w:rPr>
          <w:bCs/>
        </w:rPr>
        <w:fldChar w:fldCharType="separate"/>
      </w:r>
      <w:r w:rsidR="00E06D8E" w:rsidRPr="005D56A7">
        <w:rPr>
          <w:bCs/>
        </w:rPr>
        <w:t>Příloha č. 9</w:t>
      </w:r>
      <w:r w:rsidRPr="005D56A7">
        <w:rPr>
          <w:bCs/>
        </w:rPr>
        <w:fldChar w:fldCharType="end"/>
      </w:r>
      <w:r w:rsidRPr="005D56A7">
        <w:rPr>
          <w:bCs/>
        </w:rPr>
        <w:t xml:space="preserve"> dokumentace zadávacího řízení). Zadavatel výslovně uvádí, že součástí nabídky účastník zadávacího řízení nepředkládá výchozí model provozních aktiv ve smyslu Vyhlášky č.</w:t>
      </w:r>
      <w:r w:rsidR="00D30EF4" w:rsidRPr="005D56A7">
        <w:rPr>
          <w:bCs/>
        </w:rPr>
        <w:t> </w:t>
      </w:r>
      <w:r w:rsidRPr="005D56A7">
        <w:rPr>
          <w:bCs/>
        </w:rPr>
        <w:t>296/2010 Sb., ale pouze Formulář pro zpracování nabídkové ceny</w:t>
      </w:r>
      <w:r w:rsidR="00357A3F" w:rsidRPr="005D56A7">
        <w:rPr>
          <w:bCs/>
        </w:rPr>
        <w:t xml:space="preserve"> a kritéri</w:t>
      </w:r>
      <w:r w:rsidR="00C9016D">
        <w:rPr>
          <w:bCs/>
        </w:rPr>
        <w:t>a</w:t>
      </w:r>
      <w:r w:rsidR="00357A3F" w:rsidRPr="005D56A7">
        <w:rPr>
          <w:bCs/>
        </w:rPr>
        <w:t xml:space="preserve"> kvality</w:t>
      </w:r>
      <w:r w:rsidRPr="005D56A7">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sidRPr="005D56A7">
        <w:rPr>
          <w:bCs/>
        </w:rPr>
        <w:t xml:space="preserve"> zejména za účelem posouzení případné mimořádně nízké nabídkové ceny</w:t>
      </w:r>
      <w:r w:rsidRPr="005D56A7">
        <w:rPr>
          <w:bCs/>
        </w:rPr>
        <w:t>. Vyhláška č.</w:t>
      </w:r>
      <w:r w:rsidR="0058515B">
        <w:rPr>
          <w:bCs/>
        </w:rPr>
        <w:t> </w:t>
      </w:r>
      <w:r w:rsidRPr="005D56A7">
        <w:rPr>
          <w:bCs/>
        </w:rPr>
        <w:t>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D56A7" w:rsidRDefault="001F6A0E" w:rsidP="001F6A0E">
      <w:pPr>
        <w:pStyle w:val="1nadpis"/>
      </w:pPr>
      <w:bookmarkStart w:id="31" w:name="_Toc132786735"/>
      <w:r w:rsidRPr="005D56A7">
        <w:t>Hodnocení nabídek</w:t>
      </w:r>
      <w:bookmarkEnd w:id="30"/>
      <w:bookmarkEnd w:id="31"/>
    </w:p>
    <w:p w14:paraId="47676B6D" w14:textId="77777777" w:rsidR="00185BA2" w:rsidRPr="005D56A7" w:rsidRDefault="00185BA2" w:rsidP="00185BA2">
      <w:pPr>
        <w:pStyle w:val="2margrubrika"/>
        <w:spacing w:before="240" w:after="240"/>
      </w:pPr>
      <w:r w:rsidRPr="005D56A7">
        <w:t>Ekonomická výhodnost nabídek</w:t>
      </w:r>
    </w:p>
    <w:p w14:paraId="65911973" w14:textId="77777777" w:rsidR="00502F9A" w:rsidRPr="005D56A7" w:rsidRDefault="00502F9A" w:rsidP="00502F9A">
      <w:pPr>
        <w:pStyle w:val="2sltext"/>
      </w:pPr>
      <w:r w:rsidRPr="005D56A7">
        <w:t xml:space="preserve">Hodnocení nabídek bude </w:t>
      </w:r>
      <w:r w:rsidR="00211E77" w:rsidRPr="005D56A7">
        <w:t xml:space="preserve">provedeno </w:t>
      </w:r>
      <w:r w:rsidRPr="005D56A7">
        <w:t xml:space="preserve">v souladu s § 114 odst. 1 zákona podle jejich ekonomické výhodnosti. </w:t>
      </w:r>
    </w:p>
    <w:p w14:paraId="0A8A3D5A" w14:textId="77777777" w:rsidR="00502F9A" w:rsidRPr="005D56A7" w:rsidRDefault="00502F9A" w:rsidP="00502F9A">
      <w:pPr>
        <w:pStyle w:val="2sltext"/>
      </w:pPr>
      <w:r w:rsidRPr="005D56A7">
        <w:t xml:space="preserve">Ekonomická výhodnost nabídek bude </w:t>
      </w:r>
      <w:r w:rsidR="00211E77" w:rsidRPr="005D56A7">
        <w:t xml:space="preserve">hodnocena </w:t>
      </w:r>
      <w:r w:rsidRPr="005D56A7">
        <w:t xml:space="preserve">v souladu s § 114 odst. 2 věta první zákona podle </w:t>
      </w:r>
      <w:r w:rsidRPr="005D56A7">
        <w:rPr>
          <w:b/>
        </w:rPr>
        <w:t>nejvýhodnějšího poměru nabídkové ceny a kvality</w:t>
      </w:r>
      <w:r w:rsidR="00922CD9" w:rsidRPr="005D56A7">
        <w:t>.</w:t>
      </w:r>
    </w:p>
    <w:p w14:paraId="746060BC" w14:textId="77777777" w:rsidR="00F55075" w:rsidRPr="005D56A7" w:rsidRDefault="00F55075" w:rsidP="00F55075">
      <w:pPr>
        <w:pStyle w:val="2margrubrika"/>
      </w:pPr>
      <w:r w:rsidRPr="005D56A7">
        <w:t>Kritéria kvality</w:t>
      </w:r>
    </w:p>
    <w:p w14:paraId="306C1198" w14:textId="77777777" w:rsidR="00F55075" w:rsidRPr="005D56A7" w:rsidRDefault="00F55075" w:rsidP="00F55075">
      <w:pPr>
        <w:pStyle w:val="2sltext"/>
      </w:pPr>
      <w:r w:rsidRPr="005D56A7">
        <w:t>Zadavatel stanovil v souladu s § 116 zákona následující kritéria kvality</w:t>
      </w:r>
      <w:r w:rsidR="001B0374" w:rsidRPr="005D56A7">
        <w:t>:</w:t>
      </w:r>
    </w:p>
    <w:p w14:paraId="4E1931C7" w14:textId="5F70790E" w:rsidR="00F55075" w:rsidRPr="005D56A7" w:rsidRDefault="002E5C68" w:rsidP="00F55075">
      <w:pPr>
        <w:pStyle w:val="3seznam"/>
      </w:pPr>
      <w:r>
        <w:rPr>
          <w:b/>
          <w:bCs/>
        </w:rPr>
        <w:t>M</w:t>
      </w:r>
      <w:r w:rsidRPr="0048467D">
        <w:rPr>
          <w:b/>
          <w:bCs/>
        </w:rPr>
        <w:t>aximální garantované</w:t>
      </w:r>
      <w:r w:rsidRPr="00A815D1">
        <w:rPr>
          <w:b/>
        </w:rPr>
        <w:t xml:space="preserve"> </w:t>
      </w:r>
      <w:r>
        <w:rPr>
          <w:b/>
        </w:rPr>
        <w:t>p</w:t>
      </w:r>
      <w:r w:rsidRPr="00A815D1">
        <w:rPr>
          <w:b/>
        </w:rPr>
        <w:t>růměrné stáří vozového parku</w:t>
      </w:r>
      <w:r w:rsidR="00F55075" w:rsidRPr="005D56A7">
        <w:rPr>
          <w:b/>
        </w:rPr>
        <w:t>.</w:t>
      </w:r>
    </w:p>
    <w:p w14:paraId="3797887E" w14:textId="77777777" w:rsidR="00374F0D" w:rsidRPr="005D56A7" w:rsidRDefault="00374F0D" w:rsidP="00374F0D">
      <w:pPr>
        <w:pStyle w:val="2margrubrika"/>
      </w:pPr>
      <w:r w:rsidRPr="005D56A7">
        <w:t>Pravidla pro hodnocení nabídek</w:t>
      </w:r>
    </w:p>
    <w:p w14:paraId="4B5C2483" w14:textId="77777777" w:rsidR="00374F0D" w:rsidRPr="005D56A7" w:rsidRDefault="00374F0D" w:rsidP="00374F0D">
      <w:pPr>
        <w:pStyle w:val="2sltext"/>
        <w:rPr>
          <w:b/>
        </w:rPr>
      </w:pPr>
      <w:r w:rsidRPr="005D56A7">
        <w:t xml:space="preserve">Zadavatel stanovil v souladu s § 115 odst. 1 </w:t>
      </w:r>
      <w:r w:rsidR="00D60A92" w:rsidRPr="005D56A7">
        <w:t xml:space="preserve">písm. a) </w:t>
      </w:r>
      <w:r w:rsidRPr="005D56A7">
        <w:t>zákona</w:t>
      </w:r>
      <w:r w:rsidR="00D60A92" w:rsidRPr="005D56A7">
        <w:t xml:space="preserve"> </w:t>
      </w:r>
      <w:r w:rsidRPr="005D56A7">
        <w:t>kritéria hodnocení</w:t>
      </w:r>
      <w:r w:rsidR="00D60A92" w:rsidRPr="005D56A7">
        <w:t xml:space="preserve"> takto</w:t>
      </w:r>
      <w:r w:rsidR="001B0374" w:rsidRPr="005D56A7">
        <w:t>:</w:t>
      </w:r>
    </w:p>
    <w:p w14:paraId="28F18E28" w14:textId="2C861A9D" w:rsidR="00374F0D" w:rsidRPr="005D56A7" w:rsidRDefault="00D74342" w:rsidP="00374F0D">
      <w:pPr>
        <w:pStyle w:val="3seznam"/>
        <w:rPr>
          <w:b/>
        </w:rPr>
      </w:pPr>
      <w:bookmarkStart w:id="32" w:name="_Ref490630594"/>
      <w:r w:rsidRPr="005D56A7">
        <w:rPr>
          <w:b/>
        </w:rPr>
        <w:t>Nabídková cena</w:t>
      </w:r>
      <w:r w:rsidR="00374F0D" w:rsidRPr="005D56A7">
        <w:rPr>
          <w:b/>
        </w:rPr>
        <w:t>,</w:t>
      </w:r>
      <w:bookmarkEnd w:id="32"/>
    </w:p>
    <w:p w14:paraId="028BA54E" w14:textId="69F440D3" w:rsidR="00374F0D" w:rsidRPr="0058515B" w:rsidRDefault="002E5C68" w:rsidP="0058515B">
      <w:pPr>
        <w:pStyle w:val="3seznam"/>
        <w:rPr>
          <w:b/>
        </w:rPr>
      </w:pPr>
      <w:bookmarkStart w:id="33" w:name="_Ref52791474"/>
      <w:r>
        <w:rPr>
          <w:b/>
          <w:bCs/>
        </w:rPr>
        <w:t>M</w:t>
      </w:r>
      <w:r w:rsidRPr="0048467D">
        <w:rPr>
          <w:b/>
          <w:bCs/>
        </w:rPr>
        <w:t>aximální garantované</w:t>
      </w:r>
      <w:r w:rsidRPr="00A815D1">
        <w:rPr>
          <w:b/>
        </w:rPr>
        <w:t xml:space="preserve"> </w:t>
      </w:r>
      <w:r>
        <w:rPr>
          <w:b/>
        </w:rPr>
        <w:t>p</w:t>
      </w:r>
      <w:r w:rsidR="0058515B" w:rsidRPr="00A815D1">
        <w:rPr>
          <w:b/>
        </w:rPr>
        <w:t>růměrné stáří vozového parku</w:t>
      </w:r>
      <w:bookmarkStart w:id="34" w:name="_Ref52792871"/>
      <w:bookmarkEnd w:id="33"/>
      <w:r w:rsidR="00374F0D" w:rsidRPr="0058515B">
        <w:rPr>
          <w:b/>
        </w:rPr>
        <w:t>.</w:t>
      </w:r>
      <w:bookmarkEnd w:id="34"/>
    </w:p>
    <w:p w14:paraId="42515C3B" w14:textId="7AE33B2E" w:rsidR="003B5821" w:rsidRPr="005D56A7" w:rsidRDefault="003B5821" w:rsidP="00B31350">
      <w:pPr>
        <w:pStyle w:val="2nesltext"/>
        <w:keepNext/>
        <w:ind w:left="425"/>
        <w:contextualSpacing w:val="0"/>
        <w:rPr>
          <w:i/>
          <w:snapToGrid w:val="0"/>
          <w:u w:val="single"/>
        </w:rPr>
      </w:pPr>
      <w:r w:rsidRPr="005D56A7">
        <w:rPr>
          <w:i/>
          <w:snapToGrid w:val="0"/>
          <w:u w:val="single"/>
        </w:rPr>
        <w:t xml:space="preserve">Bližší informace a pokyny pro kritérium hodnocení podle písm. </w:t>
      </w:r>
      <w:r w:rsidR="00533217" w:rsidRPr="005D56A7">
        <w:rPr>
          <w:i/>
          <w:u w:val="single"/>
        </w:rPr>
        <w:fldChar w:fldCharType="begin"/>
      </w:r>
      <w:r w:rsidR="00686CBD" w:rsidRPr="005D56A7">
        <w:rPr>
          <w:i/>
          <w:snapToGrid w:val="0"/>
          <w:u w:val="single"/>
        </w:rPr>
        <w:instrText xml:space="preserve"> REF _Ref490630594 \r \h </w:instrText>
      </w:r>
      <w:r w:rsidR="009C2C62" w:rsidRPr="005D56A7">
        <w:rPr>
          <w:i/>
          <w:u w:val="single"/>
        </w:rPr>
        <w:instrText xml:space="preserve"> \* MERGEFORMAT </w:instrText>
      </w:r>
      <w:r w:rsidR="00533217" w:rsidRPr="005D56A7">
        <w:rPr>
          <w:i/>
          <w:u w:val="single"/>
        </w:rPr>
      </w:r>
      <w:r w:rsidR="00533217" w:rsidRPr="005D56A7">
        <w:rPr>
          <w:i/>
          <w:u w:val="single"/>
        </w:rPr>
        <w:fldChar w:fldCharType="separate"/>
      </w:r>
      <w:r w:rsidR="00E06D8E" w:rsidRPr="005D56A7">
        <w:rPr>
          <w:i/>
          <w:snapToGrid w:val="0"/>
          <w:u w:val="single"/>
        </w:rPr>
        <w:t>a)</w:t>
      </w:r>
      <w:r w:rsidR="00533217" w:rsidRPr="005D56A7">
        <w:rPr>
          <w:i/>
          <w:u w:val="single"/>
        </w:rPr>
        <w:fldChar w:fldCharType="end"/>
      </w:r>
      <w:r w:rsidRPr="005D56A7">
        <w:rPr>
          <w:i/>
          <w:snapToGrid w:val="0"/>
          <w:u w:val="single"/>
        </w:rPr>
        <w:t xml:space="preserve"> tohoto odstavce:</w:t>
      </w:r>
    </w:p>
    <w:p w14:paraId="6A295C56" w14:textId="7A6257BB" w:rsidR="00F75E74" w:rsidRPr="005D56A7" w:rsidRDefault="003B5821" w:rsidP="00C3783C">
      <w:pPr>
        <w:pStyle w:val="2nesltext"/>
        <w:ind w:left="425"/>
        <w:contextualSpacing w:val="0"/>
        <w:rPr>
          <w:snapToGrid w:val="0"/>
        </w:rPr>
      </w:pPr>
      <w:r w:rsidRPr="005D56A7">
        <w:rPr>
          <w:snapToGrid w:val="0"/>
        </w:rPr>
        <w:t>V rámci tohoto kritéria hodnocení bude hodnocena nabídková cena</w:t>
      </w:r>
      <w:r w:rsidR="00F705FB" w:rsidRPr="005D56A7">
        <w:rPr>
          <w:snapToGrid w:val="0"/>
        </w:rPr>
        <w:t xml:space="preserve"> v Kč </w:t>
      </w:r>
      <w:r w:rsidR="00F705FB" w:rsidRPr="00C9016D">
        <w:rPr>
          <w:snapToGrid w:val="0"/>
        </w:rPr>
        <w:t>bez DPH</w:t>
      </w:r>
      <w:r w:rsidR="00F705FB" w:rsidRPr="005D56A7">
        <w:rPr>
          <w:snapToGrid w:val="0"/>
        </w:rPr>
        <w:t xml:space="preserve"> </w:t>
      </w:r>
      <w:r w:rsidR="00C3783C" w:rsidRPr="005D56A7">
        <w:rPr>
          <w:snapToGrid w:val="0"/>
        </w:rPr>
        <w:t xml:space="preserve">stanovená v souladu s čl. </w:t>
      </w:r>
      <w:r w:rsidR="00C3783C" w:rsidRPr="005D56A7">
        <w:rPr>
          <w:snapToGrid w:val="0"/>
        </w:rPr>
        <w:fldChar w:fldCharType="begin"/>
      </w:r>
      <w:r w:rsidR="00C3783C" w:rsidRPr="005D56A7">
        <w:rPr>
          <w:snapToGrid w:val="0"/>
        </w:rPr>
        <w:instrText xml:space="preserve"> REF _Ref409684685 \r \h </w:instrText>
      </w:r>
      <w:r w:rsidR="009C2C62" w:rsidRPr="005D56A7">
        <w:rPr>
          <w:snapToGrid w:val="0"/>
        </w:rPr>
        <w:instrText xml:space="preserve"> \* MERGEFORMAT </w:instrText>
      </w:r>
      <w:r w:rsidR="00C3783C" w:rsidRPr="005D56A7">
        <w:rPr>
          <w:snapToGrid w:val="0"/>
        </w:rPr>
      </w:r>
      <w:r w:rsidR="00C3783C" w:rsidRPr="005D56A7">
        <w:rPr>
          <w:snapToGrid w:val="0"/>
        </w:rPr>
        <w:fldChar w:fldCharType="separate"/>
      </w:r>
      <w:r w:rsidR="00E06D8E" w:rsidRPr="005D56A7">
        <w:rPr>
          <w:snapToGrid w:val="0"/>
        </w:rPr>
        <w:t>7</w:t>
      </w:r>
      <w:r w:rsidR="00C3783C" w:rsidRPr="005D56A7">
        <w:rPr>
          <w:snapToGrid w:val="0"/>
        </w:rPr>
        <w:fldChar w:fldCharType="end"/>
      </w:r>
      <w:r w:rsidR="00C3783C" w:rsidRPr="005D56A7">
        <w:rPr>
          <w:snapToGrid w:val="0"/>
        </w:rPr>
        <w:t xml:space="preserve"> dokumentace zadávacího řízení</w:t>
      </w:r>
      <w:r w:rsidRPr="005D56A7">
        <w:rPr>
          <w:snapToGrid w:val="0"/>
        </w:rPr>
        <w:t xml:space="preserve">. </w:t>
      </w:r>
      <w:r w:rsidR="00F75E74" w:rsidRPr="005D56A7">
        <w:rPr>
          <w:snapToGrid w:val="0"/>
        </w:rPr>
        <w:t>Nabídková cena bude hodnocena níže uvedenou bodovací metodou. Nejvýhodnější nabídkou je v</w:t>
      </w:r>
      <w:r w:rsidR="00C3783C" w:rsidRPr="005D56A7">
        <w:rPr>
          <w:snapToGrid w:val="0"/>
        </w:rPr>
        <w:t> </w:t>
      </w:r>
      <w:r w:rsidR="00F75E74" w:rsidRPr="005D56A7">
        <w:rPr>
          <w:snapToGrid w:val="0"/>
        </w:rPr>
        <w:t>tomto kritériu hodnocení nabídka s nejnižší nabídkovou cenou</w:t>
      </w:r>
      <w:r w:rsidR="002F2BDD" w:rsidRPr="005D56A7">
        <w:rPr>
          <w:snapToGrid w:val="0"/>
        </w:rPr>
        <w:t>.</w:t>
      </w:r>
    </w:p>
    <w:p w14:paraId="7332B9E9" w14:textId="29CCA33C" w:rsidR="00B31350" w:rsidRPr="005D56A7" w:rsidRDefault="00B31350" w:rsidP="00B31350">
      <w:pPr>
        <w:pStyle w:val="2nesltext"/>
        <w:keepNext/>
        <w:ind w:left="425"/>
        <w:contextualSpacing w:val="0"/>
        <w:rPr>
          <w:i/>
          <w:snapToGrid w:val="0"/>
          <w:u w:val="single"/>
        </w:rPr>
      </w:pPr>
      <w:r w:rsidRPr="005D56A7">
        <w:rPr>
          <w:i/>
          <w:snapToGrid w:val="0"/>
          <w:u w:val="single"/>
        </w:rPr>
        <w:t xml:space="preserve">Bližší informace a pokyny pro </w:t>
      </w:r>
      <w:r w:rsidR="00021BFB" w:rsidRPr="005D56A7">
        <w:rPr>
          <w:i/>
          <w:snapToGrid w:val="0"/>
          <w:u w:val="single"/>
        </w:rPr>
        <w:t xml:space="preserve">kritérium </w:t>
      </w:r>
      <w:r w:rsidRPr="005D56A7">
        <w:rPr>
          <w:i/>
          <w:snapToGrid w:val="0"/>
          <w:u w:val="single"/>
        </w:rPr>
        <w:t xml:space="preserve">hodnocení podle písm. </w:t>
      </w:r>
      <w:r w:rsidR="005127B6" w:rsidRPr="005D56A7">
        <w:rPr>
          <w:i/>
          <w:u w:val="single"/>
        </w:rPr>
        <w:fldChar w:fldCharType="begin"/>
      </w:r>
      <w:r w:rsidR="005127B6" w:rsidRPr="005D56A7">
        <w:rPr>
          <w:i/>
          <w:snapToGrid w:val="0"/>
          <w:u w:val="single"/>
        </w:rPr>
        <w:instrText xml:space="preserve"> REF _Ref52791474 \r \h </w:instrText>
      </w:r>
      <w:r w:rsidR="009C2C62" w:rsidRPr="005D56A7">
        <w:rPr>
          <w:i/>
          <w:u w:val="single"/>
        </w:rPr>
        <w:instrText xml:space="preserve"> \* MERGEFORMAT </w:instrText>
      </w:r>
      <w:r w:rsidR="005127B6" w:rsidRPr="005D56A7">
        <w:rPr>
          <w:i/>
          <w:u w:val="single"/>
        </w:rPr>
      </w:r>
      <w:r w:rsidR="005127B6" w:rsidRPr="005D56A7">
        <w:rPr>
          <w:i/>
          <w:u w:val="single"/>
        </w:rPr>
        <w:fldChar w:fldCharType="separate"/>
      </w:r>
      <w:r w:rsidR="00E06D8E" w:rsidRPr="005D56A7">
        <w:rPr>
          <w:i/>
          <w:snapToGrid w:val="0"/>
          <w:u w:val="single"/>
        </w:rPr>
        <w:t>b)</w:t>
      </w:r>
      <w:r w:rsidR="005127B6" w:rsidRPr="005D56A7">
        <w:rPr>
          <w:i/>
          <w:u w:val="single"/>
        </w:rPr>
        <w:fldChar w:fldCharType="end"/>
      </w:r>
      <w:r w:rsidRPr="005D56A7">
        <w:rPr>
          <w:i/>
          <w:u w:val="single"/>
        </w:rPr>
        <w:t xml:space="preserve"> </w:t>
      </w:r>
      <w:r w:rsidRPr="005D56A7">
        <w:rPr>
          <w:i/>
          <w:snapToGrid w:val="0"/>
          <w:u w:val="single"/>
        </w:rPr>
        <w:t>tohoto odstavce:</w:t>
      </w:r>
    </w:p>
    <w:p w14:paraId="7D8B09C6" w14:textId="70736A4E" w:rsidR="0058515B" w:rsidRPr="00A815D1" w:rsidRDefault="0058515B" w:rsidP="0058515B">
      <w:pPr>
        <w:pStyle w:val="2sltext"/>
        <w:numPr>
          <w:ilvl w:val="0"/>
          <w:numId w:val="0"/>
        </w:numPr>
        <w:ind w:left="425"/>
      </w:pPr>
      <w:r w:rsidRPr="00A815D1">
        <w:t>V rámci tohoto kritéria bude hodnocen</w:t>
      </w:r>
      <w:r w:rsidR="005B0DFD">
        <w:t xml:space="preserve"> závazek účastníka zadávacího řízení na zajištění</w:t>
      </w:r>
      <w:r w:rsidRPr="00A815D1">
        <w:t xml:space="preserve"> </w:t>
      </w:r>
      <w:r w:rsidRPr="0048467D">
        <w:rPr>
          <w:b/>
          <w:bCs/>
        </w:rPr>
        <w:t>maximální</w:t>
      </w:r>
      <w:r w:rsidR="005B0DFD">
        <w:rPr>
          <w:b/>
          <w:bCs/>
        </w:rPr>
        <w:t>ho</w:t>
      </w:r>
      <w:r w:rsidRPr="0048467D">
        <w:rPr>
          <w:b/>
          <w:bCs/>
        </w:rPr>
        <w:t xml:space="preserve"> garantované</w:t>
      </w:r>
      <w:r w:rsidR="005B0DFD">
        <w:rPr>
          <w:b/>
          <w:bCs/>
        </w:rPr>
        <w:t>ho</w:t>
      </w:r>
      <w:r w:rsidRPr="0048467D">
        <w:rPr>
          <w:b/>
          <w:bCs/>
        </w:rPr>
        <w:t xml:space="preserve"> průměrné</w:t>
      </w:r>
      <w:r w:rsidR="005B0DFD">
        <w:rPr>
          <w:b/>
          <w:bCs/>
        </w:rPr>
        <w:t>ho</w:t>
      </w:r>
      <w:r w:rsidRPr="0048467D">
        <w:rPr>
          <w:b/>
          <w:bCs/>
        </w:rPr>
        <w:t xml:space="preserve"> stáří </w:t>
      </w:r>
      <w:r w:rsidR="002E5C68">
        <w:rPr>
          <w:b/>
          <w:bCs/>
        </w:rPr>
        <w:t>vozového parku</w:t>
      </w:r>
      <w:r w:rsidRPr="00A815D1">
        <w:t xml:space="preserve"> </w:t>
      </w:r>
      <w:r w:rsidRPr="00ED3339">
        <w:rPr>
          <w:b/>
          <w:bCs/>
        </w:rPr>
        <w:t>(vyjma záložních vozidel)</w:t>
      </w:r>
      <w:r>
        <w:t xml:space="preserve"> </w:t>
      </w:r>
      <w:r w:rsidRPr="00A815D1">
        <w:t>(aritmetický průměr), které bude účastník zadávacího řízení splňovat v</w:t>
      </w:r>
      <w:r>
        <w:t> </w:t>
      </w:r>
      <w:r w:rsidRPr="00A815D1">
        <w:t>každém okamžiku trvání závazku ze smlouvy na veřejnou zakázku.</w:t>
      </w:r>
    </w:p>
    <w:p w14:paraId="46BA5BF5" w14:textId="062153C1" w:rsidR="005B0DFD" w:rsidRDefault="005B0DFD" w:rsidP="005B0DFD">
      <w:pPr>
        <w:pStyle w:val="2sltext"/>
        <w:numPr>
          <w:ilvl w:val="0"/>
          <w:numId w:val="0"/>
        </w:numPr>
        <w:ind w:left="426"/>
      </w:pPr>
      <w:r>
        <w:t>V případě, že se účastník</w:t>
      </w:r>
      <w:r w:rsidR="001E1C91">
        <w:t xml:space="preserve"> zadávacího řízení</w:t>
      </w:r>
      <w:r>
        <w:t xml:space="preserve"> </w:t>
      </w:r>
      <w:r w:rsidRPr="005B0DFD">
        <w:rPr>
          <w:b/>
          <w:bCs/>
        </w:rPr>
        <w:t>zaváže</w:t>
      </w:r>
      <w:r>
        <w:t xml:space="preserve">, že zajistí </w:t>
      </w:r>
      <w:r w:rsidRPr="00A815D1">
        <w:t xml:space="preserve">dodržování </w:t>
      </w:r>
      <w:r w:rsidRPr="005B0DFD">
        <w:rPr>
          <w:b/>
          <w:bCs/>
        </w:rPr>
        <w:t xml:space="preserve">maximálního garantovaného průměrného stáří </w:t>
      </w:r>
      <w:r w:rsidR="002E5C68">
        <w:rPr>
          <w:b/>
          <w:bCs/>
        </w:rPr>
        <w:t>vozového parku</w:t>
      </w:r>
      <w:r w:rsidRPr="005B0DFD">
        <w:rPr>
          <w:b/>
          <w:bCs/>
        </w:rPr>
        <w:t xml:space="preserve"> (vyjma záložních vozidel)</w:t>
      </w:r>
      <w:r w:rsidRPr="00ED3339">
        <w:rPr>
          <w:b/>
          <w:bCs/>
        </w:rPr>
        <w:t xml:space="preserve"> </w:t>
      </w:r>
      <w:r w:rsidRPr="00A815D1">
        <w:t>v průběhu plnění veřejné zakázky</w:t>
      </w:r>
      <w:r>
        <w:t xml:space="preserve"> </w:t>
      </w:r>
      <w:r>
        <w:rPr>
          <w:b/>
          <w:bCs/>
        </w:rPr>
        <w:t>do 84 měsíců</w:t>
      </w:r>
      <w:r>
        <w:t xml:space="preserve"> obdrží 10</w:t>
      </w:r>
      <w:r w:rsidR="001E1C91">
        <w:t>0</w:t>
      </w:r>
      <w:r>
        <w:t xml:space="preserve"> bodů. V případě, že se účastník</w:t>
      </w:r>
      <w:r w:rsidR="001E1C91">
        <w:t xml:space="preserve"> zadávacího řízení</w:t>
      </w:r>
      <w:r>
        <w:t xml:space="preserve"> </w:t>
      </w:r>
      <w:r w:rsidRPr="005B0DFD">
        <w:rPr>
          <w:b/>
          <w:bCs/>
        </w:rPr>
        <w:lastRenderedPageBreak/>
        <w:t>nezaváže</w:t>
      </w:r>
      <w:r>
        <w:t xml:space="preserve">, že zajistí </w:t>
      </w:r>
      <w:r w:rsidRPr="00A815D1">
        <w:t xml:space="preserve">dodržování </w:t>
      </w:r>
      <w:bookmarkStart w:id="35" w:name="_Hlk132730501"/>
      <w:r w:rsidRPr="005B0DFD">
        <w:rPr>
          <w:b/>
          <w:bCs/>
        </w:rPr>
        <w:t xml:space="preserve">maximálního garantovaného průměrného stáří </w:t>
      </w:r>
      <w:r w:rsidR="002E5C68">
        <w:rPr>
          <w:b/>
          <w:bCs/>
        </w:rPr>
        <w:t>vozového parku</w:t>
      </w:r>
      <w:r w:rsidRPr="005B0DFD">
        <w:rPr>
          <w:b/>
          <w:bCs/>
        </w:rPr>
        <w:t xml:space="preserve"> (vyjma záložních vozidel)</w:t>
      </w:r>
      <w:r w:rsidRPr="00ED3339">
        <w:rPr>
          <w:b/>
          <w:bCs/>
        </w:rPr>
        <w:t xml:space="preserve"> </w:t>
      </w:r>
      <w:r w:rsidRPr="00A815D1">
        <w:t>v průběhu plnění veřejné zakázky</w:t>
      </w:r>
      <w:r>
        <w:t xml:space="preserve"> </w:t>
      </w:r>
      <w:r>
        <w:rPr>
          <w:b/>
          <w:bCs/>
        </w:rPr>
        <w:t>do 84 měsíců</w:t>
      </w:r>
      <w:bookmarkEnd w:id="35"/>
      <w:r>
        <w:t>, obdrží 0 bodů</w:t>
      </w:r>
      <w:r w:rsidR="001E1C91">
        <w:t xml:space="preserve">. Pokud účastník zadávacího řízení nevyplní příslušnou buňku </w:t>
      </w:r>
      <w:r w:rsidR="001E1C91" w:rsidRPr="00A815D1">
        <w:t xml:space="preserve">ve </w:t>
      </w:r>
      <w:r w:rsidR="001E1C91" w:rsidRPr="002E5C68">
        <w:t>Formulář pro zpracování nabídkové ceny a kritéri</w:t>
      </w:r>
      <w:r w:rsidR="00C9016D">
        <w:t>a</w:t>
      </w:r>
      <w:r w:rsidR="001E1C91" w:rsidRPr="002E5C68">
        <w:t xml:space="preserve"> kvality</w:t>
      </w:r>
      <w:r w:rsidR="001E1C91" w:rsidRPr="00A815D1">
        <w:t xml:space="preserve"> (</w:t>
      </w:r>
      <w:r w:rsidR="001E1C91">
        <w:fldChar w:fldCharType="begin"/>
      </w:r>
      <w:r w:rsidR="001E1C91">
        <w:instrText xml:space="preserve"> REF _Ref131061166 \r \h </w:instrText>
      </w:r>
      <w:r w:rsidR="001E1C91">
        <w:fldChar w:fldCharType="separate"/>
      </w:r>
      <w:r w:rsidR="001E1C91">
        <w:t>Příloha č. 5</w:t>
      </w:r>
      <w:r w:rsidR="001E1C91">
        <w:fldChar w:fldCharType="end"/>
      </w:r>
      <w:r w:rsidR="001E1C91" w:rsidRPr="00A815D1">
        <w:t xml:space="preserve"> dokumentace zadávacího řízení)</w:t>
      </w:r>
      <w:r w:rsidR="001E1C91">
        <w:t xml:space="preserve"> </w:t>
      </w:r>
      <w:proofErr w:type="gramStart"/>
      <w:r w:rsidR="001E1C91">
        <w:t>obdrží</w:t>
      </w:r>
      <w:proofErr w:type="gramEnd"/>
      <w:r w:rsidR="001E1C91">
        <w:t xml:space="preserve"> 0 bodů</w:t>
      </w:r>
      <w:r w:rsidR="001E1C91" w:rsidRPr="00A815D1">
        <w:t>.</w:t>
      </w:r>
    </w:p>
    <w:p w14:paraId="1FDB4D72" w14:textId="7EF13927" w:rsidR="005B0DFD" w:rsidRDefault="005B0DFD" w:rsidP="005B0DFD">
      <w:pPr>
        <w:pStyle w:val="2sltext"/>
        <w:numPr>
          <w:ilvl w:val="0"/>
          <w:numId w:val="0"/>
        </w:numPr>
        <w:ind w:left="425"/>
      </w:pPr>
      <w:r>
        <w:t xml:space="preserve">Zda se účastník zavazuje k </w:t>
      </w:r>
      <w:r w:rsidRPr="005B0DFD">
        <w:rPr>
          <w:b/>
          <w:bCs/>
        </w:rPr>
        <w:t xml:space="preserve">maximálnímu garantovanému průměrnému stáří </w:t>
      </w:r>
      <w:r w:rsidR="002E5C68">
        <w:rPr>
          <w:b/>
          <w:bCs/>
        </w:rPr>
        <w:t>vozového parku</w:t>
      </w:r>
      <w:r w:rsidRPr="005B0DFD">
        <w:rPr>
          <w:b/>
          <w:bCs/>
        </w:rPr>
        <w:t xml:space="preserve"> (vyjma záložních vozidel)</w:t>
      </w:r>
      <w:r>
        <w:t xml:space="preserve"> </w:t>
      </w:r>
      <w:r w:rsidRPr="00A815D1">
        <w:t xml:space="preserve">účastník zadávacího řízení uvede ve </w:t>
      </w:r>
      <w:r w:rsidR="002E5C68" w:rsidRPr="002E5C68">
        <w:t>Formulář pro zpracování nabídkové ceny a kritéri</w:t>
      </w:r>
      <w:r w:rsidR="00C9016D">
        <w:t>a</w:t>
      </w:r>
      <w:r w:rsidR="002E5C68" w:rsidRPr="002E5C68">
        <w:t xml:space="preserve"> kvality</w:t>
      </w:r>
      <w:r w:rsidRPr="00A815D1">
        <w:t xml:space="preserve"> (</w:t>
      </w:r>
      <w:r w:rsidR="002E5C68">
        <w:fldChar w:fldCharType="begin"/>
      </w:r>
      <w:r w:rsidR="002E5C68">
        <w:instrText xml:space="preserve"> REF _Ref131061166 \r \h </w:instrText>
      </w:r>
      <w:r w:rsidR="002E5C68">
        <w:fldChar w:fldCharType="separate"/>
      </w:r>
      <w:r w:rsidR="002E5C68">
        <w:t>Příloha č. 5</w:t>
      </w:r>
      <w:r w:rsidR="002E5C68">
        <w:fldChar w:fldCharType="end"/>
      </w:r>
      <w:r w:rsidRPr="00A815D1">
        <w:t xml:space="preserve"> dokumentace zadávacího řízení). </w:t>
      </w:r>
    </w:p>
    <w:p w14:paraId="5A02F0E8" w14:textId="46DF7D76" w:rsidR="0058515B" w:rsidRPr="00A815D1" w:rsidRDefault="0058515B" w:rsidP="0058515B">
      <w:pPr>
        <w:pStyle w:val="2sltext"/>
        <w:numPr>
          <w:ilvl w:val="0"/>
          <w:numId w:val="0"/>
        </w:numPr>
        <w:ind w:left="425"/>
      </w:pPr>
      <w:r w:rsidRPr="00A815D1">
        <w:t xml:space="preserve">Stáří </w:t>
      </w:r>
      <w:r w:rsidR="005B0DFD">
        <w:t xml:space="preserve">každého </w:t>
      </w:r>
      <w:r w:rsidRPr="00A815D1">
        <w:t xml:space="preserve">vozidla bude počítáno v </w:t>
      </w:r>
      <w:del w:id="36" w:author="Autor">
        <w:r w:rsidRPr="00A815D1" w:rsidDel="00175FBF">
          <w:delText xml:space="preserve">celých </w:delText>
        </w:r>
      </w:del>
      <w:r w:rsidRPr="00A815D1">
        <w:t>(dovršených) kalendářních měsících od první registrace vozidla ke dni, ke kterému je kontrola splnění maximálního garantovaného průměrného stáří vozidel prováděna.</w:t>
      </w:r>
    </w:p>
    <w:p w14:paraId="3DE0D769" w14:textId="77777777" w:rsidR="0058515B" w:rsidRPr="00A815D1" w:rsidRDefault="0058515B" w:rsidP="0058515B">
      <w:pPr>
        <w:pStyle w:val="2sltext"/>
        <w:keepNext/>
        <w:numPr>
          <w:ilvl w:val="0"/>
          <w:numId w:val="0"/>
        </w:numPr>
        <w:ind w:left="426" w:hanging="1"/>
        <w:rPr>
          <w:i/>
        </w:rPr>
      </w:pPr>
      <w:r w:rsidRPr="00A815D1">
        <w:rPr>
          <w:i/>
          <w:u w:val="single"/>
        </w:rPr>
        <w:t>Pro odstranění jakýchkoli pochybností uvádí zadavatel příklad</w:t>
      </w:r>
      <w:r w:rsidRPr="00A815D1">
        <w:rPr>
          <w:i/>
        </w:rPr>
        <w:t>:</w:t>
      </w:r>
    </w:p>
    <w:p w14:paraId="75B4BCE5" w14:textId="56E6C20E" w:rsidR="0058515B" w:rsidRPr="00A815D1" w:rsidRDefault="0058515B" w:rsidP="0058515B">
      <w:pPr>
        <w:pStyle w:val="2sltext"/>
        <w:keepNext/>
        <w:numPr>
          <w:ilvl w:val="0"/>
          <w:numId w:val="0"/>
        </w:numPr>
        <w:ind w:firstLine="708"/>
        <w:rPr>
          <w:i/>
        </w:rPr>
      </w:pPr>
      <w:r w:rsidRPr="00A815D1">
        <w:rPr>
          <w:i/>
        </w:rPr>
        <w:t>Datum první registrace vozidla: 02.02.20</w:t>
      </w:r>
      <w:r>
        <w:rPr>
          <w:i/>
        </w:rPr>
        <w:t>22</w:t>
      </w:r>
    </w:p>
    <w:p w14:paraId="31BF90A8" w14:textId="7EB608F9" w:rsidR="0058515B" w:rsidRPr="00A815D1" w:rsidRDefault="0058515B" w:rsidP="0058515B">
      <w:pPr>
        <w:pStyle w:val="2sltext"/>
        <w:keepNext/>
        <w:numPr>
          <w:ilvl w:val="0"/>
          <w:numId w:val="0"/>
        </w:numPr>
        <w:ind w:firstLine="708"/>
        <w:rPr>
          <w:i/>
        </w:rPr>
      </w:pPr>
      <w:r w:rsidRPr="00A815D1">
        <w:rPr>
          <w:i/>
        </w:rPr>
        <w:t>Den provádění kontroly: 01.01.202</w:t>
      </w:r>
      <w:r>
        <w:rPr>
          <w:i/>
        </w:rPr>
        <w:t>3</w:t>
      </w:r>
    </w:p>
    <w:p w14:paraId="1D1D536D" w14:textId="77777777" w:rsidR="0058515B" w:rsidRPr="00A815D1" w:rsidRDefault="0058515B" w:rsidP="0058515B">
      <w:pPr>
        <w:pStyle w:val="2sltext"/>
        <w:numPr>
          <w:ilvl w:val="0"/>
          <w:numId w:val="0"/>
        </w:numPr>
        <w:ind w:firstLine="708"/>
        <w:rPr>
          <w:i/>
        </w:rPr>
      </w:pPr>
      <w:r w:rsidRPr="00A815D1">
        <w:rPr>
          <w:i/>
        </w:rPr>
        <w:t>Stáří vozidla pro účely hodnocení: 10 měsíců</w:t>
      </w:r>
    </w:p>
    <w:p w14:paraId="091640A3" w14:textId="16FCED86" w:rsidR="0058515B" w:rsidRPr="00A815D1" w:rsidRDefault="0058515B" w:rsidP="0058515B">
      <w:pPr>
        <w:pStyle w:val="2sltext"/>
        <w:numPr>
          <w:ilvl w:val="0"/>
          <w:numId w:val="0"/>
        </w:numPr>
        <w:ind w:left="426"/>
      </w:pPr>
      <w:r w:rsidRPr="00A815D1">
        <w:t xml:space="preserve">Pro účely kontroly dodržování </w:t>
      </w:r>
      <w:r w:rsidRPr="002E5C68">
        <w:rPr>
          <w:b/>
          <w:bCs/>
        </w:rPr>
        <w:t xml:space="preserve">maximálního garantovaného průměrného stáří </w:t>
      </w:r>
      <w:r w:rsidR="002E5C68" w:rsidRPr="002E5C68">
        <w:rPr>
          <w:b/>
          <w:bCs/>
        </w:rPr>
        <w:t>vozového parku</w:t>
      </w:r>
      <w:r w:rsidRPr="002E5C68">
        <w:rPr>
          <w:b/>
          <w:bCs/>
        </w:rPr>
        <w:t xml:space="preserve"> </w:t>
      </w:r>
      <w:r w:rsidR="002E5C68">
        <w:rPr>
          <w:b/>
          <w:bCs/>
        </w:rPr>
        <w:t>(</w:t>
      </w:r>
      <w:r w:rsidRPr="002E5C68">
        <w:rPr>
          <w:b/>
          <w:bCs/>
        </w:rPr>
        <w:t>vyjma záložních vozidel</w:t>
      </w:r>
      <w:r w:rsidR="002E5C68">
        <w:rPr>
          <w:b/>
          <w:bCs/>
        </w:rPr>
        <w:t>)</w:t>
      </w:r>
      <w:r w:rsidRPr="00ED3339">
        <w:rPr>
          <w:b/>
          <w:bCs/>
        </w:rPr>
        <w:t xml:space="preserve"> </w:t>
      </w:r>
      <w:r w:rsidRPr="00A815D1">
        <w:t>v průběhu plnění veřejné zakázky bude průměrné stáří vozidel vypočteno jako aritmetický průměr stáří vozidel určených k plnění veřejné zakázky účastníkem zadávacího řízení ke dni provádění kontroly.</w:t>
      </w:r>
    </w:p>
    <w:p w14:paraId="376A3603" w14:textId="1E3121A2" w:rsidR="00374F0D" w:rsidRPr="005D56A7" w:rsidRDefault="00374F0D" w:rsidP="00374F0D">
      <w:pPr>
        <w:pStyle w:val="2sltext"/>
      </w:pPr>
      <w:r w:rsidRPr="005D56A7">
        <w:t xml:space="preserve">Zadavatel stanovil v souladu s </w:t>
      </w:r>
      <w:r w:rsidR="00D60A92" w:rsidRPr="005D56A7">
        <w:t xml:space="preserve">§ 115 odst. 1 písm. b) </w:t>
      </w:r>
      <w:r w:rsidRPr="005D56A7">
        <w:t>zákona</w:t>
      </w:r>
      <w:r w:rsidR="00832119" w:rsidRPr="005D56A7">
        <w:t xml:space="preserve"> metodu vyhodnocení nabídek v </w:t>
      </w:r>
      <w:r w:rsidRPr="005D56A7">
        <w:t>jednotlivých kritériích</w:t>
      </w:r>
      <w:r w:rsidR="00D60A92" w:rsidRPr="005D56A7">
        <w:t xml:space="preserve"> takto</w:t>
      </w:r>
      <w:r w:rsidR="001B0374" w:rsidRPr="005D56A7">
        <w:t>:</w:t>
      </w:r>
    </w:p>
    <w:p w14:paraId="5DE4002B" w14:textId="6BA4DDF7" w:rsidR="002F2BDD" w:rsidRPr="005D56A7" w:rsidRDefault="008A067C" w:rsidP="002F2BDD">
      <w:pPr>
        <w:pStyle w:val="3seznam"/>
      </w:pPr>
      <w:r w:rsidRPr="005D56A7">
        <w:rPr>
          <w:b/>
        </w:rPr>
        <w:t>Nabídková cena</w:t>
      </w:r>
    </w:p>
    <w:p w14:paraId="59244797" w14:textId="77777777" w:rsidR="002F2BDD" w:rsidRPr="005D56A7" w:rsidRDefault="002F2BDD" w:rsidP="002F2BDD">
      <w:pPr>
        <w:pStyle w:val="2nesltext"/>
        <w:keepNext/>
        <w:ind w:left="3540"/>
        <w:rPr>
          <w:bCs/>
        </w:rPr>
      </w:pPr>
      <w:bookmarkStart w:id="37" w:name="_Hlk534195159"/>
      <w:r w:rsidRPr="005D56A7">
        <w:t>nabídka s nejnižší hodnotou</w:t>
      </w:r>
    </w:p>
    <w:p w14:paraId="5FDB43BF" w14:textId="7D6E03EA" w:rsidR="002F2BDD" w:rsidRPr="005D56A7" w:rsidRDefault="002F2BDD" w:rsidP="002F2BDD">
      <w:pPr>
        <w:pStyle w:val="2nesltext"/>
        <w:keepNext/>
        <w:ind w:left="708"/>
        <w:rPr>
          <w:bCs/>
        </w:rPr>
      </w:pPr>
      <w:r w:rsidRPr="005D56A7">
        <w:t>počet bodů kritéria =</w:t>
      </w:r>
      <w:r w:rsidRPr="005D56A7">
        <w:tab/>
      </w:r>
      <w:r w:rsidRPr="005D56A7">
        <w:tab/>
        <w:t xml:space="preserve">--------------------------------------- x </w:t>
      </w:r>
      <w:r w:rsidR="00617FE1">
        <w:t>10</w:t>
      </w:r>
      <w:r w:rsidR="00841827">
        <w:t>0</w:t>
      </w:r>
      <w:r w:rsidR="00536F12" w:rsidRPr="001E1C91">
        <w:t xml:space="preserve"> </w:t>
      </w:r>
      <w:r w:rsidRPr="001E1C91">
        <w:t>(bodů).</w:t>
      </w:r>
    </w:p>
    <w:p w14:paraId="1E750ABD" w14:textId="20696255" w:rsidR="002F2BDD" w:rsidRPr="005D56A7" w:rsidRDefault="002F2BDD" w:rsidP="002F2BDD">
      <w:pPr>
        <w:pStyle w:val="2nesltext"/>
        <w:ind w:left="2832" w:firstLine="708"/>
      </w:pPr>
      <w:r w:rsidRPr="005D56A7">
        <w:t>hodnocená nabídka</w:t>
      </w:r>
    </w:p>
    <w:bookmarkEnd w:id="37"/>
    <w:p w14:paraId="05EE2A6E" w14:textId="1CDE5F62" w:rsidR="002F2BDD" w:rsidRPr="005D56A7" w:rsidRDefault="002F2BDD" w:rsidP="002F2BDD">
      <w:pPr>
        <w:pStyle w:val="2nesltext"/>
      </w:pPr>
    </w:p>
    <w:p w14:paraId="341C91D6" w14:textId="536D2D69" w:rsidR="002F2BDD" w:rsidRPr="005D56A7" w:rsidRDefault="002E5C68" w:rsidP="00826802">
      <w:pPr>
        <w:pStyle w:val="3seznam"/>
        <w:keepNext/>
      </w:pPr>
      <w:r>
        <w:rPr>
          <w:b/>
          <w:bCs/>
        </w:rPr>
        <w:t>M</w:t>
      </w:r>
      <w:r w:rsidRPr="0048467D">
        <w:rPr>
          <w:b/>
          <w:bCs/>
        </w:rPr>
        <w:t>aximální garantované</w:t>
      </w:r>
      <w:r w:rsidRPr="00A815D1">
        <w:rPr>
          <w:b/>
        </w:rPr>
        <w:t xml:space="preserve"> </w:t>
      </w:r>
      <w:r>
        <w:rPr>
          <w:b/>
        </w:rPr>
        <w:t>p</w:t>
      </w:r>
      <w:r w:rsidRPr="00A815D1">
        <w:rPr>
          <w:b/>
        </w:rPr>
        <w:t>růměrné stáří vozového parku</w:t>
      </w:r>
    </w:p>
    <w:p w14:paraId="18A50DAE" w14:textId="13FC256A" w:rsidR="002F2BDD" w:rsidRPr="005D56A7" w:rsidRDefault="002F2BDD" w:rsidP="00A70921">
      <w:pPr>
        <w:pStyle w:val="2nesltext"/>
        <w:keepNext/>
        <w:ind w:left="3540" w:hanging="2832"/>
      </w:pPr>
      <w:r w:rsidRPr="005D56A7">
        <w:t>počet bodů kritéria =</w:t>
      </w:r>
      <w:r w:rsidRPr="005D56A7">
        <w:tab/>
      </w:r>
      <w:r w:rsidR="001E1C91">
        <w:t xml:space="preserve">v případě, že se účastník zadávacího řízení </w:t>
      </w:r>
      <w:r w:rsidR="001E1C91" w:rsidRPr="005B0DFD">
        <w:rPr>
          <w:b/>
          <w:bCs/>
        </w:rPr>
        <w:t>zaváže</w:t>
      </w:r>
      <w:r w:rsidR="001E1C91">
        <w:t xml:space="preserve">, že zajistí </w:t>
      </w:r>
      <w:r w:rsidR="001E1C91" w:rsidRPr="00A815D1">
        <w:t xml:space="preserve">dodržování </w:t>
      </w:r>
      <w:r w:rsidR="001E1C91" w:rsidRPr="005B0DFD">
        <w:rPr>
          <w:b/>
          <w:bCs/>
        </w:rPr>
        <w:t xml:space="preserve">maximálního garantovaného průměrného stáří </w:t>
      </w:r>
      <w:r w:rsidR="001E1C91">
        <w:rPr>
          <w:b/>
          <w:bCs/>
        </w:rPr>
        <w:t>vozového parku</w:t>
      </w:r>
      <w:r w:rsidR="001E1C91" w:rsidRPr="005B0DFD">
        <w:rPr>
          <w:b/>
          <w:bCs/>
        </w:rPr>
        <w:t xml:space="preserve"> (vyjma záložních vozidel)</w:t>
      </w:r>
      <w:r w:rsidR="001E1C91" w:rsidRPr="00ED3339">
        <w:rPr>
          <w:b/>
          <w:bCs/>
        </w:rPr>
        <w:t xml:space="preserve"> </w:t>
      </w:r>
      <w:r w:rsidR="001E1C91" w:rsidRPr="00A815D1">
        <w:t>v průběhu plnění veřejné zakázky</w:t>
      </w:r>
      <w:r w:rsidR="001E1C91">
        <w:t xml:space="preserve"> </w:t>
      </w:r>
      <w:r w:rsidR="001E1C91">
        <w:rPr>
          <w:b/>
          <w:bCs/>
        </w:rPr>
        <w:t>do 84 měsíců</w:t>
      </w:r>
      <w:r w:rsidR="001E1C91">
        <w:t xml:space="preserve"> obdrží 100 bodů. V případě, že se účastník zadávacího řízení </w:t>
      </w:r>
      <w:r w:rsidR="001E1C91" w:rsidRPr="005B0DFD">
        <w:rPr>
          <w:b/>
          <w:bCs/>
        </w:rPr>
        <w:t>nezaváže</w:t>
      </w:r>
      <w:r w:rsidR="001E1C91">
        <w:t xml:space="preserve">, že zajistí </w:t>
      </w:r>
      <w:r w:rsidR="001E1C91" w:rsidRPr="00A815D1">
        <w:t xml:space="preserve">dodržování </w:t>
      </w:r>
      <w:r w:rsidR="001E1C91" w:rsidRPr="005B0DFD">
        <w:rPr>
          <w:b/>
          <w:bCs/>
        </w:rPr>
        <w:t xml:space="preserve">maximálního garantovaného průměrného stáří </w:t>
      </w:r>
      <w:r w:rsidR="001E1C91">
        <w:rPr>
          <w:b/>
          <w:bCs/>
        </w:rPr>
        <w:t>vozového parku</w:t>
      </w:r>
      <w:r w:rsidR="001E1C91" w:rsidRPr="005B0DFD">
        <w:rPr>
          <w:b/>
          <w:bCs/>
        </w:rPr>
        <w:t xml:space="preserve"> (vyjma záložních vozidel)</w:t>
      </w:r>
      <w:r w:rsidR="001E1C91" w:rsidRPr="00ED3339">
        <w:rPr>
          <w:b/>
          <w:bCs/>
        </w:rPr>
        <w:t xml:space="preserve"> </w:t>
      </w:r>
      <w:r w:rsidR="001E1C91" w:rsidRPr="00A815D1">
        <w:t>v průběhu plnění veřejné zakázky</w:t>
      </w:r>
      <w:r w:rsidR="001E1C91">
        <w:t xml:space="preserve"> </w:t>
      </w:r>
      <w:r w:rsidR="001E1C91">
        <w:rPr>
          <w:b/>
          <w:bCs/>
        </w:rPr>
        <w:t>do 84 měsíců</w:t>
      </w:r>
      <w:r w:rsidR="001E1C91">
        <w:t xml:space="preserve">, obdrží 0 bodů. Pokud účastník zadávacího řízení nevyplní příslušnou buňku </w:t>
      </w:r>
      <w:r w:rsidR="001E1C91" w:rsidRPr="00A815D1">
        <w:t xml:space="preserve">ve </w:t>
      </w:r>
      <w:r w:rsidR="001E1C91" w:rsidRPr="002E5C68">
        <w:t>Formulář pro zpracování nabídkové ceny a kritéri</w:t>
      </w:r>
      <w:r w:rsidR="00C9016D">
        <w:t>a</w:t>
      </w:r>
      <w:r w:rsidR="001E1C91" w:rsidRPr="002E5C68">
        <w:t xml:space="preserve"> kvality</w:t>
      </w:r>
      <w:r w:rsidR="001E1C91" w:rsidRPr="00A815D1">
        <w:t xml:space="preserve"> (</w:t>
      </w:r>
      <w:r w:rsidR="001E1C91">
        <w:fldChar w:fldCharType="begin"/>
      </w:r>
      <w:r w:rsidR="001E1C91">
        <w:instrText xml:space="preserve"> REF _Ref131061166 \r \h </w:instrText>
      </w:r>
      <w:r w:rsidR="001E1C91">
        <w:fldChar w:fldCharType="separate"/>
      </w:r>
      <w:r w:rsidR="001E1C91">
        <w:t>Příloha č. 5</w:t>
      </w:r>
      <w:r w:rsidR="001E1C91">
        <w:fldChar w:fldCharType="end"/>
      </w:r>
      <w:r w:rsidR="001E1C91" w:rsidRPr="00A815D1">
        <w:t xml:space="preserve"> dokumentace zadávacího řízení)</w:t>
      </w:r>
      <w:r w:rsidR="001E1C91">
        <w:t xml:space="preserve"> </w:t>
      </w:r>
      <w:proofErr w:type="gramStart"/>
      <w:r w:rsidR="001E1C91">
        <w:t>obdrží</w:t>
      </w:r>
      <w:proofErr w:type="gramEnd"/>
      <w:r w:rsidR="001E1C91">
        <w:t xml:space="preserve"> 0 bodů</w:t>
      </w:r>
      <w:r w:rsidR="001E1C91" w:rsidRPr="00A815D1">
        <w:t>.</w:t>
      </w:r>
    </w:p>
    <w:p w14:paraId="61E3F059" w14:textId="65512E9C" w:rsidR="00BC13F8" w:rsidRDefault="00617FE1" w:rsidP="00A30767">
      <w:pPr>
        <w:pStyle w:val="2sltext"/>
        <w:numPr>
          <w:ilvl w:val="0"/>
          <w:numId w:val="0"/>
        </w:numPr>
      </w:pPr>
      <w:r w:rsidRPr="005D56A7">
        <w:t>Takto vypočtená bodová hodnocení budou stanovena, resp. zaokrouhlena, na 2 desetinná místa</w:t>
      </w:r>
      <w:r>
        <w:t xml:space="preserve"> </w:t>
      </w:r>
      <w:r w:rsidRPr="00C34204">
        <w:t>a</w:t>
      </w:r>
      <w:r>
        <w:t> </w:t>
      </w:r>
      <w:r w:rsidRPr="00C34204">
        <w:t>bud</w:t>
      </w:r>
      <w:r>
        <w:t>ou</w:t>
      </w:r>
      <w:r w:rsidRPr="00C34204">
        <w:t xml:space="preserve"> dále násoben</w:t>
      </w:r>
      <w:r>
        <w:t>a</w:t>
      </w:r>
      <w:r w:rsidRPr="00C34204">
        <w:t xml:space="preserve"> vahou </w:t>
      </w:r>
      <w:r>
        <w:t xml:space="preserve">příslušného </w:t>
      </w:r>
      <w:r w:rsidRPr="00C34204">
        <w:t>kritéria</w:t>
      </w:r>
      <w:r>
        <w:t xml:space="preserve"> hodnocení. Takto zjištěná bodová hodnocení budou následně rovněž </w:t>
      </w:r>
      <w:r w:rsidRPr="00C34204">
        <w:t>stanoven</w:t>
      </w:r>
      <w:r>
        <w:t>a, resp. zaokrouhlena, na 2 desetinná místa</w:t>
      </w:r>
      <w:r w:rsidRPr="00C34204">
        <w:t>.</w:t>
      </w:r>
    </w:p>
    <w:p w14:paraId="2E27098A" w14:textId="77777777" w:rsidR="002E5C68" w:rsidRPr="005D56A7" w:rsidRDefault="002E5C68" w:rsidP="00A30767">
      <w:pPr>
        <w:pStyle w:val="2sltext"/>
        <w:numPr>
          <w:ilvl w:val="0"/>
          <w:numId w:val="0"/>
        </w:numPr>
      </w:pPr>
    </w:p>
    <w:p w14:paraId="03BDA411" w14:textId="683B0FF9" w:rsidR="002F2BDD" w:rsidRPr="005D56A7" w:rsidRDefault="00D60A92" w:rsidP="005C368F">
      <w:pPr>
        <w:pStyle w:val="2sltext"/>
        <w:keepNext/>
      </w:pPr>
      <w:r w:rsidRPr="005D56A7">
        <w:t>Zadavatel stanovil v souladu s § 115 odst. 1 písm. c) zákona váhu nebo jiný matematický vztah mezi kritérii takto</w:t>
      </w:r>
      <w:r w:rsidR="001B0374" w:rsidRPr="005D56A7">
        <w:t>:</w:t>
      </w:r>
    </w:p>
    <w:tbl>
      <w:tblPr>
        <w:tblStyle w:val="Mkatabulky"/>
        <w:tblW w:w="0" w:type="auto"/>
        <w:tblLook w:val="04A0" w:firstRow="1" w:lastRow="0" w:firstColumn="1" w:lastColumn="0" w:noHBand="0" w:noVBand="1"/>
      </w:tblPr>
      <w:tblGrid>
        <w:gridCol w:w="1085"/>
        <w:gridCol w:w="6667"/>
        <w:gridCol w:w="1536"/>
      </w:tblGrid>
      <w:tr w:rsidR="00B70658" w:rsidRPr="005D56A7" w14:paraId="0A2EE948" w14:textId="77777777" w:rsidTr="00536F12">
        <w:tc>
          <w:tcPr>
            <w:tcW w:w="1085" w:type="dxa"/>
            <w:shd w:val="clear" w:color="auto" w:fill="001E44"/>
            <w:vAlign w:val="center"/>
          </w:tcPr>
          <w:p w14:paraId="1335594C" w14:textId="77777777" w:rsidR="00B70658" w:rsidRPr="005D56A7" w:rsidRDefault="00B70658" w:rsidP="00B70658">
            <w:pPr>
              <w:pStyle w:val="2sltext"/>
              <w:numPr>
                <w:ilvl w:val="0"/>
                <w:numId w:val="0"/>
              </w:numPr>
              <w:rPr>
                <w:b/>
              </w:rPr>
            </w:pPr>
            <w:r w:rsidRPr="005D56A7">
              <w:rPr>
                <w:b/>
              </w:rPr>
              <w:t>Kritérium</w:t>
            </w:r>
          </w:p>
        </w:tc>
        <w:tc>
          <w:tcPr>
            <w:tcW w:w="6667" w:type="dxa"/>
            <w:shd w:val="clear" w:color="auto" w:fill="001E44"/>
            <w:vAlign w:val="center"/>
          </w:tcPr>
          <w:p w14:paraId="00AF7648" w14:textId="77777777" w:rsidR="00B70658" w:rsidRPr="005D56A7" w:rsidRDefault="00B70658" w:rsidP="00B70658">
            <w:pPr>
              <w:pStyle w:val="2sltext"/>
              <w:numPr>
                <w:ilvl w:val="0"/>
                <w:numId w:val="0"/>
              </w:numPr>
              <w:rPr>
                <w:b/>
              </w:rPr>
            </w:pPr>
            <w:r w:rsidRPr="005D56A7">
              <w:rPr>
                <w:b/>
              </w:rPr>
              <w:t>Název kritéria</w:t>
            </w:r>
          </w:p>
        </w:tc>
        <w:tc>
          <w:tcPr>
            <w:tcW w:w="1536" w:type="dxa"/>
            <w:shd w:val="clear" w:color="auto" w:fill="001E44"/>
            <w:vAlign w:val="center"/>
          </w:tcPr>
          <w:p w14:paraId="66594813" w14:textId="77777777" w:rsidR="00B70658" w:rsidRPr="005D56A7" w:rsidRDefault="00B70658" w:rsidP="00B70658">
            <w:pPr>
              <w:pStyle w:val="2sltext"/>
              <w:numPr>
                <w:ilvl w:val="0"/>
                <w:numId w:val="0"/>
              </w:numPr>
              <w:jc w:val="center"/>
              <w:rPr>
                <w:b/>
              </w:rPr>
            </w:pPr>
            <w:r w:rsidRPr="005D56A7">
              <w:rPr>
                <w:b/>
              </w:rPr>
              <w:t>Váha kritéria</w:t>
            </w:r>
          </w:p>
        </w:tc>
      </w:tr>
      <w:tr w:rsidR="00B70658" w:rsidRPr="005D56A7" w14:paraId="4FD67A6C" w14:textId="77777777" w:rsidTr="00536F12">
        <w:tc>
          <w:tcPr>
            <w:tcW w:w="1085" w:type="dxa"/>
            <w:shd w:val="clear" w:color="auto" w:fill="D9E2F3"/>
            <w:vAlign w:val="center"/>
          </w:tcPr>
          <w:p w14:paraId="44B82F12" w14:textId="38394197" w:rsidR="00B70658" w:rsidRPr="005D56A7" w:rsidRDefault="00B70658" w:rsidP="00B70658">
            <w:pPr>
              <w:pStyle w:val="2sltext"/>
              <w:numPr>
                <w:ilvl w:val="0"/>
                <w:numId w:val="0"/>
              </w:numPr>
            </w:pPr>
            <w:r w:rsidRPr="005D56A7">
              <w:rPr>
                <w:b/>
              </w:rPr>
              <w:t>K1</w:t>
            </w:r>
          </w:p>
        </w:tc>
        <w:tc>
          <w:tcPr>
            <w:tcW w:w="6667" w:type="dxa"/>
            <w:vAlign w:val="center"/>
          </w:tcPr>
          <w:p w14:paraId="68F29D0E" w14:textId="7F5A1FC3" w:rsidR="00B70658" w:rsidRPr="005D56A7" w:rsidRDefault="00D674C5" w:rsidP="00B70658">
            <w:pPr>
              <w:pStyle w:val="2sltext"/>
              <w:numPr>
                <w:ilvl w:val="0"/>
                <w:numId w:val="0"/>
              </w:numPr>
            </w:pPr>
            <w:r w:rsidRPr="005D56A7">
              <w:rPr>
                <w:b/>
              </w:rPr>
              <w:t>Nabídková cena</w:t>
            </w:r>
          </w:p>
        </w:tc>
        <w:tc>
          <w:tcPr>
            <w:tcW w:w="1536" w:type="dxa"/>
            <w:vAlign w:val="center"/>
          </w:tcPr>
          <w:p w14:paraId="3E8001EB" w14:textId="1000BF59" w:rsidR="00B70658" w:rsidRPr="005D56A7" w:rsidRDefault="00536F12" w:rsidP="00B70658">
            <w:pPr>
              <w:pStyle w:val="2sltext"/>
              <w:numPr>
                <w:ilvl w:val="0"/>
                <w:numId w:val="0"/>
              </w:numPr>
              <w:jc w:val="center"/>
            </w:pPr>
            <w:r w:rsidRPr="005D56A7">
              <w:rPr>
                <w:b/>
              </w:rPr>
              <w:t xml:space="preserve">90 </w:t>
            </w:r>
            <w:r w:rsidR="00B70658" w:rsidRPr="005D56A7">
              <w:rPr>
                <w:b/>
              </w:rPr>
              <w:t>%</w:t>
            </w:r>
          </w:p>
        </w:tc>
      </w:tr>
      <w:tr w:rsidR="00B70658" w:rsidRPr="005D56A7" w14:paraId="4B308DEF" w14:textId="77777777" w:rsidTr="00536F12">
        <w:tc>
          <w:tcPr>
            <w:tcW w:w="1085" w:type="dxa"/>
            <w:shd w:val="clear" w:color="auto" w:fill="D9E2F3"/>
            <w:vAlign w:val="center"/>
          </w:tcPr>
          <w:p w14:paraId="487D2E1B" w14:textId="61D4D9EA" w:rsidR="00B70658" w:rsidRPr="005D56A7" w:rsidRDefault="00B70658" w:rsidP="00B70658">
            <w:pPr>
              <w:pStyle w:val="2sltext"/>
              <w:numPr>
                <w:ilvl w:val="0"/>
                <w:numId w:val="0"/>
              </w:numPr>
              <w:rPr>
                <w:b/>
              </w:rPr>
            </w:pPr>
            <w:r w:rsidRPr="005D56A7">
              <w:rPr>
                <w:b/>
              </w:rPr>
              <w:t>K</w:t>
            </w:r>
            <w:r w:rsidR="000E5BEB" w:rsidRPr="005D56A7">
              <w:rPr>
                <w:b/>
              </w:rPr>
              <w:t>2</w:t>
            </w:r>
          </w:p>
        </w:tc>
        <w:tc>
          <w:tcPr>
            <w:tcW w:w="6667" w:type="dxa"/>
            <w:vAlign w:val="center"/>
          </w:tcPr>
          <w:p w14:paraId="055E8B64" w14:textId="1CB7EDE8" w:rsidR="00B70658" w:rsidRPr="005D56A7" w:rsidRDefault="00A70921" w:rsidP="00B70658">
            <w:pPr>
              <w:pStyle w:val="2sltext"/>
              <w:numPr>
                <w:ilvl w:val="0"/>
                <w:numId w:val="0"/>
              </w:numPr>
              <w:rPr>
                <w:b/>
              </w:rPr>
            </w:pPr>
            <w:r>
              <w:rPr>
                <w:b/>
                <w:bCs/>
              </w:rPr>
              <w:t>M</w:t>
            </w:r>
            <w:r w:rsidRPr="0048467D">
              <w:rPr>
                <w:b/>
                <w:bCs/>
              </w:rPr>
              <w:t>aximální garantované</w:t>
            </w:r>
            <w:r w:rsidRPr="00A815D1">
              <w:rPr>
                <w:b/>
              </w:rPr>
              <w:t xml:space="preserve"> </w:t>
            </w:r>
            <w:r>
              <w:rPr>
                <w:b/>
              </w:rPr>
              <w:t>p</w:t>
            </w:r>
            <w:r w:rsidRPr="00A815D1">
              <w:rPr>
                <w:b/>
              </w:rPr>
              <w:t>růměrné stáří vozového parku</w:t>
            </w:r>
          </w:p>
        </w:tc>
        <w:tc>
          <w:tcPr>
            <w:tcW w:w="1536" w:type="dxa"/>
            <w:vAlign w:val="center"/>
          </w:tcPr>
          <w:p w14:paraId="17163D0B" w14:textId="056081B2" w:rsidR="00B70658" w:rsidRPr="005D56A7" w:rsidRDefault="002E5C68" w:rsidP="00B70658">
            <w:pPr>
              <w:pStyle w:val="2sltext"/>
              <w:numPr>
                <w:ilvl w:val="0"/>
                <w:numId w:val="0"/>
              </w:numPr>
              <w:jc w:val="center"/>
              <w:rPr>
                <w:b/>
              </w:rPr>
            </w:pPr>
            <w:r>
              <w:rPr>
                <w:b/>
              </w:rPr>
              <w:t>10</w:t>
            </w:r>
            <w:r w:rsidR="00B70658" w:rsidRPr="005D56A7">
              <w:rPr>
                <w:b/>
              </w:rPr>
              <w:t xml:space="preserve"> %</w:t>
            </w:r>
          </w:p>
        </w:tc>
      </w:tr>
    </w:tbl>
    <w:p w14:paraId="753BD3FE" w14:textId="77777777" w:rsidR="00977228" w:rsidRPr="005D56A7" w:rsidRDefault="00BB5039" w:rsidP="00D37DA9">
      <w:pPr>
        <w:pStyle w:val="2sltext"/>
        <w:rPr>
          <w:b/>
        </w:rPr>
      </w:pPr>
      <w:r w:rsidRPr="005D56A7">
        <w:t xml:space="preserve">Na základě součtu výsledných </w:t>
      </w:r>
      <w:r w:rsidR="008631F1" w:rsidRPr="005D56A7">
        <w:t xml:space="preserve">bodových </w:t>
      </w:r>
      <w:r w:rsidRPr="005D56A7">
        <w:t xml:space="preserve">hodnot jednotlivých </w:t>
      </w:r>
      <w:r w:rsidR="008631F1" w:rsidRPr="005D56A7">
        <w:t xml:space="preserve">nabídek v rámci </w:t>
      </w:r>
      <w:r w:rsidRPr="005D56A7">
        <w:t>kritérií hodnocení bude stanoveno pořadí ú</w:t>
      </w:r>
      <w:r w:rsidR="00977228" w:rsidRPr="005D56A7">
        <w:t>spěšnosti jednotlivých nabídek.</w:t>
      </w:r>
    </w:p>
    <w:p w14:paraId="1340B994" w14:textId="77777777" w:rsidR="00BB5039" w:rsidRPr="005D56A7" w:rsidRDefault="00BB5039" w:rsidP="00BB5039">
      <w:pPr>
        <w:pStyle w:val="2sltext"/>
        <w:rPr>
          <w:b/>
        </w:rPr>
      </w:pPr>
      <w:r w:rsidRPr="005D56A7">
        <w:rPr>
          <w:b/>
        </w:rPr>
        <w:t>Ekonomicky nejvýhodnější nabídkou je ta, která získá nejvyšší celkový počet bodů za všechna kritéria hodnocení v součtu.</w:t>
      </w:r>
    </w:p>
    <w:p w14:paraId="351C1172" w14:textId="3F3C8E31" w:rsidR="00374F0D" w:rsidRPr="005D56A7" w:rsidRDefault="00D60A92" w:rsidP="00374F0D">
      <w:pPr>
        <w:pStyle w:val="2sltext"/>
      </w:pPr>
      <w:r w:rsidRPr="005D56A7">
        <w:rPr>
          <w:b/>
        </w:rPr>
        <w:t>P</w:t>
      </w:r>
      <w:r w:rsidR="00374F0D" w:rsidRPr="005D56A7">
        <w:rPr>
          <w:b/>
        </w:rPr>
        <w:t>ro hodnocení jsou rozhodné ceny</w:t>
      </w:r>
      <w:r w:rsidR="00374F0D" w:rsidRPr="005D56A7">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5D56A7">
            <w:rPr>
              <w:rStyle w:val="Styl6"/>
            </w:rPr>
            <w:t>bez DPH</w:t>
          </w:r>
        </w:sdtContent>
      </w:sdt>
      <w:r w:rsidR="00374F0D" w:rsidRPr="005D56A7">
        <w:t>.</w:t>
      </w:r>
    </w:p>
    <w:p w14:paraId="478F45BD" w14:textId="77777777" w:rsidR="001F6A0E" w:rsidRPr="005D56A7" w:rsidRDefault="001F6A0E" w:rsidP="001F6A0E">
      <w:pPr>
        <w:pStyle w:val="1nadpis"/>
      </w:pPr>
      <w:bookmarkStart w:id="38" w:name="_Toc331152222"/>
      <w:bookmarkStart w:id="39" w:name="_Toc132786736"/>
      <w:r w:rsidRPr="005D56A7">
        <w:t>Závaznost požadavků zadavatele</w:t>
      </w:r>
      <w:bookmarkEnd w:id="38"/>
      <w:bookmarkEnd w:id="39"/>
      <w:r w:rsidRPr="005D56A7">
        <w:t xml:space="preserve"> </w:t>
      </w:r>
    </w:p>
    <w:p w14:paraId="5E734AAF" w14:textId="77777777" w:rsidR="001F6A0E" w:rsidRPr="005D56A7" w:rsidRDefault="001F6A0E" w:rsidP="001F6A0E">
      <w:pPr>
        <w:pStyle w:val="2sltext"/>
      </w:pPr>
      <w:bookmarkStart w:id="40" w:name="_Toc314828813"/>
      <w:bookmarkStart w:id="41" w:name="_Toc304446824"/>
      <w:r w:rsidRPr="005D56A7">
        <w:t>Informace a údaje uvedené v zadávací dokumentac</w:t>
      </w:r>
      <w:r w:rsidR="00367DA5" w:rsidRPr="005D56A7">
        <w:t>i</w:t>
      </w:r>
      <w:r w:rsidRPr="005D56A7">
        <w:t xml:space="preserve"> vymezují závazné požadavky zadavatele na plnění veřejné zakázky. Tyto požadavky je dodavatel povinen plně a bezvýhradně respektovat při zpracování své nabídky.</w:t>
      </w:r>
      <w:bookmarkEnd w:id="40"/>
      <w:bookmarkEnd w:id="41"/>
    </w:p>
    <w:p w14:paraId="0805126A" w14:textId="77777777" w:rsidR="00E570FE" w:rsidRPr="005D56A7" w:rsidRDefault="00E570FE" w:rsidP="00E570FE">
      <w:pPr>
        <w:pStyle w:val="1nadpis"/>
      </w:pPr>
      <w:bookmarkStart w:id="42" w:name="_Toc132786737"/>
      <w:r w:rsidRPr="005D56A7">
        <w:t>Prohlídka místa plnění</w:t>
      </w:r>
      <w:bookmarkEnd w:id="42"/>
    </w:p>
    <w:p w14:paraId="2B7092CA" w14:textId="77777777" w:rsidR="00E570FE" w:rsidRPr="005D56A7" w:rsidRDefault="00E570FE" w:rsidP="00E570FE">
      <w:pPr>
        <w:pStyle w:val="2sltext"/>
      </w:pPr>
      <w:r w:rsidRPr="005D56A7">
        <w:t>Zadavatel s ohledem na předmět plnění veřejné zakázky prohlídku místa plnění neorganizuje.</w:t>
      </w:r>
    </w:p>
    <w:p w14:paraId="65EA9010" w14:textId="77777777" w:rsidR="001F6A0E" w:rsidRPr="005D56A7" w:rsidRDefault="004E0901" w:rsidP="001F6A0E">
      <w:pPr>
        <w:pStyle w:val="1nadpis"/>
      </w:pPr>
      <w:bookmarkStart w:id="43" w:name="_Toc132786738"/>
      <w:r w:rsidRPr="005D56A7">
        <w:t>Vysvětlení zadávací dokumentace</w:t>
      </w:r>
      <w:bookmarkEnd w:id="43"/>
    </w:p>
    <w:p w14:paraId="72A591D2" w14:textId="32227C4D" w:rsidR="00B91FA8" w:rsidRPr="005D56A7" w:rsidRDefault="00E669BD" w:rsidP="00B91FA8">
      <w:pPr>
        <w:pStyle w:val="2sltext"/>
      </w:pPr>
      <w:bookmarkStart w:id="44" w:name="_Ref458065945"/>
      <w:r w:rsidRPr="005D56A7">
        <w:t xml:space="preserve">Zadavatel může v souladu s § 98 odst. 1 zákona </w:t>
      </w:r>
      <w:r w:rsidRPr="005D56A7">
        <w:rPr>
          <w:b/>
        </w:rPr>
        <w:t>zadávací dokumentaci vysvětlit, pokud takové vysvětlení</w:t>
      </w:r>
      <w:r w:rsidRPr="005D56A7">
        <w:t xml:space="preserve">, případně související dokumenty, </w:t>
      </w:r>
      <w:r w:rsidRPr="005D56A7">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Content>
          <w:r w:rsidR="004B63DF" w:rsidRPr="005D56A7">
            <w:rPr>
              <w:b/>
            </w:rPr>
            <w:t>5 pracovních dnů</w:t>
          </w:r>
        </w:sdtContent>
      </w:sdt>
      <w:r w:rsidRPr="005D56A7">
        <w:rPr>
          <w:b/>
        </w:rPr>
        <w:t> před skončením lhůty pro podání nabídek</w:t>
      </w:r>
      <w:r w:rsidRPr="005D56A7">
        <w:t>.</w:t>
      </w:r>
      <w:bookmarkEnd w:id="44"/>
    </w:p>
    <w:p w14:paraId="54D82797" w14:textId="77777777" w:rsidR="00CA7D82" w:rsidRPr="005D56A7" w:rsidRDefault="00CA7D82" w:rsidP="001F6A0E">
      <w:pPr>
        <w:pStyle w:val="2sltext"/>
      </w:pPr>
      <w:r w:rsidRPr="005D56A7">
        <w:t xml:space="preserve">Dodavatelé mohou </w:t>
      </w:r>
      <w:r w:rsidR="000375E5" w:rsidRPr="005D56A7">
        <w:rPr>
          <w:b/>
        </w:rPr>
        <w:t>písemně požadovat</w:t>
      </w:r>
      <w:r w:rsidR="000375E5" w:rsidRPr="005D56A7">
        <w:t xml:space="preserve"> </w:t>
      </w:r>
      <w:r w:rsidRPr="005D56A7">
        <w:t xml:space="preserve">v souladu s § 98 odst. 3 zákona </w:t>
      </w:r>
      <w:r w:rsidRPr="005D56A7">
        <w:rPr>
          <w:b/>
        </w:rPr>
        <w:t>vysvětlení zadávací dokumentace</w:t>
      </w:r>
      <w:r w:rsidR="001F6A0E" w:rsidRPr="005D56A7">
        <w:t xml:space="preserve">. </w:t>
      </w:r>
    </w:p>
    <w:p w14:paraId="0373A0E7" w14:textId="32495D2A" w:rsidR="00B91FA8" w:rsidRPr="005D56A7" w:rsidRDefault="00CA7D82" w:rsidP="001F6A0E">
      <w:pPr>
        <w:pStyle w:val="2sltext"/>
      </w:pPr>
      <w:r w:rsidRPr="005D56A7">
        <w:rPr>
          <w:b/>
        </w:rPr>
        <w:t>Žádost o vysvětlení zadávací dokumentace</w:t>
      </w:r>
      <w:r w:rsidR="001F6A0E" w:rsidRPr="005D56A7">
        <w:t xml:space="preserve"> </w:t>
      </w:r>
      <w:r w:rsidR="00DF4488" w:rsidRPr="005D56A7">
        <w:t>musí</w:t>
      </w:r>
      <w:r w:rsidR="001F6A0E" w:rsidRPr="005D56A7">
        <w:t xml:space="preserve"> dodavatelé </w:t>
      </w:r>
      <w:r w:rsidR="001F6A0E" w:rsidRPr="005D56A7">
        <w:rPr>
          <w:b/>
        </w:rPr>
        <w:t>zasílat v</w:t>
      </w:r>
      <w:r w:rsidR="001F6A0E" w:rsidRPr="005D56A7">
        <w:t xml:space="preserve"> </w:t>
      </w:r>
      <w:r w:rsidR="001F6A0E" w:rsidRPr="005D56A7">
        <w:rPr>
          <w:b/>
        </w:rPr>
        <w:t xml:space="preserve">písemné formě </w:t>
      </w:r>
      <w:r w:rsidR="000375E5" w:rsidRPr="005D56A7">
        <w:rPr>
          <w:b/>
        </w:rPr>
        <w:t>v elektronické podobě</w:t>
      </w:r>
      <w:r w:rsidR="000375E5" w:rsidRPr="005D56A7">
        <w:t xml:space="preserve"> </w:t>
      </w:r>
      <w:r w:rsidR="001F6A0E" w:rsidRPr="005D56A7">
        <w:t xml:space="preserve">k rukám </w:t>
      </w:r>
      <w:r w:rsidR="00F648D4" w:rsidRPr="005D56A7">
        <w:t>zástupce zadavatele</w:t>
      </w:r>
      <w:r w:rsidR="001F6A0E" w:rsidRPr="005D56A7">
        <w:t xml:space="preserve"> uvedené</w:t>
      </w:r>
      <w:r w:rsidR="00887B4D" w:rsidRPr="005D56A7">
        <w:t>ho</w:t>
      </w:r>
      <w:r w:rsidR="001F6A0E" w:rsidRPr="005D56A7">
        <w:t xml:space="preserve"> v </w:t>
      </w:r>
      <w:r w:rsidR="00570C54" w:rsidRPr="005D56A7">
        <w:t>čl</w:t>
      </w:r>
      <w:r w:rsidR="001F6A0E" w:rsidRPr="005D56A7">
        <w:t xml:space="preserve">. </w:t>
      </w:r>
      <w:r w:rsidR="00533217" w:rsidRPr="005D56A7">
        <w:fldChar w:fldCharType="begin"/>
      </w:r>
      <w:r w:rsidR="002A3347" w:rsidRPr="005D56A7">
        <w:instrText xml:space="preserve"> REF _Ref458064726 \r \h </w:instrText>
      </w:r>
      <w:r w:rsidR="009C2C62" w:rsidRPr="005D56A7">
        <w:instrText xml:space="preserve"> \* MERGEFORMAT </w:instrText>
      </w:r>
      <w:r w:rsidR="00533217" w:rsidRPr="005D56A7">
        <w:fldChar w:fldCharType="separate"/>
      </w:r>
      <w:r w:rsidR="00E06D8E" w:rsidRPr="005D56A7">
        <w:t>1</w:t>
      </w:r>
      <w:r w:rsidR="00533217" w:rsidRPr="005D56A7">
        <w:fldChar w:fldCharType="end"/>
      </w:r>
      <w:r w:rsidR="002A3347" w:rsidRPr="005D56A7">
        <w:t xml:space="preserve"> </w:t>
      </w:r>
      <w:r w:rsidR="00E871A7" w:rsidRPr="005D56A7">
        <w:t>dokumentace zadávacího řízení</w:t>
      </w:r>
      <w:r w:rsidR="009A2624" w:rsidRPr="005D56A7">
        <w:t>, tj.</w:t>
      </w:r>
      <w:r w:rsidRPr="005D56A7">
        <w:t xml:space="preserve"> </w:t>
      </w:r>
      <w:r w:rsidR="006163A7" w:rsidRPr="005D56A7">
        <w:t xml:space="preserve">e-mailem nebo datovou zprávou na kontaktní údaje uvedené v odst. </w:t>
      </w:r>
      <w:r w:rsidR="00533217" w:rsidRPr="005D56A7">
        <w:fldChar w:fldCharType="begin"/>
      </w:r>
      <w:r w:rsidR="006163A7" w:rsidRPr="005D56A7">
        <w:instrText xml:space="preserve"> REF _Ref464543698 \r \h </w:instrText>
      </w:r>
      <w:r w:rsidR="005B7565" w:rsidRPr="005D56A7">
        <w:instrText xml:space="preserve"> \* MERGEFORMAT </w:instrText>
      </w:r>
      <w:r w:rsidR="00533217" w:rsidRPr="005D56A7">
        <w:fldChar w:fldCharType="separate"/>
      </w:r>
      <w:r w:rsidR="00E06D8E" w:rsidRPr="005D56A7">
        <w:t>1.1</w:t>
      </w:r>
      <w:r w:rsidR="00533217" w:rsidRPr="005D56A7">
        <w:fldChar w:fldCharType="end"/>
      </w:r>
      <w:r w:rsidR="006163A7" w:rsidRPr="005D56A7">
        <w:t xml:space="preserve"> dokumentace zadávacího řízení</w:t>
      </w:r>
      <w:r w:rsidR="00837FBA" w:rsidRPr="005D56A7">
        <w:t>, nebo prostřednictvím elektronického nástroje</w:t>
      </w:r>
      <w:r w:rsidR="006163A7" w:rsidRPr="005D56A7">
        <w:t>.</w:t>
      </w:r>
    </w:p>
    <w:p w14:paraId="05F0779E" w14:textId="77777777" w:rsidR="00B91FA8" w:rsidRPr="005D56A7" w:rsidRDefault="00B91FA8" w:rsidP="001F6A0E">
      <w:pPr>
        <w:pStyle w:val="2sltext"/>
      </w:pPr>
      <w:r w:rsidRPr="005D56A7">
        <w:t>V žádosti o vysvětlení zadávací dokumentace musí být uvedeny identifikační a kontaktní údaje dodavatele a informace o tom, ke které veřejné zakázce se žádost vztahuje.</w:t>
      </w:r>
    </w:p>
    <w:p w14:paraId="752996A0" w14:textId="77777777" w:rsidR="00824B44" w:rsidRPr="005D56A7" w:rsidRDefault="00824B44" w:rsidP="00824B44">
      <w:pPr>
        <w:pStyle w:val="2sltext"/>
      </w:pPr>
      <w:r w:rsidRPr="005D56A7">
        <w:lastRenderedPageBreak/>
        <w:t>Pokud o vysvětlení zadávací dokumentace písemně požádá dodavatel, zadavatel vysvětlení uveřejní, odešle nebo předá včetně přesného znění žádosti bez identifikace tohoto dodavatele.</w:t>
      </w:r>
    </w:p>
    <w:p w14:paraId="57847B19" w14:textId="05B19F74" w:rsidR="00B91FA8" w:rsidRPr="005D56A7" w:rsidRDefault="00B91FA8" w:rsidP="00B91FA8">
      <w:pPr>
        <w:pStyle w:val="2sltext"/>
      </w:pPr>
      <w:r w:rsidRPr="005D56A7">
        <w:rPr>
          <w:b/>
        </w:rPr>
        <w:t xml:space="preserve">Zadavatel není povinen vysvětlení poskytnout, pokud není žádost o vysvětlení doručena včas, a to alespoň 3 pracovní dny před uplynutím lhůty podle odst. </w:t>
      </w:r>
      <w:r w:rsidR="00533217" w:rsidRPr="005D56A7">
        <w:fldChar w:fldCharType="begin"/>
      </w:r>
      <w:r w:rsidR="00782C01" w:rsidRPr="005D56A7">
        <w:instrText xml:space="preserve"> REF _Ref458065945 \r \h  \* MERGEFORMAT </w:instrText>
      </w:r>
      <w:r w:rsidR="00533217" w:rsidRPr="005D56A7">
        <w:fldChar w:fldCharType="separate"/>
      </w:r>
      <w:r w:rsidR="00E06D8E" w:rsidRPr="005D56A7">
        <w:rPr>
          <w:b/>
        </w:rPr>
        <w:t>11.1</w:t>
      </w:r>
      <w:r w:rsidR="00533217" w:rsidRPr="005D56A7">
        <w:fldChar w:fldCharType="end"/>
      </w:r>
      <w:r w:rsidRPr="005D56A7">
        <w:rPr>
          <w:b/>
        </w:rPr>
        <w:t xml:space="preserve"> dokumentace zadávacího řízení</w:t>
      </w:r>
      <w:r w:rsidRPr="005D56A7">
        <w:t>.</w:t>
      </w:r>
    </w:p>
    <w:p w14:paraId="10735B68" w14:textId="295C27D0" w:rsidR="00FB1BE3" w:rsidRPr="005D56A7" w:rsidRDefault="00B91FA8" w:rsidP="00B91FA8">
      <w:pPr>
        <w:pStyle w:val="2sltext"/>
      </w:pPr>
      <w:r w:rsidRPr="005D56A7">
        <w:t>Pokud zadavatel na žádost o vysvětlení, která není doručena včas, vysvětlení poskytne, nemusí dodržet lhůt</w:t>
      </w:r>
      <w:r w:rsidR="00203264" w:rsidRPr="005D56A7">
        <w:t>u</w:t>
      </w:r>
      <w:r w:rsidRPr="005D56A7">
        <w:t xml:space="preserve"> podle odst. </w:t>
      </w:r>
      <w:r w:rsidR="00533217" w:rsidRPr="005D56A7">
        <w:fldChar w:fldCharType="begin"/>
      </w:r>
      <w:r w:rsidR="00782C01" w:rsidRPr="005D56A7">
        <w:instrText xml:space="preserve"> REF _Ref458065945 \r \h  \* MERGEFORMAT </w:instrText>
      </w:r>
      <w:r w:rsidR="00533217" w:rsidRPr="005D56A7">
        <w:fldChar w:fldCharType="separate"/>
      </w:r>
      <w:r w:rsidR="00E06D8E" w:rsidRPr="005D56A7">
        <w:t>11.1</w:t>
      </w:r>
      <w:r w:rsidR="00533217" w:rsidRPr="005D56A7">
        <w:fldChar w:fldCharType="end"/>
      </w:r>
      <w:r w:rsidRPr="005D56A7">
        <w:t xml:space="preserve"> dokumentace zadávacího řízení.</w:t>
      </w:r>
    </w:p>
    <w:p w14:paraId="348658C8" w14:textId="77777777" w:rsidR="009E24E8" w:rsidRPr="005D56A7" w:rsidRDefault="009E24E8" w:rsidP="00FB1BE3">
      <w:pPr>
        <w:pStyle w:val="2sltext"/>
      </w:pPr>
      <w:r w:rsidRPr="005D56A7">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1A09DE9D" w:rsidR="00B91FA8" w:rsidRPr="005D56A7" w:rsidRDefault="00FB1BE3" w:rsidP="00FB1BE3">
      <w:pPr>
        <w:pStyle w:val="2sltext"/>
      </w:pPr>
      <w:r w:rsidRPr="005D56A7">
        <w:t xml:space="preserve">Pokud se vysvětlení zadávací dokumentace týká částí zadávací dokumentace, které se neuveřejňují podle § 96 odst. 2 zákona, odešle je nebo předá zadavatel všem dodavatelům, kteří podali žádost o příslušné části zadávací dokumentace. Odst. </w:t>
      </w:r>
      <w:r w:rsidR="00533217" w:rsidRPr="005D56A7">
        <w:fldChar w:fldCharType="begin"/>
      </w:r>
      <w:r w:rsidR="00782C01" w:rsidRPr="005D56A7">
        <w:instrText xml:space="preserve"> REF _Ref458065945 \r \h  \* MERGEFORMAT </w:instrText>
      </w:r>
      <w:r w:rsidR="00533217" w:rsidRPr="005D56A7">
        <w:fldChar w:fldCharType="separate"/>
      </w:r>
      <w:r w:rsidR="00E06D8E" w:rsidRPr="005D56A7">
        <w:t>11.1</w:t>
      </w:r>
      <w:r w:rsidR="00533217" w:rsidRPr="005D56A7">
        <w:fldChar w:fldCharType="end"/>
      </w:r>
      <w:r w:rsidRPr="005D56A7">
        <w:t xml:space="preserve"> dokumentace zadávacího řízení se v takovém případě nepoužije.</w:t>
      </w:r>
    </w:p>
    <w:p w14:paraId="69A377ED" w14:textId="77777777" w:rsidR="006B5467" w:rsidRPr="005D56A7" w:rsidRDefault="006B5467" w:rsidP="006B5467">
      <w:pPr>
        <w:pStyle w:val="1nadpis"/>
      </w:pPr>
      <w:bookmarkStart w:id="45" w:name="_Toc132786739"/>
      <w:r w:rsidRPr="005D56A7">
        <w:t>Změna nebo doplnění zadávací dokumentace</w:t>
      </w:r>
      <w:bookmarkEnd w:id="45"/>
    </w:p>
    <w:p w14:paraId="3F3CB64F" w14:textId="77777777" w:rsidR="006B5467" w:rsidRPr="005D56A7" w:rsidRDefault="006B5467" w:rsidP="006B5467">
      <w:pPr>
        <w:pStyle w:val="2sltext"/>
      </w:pPr>
      <w:r w:rsidRPr="005D56A7">
        <w:t xml:space="preserve">Zadavatel může před uplynutím lhůty </w:t>
      </w:r>
      <w:r w:rsidR="006163A7" w:rsidRPr="005D56A7">
        <w:t xml:space="preserve">pro podání </w:t>
      </w:r>
      <w:r w:rsidRPr="005D56A7">
        <w:t>nabídek změnit nebo doplnit zadávací podmínky obsažené v zadávací dokumentaci.</w:t>
      </w:r>
    </w:p>
    <w:p w14:paraId="172ACE2B" w14:textId="77777777" w:rsidR="006B5467" w:rsidRPr="005D56A7" w:rsidRDefault="006B5467" w:rsidP="006B5467">
      <w:pPr>
        <w:pStyle w:val="2sltext"/>
      </w:pPr>
      <w:r w:rsidRPr="005D56A7">
        <w:t>Změnu nebo doplnění zadávacích podmínek obsažených v zadávací dokumentaci zadavatel uveřejnění nebo oznámí dodavatelům stejným způsobem jako zadávací podmínku, která byla změněna nebo doplněna.</w:t>
      </w:r>
    </w:p>
    <w:p w14:paraId="6033F673" w14:textId="77777777" w:rsidR="006B5467" w:rsidRPr="005D56A7" w:rsidRDefault="006B5467" w:rsidP="006B5467">
      <w:pPr>
        <w:pStyle w:val="2sltext"/>
      </w:pPr>
      <w:r w:rsidRPr="005D56A7">
        <w:t xml:space="preserve">Pokud to povaha doplnění nebo změny zadávací dokumentace vyžaduje, zadavatel současně přiměřeně prodlouží lhůtu pro podání nabídek. </w:t>
      </w:r>
    </w:p>
    <w:p w14:paraId="448287C6" w14:textId="77777777" w:rsidR="006B5467" w:rsidRPr="00FC65DF" w:rsidRDefault="006B5467" w:rsidP="006B5467">
      <w:pPr>
        <w:pStyle w:val="2sltext"/>
      </w:pPr>
      <w:r w:rsidRPr="005D56A7">
        <w:t xml:space="preserve">V </w:t>
      </w:r>
      <w:r w:rsidRPr="00FC65DF">
        <w:t>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FC65DF" w:rsidRDefault="001F6A0E" w:rsidP="001F6A0E">
      <w:pPr>
        <w:pStyle w:val="1nadpis"/>
      </w:pPr>
      <w:bookmarkStart w:id="46" w:name="_Toc331152224"/>
      <w:bookmarkStart w:id="47" w:name="_Ref464633299"/>
      <w:bookmarkStart w:id="48" w:name="_Ref465000605"/>
      <w:bookmarkStart w:id="49" w:name="_Toc132786740"/>
      <w:r w:rsidRPr="00FC65DF">
        <w:t>Lhůta pro podání nabídek</w:t>
      </w:r>
      <w:bookmarkEnd w:id="46"/>
      <w:bookmarkEnd w:id="47"/>
      <w:bookmarkEnd w:id="48"/>
      <w:bookmarkEnd w:id="49"/>
    </w:p>
    <w:p w14:paraId="287C3E85" w14:textId="7388B1C6" w:rsidR="004954D5" w:rsidRPr="00A70921" w:rsidRDefault="004954D5" w:rsidP="004954D5">
      <w:pPr>
        <w:pStyle w:val="2sltext"/>
        <w:tabs>
          <w:tab w:val="left" w:pos="709"/>
        </w:tabs>
        <w:ind w:left="4253" w:hanging="4253"/>
      </w:pPr>
      <w:bookmarkStart w:id="50" w:name="_Ref409601007"/>
      <w:r w:rsidRPr="00A70921">
        <w:rPr>
          <w:b/>
        </w:rPr>
        <w:t>Lhůta pro podání nabídek:</w:t>
      </w:r>
      <w:r w:rsidRPr="00A70921">
        <w:tab/>
      </w:r>
      <w:bookmarkEnd w:id="50"/>
      <w:r w:rsidR="00E669BD" w:rsidRPr="00A70921">
        <w:rPr>
          <w:rFonts w:asciiTheme="minorHAnsi" w:hAnsiTheme="minorHAnsi"/>
          <w:b/>
        </w:rPr>
        <w:t>lhůta pro podání nabídek je uvedena v oznámení o</w:t>
      </w:r>
      <w:r w:rsidR="00826802" w:rsidRPr="00A70921">
        <w:rPr>
          <w:rFonts w:asciiTheme="minorHAnsi" w:hAnsiTheme="minorHAnsi"/>
          <w:b/>
        </w:rPr>
        <w:t> </w:t>
      </w:r>
      <w:r w:rsidR="00E669BD" w:rsidRPr="00A70921">
        <w:rPr>
          <w:rFonts w:asciiTheme="minorHAnsi" w:hAnsiTheme="minorHAnsi"/>
          <w:b/>
        </w:rPr>
        <w:t xml:space="preserve">zahájení zadávacího řízení, které bylo uveřejněno ve Věstníku veřejných zakázek pod evidenčním číslem zakázky: </w:t>
      </w:r>
      <w:r w:rsidR="007B4C1A" w:rsidRPr="007B4C1A">
        <w:rPr>
          <w:rFonts w:asciiTheme="minorHAnsi" w:hAnsiTheme="minorHAnsi"/>
          <w:b/>
        </w:rPr>
        <w:t>Z2023-017156</w:t>
      </w:r>
      <w:r w:rsidR="007B4C1A">
        <w:rPr>
          <w:rFonts w:asciiTheme="minorHAnsi" w:hAnsiTheme="minorHAnsi"/>
          <w:b/>
        </w:rPr>
        <w:t>.</w:t>
      </w:r>
    </w:p>
    <w:p w14:paraId="032E4269" w14:textId="77777777" w:rsidR="001F6A0E" w:rsidRPr="005D56A7" w:rsidRDefault="001F6A0E" w:rsidP="001F6A0E">
      <w:pPr>
        <w:pStyle w:val="2sltext"/>
      </w:pPr>
      <w:r w:rsidRPr="005D56A7">
        <w:t xml:space="preserve">Nabídka musí být podána nejpozději do konce lhůty pro podání nabídek stanovené výše. Za včasné doručení nabídky nese odpovědnost </w:t>
      </w:r>
      <w:r w:rsidR="000F4B52" w:rsidRPr="005D56A7">
        <w:t>účastník</w:t>
      </w:r>
      <w:r w:rsidR="00DD2C22" w:rsidRPr="005D56A7">
        <w:t xml:space="preserve"> zadávacího řízení</w:t>
      </w:r>
      <w:r w:rsidRPr="005D56A7">
        <w:t>.</w:t>
      </w:r>
    </w:p>
    <w:p w14:paraId="20B674B6" w14:textId="77777777" w:rsidR="002C4BA5" w:rsidRPr="005D56A7" w:rsidRDefault="002C4BA5" w:rsidP="002C4BA5">
      <w:pPr>
        <w:pStyle w:val="1nadpis"/>
      </w:pPr>
      <w:bookmarkStart w:id="51" w:name="_Toc331152228"/>
      <w:bookmarkStart w:id="52" w:name="_Toc132786741"/>
      <w:r w:rsidRPr="005D56A7">
        <w:t xml:space="preserve">Otevírání </w:t>
      </w:r>
      <w:bookmarkEnd w:id="51"/>
      <w:r w:rsidRPr="005D56A7">
        <w:t>nabídek</w:t>
      </w:r>
      <w:bookmarkEnd w:id="52"/>
    </w:p>
    <w:p w14:paraId="3D415307" w14:textId="77777777" w:rsidR="00310F28" w:rsidRPr="005D56A7" w:rsidRDefault="00310F28" w:rsidP="00310F28">
      <w:pPr>
        <w:pStyle w:val="2sltext"/>
      </w:pPr>
      <w:r w:rsidRPr="005D56A7">
        <w:t>Zadavatel otevře nabídky po uplynutí lhůty pro podání nabídek.</w:t>
      </w:r>
    </w:p>
    <w:p w14:paraId="0E1B1388" w14:textId="77777777" w:rsidR="00310F28" w:rsidRPr="005D56A7" w:rsidRDefault="00310F28" w:rsidP="00310F28">
      <w:pPr>
        <w:pStyle w:val="2sltext"/>
      </w:pPr>
      <w:r w:rsidRPr="005D56A7">
        <w:lastRenderedPageBreak/>
        <w:t>Otevírání nabídek se bude s ohledem na skutečnost, že zadavatel umožňuje podání nabídek pouze elektronicky, konat bez přítomnosti účastníků zadávacího řízení.</w:t>
      </w:r>
    </w:p>
    <w:p w14:paraId="3FC8EFAB" w14:textId="77777777" w:rsidR="00310F28" w:rsidRPr="005D56A7" w:rsidRDefault="00310F28" w:rsidP="00310F28">
      <w:pPr>
        <w:pStyle w:val="2sltext"/>
      </w:pPr>
      <w:r w:rsidRPr="005D56A7">
        <w:t>Otevřením nabídky v elektronické podobě se rozumí zpřístupnění jejího obsahu zadavateli.</w:t>
      </w:r>
    </w:p>
    <w:p w14:paraId="1A9F53DB" w14:textId="77777777" w:rsidR="008E019C" w:rsidRPr="005D56A7" w:rsidRDefault="008E019C" w:rsidP="004B1110">
      <w:pPr>
        <w:pStyle w:val="1nadpis"/>
        <w:pBdr>
          <w:top w:val="single" w:sz="4" w:space="2" w:color="auto"/>
        </w:pBdr>
      </w:pPr>
      <w:bookmarkStart w:id="53" w:name="_Toc132786742"/>
      <w:bookmarkStart w:id="54" w:name="_Toc331152225"/>
      <w:bookmarkStart w:id="55" w:name="_Ref409601104"/>
      <w:bookmarkStart w:id="56" w:name="_Ref437611882"/>
      <w:bookmarkStart w:id="57" w:name="_Ref437612422"/>
      <w:bookmarkStart w:id="58" w:name="_Ref437612498"/>
      <w:bookmarkStart w:id="59" w:name="_Ref437612704"/>
      <w:bookmarkStart w:id="60" w:name="_Ref213601575"/>
      <w:r w:rsidRPr="005D56A7">
        <w:t>Zadávací lhůta</w:t>
      </w:r>
      <w:bookmarkEnd w:id="53"/>
    </w:p>
    <w:p w14:paraId="0DF40901" w14:textId="77777777" w:rsidR="00CC7A20" w:rsidRPr="00CC7A20" w:rsidRDefault="00CC7A20" w:rsidP="00CC7A20">
      <w:pPr>
        <w:pStyle w:val="2sltext"/>
      </w:pPr>
      <w:r w:rsidRPr="00CC7A20">
        <w:t xml:space="preserve">Zadavatel v souladu s § 40 zákona stanovuje zadávací lhůtu (lhůta, po kterou účastníci zadávacího řízení nesmí ze zadávacího řízení odstoupit) v délce </w:t>
      </w:r>
      <w:r w:rsidRPr="00CC7A20">
        <w:rPr>
          <w:b/>
          <w:bCs/>
        </w:rPr>
        <w:t>270 dnů</w:t>
      </w:r>
      <w:r w:rsidRPr="00CC7A20">
        <w:t xml:space="preserve">. </w:t>
      </w:r>
    </w:p>
    <w:p w14:paraId="37955208" w14:textId="6B9EFB0D" w:rsidR="008E019C" w:rsidRPr="00CC7A20" w:rsidRDefault="008E019C" w:rsidP="008E019C">
      <w:pPr>
        <w:pStyle w:val="2sltext"/>
      </w:pPr>
      <w:r w:rsidRPr="00CC7A20">
        <w:t>Počátkem zadávací lhůty je konec lhůty pro podání nabídek. Zadávací lhůta neběží po dobu, ve</w:t>
      </w:r>
      <w:r w:rsidR="004D660C">
        <w:t> </w:t>
      </w:r>
      <w:r w:rsidRPr="00CC7A20">
        <w:t>které zadavatel nesmí uzavřít smlouvu podle § 246</w:t>
      </w:r>
      <w:r w:rsidR="00907B01" w:rsidRPr="00CC7A20">
        <w:t xml:space="preserve"> zákona</w:t>
      </w:r>
      <w:r w:rsidRPr="00CC7A20">
        <w:t>.</w:t>
      </w:r>
    </w:p>
    <w:p w14:paraId="7678CAC1" w14:textId="77777777" w:rsidR="0080380B" w:rsidRPr="00CC7A20" w:rsidRDefault="0080380B" w:rsidP="0080380B">
      <w:pPr>
        <w:pStyle w:val="1nadpis"/>
      </w:pPr>
      <w:bookmarkStart w:id="61" w:name="_Ref464632793"/>
      <w:bookmarkStart w:id="62" w:name="_Toc132786743"/>
      <w:r w:rsidRPr="00CC7A20">
        <w:t>Jistota</w:t>
      </w:r>
      <w:bookmarkEnd w:id="61"/>
      <w:bookmarkEnd w:id="62"/>
    </w:p>
    <w:p w14:paraId="4EC8B25F" w14:textId="05C3E1A8" w:rsidR="00110931" w:rsidRPr="007E3D21" w:rsidRDefault="00110931" w:rsidP="00110931">
      <w:pPr>
        <w:pStyle w:val="2sltext"/>
      </w:pPr>
      <w:r w:rsidRPr="007E3D21">
        <w:t xml:space="preserve">Zadavatel v souladu s § 41 zákona požaduje poskytnutí jistoty ve výši </w:t>
      </w:r>
      <w:proofErr w:type="gramStart"/>
      <w:r w:rsidR="004F4845">
        <w:rPr>
          <w:b/>
          <w:bCs/>
        </w:rPr>
        <w:t>5</w:t>
      </w:r>
      <w:r w:rsidR="00E218AF" w:rsidRPr="007E3D21">
        <w:rPr>
          <w:b/>
          <w:bCs/>
        </w:rPr>
        <w:t>.</w:t>
      </w:r>
      <w:r w:rsidR="004F4845">
        <w:rPr>
          <w:b/>
          <w:bCs/>
        </w:rPr>
        <w:t>000</w:t>
      </w:r>
      <w:r w:rsidR="00BF19E9" w:rsidRPr="007E3D21">
        <w:rPr>
          <w:b/>
          <w:bCs/>
        </w:rPr>
        <w:t>.</w:t>
      </w:r>
      <w:r w:rsidR="004F4845">
        <w:rPr>
          <w:b/>
          <w:bCs/>
        </w:rPr>
        <w:t>000</w:t>
      </w:r>
      <w:r w:rsidRPr="007E3D21">
        <w:rPr>
          <w:b/>
        </w:rPr>
        <w:t>,</w:t>
      </w:r>
      <w:r w:rsidRPr="007E3D21">
        <w:rPr>
          <w:b/>
        </w:rPr>
        <w:noBreakHyphen/>
      </w:r>
      <w:proofErr w:type="gramEnd"/>
      <w:r w:rsidRPr="007E3D21">
        <w:rPr>
          <w:b/>
        </w:rPr>
        <w:t> Kč</w:t>
      </w:r>
      <w:r w:rsidRPr="007E3D21">
        <w:t>.</w:t>
      </w:r>
    </w:p>
    <w:p w14:paraId="2C98802C" w14:textId="46B4A599" w:rsidR="00B207F0" w:rsidRPr="001E091A" w:rsidRDefault="001B3536" w:rsidP="00B207F0">
      <w:pPr>
        <w:pStyle w:val="2sltext"/>
        <w:rPr>
          <w:color w:val="000000" w:themeColor="text1"/>
        </w:rPr>
      </w:pPr>
      <w:r w:rsidRPr="001E091A">
        <w:t>Jistotu poskytne účastník zadávacího řízení formou</w:t>
      </w:r>
      <w:r w:rsidRPr="001E091A">
        <w:rPr>
          <w:b/>
        </w:rPr>
        <w:t xml:space="preserve"> složení peněžní částky</w:t>
      </w:r>
      <w:r w:rsidRPr="001E091A">
        <w:t xml:space="preserve"> na účet zadavatele č. </w:t>
      </w:r>
      <w:proofErr w:type="spellStart"/>
      <w:r w:rsidRPr="001E091A">
        <w:t>ú.</w:t>
      </w:r>
      <w:proofErr w:type="spellEnd"/>
      <w:r w:rsidRPr="001E091A">
        <w:t xml:space="preserve">: </w:t>
      </w:r>
      <w:r w:rsidR="004F4845">
        <w:rPr>
          <w:b/>
        </w:rPr>
        <w:t xml:space="preserve">123-6404210247/0100 </w:t>
      </w:r>
      <w:r w:rsidRPr="001E091A">
        <w:t xml:space="preserve">vedený u </w:t>
      </w:r>
      <w:r w:rsidR="00CC7A20" w:rsidRPr="001E091A">
        <w:rPr>
          <w:b/>
        </w:rPr>
        <w:t>Komerční banka, a.s.</w:t>
      </w:r>
      <w:r w:rsidR="0050050F" w:rsidRPr="001E091A">
        <w:rPr>
          <w:b/>
        </w:rPr>
        <w:t xml:space="preserve">, </w:t>
      </w:r>
      <w:r w:rsidRPr="001E091A">
        <w:rPr>
          <w:b/>
        </w:rPr>
        <w:t xml:space="preserve">variabilní symbol: IČO nebo datum narození účastníka zadávacího řízení </w:t>
      </w:r>
      <w:r w:rsidRPr="001E091A">
        <w:t>(dále jen „</w:t>
      </w:r>
      <w:r w:rsidRPr="001E091A">
        <w:rPr>
          <w:b/>
          <w:i/>
        </w:rPr>
        <w:t>peněžní jistota</w:t>
      </w:r>
      <w:r w:rsidRPr="001E091A">
        <w:t>“), nebo formou</w:t>
      </w:r>
      <w:r w:rsidRPr="001E091A">
        <w:rPr>
          <w:b/>
        </w:rPr>
        <w:t xml:space="preserve"> bankovní </w:t>
      </w:r>
      <w:r w:rsidRPr="001E091A">
        <w:rPr>
          <w:b/>
          <w:color w:val="000000" w:themeColor="text1"/>
        </w:rPr>
        <w:t xml:space="preserve">záruky </w:t>
      </w:r>
      <w:r w:rsidRPr="001E091A">
        <w:rPr>
          <w:color w:val="000000" w:themeColor="text1"/>
        </w:rPr>
        <w:t xml:space="preserve">ve prospěch zadavatele, nebo formou </w:t>
      </w:r>
      <w:r w:rsidRPr="001E091A">
        <w:rPr>
          <w:b/>
          <w:color w:val="000000" w:themeColor="text1"/>
        </w:rPr>
        <w:t>pojištění záruky</w:t>
      </w:r>
      <w:r w:rsidRPr="001E091A">
        <w:rPr>
          <w:color w:val="000000" w:themeColor="text1"/>
        </w:rPr>
        <w:t xml:space="preserve"> ve prospěch zadavatele, a to </w:t>
      </w:r>
      <w:r w:rsidRPr="001E091A">
        <w:t>ve lhůtě pro podání nabídek</w:t>
      </w:r>
      <w:r w:rsidR="006D045D" w:rsidRPr="001E091A">
        <w:t xml:space="preserve"> podle čl. </w:t>
      </w:r>
      <w:r w:rsidR="00533217" w:rsidRPr="001E091A">
        <w:fldChar w:fldCharType="begin"/>
      </w:r>
      <w:r w:rsidR="006D045D" w:rsidRPr="001E091A">
        <w:instrText xml:space="preserve"> REF _Ref464633299 \r \h </w:instrText>
      </w:r>
      <w:r w:rsidR="009C2C62" w:rsidRPr="001E091A">
        <w:instrText xml:space="preserve"> \* MERGEFORMAT </w:instrText>
      </w:r>
      <w:r w:rsidR="00533217" w:rsidRPr="001E091A">
        <w:fldChar w:fldCharType="separate"/>
      </w:r>
      <w:r w:rsidR="00E06D8E" w:rsidRPr="001E091A">
        <w:t>13</w:t>
      </w:r>
      <w:r w:rsidR="00533217" w:rsidRPr="001E091A">
        <w:fldChar w:fldCharType="end"/>
      </w:r>
      <w:r w:rsidR="006D045D" w:rsidRPr="001E091A">
        <w:t xml:space="preserve"> dokumentace zadávacího řízení</w:t>
      </w:r>
      <w:r w:rsidR="00B207F0" w:rsidRPr="001E091A">
        <w:rPr>
          <w:color w:val="000000" w:themeColor="text1"/>
        </w:rPr>
        <w:t>.</w:t>
      </w:r>
    </w:p>
    <w:p w14:paraId="7179D725" w14:textId="77777777" w:rsidR="00B207F0" w:rsidRPr="001E091A" w:rsidRDefault="006D045D" w:rsidP="00B207F0">
      <w:pPr>
        <w:pStyle w:val="2sltext"/>
      </w:pPr>
      <w:r w:rsidRPr="001E091A">
        <w:t>Účastník zadávacího řízení prokáže v nabídce poskytnutí jistoty</w:t>
      </w:r>
      <w:r w:rsidR="001B0374" w:rsidRPr="001E091A">
        <w:t>:</w:t>
      </w:r>
    </w:p>
    <w:p w14:paraId="6A3FAB5D" w14:textId="77777777" w:rsidR="00B207F0" w:rsidRPr="001E091A" w:rsidRDefault="006D045D" w:rsidP="00B207F0">
      <w:pPr>
        <w:pStyle w:val="3seznam"/>
      </w:pPr>
      <w:bookmarkStart w:id="63" w:name="_Ref434233004"/>
      <w:bookmarkStart w:id="64" w:name="_Ref465000622"/>
      <w:r w:rsidRPr="001E091A">
        <w:t>sdělením údajů o provedené platbě zadavateli, jde-li o peněžní jistotu</w:t>
      </w:r>
      <w:bookmarkEnd w:id="63"/>
      <w:r w:rsidRPr="001E091A">
        <w:t>,</w:t>
      </w:r>
      <w:bookmarkEnd w:id="64"/>
    </w:p>
    <w:p w14:paraId="279DF19E" w14:textId="77777777" w:rsidR="00B207F0" w:rsidRPr="001E091A" w:rsidRDefault="006D045D" w:rsidP="00B207F0">
      <w:pPr>
        <w:pStyle w:val="3seznam"/>
      </w:pPr>
      <w:bookmarkStart w:id="65" w:name="_Ref464996123"/>
      <w:r w:rsidRPr="001E091A">
        <w:t>předložením originálu záruční listiny obsahující závazek vyplatit zadavateli za podmínek stanovených v § 41 odst. 8 zákona jistotu, jde-li o bankovní záruku, nebo</w:t>
      </w:r>
      <w:bookmarkEnd w:id="65"/>
    </w:p>
    <w:p w14:paraId="714B0446" w14:textId="77777777" w:rsidR="00B207F0" w:rsidRPr="001E091A" w:rsidRDefault="006D045D" w:rsidP="00B207F0">
      <w:pPr>
        <w:pStyle w:val="3seznam"/>
      </w:pPr>
      <w:bookmarkStart w:id="66" w:name="_Ref434233028"/>
      <w:r w:rsidRPr="001E091A">
        <w:t>předložením písemného prohlášení pojistitele obsahující závazek vyplatit zadavateli za podmínek stanovených v § 41 odst. 8 zákona jistotu, jde-li o pojištění záruky</w:t>
      </w:r>
      <w:r w:rsidR="00B207F0" w:rsidRPr="001E091A">
        <w:t>.</w:t>
      </w:r>
      <w:bookmarkEnd w:id="66"/>
    </w:p>
    <w:p w14:paraId="41CBDA0F" w14:textId="3E80100E" w:rsidR="001E091A" w:rsidRPr="001E091A" w:rsidRDefault="001E091A" w:rsidP="00F52645">
      <w:pPr>
        <w:pStyle w:val="2sltext"/>
      </w:pPr>
      <w:r w:rsidRPr="001E091A">
        <w:t>Poskytne-li účastník zadávacího řízení jistotu formou peněžní jistoty, doloží v nabídce prohlášení podepsané osobou oprávněnou zastupovat účastníka zadávacího řízení,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61B4F068" w14:textId="148B5F18" w:rsidR="00624E3C" w:rsidRPr="001E091A" w:rsidRDefault="00F52645" w:rsidP="00F52645">
      <w:pPr>
        <w:pStyle w:val="2sltext"/>
      </w:pPr>
      <w:r w:rsidRPr="001E091A">
        <w:t>Poskytne-li účastník zadávacího řízení jistotu formou bankovní záruky nebo pojištění záruky, je povinen zajistit její platnost po celou dobu trvání zadávací lhůty. Zadavatel připouští možnost prodloužení platnosti či obnovení bankovní záruky (popř. zřízení nové bankovní záruky), pokud by měla během trvání zadávací lhůty platnost bankovní záruky uplynout v důsledku stavění zadávací lhůty podle § 40 zákona.</w:t>
      </w:r>
      <w:r w:rsidR="005F1B26" w:rsidRPr="001E091A">
        <w:t xml:space="preserve"> </w:t>
      </w:r>
    </w:p>
    <w:p w14:paraId="65EFF560" w14:textId="30BCFF28" w:rsidR="00F52645" w:rsidRPr="001E091A" w:rsidRDefault="005F1B26" w:rsidP="00F52645">
      <w:pPr>
        <w:pStyle w:val="2sltext"/>
      </w:pPr>
      <w:r w:rsidRPr="001E091A">
        <w:t xml:space="preserve">Poskytne-li účastník zadávacího řízení jistotu formou bankovní záruky, </w:t>
      </w:r>
      <w:r w:rsidR="009D3E94" w:rsidRPr="001E091A">
        <w:t xml:space="preserve">doporučuje zadavatel zpracovat bankovní záruku podle předlohy </w:t>
      </w:r>
      <w:r w:rsidR="009D3E94" w:rsidRPr="007E3D21">
        <w:t>(</w:t>
      </w:r>
      <w:r w:rsidR="009D3E94" w:rsidRPr="007E3D21">
        <w:fldChar w:fldCharType="begin"/>
      </w:r>
      <w:r w:rsidR="009D3E94" w:rsidRPr="007E3D21">
        <w:instrText xml:space="preserve"> REF _Ref57301062 \r \h </w:instrText>
      </w:r>
      <w:r w:rsidR="009C2C62" w:rsidRPr="007E3D21">
        <w:instrText xml:space="preserve"> \* MERGEFORMAT </w:instrText>
      </w:r>
      <w:r w:rsidR="009D3E94" w:rsidRPr="007E3D21">
        <w:fldChar w:fldCharType="separate"/>
      </w:r>
      <w:r w:rsidR="00E06D8E" w:rsidRPr="007E3D21">
        <w:t>Příloha č. 10</w:t>
      </w:r>
      <w:r w:rsidR="009D3E94" w:rsidRPr="007E3D21">
        <w:fldChar w:fldCharType="end"/>
      </w:r>
      <w:r w:rsidR="009D3E94" w:rsidRPr="007E3D21">
        <w:t xml:space="preserve"> dokumentace zadávacího řízení). Poskytne-li účastník zadávacího řízení jistotu formou pojištění záruky, doporučuje zadavatel zpracovat pojištění záruky podle předlohy (</w:t>
      </w:r>
      <w:r w:rsidR="009D3E94" w:rsidRPr="007E3D21">
        <w:fldChar w:fldCharType="begin"/>
      </w:r>
      <w:r w:rsidR="009D3E94" w:rsidRPr="007E3D21">
        <w:instrText xml:space="preserve"> REF _Ref57301062 \r \h </w:instrText>
      </w:r>
      <w:r w:rsidR="009C2C62" w:rsidRPr="007E3D21">
        <w:instrText xml:space="preserve"> \* MERGEFORMAT </w:instrText>
      </w:r>
      <w:r w:rsidR="009D3E94" w:rsidRPr="007E3D21">
        <w:fldChar w:fldCharType="separate"/>
      </w:r>
      <w:r w:rsidR="00E06D8E" w:rsidRPr="007E3D21">
        <w:t>Příloha č. 10</w:t>
      </w:r>
      <w:r w:rsidR="009D3E94" w:rsidRPr="007E3D21">
        <w:fldChar w:fldCharType="end"/>
      </w:r>
      <w:r w:rsidR="009D3E94" w:rsidRPr="007E3D21">
        <w:t xml:space="preserve"> dokumentace zadávacího řízení)</w:t>
      </w:r>
      <w:r w:rsidR="00501914" w:rsidRPr="007E3D21">
        <w:t xml:space="preserve"> </w:t>
      </w:r>
      <w:r w:rsidR="00501914" w:rsidRPr="001E091A">
        <w:t>se shodnými náležitostmi jako u</w:t>
      </w:r>
      <w:r w:rsidR="009C62C3" w:rsidRPr="001E091A">
        <w:t> </w:t>
      </w:r>
      <w:r w:rsidR="00501914" w:rsidRPr="001E091A">
        <w:t xml:space="preserve">bankovní záruky, při zohlednění toho, že jde o pojištění </w:t>
      </w:r>
      <w:r w:rsidR="00E607CD" w:rsidRPr="001E091A">
        <w:t xml:space="preserve">záruky </w:t>
      </w:r>
      <w:r w:rsidR="00501914" w:rsidRPr="001E091A">
        <w:t>a pojišťovnu</w:t>
      </w:r>
      <w:r w:rsidR="009D3E94" w:rsidRPr="001E091A">
        <w:t>.</w:t>
      </w:r>
    </w:p>
    <w:p w14:paraId="41A55F22" w14:textId="77777777" w:rsidR="00B207F0" w:rsidRPr="001E091A" w:rsidRDefault="00364C3A" w:rsidP="00B207F0">
      <w:pPr>
        <w:pStyle w:val="2sltext"/>
      </w:pPr>
      <w:r w:rsidRPr="001E091A">
        <w:lastRenderedPageBreak/>
        <w:t>Zadavatel vrátí bez zbytečného odkladu peněžní jistotu včetně úroků zúčtovaných peněžním ústavem, originál záruční listiny nebo písemné prohlášení pojistitele</w:t>
      </w:r>
      <w:r w:rsidR="001B0374" w:rsidRPr="001E091A">
        <w:t>:</w:t>
      </w:r>
    </w:p>
    <w:p w14:paraId="003F6D7A" w14:textId="77777777" w:rsidR="00B207F0" w:rsidRPr="001E091A" w:rsidRDefault="00364C3A" w:rsidP="00B207F0">
      <w:pPr>
        <w:pStyle w:val="3seznam"/>
      </w:pPr>
      <w:r w:rsidRPr="001E091A">
        <w:t>po uplynutí zadávací lhůty, nebo</w:t>
      </w:r>
    </w:p>
    <w:p w14:paraId="1C5797CC" w14:textId="77777777" w:rsidR="00B207F0" w:rsidRPr="001E091A" w:rsidRDefault="00364C3A" w:rsidP="00364C3A">
      <w:pPr>
        <w:pStyle w:val="3seznam"/>
      </w:pPr>
      <w:r w:rsidRPr="001E091A">
        <w:t>poté, co účastníku zadávacího řízení zanikne jeho účast v zadávacím řízení před koncem zadávací lhůty.</w:t>
      </w:r>
    </w:p>
    <w:p w14:paraId="5E23EF03" w14:textId="77777777" w:rsidR="002C4BA5" w:rsidRPr="001E091A" w:rsidRDefault="002C4BA5" w:rsidP="002C4BA5">
      <w:pPr>
        <w:pStyle w:val="1nadpis"/>
      </w:pPr>
      <w:bookmarkStart w:id="67" w:name="_Toc132786744"/>
      <w:r w:rsidRPr="001E091A">
        <w:t>Změny kvalifikace účastníka zadávacího řízení</w:t>
      </w:r>
      <w:bookmarkEnd w:id="67"/>
    </w:p>
    <w:p w14:paraId="2395210E" w14:textId="77777777" w:rsidR="002C4BA5" w:rsidRPr="001E091A" w:rsidRDefault="002C4BA5" w:rsidP="002C4BA5">
      <w:pPr>
        <w:pStyle w:val="2sltext"/>
      </w:pPr>
      <w:bookmarkStart w:id="68" w:name="_Ref459720931"/>
      <w:r w:rsidRPr="001E09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68"/>
    </w:p>
    <w:p w14:paraId="2B21DD32" w14:textId="77777777" w:rsidR="002C4BA5" w:rsidRPr="001E091A" w:rsidRDefault="002C4BA5" w:rsidP="002C4BA5">
      <w:pPr>
        <w:pStyle w:val="2sltext"/>
      </w:pPr>
      <w:r w:rsidRPr="001E091A">
        <w:t>Povinnost podle předchozího odstavce dokumentace zadávacího řízení účastníku zadávacího řízení nevzniká, pokud je kvalifikace změněna takovým způsobem, že</w:t>
      </w:r>
      <w:r w:rsidR="001B0374" w:rsidRPr="001E091A">
        <w:t>:</w:t>
      </w:r>
    </w:p>
    <w:p w14:paraId="4D2F891A" w14:textId="77777777" w:rsidR="002C4BA5" w:rsidRPr="001E091A" w:rsidRDefault="002C4BA5" w:rsidP="002C4BA5">
      <w:pPr>
        <w:pStyle w:val="3seznam"/>
      </w:pPr>
      <w:r w:rsidRPr="001E091A">
        <w:t>podmínky kvalifikace jsou nadále splněny,</w:t>
      </w:r>
    </w:p>
    <w:p w14:paraId="33AB7E4B" w14:textId="77777777" w:rsidR="002C4BA5" w:rsidRPr="001E091A" w:rsidRDefault="002C4BA5" w:rsidP="002C4BA5">
      <w:pPr>
        <w:pStyle w:val="3seznam"/>
      </w:pPr>
      <w:r w:rsidRPr="001E091A">
        <w:t>nedošlo k ovlivnění kritérií pro snížení počtu účastníků zadávacího řízení nebo nabídek a</w:t>
      </w:r>
    </w:p>
    <w:p w14:paraId="5518C089" w14:textId="77777777" w:rsidR="002C4BA5" w:rsidRPr="001E091A" w:rsidRDefault="002C4BA5" w:rsidP="002C4BA5">
      <w:pPr>
        <w:pStyle w:val="3seznam"/>
      </w:pPr>
      <w:r w:rsidRPr="001E091A">
        <w:t>nedošlo k ovlivnění kritérií hodnocení nabídek.</w:t>
      </w:r>
    </w:p>
    <w:p w14:paraId="319F37F0" w14:textId="5D957BE5" w:rsidR="002C4BA5" w:rsidRPr="001E091A" w:rsidRDefault="002C4BA5" w:rsidP="002C4BA5">
      <w:pPr>
        <w:pStyle w:val="2sltext"/>
      </w:pPr>
      <w:r w:rsidRPr="001E091A">
        <w:t xml:space="preserve">Dozví-li se zadavatel, že účastník zadávacího řízení nesplnil povinnost uvedenou v odst. </w:t>
      </w:r>
      <w:r w:rsidR="00533217" w:rsidRPr="001E091A">
        <w:fldChar w:fldCharType="begin"/>
      </w:r>
      <w:r w:rsidRPr="001E091A">
        <w:instrText xml:space="preserve"> REF _Ref459720931 \r \h </w:instrText>
      </w:r>
      <w:r w:rsidR="009C2C62" w:rsidRPr="001E091A">
        <w:instrText xml:space="preserve"> \* MERGEFORMAT </w:instrText>
      </w:r>
      <w:r w:rsidR="00533217" w:rsidRPr="001E091A">
        <w:fldChar w:fldCharType="separate"/>
      </w:r>
      <w:r w:rsidR="00E06D8E" w:rsidRPr="001E091A">
        <w:t>17.1</w:t>
      </w:r>
      <w:r w:rsidR="00533217" w:rsidRPr="001E091A">
        <w:fldChar w:fldCharType="end"/>
      </w:r>
      <w:r w:rsidRPr="001E091A">
        <w:t xml:space="preserve"> dokumentace zadávacího řízení, zadavatel jej bezodkladně </w:t>
      </w:r>
      <w:proofErr w:type="gramStart"/>
      <w:r w:rsidRPr="001E091A">
        <w:t>vyloučí</w:t>
      </w:r>
      <w:proofErr w:type="gramEnd"/>
      <w:r w:rsidRPr="001E091A">
        <w:t xml:space="preserve"> ze zadávacího řízení. Zadavatel odešle bezodkladně účastníkovi zadávacího řízení oznámení o jeho vyloučení s odůvodněním.</w:t>
      </w:r>
    </w:p>
    <w:p w14:paraId="4431C8CE" w14:textId="77777777" w:rsidR="00A53407" w:rsidRPr="001E091A" w:rsidRDefault="009B11D8" w:rsidP="00A53407">
      <w:pPr>
        <w:pStyle w:val="1nadpis"/>
      </w:pPr>
      <w:bookmarkStart w:id="69" w:name="_Toc132786745"/>
      <w:r w:rsidRPr="001E091A">
        <w:t>Podmínky a požadavky na zpracování a podání nabídky</w:t>
      </w:r>
      <w:bookmarkEnd w:id="69"/>
    </w:p>
    <w:p w14:paraId="44F15FC7" w14:textId="3148D477" w:rsidR="004954D5" w:rsidRPr="001E091A" w:rsidRDefault="00837FBA" w:rsidP="005553FF">
      <w:pPr>
        <w:pStyle w:val="2sltext"/>
      </w:pPr>
      <w:r w:rsidRPr="001E091A">
        <w:t xml:space="preserve">Nabídky se podávají </w:t>
      </w:r>
      <w:r w:rsidRPr="001E091A">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1E091A">
            <w:rPr>
              <w:rStyle w:val="Podtreno"/>
            </w:rPr>
            <w:t>elektronické podobě</w:t>
          </w:r>
        </w:sdtContent>
      </w:sdt>
      <w:r w:rsidRPr="001E091A">
        <w:t>.</w:t>
      </w:r>
    </w:p>
    <w:p w14:paraId="027F3706" w14:textId="20039584" w:rsidR="0015255A" w:rsidRPr="001E091A" w:rsidRDefault="0026406E" w:rsidP="0015255A">
      <w:pPr>
        <w:pStyle w:val="2sltext"/>
      </w:pPr>
      <w:r w:rsidRPr="001E091A">
        <w:t xml:space="preserve">Nabídka v elektronické podobě musí být podána </w:t>
      </w:r>
      <w:r w:rsidRPr="001E091A">
        <w:rPr>
          <w:b/>
        </w:rPr>
        <w:t>prostřednictvím elektronického nástroje</w:t>
      </w:r>
      <w:r w:rsidRPr="001E091A">
        <w:t xml:space="preserve">. </w:t>
      </w:r>
      <w:r w:rsidR="0015255A" w:rsidRPr="001E091A">
        <w:t>Dodavatel, který má v úmyslu podat nabídku na veřejnou zakázku, je povinen zaregistrovat se na výše uvedené adrese elektronického nástroje. Podání nabídky je možné až po registraci a přihlášení do elektronického nástroje.</w:t>
      </w:r>
    </w:p>
    <w:p w14:paraId="448BA69F" w14:textId="42AB8050" w:rsidR="001C19C7" w:rsidRDefault="001C19C7" w:rsidP="0015255A">
      <w:pPr>
        <w:pStyle w:val="2sltext"/>
      </w:pPr>
      <w:r w:rsidRPr="001E091A">
        <w:t>Nápovědu včetně technických požadavků a pokynů k podání elektronické nabídky dodavatelé naleznou zde:</w:t>
      </w:r>
      <w:r w:rsidR="00503EE0" w:rsidRPr="001E091A">
        <w:t xml:space="preserve"> </w:t>
      </w:r>
      <w:hyperlink r:id="rId11" w:history="1">
        <w:r w:rsidR="00503EE0" w:rsidRPr="001E091A">
          <w:rPr>
            <w:rStyle w:val="Hypertextovodkaz"/>
            <w:color w:val="auto"/>
            <w:u w:val="none"/>
          </w:rPr>
          <w:t>https://ezak.kr-vysocina.cz/manual.html</w:t>
        </w:r>
      </w:hyperlink>
      <w:r w:rsidRPr="001E091A">
        <w:t>.</w:t>
      </w:r>
    </w:p>
    <w:p w14:paraId="7A1AFFFB" w14:textId="77777777" w:rsidR="00A4363C" w:rsidRDefault="00A4363C" w:rsidP="00A4363C">
      <w:pPr>
        <w:pStyle w:val="2sltext"/>
      </w:pPr>
      <w:bookmarkStart w:id="70" w:name="_Hlk132809213"/>
      <w:r>
        <w:t>Zadavatel dále uvádí k podání nabídek v elektronické podobě následující informace:</w:t>
      </w:r>
    </w:p>
    <w:p w14:paraId="78DB2BED" w14:textId="58C31739" w:rsidR="00A4363C" w:rsidRDefault="00A4363C" w:rsidP="00A4363C">
      <w:pPr>
        <w:pStyle w:val="2sltext"/>
        <w:numPr>
          <w:ilvl w:val="0"/>
          <w:numId w:val="36"/>
        </w:numPr>
      </w:pPr>
      <w:r>
        <w:t>Dodavatel musí pro podání nabídky disponovat osobním počítačem s nainstalovaným internetovým prohlížečem, připojeným k síti Internet (minimální technické požadavky na osobní počítač, konektivitu k internetu a internetový prohlížeč jsou blíže uvedeny v návodu na použití elektronického nástroje – odkaz „Manuály“ v prostředí elektronického nástroje).</w:t>
      </w:r>
    </w:p>
    <w:p w14:paraId="0B312B19" w14:textId="33645FF9" w:rsidR="00A4363C" w:rsidRDefault="00A4363C" w:rsidP="00A4363C">
      <w:pPr>
        <w:pStyle w:val="2sltext"/>
        <w:numPr>
          <w:ilvl w:val="0"/>
          <w:numId w:val="36"/>
        </w:numPr>
      </w:pPr>
      <w:r>
        <w:t xml:space="preserve">Dodavatel musí být pro možnost podání nabídky registrován jako dodavatel v elektronickém nástroji E-ZAK (odkaz „Registrovat dodavatele“ na webové stránce https://zakazky.kr-stredocesky.cz/, popř. www.fen.cz) a uživatel dodavatele musí pro </w:t>
      </w:r>
      <w:r>
        <w:lastRenderedPageBreak/>
        <w:t>podání nabídky disponovat rolí „dodavatel“. Vyřízení registrace trvá (dle údajů provozovatele elektronického nástroje) max. 48 hodin (v pracovní dny) po doložení všech požadovaných dokladů a není zpoplatněna.</w:t>
      </w:r>
    </w:p>
    <w:p w14:paraId="784F0544" w14:textId="70FEADBD" w:rsidR="00A4363C" w:rsidRDefault="00A4363C" w:rsidP="00A4363C">
      <w:pPr>
        <w:pStyle w:val="2sltext"/>
        <w:numPr>
          <w:ilvl w:val="0"/>
          <w:numId w:val="36"/>
        </w:numPr>
      </w:pPr>
      <w:r>
        <w:t>Zadavatel nenese odpovědnost za technické podmínky na straně dodavatele. Zadavatel doporučuje dodavatelům zohlednit zejména rychlost jejich připojení k internetu při podávání nabídky tak, aby tato byla podána ve lhůtě pro podání nabídek (podáním nabídky se rozumí finální odeslání nabídky do nástroje po nahrání veškerých příloh).</w:t>
      </w:r>
    </w:p>
    <w:p w14:paraId="282FC904" w14:textId="32826478" w:rsidR="00A4363C" w:rsidRPr="001E091A" w:rsidRDefault="00A4363C" w:rsidP="00A4363C">
      <w:pPr>
        <w:pStyle w:val="2sltext"/>
        <w:numPr>
          <w:ilvl w:val="0"/>
          <w:numId w:val="36"/>
        </w:numPr>
      </w:pPr>
      <w:r>
        <w:t>Zadavatel dále upozorňuje na možnost omezení velikosti podávaných nabídek, která je limitována technickými možnostmi elektronického nástroje. Jednotlivé dokumenty předkládané k nabídce musí být zpracovány prostřednictvím akceptovatelných formátů souborů. Zadavatel doplňuje, že elektronický nástroj bude využíván pro úkony v rámci zadávacího řízení, tj. např. pro případné žádosti dodavatelů o vysvětlení zadávací dokumentace, pro žádosti zadavatele o vysvětlení nebo doplnění nabídky a reakce dodavatelů na tyto žádosti apod.</w:t>
      </w:r>
      <w:bookmarkEnd w:id="70"/>
    </w:p>
    <w:p w14:paraId="10941A1F" w14:textId="6441DF03" w:rsidR="001C19C7" w:rsidRPr="001E091A" w:rsidRDefault="001C19C7" w:rsidP="0015255A">
      <w:pPr>
        <w:pStyle w:val="2sltext"/>
      </w:pPr>
      <w:r w:rsidRPr="001E091A">
        <w:t>Často kladené dotazy a odpovědi týkající se elektronického nástroje dodavatelé naleznou zde:</w:t>
      </w:r>
      <w:r w:rsidR="000462FB" w:rsidRPr="001E091A">
        <w:t xml:space="preserve"> </w:t>
      </w:r>
      <w:hyperlink r:id="rId12" w:history="1">
        <w:r w:rsidR="000462FB" w:rsidRPr="001E091A">
          <w:rPr>
            <w:rStyle w:val="Hypertextovodkaz"/>
            <w:color w:val="auto"/>
            <w:u w:val="none"/>
          </w:rPr>
          <w:t>https://www.ezak.cz/faq</w:t>
        </w:r>
      </w:hyperlink>
      <w:r w:rsidRPr="001E091A">
        <w:t>.</w:t>
      </w:r>
    </w:p>
    <w:p w14:paraId="463CAA95" w14:textId="40D09C99" w:rsidR="001C19C7" w:rsidRPr="001E091A" w:rsidRDefault="001C19C7" w:rsidP="0015255A">
      <w:pPr>
        <w:pStyle w:val="2sltext"/>
      </w:pPr>
      <w:r w:rsidRPr="001E091A">
        <w:t>V případě technických obtíží při práci s elektronickým nástrojem a při podávání elektronických nabídek mohou dodavatelé kontaktovat podporu elektronického nástroje, a to na následujících kontaktech:</w:t>
      </w:r>
      <w:r w:rsidR="000462FB" w:rsidRPr="001E091A">
        <w:t xml:space="preserve"> podpora@ezak.cz</w:t>
      </w:r>
      <w:r w:rsidRPr="001E091A">
        <w:t xml:space="preserve">, tel. </w:t>
      </w:r>
      <w:r w:rsidR="000462FB" w:rsidRPr="001E091A">
        <w:t>+420 538 702 719, v pracovních dnech: 8:00 – 17:00</w:t>
      </w:r>
      <w:r w:rsidRPr="001E091A">
        <w:t>.</w:t>
      </w:r>
    </w:p>
    <w:p w14:paraId="1FE2DF2F" w14:textId="5AC2989F" w:rsidR="00A53407" w:rsidRPr="00C9016D" w:rsidRDefault="001C19C7" w:rsidP="0015255A">
      <w:pPr>
        <w:pStyle w:val="2sltext"/>
      </w:pPr>
      <w:r w:rsidRPr="00C9016D">
        <w:rPr>
          <w:bCs/>
        </w:rPr>
        <w:t xml:space="preserve">Nabídky mohou být podány </w:t>
      </w:r>
      <w:r w:rsidRPr="00C9016D">
        <w:rPr>
          <w:b/>
          <w:bCs/>
        </w:rPr>
        <w:t>pouze v českém jazyce.</w:t>
      </w:r>
    </w:p>
    <w:p w14:paraId="5D98CFC9" w14:textId="77777777" w:rsidR="00D72ACC" w:rsidRPr="001E091A" w:rsidRDefault="00D72ACC" w:rsidP="00D72ACC">
      <w:pPr>
        <w:pStyle w:val="2sltext"/>
      </w:pPr>
      <w:r w:rsidRPr="001E091A">
        <w:t>Pokud nebude nabídka zadavateli doručena ve lhůtě nebo způsobem stanoveným v zadávací dokumentaci, nepovažuje se za podanou a v průběhu zadávacího řízení se k ní nepřihlíží.</w:t>
      </w:r>
    </w:p>
    <w:p w14:paraId="4A683753" w14:textId="520BB6AA" w:rsidR="00D63BEF" w:rsidRPr="001E091A" w:rsidRDefault="00D63BEF" w:rsidP="00D63BEF">
      <w:pPr>
        <w:pStyle w:val="2sltext"/>
      </w:pPr>
      <w:r w:rsidRPr="001E091A">
        <w:t>Dodavatel může podat v zadávacím řízení jen jednu nabídku.</w:t>
      </w:r>
    </w:p>
    <w:p w14:paraId="1B1F34CF" w14:textId="266B8501" w:rsidR="00D63BEF" w:rsidRPr="001E091A" w:rsidRDefault="00D63BEF" w:rsidP="00D63BEF">
      <w:pPr>
        <w:pStyle w:val="2sltext"/>
      </w:pPr>
      <w:r w:rsidRPr="001E091A">
        <w:t>Dodavatel, který podal nabídku v zadávacím řízení, nesmí být současně osobou, jejímž prostřednictvím jiný dodavatel v tomtéž zadávacím řízení prokazuje kvalifikaci.</w:t>
      </w:r>
    </w:p>
    <w:p w14:paraId="1739B1E2" w14:textId="2A1AE24D" w:rsidR="009B11D8" w:rsidRPr="001E091A" w:rsidRDefault="00D63BEF" w:rsidP="00D63BEF">
      <w:pPr>
        <w:pStyle w:val="2sltext"/>
      </w:pPr>
      <w:r w:rsidRPr="001E091A">
        <w:t xml:space="preserve">Zadavatel podle § 107 odst. 5 zákona vyloučí </w:t>
      </w:r>
      <w:r w:rsidR="00C07F64" w:rsidRPr="001E091A">
        <w:t xml:space="preserve">ze zadávacího řízení </w:t>
      </w:r>
      <w:r w:rsidRPr="001E091A">
        <w:t xml:space="preserve">účastníka zadávacího řízení, který podal </w:t>
      </w:r>
      <w:r w:rsidR="00FA30DC" w:rsidRPr="001E091A">
        <w:t xml:space="preserve">v tomtéž zadávacím řízení </w:t>
      </w:r>
      <w:r w:rsidRPr="001E091A">
        <w:t>více nabídek samostatně nebo společně s jinými dodavateli, nebo podal na</w:t>
      </w:r>
      <w:r w:rsidR="00883708" w:rsidRPr="001E091A">
        <w:t>bídku a </w:t>
      </w:r>
      <w:r w:rsidRPr="001E091A">
        <w:t>současně je osobou, jejímž prostřednictvím jiný účastník zadávacího řízení v</w:t>
      </w:r>
      <w:r w:rsidR="00BA26BB" w:rsidRPr="001E091A">
        <w:t> </w:t>
      </w:r>
      <w:r w:rsidRPr="001E091A">
        <w:t>tomtéž zadávacím řízení prokazuje kvalifikaci. Zadavatel odešle bezodkladně účastníkovi zadávacího řízení oznámení o jeho vyloučení s odůvodněním.</w:t>
      </w:r>
    </w:p>
    <w:p w14:paraId="48A658C3" w14:textId="1F6D5BC8" w:rsidR="00AD0D97" w:rsidRPr="001736F4" w:rsidRDefault="00AD0D97" w:rsidP="00AD0D97">
      <w:pPr>
        <w:pStyle w:val="2sltext"/>
      </w:pPr>
      <w:bookmarkStart w:id="71" w:name="_Ref437612532"/>
      <w:r w:rsidRPr="001736F4">
        <w:rPr>
          <w:b/>
          <w:u w:val="single"/>
        </w:rPr>
        <w:t>Součástí nabídky musí být účastníkem zadávacího řízení řádně doplněn</w:t>
      </w:r>
      <w:r w:rsidR="00BA26BB" w:rsidRPr="001736F4">
        <w:rPr>
          <w:b/>
          <w:u w:val="single"/>
        </w:rPr>
        <w:t>é</w:t>
      </w:r>
      <w:r w:rsidRPr="001736F4">
        <w:rPr>
          <w:b/>
          <w:u w:val="single"/>
        </w:rPr>
        <w:t xml:space="preserve"> </w:t>
      </w:r>
      <w:r w:rsidR="00BA26BB" w:rsidRPr="001736F4">
        <w:rPr>
          <w:b/>
          <w:u w:val="single"/>
        </w:rPr>
        <w:t>čestné prohlášení o akceptaci návrhu smlouvy</w:t>
      </w:r>
      <w:r w:rsidRPr="001736F4">
        <w:t>.</w:t>
      </w:r>
    </w:p>
    <w:p w14:paraId="7E9B0563" w14:textId="183EFBF4" w:rsidR="001736F4" w:rsidRPr="001736F4" w:rsidRDefault="00797DED" w:rsidP="008B7915">
      <w:pPr>
        <w:pStyle w:val="2sltext"/>
        <w:rPr>
          <w:b/>
          <w:bCs/>
        </w:rPr>
      </w:pPr>
      <w:r w:rsidRPr="001736F4">
        <w:rPr>
          <w:b/>
          <w:u w:val="single"/>
        </w:rPr>
        <w:t xml:space="preserve">Součástí nabídky musí být účastníkem zadávacího řízení řádně </w:t>
      </w:r>
      <w:r w:rsidR="00357A3F" w:rsidRPr="001736F4">
        <w:rPr>
          <w:b/>
          <w:u w:val="single"/>
        </w:rPr>
        <w:t xml:space="preserve">vyplněný </w:t>
      </w:r>
      <w:r w:rsidR="00C9016D" w:rsidRPr="00C9016D">
        <w:rPr>
          <w:b/>
          <w:bCs/>
          <w:u w:val="single"/>
        </w:rPr>
        <w:t>Formulář pro zpracování nabídkové ceny a kritéri</w:t>
      </w:r>
      <w:r w:rsidR="00C9016D">
        <w:rPr>
          <w:b/>
          <w:bCs/>
          <w:u w:val="single"/>
        </w:rPr>
        <w:t>a</w:t>
      </w:r>
      <w:r w:rsidR="00C9016D" w:rsidRPr="00C9016D">
        <w:rPr>
          <w:b/>
          <w:bCs/>
          <w:u w:val="single"/>
        </w:rPr>
        <w:t xml:space="preserve"> kvality</w:t>
      </w:r>
      <w:r w:rsidR="00357A3F" w:rsidRPr="001736F4">
        <w:rPr>
          <w:b/>
          <w:bCs/>
          <w:u w:val="single"/>
        </w:rPr>
        <w:t>.</w:t>
      </w:r>
      <w:r w:rsidR="001736F4" w:rsidRPr="001736F4">
        <w:rPr>
          <w:b/>
          <w:bCs/>
        </w:rPr>
        <w:t xml:space="preserve"> Účastník zadávacího řízení není oprávněn, vedle vyplnění příslušných položek, provádět ve formuláři jakékoliv změny </w:t>
      </w:r>
      <w:r w:rsidR="001736F4" w:rsidRPr="001736F4">
        <w:t>(zejména měnit strukturu a</w:t>
      </w:r>
      <w:r w:rsidR="001736F4">
        <w:t> </w:t>
      </w:r>
      <w:r w:rsidR="001736F4" w:rsidRPr="001736F4">
        <w:t xml:space="preserve">členění, měnit názvy, popisy, měrné jednotky, počty měrných jednotek či jiné informace uvedené u jednotlivých položek ceny plnění, doplňovat či odstraňovat položky apod.). </w:t>
      </w:r>
    </w:p>
    <w:p w14:paraId="5C7722C5" w14:textId="77777777" w:rsidR="001736F4" w:rsidRPr="007E3D21" w:rsidRDefault="00303959" w:rsidP="001736F4">
      <w:pPr>
        <w:pStyle w:val="2sltext"/>
      </w:pPr>
      <w:bookmarkStart w:id="72" w:name="_Ref469915383"/>
      <w:r w:rsidRPr="007E3D21">
        <w:rPr>
          <w:b/>
          <w:u w:val="single"/>
        </w:rPr>
        <w:t>Součástí nabídky musí být seznam poddodavatelů</w:t>
      </w:r>
      <w:r w:rsidRPr="007E3D21">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7E3D21">
        <w:rPr>
          <w:b/>
          <w:u w:val="single"/>
        </w:rPr>
        <w:t>nebo čestné prohlášení o tom, že účastník</w:t>
      </w:r>
      <w:r w:rsidR="006B4F0F" w:rsidRPr="007E3D21">
        <w:rPr>
          <w:b/>
          <w:u w:val="single"/>
        </w:rPr>
        <w:t>u</w:t>
      </w:r>
      <w:r w:rsidRPr="007E3D21">
        <w:rPr>
          <w:b/>
          <w:u w:val="single"/>
        </w:rPr>
        <w:t xml:space="preserve"> zadávacího řízení </w:t>
      </w:r>
      <w:r w:rsidR="006B4F0F" w:rsidRPr="007E3D21">
        <w:rPr>
          <w:b/>
          <w:u w:val="single"/>
        </w:rPr>
        <w:lastRenderedPageBreak/>
        <w:t xml:space="preserve">nejsou známi poddodavatelé, jež se budou podílet na plnění veřejné zakázky </w:t>
      </w:r>
      <w:r w:rsidRPr="007E3D21">
        <w:t>(dále jen „</w:t>
      </w:r>
      <w:r w:rsidRPr="007E3D21">
        <w:rPr>
          <w:b/>
          <w:i/>
        </w:rPr>
        <w:t>seznam poddodavatelů</w:t>
      </w:r>
      <w:r w:rsidRPr="007E3D21">
        <w:t>“). Seznam poddodavatelů zadavatel doporučuje zpracovat podle předlohy (</w:t>
      </w:r>
      <w:r w:rsidR="00C41498" w:rsidRPr="007E3D21">
        <w:fldChar w:fldCharType="begin"/>
      </w:r>
      <w:r w:rsidR="00C41498" w:rsidRPr="007E3D21">
        <w:instrText xml:space="preserve"> REF _Ref464662852 \r \h  \* MERGEFORMAT </w:instrText>
      </w:r>
      <w:r w:rsidR="00C41498" w:rsidRPr="007E3D21">
        <w:fldChar w:fldCharType="separate"/>
      </w:r>
      <w:r w:rsidR="00E06D8E" w:rsidRPr="007E3D21">
        <w:t>Příloha č. 7</w:t>
      </w:r>
      <w:r w:rsidR="00C41498" w:rsidRPr="007E3D21">
        <w:fldChar w:fldCharType="end"/>
      </w:r>
      <w:r w:rsidRPr="007E3D21">
        <w:t xml:space="preserve"> dokumentace zadávacího řízení).</w:t>
      </w:r>
    </w:p>
    <w:p w14:paraId="31578D63" w14:textId="7BCFC49B" w:rsidR="001736F4" w:rsidRPr="001736F4" w:rsidRDefault="001736F4" w:rsidP="001736F4">
      <w:pPr>
        <w:pStyle w:val="2sltext"/>
      </w:pPr>
      <w:r w:rsidRPr="001736F4">
        <w:rPr>
          <w:rFonts w:cs="Calibri"/>
          <w:color w:val="000000"/>
        </w:rPr>
        <w:t>Dle § 4b zákona č. 159/2006 Sb., o střetu zájmů, ve znění pozdějších předpisů (dále jen „</w:t>
      </w:r>
      <w:r w:rsidRPr="001736F4">
        <w:rPr>
          <w:rFonts w:cs="Calibri"/>
          <w:b/>
          <w:bCs/>
          <w:i/>
          <w:iCs/>
          <w:color w:val="000000"/>
        </w:rPr>
        <w:t>zákon o střetu zájmů</w:t>
      </w:r>
      <w:r w:rsidRPr="001736F4">
        <w:rPr>
          <w:rFonts w:cs="Calibri"/>
          <w:color w:val="000000"/>
        </w:rPr>
        <w:t>“), se zadávacích řízení podle zákona nesmí účastnit obchodní společnost (jako účastník zadávacího řízení nebo poddodavatel, prostřednictvím kterého dodavatel prokazuje kvalifikaci), ve které vlastní veřejný funkcionář uvedený v § 2 odst. 1 písm. c) zákona o střetu zájmů, nebo jím ovládaná osoba, podíl představující alespoň 25 % účasti společníka v obchodní společnosti. Zadavatel je povinen takovou obchodní společnost vyloučit ze zadávacího řízení. Neexistenci střetu zájmů dle § 4b zákona o</w:t>
      </w:r>
      <w:r>
        <w:rPr>
          <w:rFonts w:cs="Calibri"/>
          <w:color w:val="000000"/>
        </w:rPr>
        <w:t> </w:t>
      </w:r>
      <w:r w:rsidRPr="001736F4">
        <w:rPr>
          <w:rFonts w:cs="Calibri"/>
          <w:color w:val="000000"/>
        </w:rPr>
        <w:t xml:space="preserve">střetu zájmů účastník zadávacího řízení prokáže předložením čestného prohlášení podle předlohy </w:t>
      </w:r>
      <w:r w:rsidRPr="007E3D21">
        <w:rPr>
          <w:rFonts w:cs="Calibri"/>
          <w:color w:val="000000"/>
        </w:rPr>
        <w:t>(</w:t>
      </w:r>
      <w:r w:rsidR="00937138" w:rsidRPr="007E3D21">
        <w:rPr>
          <w:rFonts w:cs="Calibri"/>
          <w:color w:val="000000"/>
        </w:rPr>
        <w:fldChar w:fldCharType="begin"/>
      </w:r>
      <w:r w:rsidR="00937138" w:rsidRPr="007E3D21">
        <w:rPr>
          <w:rFonts w:cs="Calibri"/>
          <w:color w:val="000000"/>
        </w:rPr>
        <w:instrText xml:space="preserve"> REF _Ref131062026 \r \h </w:instrText>
      </w:r>
      <w:r w:rsidR="007E3D21">
        <w:rPr>
          <w:rFonts w:cs="Calibri"/>
          <w:color w:val="000000"/>
        </w:rPr>
        <w:instrText xml:space="preserve"> \* MERGEFORMAT </w:instrText>
      </w:r>
      <w:r w:rsidR="00937138" w:rsidRPr="007E3D21">
        <w:rPr>
          <w:rFonts w:cs="Calibri"/>
          <w:color w:val="000000"/>
        </w:rPr>
      </w:r>
      <w:r w:rsidR="00937138" w:rsidRPr="007E3D21">
        <w:rPr>
          <w:rFonts w:cs="Calibri"/>
          <w:color w:val="000000"/>
        </w:rPr>
        <w:fldChar w:fldCharType="separate"/>
      </w:r>
      <w:r w:rsidR="0021209C">
        <w:rPr>
          <w:rFonts w:cs="Calibri"/>
          <w:color w:val="000000"/>
        </w:rPr>
        <w:t>Příloha č. 14</w:t>
      </w:r>
      <w:r w:rsidR="00937138" w:rsidRPr="007E3D21">
        <w:rPr>
          <w:rFonts w:cs="Calibri"/>
          <w:color w:val="000000"/>
        </w:rPr>
        <w:fldChar w:fldCharType="end"/>
      </w:r>
      <w:r w:rsidRPr="007E3D21">
        <w:rPr>
          <w:rFonts w:cs="Calibri"/>
          <w:color w:val="000000"/>
        </w:rPr>
        <w:t xml:space="preserve"> dokumentace zadávacího řízení)</w:t>
      </w:r>
      <w:r w:rsidRPr="001736F4">
        <w:rPr>
          <w:rFonts w:cs="Calibri"/>
          <w:color w:val="000000"/>
        </w:rPr>
        <w:t xml:space="preserve">. </w:t>
      </w:r>
    </w:p>
    <w:p w14:paraId="27F9B365" w14:textId="544C26AE" w:rsidR="001736F4" w:rsidRDefault="001736F4" w:rsidP="001736F4">
      <w:pPr>
        <w:pStyle w:val="2sltext"/>
      </w:pPr>
      <w:r>
        <w:t>Dle Nařízení Rady (EU) 2022/576 ze dne 8. dubna 2022, kterým se mění nařízení (EU) č.</w:t>
      </w:r>
      <w:r w:rsidR="00937138">
        <w:t> </w:t>
      </w:r>
      <w:r>
        <w:t xml:space="preserve">833/2014 o omezujících opatřeních vzhledem k činnostem Ruska destabilizujícím situaci na Ukrajině, je zakázáno zadat nebo dále plnit veřejné zakázky </w:t>
      </w:r>
    </w:p>
    <w:p w14:paraId="3AC8D07C" w14:textId="77777777" w:rsidR="001736F4" w:rsidRDefault="001736F4" w:rsidP="001736F4">
      <w:pPr>
        <w:pStyle w:val="2sltext"/>
        <w:numPr>
          <w:ilvl w:val="0"/>
          <w:numId w:val="33"/>
        </w:numPr>
      </w:pPr>
      <w:r>
        <w:t xml:space="preserve">jakýmkoliv ruským státním příslušníkům, fyzickým či právnickým osobám, subjektům či orgánům se sídlem v Rusku, </w:t>
      </w:r>
    </w:p>
    <w:p w14:paraId="331DDBC0" w14:textId="77777777" w:rsidR="001736F4" w:rsidRDefault="001736F4" w:rsidP="001736F4">
      <w:pPr>
        <w:pStyle w:val="2sltext"/>
        <w:numPr>
          <w:ilvl w:val="0"/>
          <w:numId w:val="33"/>
        </w:numPr>
      </w:pPr>
      <w:r>
        <w:t xml:space="preserve">právnickým osobám, subjektům nebo orgánům, které jsou z více než 50 % přímo či nepřímo vlastněny některým ze subjektů uvedených v písmeni a), nebo </w:t>
      </w:r>
    </w:p>
    <w:p w14:paraId="0430A726" w14:textId="1C8B9D4A" w:rsidR="001736F4" w:rsidRDefault="001736F4" w:rsidP="001736F4">
      <w:pPr>
        <w:pStyle w:val="2sltext"/>
        <w:numPr>
          <w:ilvl w:val="0"/>
          <w:numId w:val="33"/>
        </w:numPr>
      </w:pPr>
      <w:r>
        <w:t xml:space="preserve">fyzickým nebo právnickým osobám, subjektům nebo orgánům jednajícím jménem nebo na pokyn některého ze subjektů uvedených v písmenech a) nebo b). </w:t>
      </w:r>
    </w:p>
    <w:p w14:paraId="3C13A756" w14:textId="77777777" w:rsidR="001736F4" w:rsidRDefault="001736F4" w:rsidP="001736F4">
      <w:pPr>
        <w:pStyle w:val="2sltext"/>
        <w:numPr>
          <w:ilvl w:val="0"/>
          <w:numId w:val="0"/>
        </w:numPr>
      </w:pPr>
      <w:r>
        <w:t xml:space="preserve">Totéž platí pro všechny poddodavatele, dodavatele nebo subjekty, kteří se podílejí na plnění veřejné zakázky více než 10 % hodnoty této zakázky, kterými účastník prokazuje kvalifikaci, či s nimi podává společnou nabídku. </w:t>
      </w:r>
    </w:p>
    <w:p w14:paraId="59076BD4" w14:textId="2AA9ACB8" w:rsidR="001736F4" w:rsidRDefault="001736F4" w:rsidP="001736F4">
      <w:pPr>
        <w:pStyle w:val="2sltext"/>
        <w:numPr>
          <w:ilvl w:val="0"/>
          <w:numId w:val="0"/>
        </w:numPr>
      </w:pPr>
      <w:r>
        <w:t>Splnění podmínek Nařízení Rady (EU) 2022/576 ze dne 8. dubna 2022, kterým se mění nařízení (EU) č.</w:t>
      </w:r>
      <w:r w:rsidR="00937138">
        <w:t> </w:t>
      </w:r>
      <w:r>
        <w:t xml:space="preserve">833/2014 o omezujících opatřeních vzhledem k činnostem Ruska destabilizujícím situaci na Ukrajině, účastník zadávacího řízení prokáže předložením čestného prohlášení podle předlohy </w:t>
      </w:r>
      <w:r w:rsidRPr="007E3D21">
        <w:t>(</w:t>
      </w:r>
      <w:r w:rsidR="00937138" w:rsidRPr="007E3D21">
        <w:fldChar w:fldCharType="begin"/>
      </w:r>
      <w:r w:rsidR="00937138" w:rsidRPr="007E3D21">
        <w:instrText xml:space="preserve"> REF _Ref131062026 \r \h </w:instrText>
      </w:r>
      <w:r w:rsidR="007E3D21">
        <w:instrText xml:space="preserve"> \* MERGEFORMAT </w:instrText>
      </w:r>
      <w:r w:rsidR="00937138" w:rsidRPr="007E3D21">
        <w:fldChar w:fldCharType="separate"/>
      </w:r>
      <w:r w:rsidR="0021209C">
        <w:t>Příloha č. 14</w:t>
      </w:r>
      <w:r w:rsidR="00937138" w:rsidRPr="007E3D21">
        <w:fldChar w:fldCharType="end"/>
      </w:r>
      <w:r w:rsidR="00937138" w:rsidRPr="007E3D21">
        <w:t xml:space="preserve"> </w:t>
      </w:r>
      <w:r w:rsidRPr="007E3D21">
        <w:t>dokumentace zadávacího řízení)</w:t>
      </w:r>
      <w:r>
        <w:t xml:space="preserve">. </w:t>
      </w:r>
    </w:p>
    <w:p w14:paraId="45F37EE1" w14:textId="0CC078D7" w:rsidR="001736F4" w:rsidRPr="001736F4" w:rsidRDefault="001736F4" w:rsidP="001736F4">
      <w:pPr>
        <w:pStyle w:val="2sltext"/>
        <w:numPr>
          <w:ilvl w:val="0"/>
          <w:numId w:val="0"/>
        </w:numPr>
      </w:pPr>
      <w:r w:rsidRPr="001736F4">
        <w:t>Účastník zadávacího řízení, který nepředloží požadované čestné prohlášení, nebo u něhož zadavatel zjistí nesplnění omezujících opatření dle výše uvedeného nařízení, bude ze zadávacího řízení vyloučen.</w:t>
      </w:r>
    </w:p>
    <w:p w14:paraId="5317FD3A" w14:textId="7776B9E5" w:rsidR="0032271C" w:rsidRPr="001736F4" w:rsidRDefault="0032271C" w:rsidP="0032271C">
      <w:pPr>
        <w:pStyle w:val="2sltext"/>
      </w:pPr>
      <w:r w:rsidRPr="001736F4">
        <w:rPr>
          <w:b/>
          <w:u w:val="single"/>
        </w:rPr>
        <w:t>Účastník zadávacího řízení předloží nabídku v elektronické podobě prostřednictvím elektronického nástroje.</w:t>
      </w:r>
      <w:r w:rsidR="001736F4" w:rsidRPr="001736F4">
        <w:rPr>
          <w:b/>
          <w:u w:val="single"/>
        </w:rPr>
        <w:t xml:space="preserve"> Formulář pro zpracování nabídkové ceny účastník předloží vyplněný ve</w:t>
      </w:r>
      <w:r w:rsidR="00937138">
        <w:rPr>
          <w:b/>
          <w:u w:val="single"/>
        </w:rPr>
        <w:t> </w:t>
      </w:r>
      <w:r w:rsidR="001736F4" w:rsidRPr="001736F4">
        <w:rPr>
          <w:b/>
          <w:u w:val="single"/>
        </w:rPr>
        <w:t>formátu *.</w:t>
      </w:r>
      <w:proofErr w:type="spellStart"/>
      <w:r w:rsidR="001736F4" w:rsidRPr="001736F4">
        <w:rPr>
          <w:b/>
          <w:u w:val="single"/>
        </w:rPr>
        <w:t>xls</w:t>
      </w:r>
      <w:proofErr w:type="spellEnd"/>
      <w:r w:rsidR="001736F4" w:rsidRPr="001736F4">
        <w:rPr>
          <w:b/>
          <w:u w:val="single"/>
        </w:rPr>
        <w:t xml:space="preserve"> nebo *.</w:t>
      </w:r>
      <w:proofErr w:type="spellStart"/>
      <w:r w:rsidR="001736F4" w:rsidRPr="001736F4">
        <w:rPr>
          <w:b/>
          <w:u w:val="single"/>
        </w:rPr>
        <w:t>xlsx</w:t>
      </w:r>
      <w:proofErr w:type="spellEnd"/>
      <w:r w:rsidR="001736F4" w:rsidRPr="001736F4">
        <w:rPr>
          <w:b/>
          <w:u w:val="single"/>
        </w:rPr>
        <w:t>, nikoli jako sken vytištěného dokumentu ve formátu *.</w:t>
      </w:r>
      <w:proofErr w:type="spellStart"/>
      <w:r w:rsidR="001736F4" w:rsidRPr="001736F4">
        <w:rPr>
          <w:b/>
          <w:u w:val="single"/>
        </w:rPr>
        <w:t>pdf</w:t>
      </w:r>
      <w:proofErr w:type="spellEnd"/>
      <w:r w:rsidR="001736F4" w:rsidRPr="001736F4">
        <w:rPr>
          <w:b/>
          <w:u w:val="single"/>
        </w:rPr>
        <w:t xml:space="preserve"> apod.</w:t>
      </w:r>
    </w:p>
    <w:p w14:paraId="2C284960" w14:textId="77777777" w:rsidR="00BE0BA6" w:rsidRPr="001736F4" w:rsidRDefault="00BE0BA6" w:rsidP="0032271C">
      <w:pPr>
        <w:pStyle w:val="2sltext"/>
        <w:keepNext/>
      </w:pPr>
      <w:bookmarkStart w:id="73" w:name="_Ref468799894"/>
      <w:bookmarkStart w:id="74" w:name="_Ref437612547"/>
      <w:bookmarkEnd w:id="71"/>
      <w:bookmarkEnd w:id="72"/>
      <w:r w:rsidRPr="001736F4">
        <w:t>V nabídce musejí být na krycím listu uvedeny</w:t>
      </w:r>
      <w:bookmarkEnd w:id="73"/>
      <w:r w:rsidR="001B0374" w:rsidRPr="001736F4">
        <w:t>:</w:t>
      </w:r>
    </w:p>
    <w:p w14:paraId="2093AE03" w14:textId="77777777" w:rsidR="00BE0BA6" w:rsidRPr="001736F4" w:rsidRDefault="00BE0BA6" w:rsidP="00BE0BA6">
      <w:pPr>
        <w:pStyle w:val="3seznam"/>
      </w:pPr>
      <w:r w:rsidRPr="001736F4">
        <w:t>identifikační údaje účastníka zadávacího řízení v rozsahu uvedeném v § 28 odst. 1 písm. g) zákona,</w:t>
      </w:r>
    </w:p>
    <w:p w14:paraId="1708D40F" w14:textId="16542A2F" w:rsidR="00BE0BA6" w:rsidRPr="001736F4" w:rsidRDefault="00BE0BA6" w:rsidP="004B63DF">
      <w:pPr>
        <w:pStyle w:val="3seznam"/>
        <w:rPr>
          <w:i/>
          <w:iCs/>
        </w:rPr>
      </w:pPr>
      <w:r w:rsidRPr="001736F4">
        <w:t>případně další údaje</w:t>
      </w:r>
      <w:r w:rsidRPr="001736F4">
        <w:rPr>
          <w:lang w:eastAsia="cs-CZ"/>
        </w:rPr>
        <w:t>.</w:t>
      </w:r>
    </w:p>
    <w:p w14:paraId="48BBF307" w14:textId="33CF62BC" w:rsidR="00BE0BA6" w:rsidRPr="00253C81" w:rsidRDefault="00BE0BA6" w:rsidP="00981284">
      <w:pPr>
        <w:pStyle w:val="2nesltext"/>
        <w:ind w:left="425"/>
      </w:pPr>
      <w:r w:rsidRPr="001736F4">
        <w:rPr>
          <w:rFonts w:asciiTheme="minorHAnsi" w:hAnsiTheme="minorHAnsi"/>
          <w:lang w:eastAsia="cs-CZ"/>
        </w:rPr>
        <w:t xml:space="preserve">Krycí list zadavatel doporučuje zpracovat podle předlohy </w:t>
      </w:r>
      <w:r w:rsidRPr="001736F4">
        <w:t>(</w:t>
      </w:r>
      <w:r w:rsidR="00533217" w:rsidRPr="001736F4">
        <w:fldChar w:fldCharType="begin"/>
      </w:r>
      <w:r w:rsidRPr="001736F4">
        <w:instrText xml:space="preserve"> REF _Ref443664673 \n \h </w:instrText>
      </w:r>
      <w:r w:rsidR="005B7565" w:rsidRPr="001736F4">
        <w:instrText xml:space="preserve"> \* MERGEFORMAT </w:instrText>
      </w:r>
      <w:r w:rsidR="00533217" w:rsidRPr="001736F4">
        <w:fldChar w:fldCharType="separate"/>
      </w:r>
      <w:r w:rsidR="00E06D8E" w:rsidRPr="001736F4">
        <w:t>Příloha č. 1</w:t>
      </w:r>
      <w:r w:rsidR="00533217" w:rsidRPr="001736F4">
        <w:fldChar w:fldCharType="end"/>
      </w:r>
      <w:r w:rsidRPr="001736F4">
        <w:t xml:space="preserve"> dokumentace zadávacího </w:t>
      </w:r>
      <w:r w:rsidRPr="00253C81">
        <w:t>řízení).</w:t>
      </w:r>
    </w:p>
    <w:p w14:paraId="6D673A7E" w14:textId="77777777" w:rsidR="00BC2C10" w:rsidRPr="00253C81" w:rsidRDefault="00BC2C10" w:rsidP="0032271C">
      <w:pPr>
        <w:pStyle w:val="2sltext"/>
        <w:keepNext/>
      </w:pPr>
      <w:bookmarkStart w:id="75" w:name="_Ref487040141"/>
      <w:r w:rsidRPr="00253C81">
        <w:lastRenderedPageBreak/>
        <w:t>Nabídka bude předložena v následující struktuře</w:t>
      </w:r>
      <w:bookmarkEnd w:id="74"/>
      <w:bookmarkEnd w:id="75"/>
      <w:r w:rsidR="001B0374" w:rsidRPr="00253C81">
        <w:t>:</w:t>
      </w:r>
      <w:r w:rsidRPr="00253C81">
        <w:t xml:space="preserve"> </w:t>
      </w:r>
    </w:p>
    <w:p w14:paraId="2C3BE3A5" w14:textId="77777777" w:rsidR="00BC2C10" w:rsidRPr="00253C81" w:rsidRDefault="00BC2C10" w:rsidP="00BC2C10">
      <w:pPr>
        <w:pStyle w:val="3seznam"/>
      </w:pPr>
      <w:r w:rsidRPr="00253C81">
        <w:t>krycí list nabídky,</w:t>
      </w:r>
    </w:p>
    <w:p w14:paraId="1098EBC3" w14:textId="0D543E62" w:rsidR="00BC2C10" w:rsidRPr="00253C81" w:rsidRDefault="00BC2C10" w:rsidP="00BC2C10">
      <w:pPr>
        <w:pStyle w:val="3seznam"/>
      </w:pPr>
      <w:r w:rsidRPr="00253C81">
        <w:t>obsah nabídky,</w:t>
      </w:r>
    </w:p>
    <w:p w14:paraId="559961DE" w14:textId="77777777" w:rsidR="00BC2C10" w:rsidRPr="00253C81" w:rsidRDefault="00BC2C10" w:rsidP="00BC2C10">
      <w:pPr>
        <w:pStyle w:val="3seznam"/>
      </w:pPr>
      <w:r w:rsidRPr="00253C81">
        <w:t>doklady prokazující splnění kvalifikace,</w:t>
      </w:r>
    </w:p>
    <w:p w14:paraId="784C6D2B" w14:textId="40BCC474" w:rsidR="00BC2C10" w:rsidRPr="00253C81" w:rsidRDefault="00B711AE" w:rsidP="00BC2C10">
      <w:pPr>
        <w:pStyle w:val="3seznam"/>
      </w:pPr>
      <w:r w:rsidRPr="00253C81">
        <w:t>čestné prohlášení o akceptaci</w:t>
      </w:r>
      <w:r w:rsidR="0032271C" w:rsidRPr="00253C81">
        <w:t xml:space="preserve"> návrh</w:t>
      </w:r>
      <w:r w:rsidRPr="00253C81">
        <w:t>u</w:t>
      </w:r>
      <w:r w:rsidR="0032271C" w:rsidRPr="00253C81">
        <w:t xml:space="preserve"> smlouvy</w:t>
      </w:r>
      <w:r w:rsidR="00BB4EFA" w:rsidRPr="00253C81">
        <w:t>,</w:t>
      </w:r>
    </w:p>
    <w:p w14:paraId="2704FD90" w14:textId="05B7F043" w:rsidR="00BC2C10" w:rsidRDefault="004D660C" w:rsidP="00BC2C10">
      <w:pPr>
        <w:pStyle w:val="3seznam"/>
      </w:pPr>
      <w:r w:rsidRPr="004D660C">
        <w:rPr>
          <w:b/>
          <w:bCs/>
          <w:u w:val="single"/>
        </w:rPr>
        <w:t xml:space="preserve">vyplněný </w:t>
      </w:r>
      <w:r w:rsidR="00357A3F" w:rsidRPr="004D660C">
        <w:rPr>
          <w:b/>
          <w:bCs/>
          <w:u w:val="single"/>
        </w:rPr>
        <w:t>Formulář pro zpracování nabídkové ceny a kritéri</w:t>
      </w:r>
      <w:r w:rsidR="00C9016D">
        <w:rPr>
          <w:b/>
          <w:bCs/>
          <w:u w:val="single"/>
        </w:rPr>
        <w:t>a</w:t>
      </w:r>
      <w:r w:rsidR="00357A3F" w:rsidRPr="004D660C">
        <w:rPr>
          <w:b/>
          <w:bCs/>
          <w:u w:val="single"/>
        </w:rPr>
        <w:t xml:space="preserve"> kvality</w:t>
      </w:r>
      <w:r w:rsidR="00BC2C10" w:rsidRPr="00253C81">
        <w:t>,</w:t>
      </w:r>
      <w:r w:rsidR="00253C81" w:rsidRPr="00253C81">
        <w:t xml:space="preserve"> (</w:t>
      </w:r>
      <w:r>
        <w:fldChar w:fldCharType="begin"/>
      </w:r>
      <w:r>
        <w:instrText xml:space="preserve"> REF _Ref131061166 \r \h </w:instrText>
      </w:r>
      <w:r>
        <w:fldChar w:fldCharType="separate"/>
      </w:r>
      <w:r>
        <w:t>Příloha č. 5</w:t>
      </w:r>
      <w:r>
        <w:fldChar w:fldCharType="end"/>
      </w:r>
      <w:r>
        <w:t xml:space="preserve"> </w:t>
      </w:r>
      <w:r w:rsidR="00253C81" w:rsidRPr="00253C81">
        <w:t xml:space="preserve">dokumentace zadávacího </w:t>
      </w:r>
      <w:r w:rsidR="00253C81" w:rsidRPr="004D660C">
        <w:t xml:space="preserve">řízení) </w:t>
      </w:r>
      <w:r w:rsidR="00253C81" w:rsidRPr="004D660C">
        <w:rPr>
          <w:b/>
          <w:bCs/>
          <w:u w:val="single"/>
        </w:rPr>
        <w:t xml:space="preserve">ve formátu </w:t>
      </w:r>
      <w:r w:rsidR="00253C81" w:rsidRPr="004D660C">
        <w:rPr>
          <w:b/>
          <w:bCs/>
          <w:i/>
          <w:iCs/>
          <w:u w:val="single"/>
        </w:rPr>
        <w:t>*.</w:t>
      </w:r>
      <w:proofErr w:type="spellStart"/>
      <w:r w:rsidR="00253C81" w:rsidRPr="004D660C">
        <w:rPr>
          <w:b/>
          <w:bCs/>
          <w:i/>
          <w:iCs/>
          <w:u w:val="single"/>
        </w:rPr>
        <w:t>xls</w:t>
      </w:r>
      <w:proofErr w:type="spellEnd"/>
      <w:r w:rsidR="00253C81" w:rsidRPr="004D660C">
        <w:rPr>
          <w:b/>
          <w:bCs/>
          <w:u w:val="single"/>
        </w:rPr>
        <w:t xml:space="preserve"> nebo </w:t>
      </w:r>
      <w:r w:rsidR="00253C81" w:rsidRPr="004D660C">
        <w:rPr>
          <w:b/>
          <w:bCs/>
          <w:i/>
          <w:iCs/>
          <w:u w:val="single"/>
        </w:rPr>
        <w:t>*.</w:t>
      </w:r>
      <w:proofErr w:type="spellStart"/>
      <w:r w:rsidR="00253C81" w:rsidRPr="004D660C">
        <w:rPr>
          <w:b/>
          <w:bCs/>
          <w:i/>
          <w:iCs/>
          <w:u w:val="single"/>
        </w:rPr>
        <w:t>xlsx</w:t>
      </w:r>
      <w:proofErr w:type="spellEnd"/>
      <w:r w:rsidR="00253C81" w:rsidRPr="004D660C">
        <w:t>,</w:t>
      </w:r>
    </w:p>
    <w:p w14:paraId="742D0B84" w14:textId="7F1FC667" w:rsidR="008A6581" w:rsidRPr="00253C81" w:rsidRDefault="008A6581" w:rsidP="00BC2C10">
      <w:pPr>
        <w:pStyle w:val="3seznam"/>
      </w:pPr>
      <w:r>
        <w:t xml:space="preserve">čestné prohlášení o neexistenci střetu zájmů a </w:t>
      </w:r>
      <w:r w:rsidRPr="00230284">
        <w:t>splnění podmínek Nařízení Rady (EU) 2022/576</w:t>
      </w:r>
      <w:r>
        <w:t>,</w:t>
      </w:r>
    </w:p>
    <w:p w14:paraId="0580495E" w14:textId="1F641BBE" w:rsidR="00BC2C10" w:rsidRPr="00253C81" w:rsidRDefault="00BC2C10" w:rsidP="00BC2C10">
      <w:pPr>
        <w:pStyle w:val="3seznam"/>
      </w:pPr>
      <w:r w:rsidRPr="00253C81">
        <w:t>doklad o složení jistoty,</w:t>
      </w:r>
    </w:p>
    <w:p w14:paraId="6E6DA99C" w14:textId="2F3DEB00" w:rsidR="001E29CC" w:rsidRPr="00253C81" w:rsidRDefault="00BC2C10" w:rsidP="007A7704">
      <w:pPr>
        <w:pStyle w:val="3seznam"/>
      </w:pPr>
      <w:r w:rsidRPr="00253C81">
        <w:t>ostatní dokumenty</w:t>
      </w:r>
      <w:bookmarkStart w:id="76" w:name="_Ref427761786"/>
      <w:bookmarkStart w:id="77" w:name="_Ref481135414"/>
      <w:r w:rsidR="001E29CC" w:rsidRPr="00253C81">
        <w:t>.</w:t>
      </w:r>
    </w:p>
    <w:bookmarkEnd w:id="76"/>
    <w:bookmarkEnd w:id="77"/>
    <w:p w14:paraId="4F2F3153" w14:textId="2137A8AD" w:rsidR="00BC2C10" w:rsidRPr="00253C81" w:rsidRDefault="00BC2C10" w:rsidP="00BC2C10">
      <w:pPr>
        <w:pStyle w:val="2sltext"/>
      </w:pPr>
      <w:r w:rsidRPr="00253C81">
        <w:t xml:space="preserve">Požadavky na formu nabídky uvedené v odst. </w:t>
      </w:r>
      <w:r w:rsidR="00533217" w:rsidRPr="00253C81">
        <w:fldChar w:fldCharType="begin"/>
      </w:r>
      <w:r w:rsidR="00CF630A" w:rsidRPr="00253C81">
        <w:instrText xml:space="preserve"> REF _Ref468799894 \r \h </w:instrText>
      </w:r>
      <w:r w:rsidR="009C2C62" w:rsidRPr="00253C81">
        <w:instrText xml:space="preserve"> \* MERGEFORMAT </w:instrText>
      </w:r>
      <w:r w:rsidR="00533217" w:rsidRPr="00253C81">
        <w:fldChar w:fldCharType="separate"/>
      </w:r>
      <w:r w:rsidR="00937138">
        <w:t>18.17</w:t>
      </w:r>
      <w:r w:rsidR="00533217" w:rsidRPr="00253C81">
        <w:fldChar w:fldCharType="end"/>
      </w:r>
      <w:r w:rsidRPr="00253C81">
        <w:t xml:space="preserve"> až </w:t>
      </w:r>
      <w:r w:rsidR="00533217" w:rsidRPr="00253C81">
        <w:fldChar w:fldCharType="begin"/>
      </w:r>
      <w:r w:rsidR="001E29CC" w:rsidRPr="00253C81">
        <w:instrText xml:space="preserve"> REF _Ref487040141 \r \h </w:instrText>
      </w:r>
      <w:r w:rsidR="009C2C62" w:rsidRPr="00253C81">
        <w:instrText xml:space="preserve"> \* MERGEFORMAT </w:instrText>
      </w:r>
      <w:r w:rsidR="00533217" w:rsidRPr="00253C81">
        <w:fldChar w:fldCharType="separate"/>
      </w:r>
      <w:r w:rsidR="00937138">
        <w:t>18.18</w:t>
      </w:r>
      <w:r w:rsidR="00533217" w:rsidRPr="00253C81">
        <w:fldChar w:fldCharType="end"/>
      </w:r>
      <w:r w:rsidRPr="00253C81">
        <w:t xml:space="preserve"> dokumentace zadávacího řízení mají doporučující charakter.</w:t>
      </w:r>
    </w:p>
    <w:p w14:paraId="60842C45" w14:textId="77777777" w:rsidR="001F6A0E" w:rsidRPr="00253C81" w:rsidRDefault="001F6A0E" w:rsidP="001F6A0E">
      <w:pPr>
        <w:pStyle w:val="1nadpis"/>
      </w:pPr>
      <w:bookmarkStart w:id="78" w:name="_Toc331152229"/>
      <w:bookmarkStart w:id="79" w:name="_Toc132786746"/>
      <w:bookmarkEnd w:id="54"/>
      <w:bookmarkEnd w:id="55"/>
      <w:bookmarkEnd w:id="56"/>
      <w:bookmarkEnd w:id="57"/>
      <w:bookmarkEnd w:id="58"/>
      <w:bookmarkEnd w:id="59"/>
      <w:r w:rsidRPr="00253C81">
        <w:t>Další podmínky a práva zadavatele</w:t>
      </w:r>
      <w:bookmarkEnd w:id="78"/>
      <w:bookmarkEnd w:id="79"/>
    </w:p>
    <w:p w14:paraId="49A33B37" w14:textId="7E5A0576" w:rsidR="00F700B9" w:rsidRPr="00253C81" w:rsidRDefault="00F700B9" w:rsidP="006B5467">
      <w:pPr>
        <w:pStyle w:val="2sltext"/>
      </w:pPr>
      <w:r w:rsidRPr="00253C81">
        <w:t xml:space="preserve">Náklady spojené s účastí v zadávacím řízení nese každý účastník </w:t>
      </w:r>
      <w:r w:rsidR="00DD2C22" w:rsidRPr="00253C81">
        <w:t xml:space="preserve">zadávacího řízení </w:t>
      </w:r>
      <w:r w:rsidRPr="00253C81">
        <w:t>sám. Nabídky ani jejich části se (s výjimkou originálu bankovní záruky</w:t>
      </w:r>
      <w:r w:rsidR="006B5467" w:rsidRPr="00253C81">
        <w:t xml:space="preserve"> nebo pojištění záruky</w:t>
      </w:r>
      <w:r w:rsidRPr="00253C81">
        <w:t xml:space="preserve">) </w:t>
      </w:r>
      <w:r w:rsidR="00CD660A" w:rsidRPr="00253C81">
        <w:t>účastníkům</w:t>
      </w:r>
      <w:r w:rsidRPr="00253C81">
        <w:t xml:space="preserve"> </w:t>
      </w:r>
      <w:r w:rsidR="00DD2C22" w:rsidRPr="00253C81">
        <w:t xml:space="preserve">zadávacího řízení </w:t>
      </w:r>
      <w:r w:rsidRPr="00253C81">
        <w:t xml:space="preserve">po skončení lhůty pro podání </w:t>
      </w:r>
      <w:r w:rsidR="009D7E94" w:rsidRPr="00253C81">
        <w:t>nabídek nevracejí a zůstávají u </w:t>
      </w:r>
      <w:r w:rsidRPr="00253C81">
        <w:t>zadavatele jako součást dokumentace o </w:t>
      </w:r>
      <w:r w:rsidR="006B5467" w:rsidRPr="00253C81">
        <w:t>zadávacím řízení</w:t>
      </w:r>
      <w:r w:rsidRPr="00253C81">
        <w:t>.</w:t>
      </w:r>
    </w:p>
    <w:p w14:paraId="16239941" w14:textId="77777777" w:rsidR="00CA02F6" w:rsidRPr="00253C81" w:rsidRDefault="00CA02F6" w:rsidP="00CA02F6">
      <w:pPr>
        <w:pStyle w:val="2sltext"/>
      </w:pPr>
      <w:bookmarkStart w:id="80" w:name="_Toc314828821"/>
      <w:bookmarkStart w:id="81" w:name="_Toc304446832"/>
      <w:r w:rsidRPr="00253C81">
        <w:t xml:space="preserve">V případě, že dojde ke změně údajů uvedených v nabídce do doby uzavření smlouvy s vybraným </w:t>
      </w:r>
      <w:r w:rsidR="007D10C8" w:rsidRPr="00253C81">
        <w:t>dodavatelem</w:t>
      </w:r>
      <w:r w:rsidRPr="00253C81">
        <w:t xml:space="preserve">, je </w:t>
      </w:r>
      <w:r w:rsidR="00D5751A" w:rsidRPr="00253C81">
        <w:t>vybraný dodavatel</w:t>
      </w:r>
      <w:r w:rsidRPr="00253C81">
        <w:t xml:space="preserve"> povinen o této změně zadavatele </w:t>
      </w:r>
      <w:r w:rsidR="0078139C" w:rsidRPr="00253C81">
        <w:t>bezodkladně písemně informovat.</w:t>
      </w:r>
    </w:p>
    <w:p w14:paraId="5065B2C9" w14:textId="17FB3D6C" w:rsidR="00CA02F6" w:rsidRPr="00253C81" w:rsidRDefault="00CA02F6" w:rsidP="00CA02F6">
      <w:pPr>
        <w:pStyle w:val="2sltext"/>
      </w:pPr>
      <w:r w:rsidRPr="00253C81">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Content>
          <w:r w:rsidR="004B63DF" w:rsidRPr="00253C81">
            <w:t>nepřipouští</w:t>
          </w:r>
        </w:sdtContent>
      </w:sdt>
      <w:r w:rsidRPr="00253C81">
        <w:t xml:space="preserve"> varianty nabídky ve smyslu § </w:t>
      </w:r>
      <w:r w:rsidR="002A5EC1" w:rsidRPr="00253C81">
        <w:t>102</w:t>
      </w:r>
      <w:r w:rsidRPr="00253C81">
        <w:t xml:space="preserve"> zákona</w:t>
      </w:r>
      <w:r w:rsidRPr="00253C81">
        <w:rPr>
          <w:i/>
          <w:iCs/>
        </w:rPr>
        <w:t>.</w:t>
      </w:r>
    </w:p>
    <w:p w14:paraId="1C701E85" w14:textId="0021E5EC" w:rsidR="00253C81" w:rsidRPr="00253C81" w:rsidRDefault="00253C81" w:rsidP="00CA02F6">
      <w:pPr>
        <w:pStyle w:val="2sltext"/>
      </w:pPr>
      <w:r w:rsidRPr="00253C81">
        <w:t>Zadavatel si vyhrazuje právo zrušit zadávací řízení v souladu s § 127 zákona.</w:t>
      </w:r>
    </w:p>
    <w:p w14:paraId="5F2CC8F3" w14:textId="77777777" w:rsidR="00CA02F6" w:rsidRPr="00253C81" w:rsidRDefault="00CA02F6" w:rsidP="00CA02F6">
      <w:pPr>
        <w:pStyle w:val="2sltext"/>
      </w:pPr>
      <w:r w:rsidRPr="00253C81">
        <w:t xml:space="preserve">Zadavatel si vyhrazuje právo ověřit informace obsažené v nabídce </w:t>
      </w:r>
      <w:r w:rsidR="000F4B52" w:rsidRPr="00253C81">
        <w:t>účastníka</w:t>
      </w:r>
      <w:r w:rsidRPr="00253C81">
        <w:t xml:space="preserve"> </w:t>
      </w:r>
      <w:r w:rsidR="00DD2C22" w:rsidRPr="00253C81">
        <w:t xml:space="preserve">zadávacího řízení </w:t>
      </w:r>
      <w:r w:rsidRPr="00253C81">
        <w:t>i u třetích osob a </w:t>
      </w:r>
      <w:r w:rsidR="000F4B52" w:rsidRPr="00253C81">
        <w:t>účastník</w:t>
      </w:r>
      <w:r w:rsidRPr="00253C81">
        <w:t xml:space="preserve"> </w:t>
      </w:r>
      <w:r w:rsidR="00DD2C22" w:rsidRPr="00253C81">
        <w:t xml:space="preserve">zadávacího řízení </w:t>
      </w:r>
      <w:r w:rsidRPr="00253C81">
        <w:t>je povinen mu v tomto ohledu poskytnout veškerou potřebnou součinnost.</w:t>
      </w:r>
    </w:p>
    <w:p w14:paraId="54260D15" w14:textId="2CDE0DE0" w:rsidR="0030609A" w:rsidRPr="00253C81" w:rsidRDefault="00F413CC" w:rsidP="00790502">
      <w:pPr>
        <w:pStyle w:val="2sltext"/>
      </w:pPr>
      <w:r w:rsidRPr="00253C81">
        <w:t>Zpracování osobních údajů zadavatelem bude prováděno způsobem uvedeným v </w:t>
      </w:r>
      <w:r w:rsidR="00095E19" w:rsidRPr="00253C81">
        <w:t>i</w:t>
      </w:r>
      <w:r w:rsidR="00790502" w:rsidRPr="00253C81">
        <w:t>nformacích</w:t>
      </w:r>
      <w:r w:rsidRPr="00253C81">
        <w:t xml:space="preserve"> o</w:t>
      </w:r>
      <w:r w:rsidR="004C467F" w:rsidRPr="00253C81">
        <w:t> </w:t>
      </w:r>
      <w:r w:rsidRPr="00253C81">
        <w:t xml:space="preserve">ochraně osobních údajů </w:t>
      </w:r>
      <w:r w:rsidR="004C467F" w:rsidRPr="00253C81">
        <w:t xml:space="preserve">získaných v rámci zadávacího řízení </w:t>
      </w:r>
      <w:r w:rsidRPr="00253C81">
        <w:t>(dále jen „</w:t>
      </w:r>
      <w:r w:rsidR="00790502" w:rsidRPr="00253C81">
        <w:rPr>
          <w:b/>
          <w:bCs/>
          <w:i/>
          <w:iCs/>
        </w:rPr>
        <w:t>Informace o zpracování osobních údajů</w:t>
      </w:r>
      <w:r w:rsidRPr="00253C81">
        <w:t>“), které j</w:t>
      </w:r>
      <w:r w:rsidR="00790502" w:rsidRPr="00253C81">
        <w:t>sou</w:t>
      </w:r>
      <w:r w:rsidRPr="00253C81">
        <w:t xml:space="preserve"> přílohou dokumentace zadávacího řízení </w:t>
      </w:r>
      <w:r w:rsidRPr="007E3D21">
        <w:t>(</w:t>
      </w:r>
      <w:r w:rsidR="001B571D" w:rsidRPr="007E3D21">
        <w:fldChar w:fldCharType="begin"/>
      </w:r>
      <w:r w:rsidR="001B571D" w:rsidRPr="007E3D21">
        <w:instrText xml:space="preserve"> REF _Ref534196829 \r \h </w:instrText>
      </w:r>
      <w:r w:rsidR="009C2C62" w:rsidRPr="007E3D21">
        <w:instrText xml:space="preserve"> \* MERGEFORMAT </w:instrText>
      </w:r>
      <w:r w:rsidR="001B571D" w:rsidRPr="007E3D21">
        <w:fldChar w:fldCharType="separate"/>
      </w:r>
      <w:r w:rsidR="00E06D8E" w:rsidRPr="007E3D21">
        <w:t>Příloha č. 8</w:t>
      </w:r>
      <w:r w:rsidR="001B571D" w:rsidRPr="007E3D21">
        <w:fldChar w:fldCharType="end"/>
      </w:r>
      <w:r w:rsidRPr="007E3D21">
        <w:t xml:space="preserve"> dokumentace zadávacího řízení). </w:t>
      </w:r>
      <w:r w:rsidR="00D1553F" w:rsidRPr="00253C81">
        <w:t xml:space="preserve">Uvádí-li dodavatel v nabídce osobní údaje, </w:t>
      </w:r>
      <w:r w:rsidR="00C85FB4" w:rsidRPr="00253C81">
        <w:t>seznámí</w:t>
      </w:r>
      <w:r w:rsidR="00D1553F" w:rsidRPr="00253C81">
        <w:t xml:space="preserve"> subjekt</w:t>
      </w:r>
      <w:r w:rsidR="00C85FB4" w:rsidRPr="00253C81">
        <w:t>y</w:t>
      </w:r>
      <w:r w:rsidR="00D1553F" w:rsidRPr="00253C81">
        <w:t xml:space="preserve"> těchto </w:t>
      </w:r>
      <w:r w:rsidR="00CA7D46" w:rsidRPr="00253C81">
        <w:t xml:space="preserve">osobních </w:t>
      </w:r>
      <w:r w:rsidR="00D1553F" w:rsidRPr="00253C81">
        <w:t>údajů</w:t>
      </w:r>
      <w:r w:rsidRPr="00253C81">
        <w:t xml:space="preserve"> s</w:t>
      </w:r>
      <w:r w:rsidR="00790502" w:rsidRPr="00253C81">
        <w:t> Informacemi o zpracování osobních údajů</w:t>
      </w:r>
      <w:r w:rsidRPr="00253C81">
        <w:t>.</w:t>
      </w:r>
    </w:p>
    <w:p w14:paraId="30551652" w14:textId="350FA830" w:rsidR="00606D97" w:rsidRPr="00253C81" w:rsidRDefault="00B711AE" w:rsidP="00576BD1">
      <w:pPr>
        <w:pStyle w:val="2sltext"/>
        <w:keepNext/>
      </w:pPr>
      <w:r w:rsidRPr="00253C81">
        <w:rPr>
          <w:b/>
          <w:bCs/>
        </w:rPr>
        <w:lastRenderedPageBreak/>
        <w:t xml:space="preserve">Zadavatel v souladu s § 104 </w:t>
      </w:r>
      <w:r w:rsidR="00D461DE" w:rsidRPr="00253C81">
        <w:rPr>
          <w:b/>
          <w:bCs/>
        </w:rPr>
        <w:t xml:space="preserve">písm. </w:t>
      </w:r>
      <w:r w:rsidR="004F369F" w:rsidRPr="00253C81">
        <w:rPr>
          <w:b/>
          <w:bCs/>
        </w:rPr>
        <w:t>e</w:t>
      </w:r>
      <w:r w:rsidR="00D461DE" w:rsidRPr="00253C81">
        <w:rPr>
          <w:b/>
          <w:bCs/>
        </w:rPr>
        <w:t xml:space="preserve">) </w:t>
      </w:r>
      <w:r w:rsidRPr="00253C81">
        <w:rPr>
          <w:b/>
          <w:bCs/>
        </w:rPr>
        <w:t xml:space="preserve">zákona </w:t>
      </w:r>
      <w:r w:rsidR="004F369F" w:rsidRPr="00253C81">
        <w:rPr>
          <w:b/>
          <w:bCs/>
        </w:rPr>
        <w:t xml:space="preserve">jako bližší podmínku součinnosti před uzavřením smlouvy </w:t>
      </w:r>
      <w:r w:rsidRPr="00253C81">
        <w:rPr>
          <w:b/>
          <w:bCs/>
        </w:rPr>
        <w:t>požaduje, aby vybraný dodavatel před podpisem smlouvy předal zadavateli originál bankovní záruky dle návrhu smlouvy.</w:t>
      </w:r>
    </w:p>
    <w:p w14:paraId="71368A55" w14:textId="77777777" w:rsidR="001F6A0E" w:rsidRPr="00253C81" w:rsidRDefault="001F6A0E" w:rsidP="00E406F3">
      <w:pPr>
        <w:pStyle w:val="1nadpis"/>
      </w:pPr>
      <w:bookmarkStart w:id="82" w:name="_Toc331152230"/>
      <w:bookmarkStart w:id="83" w:name="_Toc132786747"/>
      <w:bookmarkEnd w:id="80"/>
      <w:bookmarkEnd w:id="81"/>
      <w:r w:rsidRPr="00253C81">
        <w:t>Seznam příloh</w:t>
      </w:r>
      <w:bookmarkEnd w:id="82"/>
      <w:bookmarkEnd w:id="83"/>
    </w:p>
    <w:bookmarkEnd w:id="60"/>
    <w:p w14:paraId="5465E081" w14:textId="77777777" w:rsidR="001F6A0E" w:rsidRPr="00253C81" w:rsidRDefault="001F6A0E" w:rsidP="00E406F3">
      <w:pPr>
        <w:pStyle w:val="2sltext"/>
        <w:keepNext/>
      </w:pPr>
      <w:r w:rsidRPr="00253C81">
        <w:t xml:space="preserve">Součástí </w:t>
      </w:r>
      <w:r w:rsidR="0061154D" w:rsidRPr="00253C81">
        <w:t xml:space="preserve">dokumentace zadávacího řízení </w:t>
      </w:r>
      <w:r w:rsidRPr="00253C81">
        <w:t>jsou následující přílohy</w:t>
      </w:r>
      <w:r w:rsidR="001B0374" w:rsidRPr="00253C81">
        <w:t>:</w:t>
      </w:r>
    </w:p>
    <w:p w14:paraId="636297FE" w14:textId="77777777" w:rsidR="00F17C3F" w:rsidRPr="00253C81" w:rsidRDefault="0011753B" w:rsidP="004B1110">
      <w:pPr>
        <w:pStyle w:val="6Plohy"/>
      </w:pPr>
      <w:bookmarkStart w:id="84" w:name="_Ref434233319"/>
      <w:bookmarkStart w:id="85" w:name="_Ref443664673"/>
      <w:r w:rsidRPr="00253C81">
        <w:t>Předloha</w:t>
      </w:r>
      <w:r w:rsidR="00774FEC" w:rsidRPr="00253C81">
        <w:t xml:space="preserve"> krycího list</w:t>
      </w:r>
      <w:bookmarkEnd w:id="84"/>
      <w:r w:rsidR="00774FEC" w:rsidRPr="00253C81">
        <w:t>u</w:t>
      </w:r>
      <w:bookmarkEnd w:id="85"/>
      <w:r w:rsidRPr="00253C81">
        <w:t xml:space="preserve"> nabídky</w:t>
      </w:r>
      <w:bookmarkStart w:id="86" w:name="_Ref434231732"/>
      <w:bookmarkStart w:id="87" w:name="_Ref464419917"/>
    </w:p>
    <w:p w14:paraId="586DD106" w14:textId="77777777" w:rsidR="00F17C3F" w:rsidRPr="00253C81" w:rsidRDefault="00F17C3F" w:rsidP="00F17C3F">
      <w:pPr>
        <w:pStyle w:val="6Plohy"/>
        <w:ind w:left="1418" w:hanging="1418"/>
      </w:pPr>
      <w:bookmarkStart w:id="88" w:name="_Ref473578439"/>
      <w:r w:rsidRPr="00253C81">
        <w:t>Kvalifikační dokumentace</w:t>
      </w:r>
      <w:bookmarkEnd w:id="88"/>
    </w:p>
    <w:p w14:paraId="07F8C6A6" w14:textId="181C6D16" w:rsidR="00F17C3F" w:rsidRPr="00253C81" w:rsidRDefault="00774FEC" w:rsidP="00F17C3F">
      <w:pPr>
        <w:pStyle w:val="6Plohy"/>
        <w:ind w:left="1418" w:hanging="1418"/>
      </w:pPr>
      <w:bookmarkStart w:id="89" w:name="_Ref473578595"/>
      <w:bookmarkStart w:id="90" w:name="_Ref534197299"/>
      <w:bookmarkEnd w:id="86"/>
      <w:r w:rsidRPr="00253C81">
        <w:t>Návrh sml</w:t>
      </w:r>
      <w:bookmarkEnd w:id="87"/>
      <w:bookmarkEnd w:id="89"/>
      <w:r w:rsidR="001B571D" w:rsidRPr="00253C81">
        <w:t>ouvy</w:t>
      </w:r>
      <w:bookmarkEnd w:id="90"/>
    </w:p>
    <w:p w14:paraId="1591AEE0" w14:textId="64EC068C" w:rsidR="001B571D" w:rsidRPr="00253C81" w:rsidRDefault="001B571D" w:rsidP="00F17C3F">
      <w:pPr>
        <w:pStyle w:val="6Plohy"/>
        <w:ind w:left="1418" w:hanging="1418"/>
      </w:pPr>
      <w:bookmarkStart w:id="91" w:name="_Ref250351"/>
      <w:r w:rsidRPr="00253C81">
        <w:t>Čestné prohlášení o akceptaci návrhu smlouvy</w:t>
      </w:r>
      <w:bookmarkEnd w:id="91"/>
    </w:p>
    <w:p w14:paraId="6DE97E42" w14:textId="2ABC6C3F" w:rsidR="00384075" w:rsidRPr="00253C81" w:rsidRDefault="00185734" w:rsidP="00C0464B">
      <w:pPr>
        <w:pStyle w:val="6Plohy"/>
        <w:ind w:left="1418" w:hanging="1418"/>
      </w:pPr>
      <w:bookmarkStart w:id="92" w:name="_Ref442105755"/>
      <w:bookmarkStart w:id="93" w:name="_Ref459708824"/>
      <w:bookmarkStart w:id="94" w:name="_Ref42680378"/>
      <w:bookmarkStart w:id="95" w:name="_Ref131061166"/>
      <w:r w:rsidRPr="00253C81">
        <w:t>Formulář pro zpracování nabídkové ceny</w:t>
      </w:r>
      <w:bookmarkEnd w:id="92"/>
      <w:bookmarkEnd w:id="93"/>
      <w:bookmarkEnd w:id="94"/>
      <w:r w:rsidR="00357A3F" w:rsidRPr="00253C81">
        <w:t xml:space="preserve"> a kritéri</w:t>
      </w:r>
      <w:r w:rsidR="00C9016D">
        <w:t>a</w:t>
      </w:r>
      <w:r w:rsidR="00357A3F" w:rsidRPr="00253C81">
        <w:t xml:space="preserve"> kvality</w:t>
      </w:r>
      <w:bookmarkEnd w:id="95"/>
    </w:p>
    <w:p w14:paraId="78CA0398" w14:textId="7B9F2BDB" w:rsidR="001B571D" w:rsidRPr="007E3D21" w:rsidRDefault="007D761F" w:rsidP="00C0464B">
      <w:pPr>
        <w:pStyle w:val="6Plohy"/>
        <w:ind w:left="1418" w:hanging="1418"/>
      </w:pPr>
      <w:bookmarkStart w:id="96" w:name="_Ref534197218"/>
      <w:r w:rsidRPr="007E3D21">
        <w:t>Tarif Veřejné dopravy Vysočiny</w:t>
      </w:r>
      <w:bookmarkEnd w:id="96"/>
    </w:p>
    <w:p w14:paraId="0446AA1F" w14:textId="77777777" w:rsidR="00F237CC" w:rsidRPr="007E3D21" w:rsidRDefault="0000233E" w:rsidP="00F17C3F">
      <w:pPr>
        <w:pStyle w:val="6Plohy"/>
        <w:ind w:left="1418" w:hanging="1418"/>
      </w:pPr>
      <w:bookmarkStart w:id="97" w:name="_Ref464662852"/>
      <w:r w:rsidRPr="007E3D21">
        <w:t>Předloha seznamu</w:t>
      </w:r>
      <w:r w:rsidR="005A6B2B" w:rsidRPr="007E3D21">
        <w:t xml:space="preserve"> </w:t>
      </w:r>
      <w:r w:rsidR="00C07F64" w:rsidRPr="007E3D21">
        <w:t>pod</w:t>
      </w:r>
      <w:r w:rsidR="005A6B2B" w:rsidRPr="007E3D21">
        <w:t>dodavatelů</w:t>
      </w:r>
      <w:bookmarkEnd w:id="97"/>
    </w:p>
    <w:p w14:paraId="62ED9A86" w14:textId="561677AE" w:rsidR="0030609A" w:rsidRPr="007E3D21" w:rsidRDefault="001774F7" w:rsidP="001774F7">
      <w:pPr>
        <w:pStyle w:val="6Plohy"/>
      </w:pPr>
      <w:bookmarkStart w:id="98" w:name="_Ref534196829"/>
      <w:r w:rsidRPr="007E3D21">
        <w:t>Inform</w:t>
      </w:r>
      <w:r w:rsidR="00095E19" w:rsidRPr="007E3D21">
        <w:t>ace o zpracování osobních údajů</w:t>
      </w:r>
      <w:bookmarkEnd w:id="98"/>
    </w:p>
    <w:p w14:paraId="36FA2700" w14:textId="1A7C58CA" w:rsidR="00185734" w:rsidRPr="007E3D21" w:rsidRDefault="00185734" w:rsidP="001774F7">
      <w:pPr>
        <w:pStyle w:val="6Plohy"/>
      </w:pPr>
      <w:bookmarkStart w:id="99" w:name="_Ref38388416"/>
      <w:r w:rsidRPr="007E3D21">
        <w:t>Metodika postupu pro stanovení maximální výše kompenzace</w:t>
      </w:r>
      <w:bookmarkEnd w:id="99"/>
    </w:p>
    <w:p w14:paraId="2F670C6F" w14:textId="2944C0DE" w:rsidR="009D3E94" w:rsidRPr="007E3D21" w:rsidRDefault="009D3E94" w:rsidP="001774F7">
      <w:pPr>
        <w:pStyle w:val="6Plohy"/>
      </w:pPr>
      <w:bookmarkStart w:id="100" w:name="_Ref57301062"/>
      <w:r w:rsidRPr="007E3D21">
        <w:t>Vzorový text bankovní záruky</w:t>
      </w:r>
      <w:bookmarkEnd w:id="100"/>
    </w:p>
    <w:p w14:paraId="4DA7CF0D" w14:textId="25041808" w:rsidR="00BD3059" w:rsidRPr="007E3D21" w:rsidRDefault="00BD3059" w:rsidP="001774F7">
      <w:pPr>
        <w:pStyle w:val="6Plohy"/>
      </w:pPr>
      <w:bookmarkStart w:id="101" w:name="_Ref132729924"/>
      <w:r w:rsidRPr="007E3D21">
        <w:t>Technické a provozní standardy Veřejné dopravy Vysočiny</w:t>
      </w:r>
      <w:bookmarkEnd w:id="101"/>
    </w:p>
    <w:p w14:paraId="291AB77C" w14:textId="578AC205" w:rsidR="00BD3059" w:rsidRPr="007E3D21" w:rsidRDefault="00BD3059" w:rsidP="001774F7">
      <w:pPr>
        <w:pStyle w:val="6Plohy"/>
      </w:pPr>
      <w:bookmarkStart w:id="102" w:name="_Ref61000497"/>
      <w:r w:rsidRPr="007E3D21">
        <w:t>Sociálně a environmentálně odpovědné zadávání a inovace</w:t>
      </w:r>
      <w:bookmarkEnd w:id="102"/>
    </w:p>
    <w:p w14:paraId="152EB4FA" w14:textId="1C48827B" w:rsidR="006C15FD" w:rsidRPr="007E3D21" w:rsidRDefault="006C15FD" w:rsidP="001774F7">
      <w:pPr>
        <w:pStyle w:val="6Plohy"/>
      </w:pPr>
      <w:r w:rsidRPr="007E3D21">
        <w:t>Smluvní přepravní podmínky Veřejné dopravy Vysočiny</w:t>
      </w:r>
    </w:p>
    <w:p w14:paraId="24C278DC" w14:textId="1F8B4D1C" w:rsidR="0014538A" w:rsidRPr="007E3D21" w:rsidRDefault="0014538A" w:rsidP="0014538A">
      <w:pPr>
        <w:pStyle w:val="6Plohy"/>
        <w:ind w:left="1418" w:hanging="1418"/>
      </w:pPr>
      <w:bookmarkStart w:id="103" w:name="_Ref131062026"/>
      <w:r w:rsidRPr="007E3D21">
        <w:t>Čestné prohlášení o neexistenci střetu zájmů a splnění podmínek Nařízení Rady (EU) 2022/576</w:t>
      </w:r>
      <w:bookmarkEnd w:id="103"/>
    </w:p>
    <w:p w14:paraId="504E02C3" w14:textId="038C6A37" w:rsidR="00E406F3" w:rsidRPr="00253C81" w:rsidRDefault="00E406F3" w:rsidP="00C0464B">
      <w:pPr>
        <w:keepNext/>
        <w:autoSpaceDE w:val="0"/>
        <w:autoSpaceDN w:val="0"/>
        <w:spacing w:before="600" w:after="240"/>
        <w:rPr>
          <w:rFonts w:asciiTheme="minorHAnsi" w:hAnsiTheme="minorHAnsi"/>
          <w:color w:val="808080" w:themeColor="background1" w:themeShade="80"/>
          <w:sz w:val="22"/>
        </w:rPr>
      </w:pPr>
      <w:r w:rsidRPr="00253C81">
        <w:rPr>
          <w:rFonts w:asciiTheme="minorHAnsi" w:hAnsiTheme="minorHAnsi"/>
          <w:sz w:val="22"/>
        </w:rPr>
        <w:t>V </w:t>
      </w:r>
      <w:r w:rsidR="004B63DF" w:rsidRPr="00253C81">
        <w:rPr>
          <w:rFonts w:asciiTheme="minorHAnsi" w:hAnsiTheme="minorHAnsi"/>
          <w:sz w:val="22"/>
        </w:rPr>
        <w:t>Brně</w:t>
      </w:r>
    </w:p>
    <w:p w14:paraId="59AA0E55" w14:textId="674651D0" w:rsidR="00E406F3" w:rsidRPr="00253C81" w:rsidRDefault="004B63DF" w:rsidP="00253C81">
      <w:pPr>
        <w:pStyle w:val="2nesltext"/>
        <w:keepNext/>
        <w:ind w:left="5670"/>
        <w:jc w:val="right"/>
        <w:rPr>
          <w:b/>
        </w:rPr>
      </w:pPr>
      <w:r w:rsidRPr="00253C81">
        <w:rPr>
          <w:b/>
        </w:rPr>
        <w:t>Kraj Vysočina</w:t>
      </w:r>
    </w:p>
    <w:p w14:paraId="257E95EA" w14:textId="0F722555" w:rsidR="00E406F3" w:rsidRPr="00253C81" w:rsidRDefault="00E406F3" w:rsidP="00253C81">
      <w:pPr>
        <w:pStyle w:val="2nesltext"/>
        <w:keepNext/>
        <w:ind w:left="1276"/>
        <w:jc w:val="right"/>
      </w:pPr>
      <w:proofErr w:type="spellStart"/>
      <w:r w:rsidRPr="00253C81">
        <w:t>v.z</w:t>
      </w:r>
      <w:proofErr w:type="spellEnd"/>
      <w:r w:rsidRPr="00253C81">
        <w:t>. Fiala, Tejkal a partneři, advokátní kancelář, s.r.o.</w:t>
      </w:r>
    </w:p>
    <w:p w14:paraId="0449EC62" w14:textId="77777777" w:rsidR="00E406F3" w:rsidRPr="00253C81" w:rsidRDefault="00E406F3" w:rsidP="00253C81">
      <w:pPr>
        <w:pStyle w:val="2nesltext"/>
        <w:keepNext/>
        <w:ind w:left="5670"/>
        <w:jc w:val="right"/>
      </w:pPr>
      <w:r w:rsidRPr="00253C81">
        <w:t>Mgr. Jan Tejkal, advokát</w:t>
      </w:r>
    </w:p>
    <w:p w14:paraId="22FE0BD3" w14:textId="0B5E2AC9" w:rsidR="00A346BD" w:rsidRPr="00253C81" w:rsidRDefault="00E406F3" w:rsidP="00253C81">
      <w:pPr>
        <w:pStyle w:val="2nesltext"/>
        <w:keepNext/>
        <w:ind w:left="5670"/>
        <w:jc w:val="right"/>
        <w:rPr>
          <w:rFonts w:asciiTheme="minorHAnsi" w:hAnsiTheme="minorHAnsi"/>
        </w:rPr>
      </w:pPr>
      <w:r w:rsidRPr="00253C81">
        <w:rPr>
          <w:rFonts w:asciiTheme="minorHAnsi" w:hAnsiTheme="minorHAnsi"/>
        </w:rPr>
        <w:t>společník a jednatel</w:t>
      </w:r>
    </w:p>
    <w:p w14:paraId="369C062F" w14:textId="785A90BF" w:rsidR="007532F4" w:rsidRPr="00253C81" w:rsidRDefault="007532F4" w:rsidP="00253C81">
      <w:pPr>
        <w:pStyle w:val="2nesltext"/>
        <w:keepNext/>
        <w:ind w:left="5670"/>
        <w:jc w:val="right"/>
        <w:rPr>
          <w:i/>
          <w:iCs/>
        </w:rPr>
      </w:pPr>
      <w:r w:rsidRPr="00253C81">
        <w:rPr>
          <w:rFonts w:asciiTheme="minorHAnsi" w:hAnsiTheme="minorHAnsi"/>
          <w:i/>
          <w:iCs/>
        </w:rPr>
        <w:t>(elektronicky podepsáno)</w:t>
      </w:r>
    </w:p>
    <w:sectPr w:rsidR="007532F4" w:rsidRPr="00253C81" w:rsidSect="0093789B">
      <w:headerReference w:type="default" r:id="rId13"/>
      <w:footerReference w:type="default" r:id="rId1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ABE4D" w14:textId="77777777" w:rsidR="00896410" w:rsidRDefault="00896410" w:rsidP="00FE2559">
      <w:r>
        <w:separator/>
      </w:r>
    </w:p>
  </w:endnote>
  <w:endnote w:type="continuationSeparator" w:id="0">
    <w:p w14:paraId="18F6424F" w14:textId="77777777" w:rsidR="00896410" w:rsidRDefault="00896410"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C4AF" w14:textId="50ADA53A" w:rsidR="00F95AEB" w:rsidRPr="00A346BD" w:rsidRDefault="00F95AEB" w:rsidP="00E81FE9">
    <w:pPr>
      <w:pStyle w:val="Zpat"/>
      <w:rPr>
        <w:rFonts w:ascii="Calibri" w:hAnsi="Calibri"/>
        <w:sz w:val="22"/>
      </w:rPr>
    </w:pPr>
    <w:r w:rsidRPr="009C2C62">
      <w:rPr>
        <w:rFonts w:ascii="Calibri" w:hAnsi="Calibri"/>
        <w:sz w:val="22"/>
      </w:rPr>
      <w:t xml:space="preserve">Dokumentace zadávacího řízení </w:t>
    </w:r>
    <w:r w:rsidRPr="009C2C62">
      <w:rPr>
        <w:rFonts w:ascii="Calibri" w:hAnsi="Calibri"/>
        <w:b/>
        <w:sz w:val="22"/>
        <w:szCs w:val="22"/>
      </w:rPr>
      <w:t>KVAD2</w:t>
    </w:r>
    <w:r w:rsidR="00037932">
      <w:rPr>
        <w:rFonts w:ascii="Calibri" w:hAnsi="Calibri"/>
        <w:b/>
        <w:sz w:val="22"/>
        <w:szCs w:val="22"/>
      </w:rPr>
      <w:t>4</w:t>
    </w:r>
    <w:r w:rsidR="009C2C62" w:rsidRPr="009C2C62">
      <w:rPr>
        <w:rFonts w:ascii="Calibri" w:hAnsi="Calibri"/>
        <w:b/>
        <w:sz w:val="22"/>
        <w:szCs w:val="22"/>
      </w:rPr>
      <w:t>0</w:t>
    </w:r>
    <w:r w:rsidR="00AE1958">
      <w:rPr>
        <w:rFonts w:ascii="Calibri" w:hAnsi="Calibri"/>
        <w:b/>
        <w:sz w:val="22"/>
        <w:szCs w:val="22"/>
      </w:rPr>
      <w:t>2</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BF2E8A">
      <w:rPr>
        <w:rFonts w:ascii="Calibri" w:hAnsi="Calibri"/>
        <w:b/>
        <w:bCs/>
        <w:noProof/>
        <w:sz w:val="22"/>
      </w:rPr>
      <w:t>10</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BF2E8A">
      <w:rPr>
        <w:rFonts w:ascii="Calibri" w:hAnsi="Calibri"/>
        <w:b/>
        <w:bCs/>
        <w:noProof/>
        <w:sz w:val="22"/>
      </w:rPr>
      <w:t>16</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92DFD" w14:textId="77777777" w:rsidR="00896410" w:rsidRDefault="00896410" w:rsidP="00FE2559">
      <w:r>
        <w:separator/>
      </w:r>
    </w:p>
  </w:footnote>
  <w:footnote w:type="continuationSeparator" w:id="0">
    <w:p w14:paraId="2D657491" w14:textId="77777777" w:rsidR="00896410" w:rsidRDefault="00896410"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0117603"/>
    <w:multiLevelType w:val="hybridMultilevel"/>
    <w:tmpl w:val="5A60898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8"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CE10BB8"/>
    <w:multiLevelType w:val="hybridMultilevel"/>
    <w:tmpl w:val="71240648"/>
    <w:lvl w:ilvl="0" w:tplc="7996D31A">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2"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14" w15:restartNumberingAfterBreak="0">
    <w:nsid w:val="7CEF268B"/>
    <w:multiLevelType w:val="hybridMultilevel"/>
    <w:tmpl w:val="71F2D284"/>
    <w:lvl w:ilvl="0" w:tplc="C8F863CC">
      <w:start w:val="1"/>
      <w:numFmt w:val="lowerLetter"/>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00266764">
    <w:abstractNumId w:val="0"/>
  </w:num>
  <w:num w:numId="2" w16cid:durableId="1603687915">
    <w:abstractNumId w:val="8"/>
  </w:num>
  <w:num w:numId="3" w16cid:durableId="106629742">
    <w:abstractNumId w:val="9"/>
  </w:num>
  <w:num w:numId="4" w16cid:durableId="1298756627">
    <w:abstractNumId w:val="3"/>
  </w:num>
  <w:num w:numId="5" w16cid:durableId="791166660">
    <w:abstractNumId w:val="13"/>
  </w:num>
  <w:num w:numId="6" w16cid:durableId="1600025389">
    <w:abstractNumId w:val="12"/>
  </w:num>
  <w:num w:numId="7" w16cid:durableId="6819051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77125761">
    <w:abstractNumId w:val="12"/>
    <w:lvlOverride w:ilvl="0">
      <w:startOverride w:val="1"/>
    </w:lvlOverride>
  </w:num>
  <w:num w:numId="9" w16cid:durableId="1225599944">
    <w:abstractNumId w:val="9"/>
    <w:lvlOverride w:ilvl="0">
      <w:startOverride w:val="1"/>
    </w:lvlOverride>
  </w:num>
  <w:num w:numId="10" w16cid:durableId="856192804">
    <w:abstractNumId w:val="9"/>
    <w:lvlOverride w:ilvl="0">
      <w:startOverride w:val="1"/>
    </w:lvlOverride>
  </w:num>
  <w:num w:numId="11" w16cid:durableId="1507133104">
    <w:abstractNumId w:val="9"/>
    <w:lvlOverride w:ilvl="0">
      <w:startOverride w:val="1"/>
    </w:lvlOverride>
  </w:num>
  <w:num w:numId="12" w16cid:durableId="798186869">
    <w:abstractNumId w:val="3"/>
  </w:num>
  <w:num w:numId="13" w16cid:durableId="485825235">
    <w:abstractNumId w:val="12"/>
    <w:lvlOverride w:ilvl="0">
      <w:startOverride w:val="1"/>
    </w:lvlOverride>
  </w:num>
  <w:num w:numId="14" w16cid:durableId="2087066008">
    <w:abstractNumId w:val="12"/>
    <w:lvlOverride w:ilvl="0">
      <w:startOverride w:val="1"/>
    </w:lvlOverride>
  </w:num>
  <w:num w:numId="15" w16cid:durableId="1278289816">
    <w:abstractNumId w:val="12"/>
    <w:lvlOverride w:ilvl="0">
      <w:startOverride w:val="1"/>
    </w:lvlOverride>
  </w:num>
  <w:num w:numId="16" w16cid:durableId="1466968687">
    <w:abstractNumId w:val="12"/>
    <w:lvlOverride w:ilvl="0">
      <w:startOverride w:val="1"/>
    </w:lvlOverride>
  </w:num>
  <w:num w:numId="17" w16cid:durableId="935291111">
    <w:abstractNumId w:val="12"/>
    <w:lvlOverride w:ilvl="0">
      <w:startOverride w:val="1"/>
    </w:lvlOverride>
  </w:num>
  <w:num w:numId="18" w16cid:durableId="1504590900">
    <w:abstractNumId w:val="12"/>
    <w:lvlOverride w:ilvl="0">
      <w:startOverride w:val="1"/>
    </w:lvlOverride>
  </w:num>
  <w:num w:numId="19" w16cid:durableId="1864319649">
    <w:abstractNumId w:val="8"/>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90395938">
    <w:abstractNumId w:val="8"/>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2788099">
    <w:abstractNumId w:val="8"/>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00188636">
    <w:abstractNumId w:val="8"/>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71283125">
    <w:abstractNumId w:val="7"/>
  </w:num>
  <w:num w:numId="24" w16cid:durableId="433985451">
    <w:abstractNumId w:val="1"/>
  </w:num>
  <w:num w:numId="25" w16cid:durableId="1733962682">
    <w:abstractNumId w:val="4"/>
  </w:num>
  <w:num w:numId="26" w16cid:durableId="472212905">
    <w:abstractNumId w:val="6"/>
  </w:num>
  <w:num w:numId="27" w16cid:durableId="13854473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91686494">
    <w:abstractNumId w:val="11"/>
  </w:num>
  <w:num w:numId="29" w16cid:durableId="943881004">
    <w:abstractNumId w:val="8"/>
  </w:num>
  <w:num w:numId="30" w16cid:durableId="1386367631">
    <w:abstractNumId w:val="8"/>
  </w:num>
  <w:num w:numId="31" w16cid:durableId="514420098">
    <w:abstractNumId w:val="8"/>
  </w:num>
  <w:num w:numId="32" w16cid:durableId="955525982">
    <w:abstractNumId w:val="2"/>
  </w:num>
  <w:num w:numId="33" w16cid:durableId="1624265614">
    <w:abstractNumId w:val="14"/>
  </w:num>
  <w:num w:numId="34" w16cid:durableId="78253835">
    <w:abstractNumId w:val="8"/>
  </w:num>
  <w:num w:numId="35" w16cid:durableId="1383678844">
    <w:abstractNumId w:val="5"/>
  </w:num>
  <w:num w:numId="36" w16cid:durableId="513879647">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932"/>
    <w:rsid w:val="00037A5F"/>
    <w:rsid w:val="00041DBB"/>
    <w:rsid w:val="000441D3"/>
    <w:rsid w:val="00045C55"/>
    <w:rsid w:val="000462FB"/>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725"/>
    <w:rsid w:val="000709EC"/>
    <w:rsid w:val="00071968"/>
    <w:rsid w:val="000724CA"/>
    <w:rsid w:val="00073FE4"/>
    <w:rsid w:val="00076267"/>
    <w:rsid w:val="000804DE"/>
    <w:rsid w:val="000810D8"/>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69FF"/>
    <w:rsid w:val="000B472D"/>
    <w:rsid w:val="000B4A5E"/>
    <w:rsid w:val="000B5547"/>
    <w:rsid w:val="000B643F"/>
    <w:rsid w:val="000B678F"/>
    <w:rsid w:val="000C132F"/>
    <w:rsid w:val="000C3185"/>
    <w:rsid w:val="000C3EB9"/>
    <w:rsid w:val="000C3FA4"/>
    <w:rsid w:val="000C40FF"/>
    <w:rsid w:val="000C79ED"/>
    <w:rsid w:val="000D03A7"/>
    <w:rsid w:val="000D0A84"/>
    <w:rsid w:val="000D294E"/>
    <w:rsid w:val="000D2CEA"/>
    <w:rsid w:val="000D5E1F"/>
    <w:rsid w:val="000D6234"/>
    <w:rsid w:val="000E0942"/>
    <w:rsid w:val="000E0C88"/>
    <w:rsid w:val="000E11FF"/>
    <w:rsid w:val="000E1B99"/>
    <w:rsid w:val="000E236F"/>
    <w:rsid w:val="000E23CA"/>
    <w:rsid w:val="000E2CFA"/>
    <w:rsid w:val="000E344B"/>
    <w:rsid w:val="000E3471"/>
    <w:rsid w:val="000E3A5C"/>
    <w:rsid w:val="000E4692"/>
    <w:rsid w:val="000E5BEB"/>
    <w:rsid w:val="000E6ABA"/>
    <w:rsid w:val="000E7288"/>
    <w:rsid w:val="000E78B1"/>
    <w:rsid w:val="000E7CDA"/>
    <w:rsid w:val="000F0C70"/>
    <w:rsid w:val="000F2F3C"/>
    <w:rsid w:val="000F4B52"/>
    <w:rsid w:val="000F7080"/>
    <w:rsid w:val="00101E2D"/>
    <w:rsid w:val="001023F4"/>
    <w:rsid w:val="00102A96"/>
    <w:rsid w:val="001044EE"/>
    <w:rsid w:val="00104ADA"/>
    <w:rsid w:val="00104CA2"/>
    <w:rsid w:val="00105930"/>
    <w:rsid w:val="001064A1"/>
    <w:rsid w:val="00110682"/>
    <w:rsid w:val="00110931"/>
    <w:rsid w:val="001121E6"/>
    <w:rsid w:val="00112F63"/>
    <w:rsid w:val="001131A8"/>
    <w:rsid w:val="00116118"/>
    <w:rsid w:val="0011753B"/>
    <w:rsid w:val="001177CF"/>
    <w:rsid w:val="00117B0B"/>
    <w:rsid w:val="00121B7A"/>
    <w:rsid w:val="00122DA4"/>
    <w:rsid w:val="00123BD7"/>
    <w:rsid w:val="001242E6"/>
    <w:rsid w:val="00125689"/>
    <w:rsid w:val="00126666"/>
    <w:rsid w:val="00126ADF"/>
    <w:rsid w:val="001348E5"/>
    <w:rsid w:val="00135A8D"/>
    <w:rsid w:val="0013613F"/>
    <w:rsid w:val="0013660D"/>
    <w:rsid w:val="00140FD2"/>
    <w:rsid w:val="00142BFC"/>
    <w:rsid w:val="00143495"/>
    <w:rsid w:val="00143DB0"/>
    <w:rsid w:val="00144CE0"/>
    <w:rsid w:val="0014538A"/>
    <w:rsid w:val="00145679"/>
    <w:rsid w:val="001468BF"/>
    <w:rsid w:val="00150FD5"/>
    <w:rsid w:val="0015255A"/>
    <w:rsid w:val="001532E9"/>
    <w:rsid w:val="00154E85"/>
    <w:rsid w:val="00160F79"/>
    <w:rsid w:val="00161028"/>
    <w:rsid w:val="00161783"/>
    <w:rsid w:val="001621D2"/>
    <w:rsid w:val="00162215"/>
    <w:rsid w:val="0016397C"/>
    <w:rsid w:val="001652FF"/>
    <w:rsid w:val="00165A5E"/>
    <w:rsid w:val="00165BCC"/>
    <w:rsid w:val="001672ED"/>
    <w:rsid w:val="001705D4"/>
    <w:rsid w:val="001736F4"/>
    <w:rsid w:val="001746B5"/>
    <w:rsid w:val="001746D5"/>
    <w:rsid w:val="001758EA"/>
    <w:rsid w:val="00175FBF"/>
    <w:rsid w:val="0017681D"/>
    <w:rsid w:val="001774F7"/>
    <w:rsid w:val="00177531"/>
    <w:rsid w:val="001811F9"/>
    <w:rsid w:val="00182B92"/>
    <w:rsid w:val="001843B2"/>
    <w:rsid w:val="0018471E"/>
    <w:rsid w:val="0018542C"/>
    <w:rsid w:val="00185734"/>
    <w:rsid w:val="0018596A"/>
    <w:rsid w:val="00185BA2"/>
    <w:rsid w:val="00186486"/>
    <w:rsid w:val="00186780"/>
    <w:rsid w:val="00191E24"/>
    <w:rsid w:val="001925D3"/>
    <w:rsid w:val="001927A2"/>
    <w:rsid w:val="001959EA"/>
    <w:rsid w:val="00197962"/>
    <w:rsid w:val="001A10F7"/>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ED9"/>
    <w:rsid w:val="001C19C7"/>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91A"/>
    <w:rsid w:val="001E0B8A"/>
    <w:rsid w:val="001E1C91"/>
    <w:rsid w:val="001E29CC"/>
    <w:rsid w:val="001E2E7A"/>
    <w:rsid w:val="001E32BA"/>
    <w:rsid w:val="001E37AF"/>
    <w:rsid w:val="001E4FF0"/>
    <w:rsid w:val="001E7929"/>
    <w:rsid w:val="001E7C15"/>
    <w:rsid w:val="001F0E34"/>
    <w:rsid w:val="001F181D"/>
    <w:rsid w:val="001F383C"/>
    <w:rsid w:val="001F3D2D"/>
    <w:rsid w:val="001F568D"/>
    <w:rsid w:val="001F6A0E"/>
    <w:rsid w:val="001F7C49"/>
    <w:rsid w:val="0020065D"/>
    <w:rsid w:val="00201ABD"/>
    <w:rsid w:val="002024D3"/>
    <w:rsid w:val="00203264"/>
    <w:rsid w:val="002033DF"/>
    <w:rsid w:val="002042DF"/>
    <w:rsid w:val="002045C7"/>
    <w:rsid w:val="00205909"/>
    <w:rsid w:val="00206C13"/>
    <w:rsid w:val="002103BF"/>
    <w:rsid w:val="00210C28"/>
    <w:rsid w:val="00211E77"/>
    <w:rsid w:val="0021209C"/>
    <w:rsid w:val="002136E9"/>
    <w:rsid w:val="00214020"/>
    <w:rsid w:val="00214A13"/>
    <w:rsid w:val="00215561"/>
    <w:rsid w:val="002158A6"/>
    <w:rsid w:val="00216527"/>
    <w:rsid w:val="00216C02"/>
    <w:rsid w:val="002213B9"/>
    <w:rsid w:val="002229DE"/>
    <w:rsid w:val="00223AFD"/>
    <w:rsid w:val="00226C45"/>
    <w:rsid w:val="002274F9"/>
    <w:rsid w:val="0023072A"/>
    <w:rsid w:val="00230E74"/>
    <w:rsid w:val="002320AA"/>
    <w:rsid w:val="0023262D"/>
    <w:rsid w:val="002333DA"/>
    <w:rsid w:val="0024026A"/>
    <w:rsid w:val="00242769"/>
    <w:rsid w:val="0024365D"/>
    <w:rsid w:val="002458C7"/>
    <w:rsid w:val="00245C9D"/>
    <w:rsid w:val="00247355"/>
    <w:rsid w:val="002520C1"/>
    <w:rsid w:val="002522BA"/>
    <w:rsid w:val="00253C81"/>
    <w:rsid w:val="002541D2"/>
    <w:rsid w:val="002543BA"/>
    <w:rsid w:val="00255298"/>
    <w:rsid w:val="002579D1"/>
    <w:rsid w:val="002605A2"/>
    <w:rsid w:val="002615BF"/>
    <w:rsid w:val="002619B0"/>
    <w:rsid w:val="0026406E"/>
    <w:rsid w:val="00264183"/>
    <w:rsid w:val="0026613A"/>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E0F3F"/>
    <w:rsid w:val="002E112C"/>
    <w:rsid w:val="002E179C"/>
    <w:rsid w:val="002E45B9"/>
    <w:rsid w:val="002E5BFA"/>
    <w:rsid w:val="002E5C68"/>
    <w:rsid w:val="002E663A"/>
    <w:rsid w:val="002E75C1"/>
    <w:rsid w:val="002E7AC8"/>
    <w:rsid w:val="002F2BDD"/>
    <w:rsid w:val="002F2C70"/>
    <w:rsid w:val="00300E91"/>
    <w:rsid w:val="00301AA7"/>
    <w:rsid w:val="00302771"/>
    <w:rsid w:val="00303959"/>
    <w:rsid w:val="003049B7"/>
    <w:rsid w:val="0030561D"/>
    <w:rsid w:val="00305E19"/>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05"/>
    <w:rsid w:val="0032383B"/>
    <w:rsid w:val="00323FCA"/>
    <w:rsid w:val="003261BC"/>
    <w:rsid w:val="00332453"/>
    <w:rsid w:val="003327DA"/>
    <w:rsid w:val="00334EE3"/>
    <w:rsid w:val="00336057"/>
    <w:rsid w:val="003363E5"/>
    <w:rsid w:val="00337B38"/>
    <w:rsid w:val="00340145"/>
    <w:rsid w:val="0034105F"/>
    <w:rsid w:val="00342874"/>
    <w:rsid w:val="00345040"/>
    <w:rsid w:val="00346A70"/>
    <w:rsid w:val="0034737D"/>
    <w:rsid w:val="00350ECE"/>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E19"/>
    <w:rsid w:val="003B1E5E"/>
    <w:rsid w:val="003B5055"/>
    <w:rsid w:val="003B5821"/>
    <w:rsid w:val="003B5C3B"/>
    <w:rsid w:val="003B7071"/>
    <w:rsid w:val="003B7CC6"/>
    <w:rsid w:val="003C0491"/>
    <w:rsid w:val="003C5CBB"/>
    <w:rsid w:val="003C65A8"/>
    <w:rsid w:val="003C6EF9"/>
    <w:rsid w:val="003C765C"/>
    <w:rsid w:val="003D0864"/>
    <w:rsid w:val="003D1BD8"/>
    <w:rsid w:val="003D31F6"/>
    <w:rsid w:val="003D362B"/>
    <w:rsid w:val="003D3661"/>
    <w:rsid w:val="003D49AA"/>
    <w:rsid w:val="003D4D9C"/>
    <w:rsid w:val="003D5D43"/>
    <w:rsid w:val="003D640D"/>
    <w:rsid w:val="003D712A"/>
    <w:rsid w:val="003E31C0"/>
    <w:rsid w:val="003E3A27"/>
    <w:rsid w:val="003E3CF1"/>
    <w:rsid w:val="003E5340"/>
    <w:rsid w:val="003E71B3"/>
    <w:rsid w:val="003F1056"/>
    <w:rsid w:val="003F3D90"/>
    <w:rsid w:val="003F3F19"/>
    <w:rsid w:val="003F45C1"/>
    <w:rsid w:val="00401153"/>
    <w:rsid w:val="00403738"/>
    <w:rsid w:val="004050B1"/>
    <w:rsid w:val="0041211F"/>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68D"/>
    <w:rsid w:val="00437E74"/>
    <w:rsid w:val="00442E18"/>
    <w:rsid w:val="004437C3"/>
    <w:rsid w:val="00444B7B"/>
    <w:rsid w:val="00447913"/>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7182D"/>
    <w:rsid w:val="00473372"/>
    <w:rsid w:val="00474F0B"/>
    <w:rsid w:val="00475CB2"/>
    <w:rsid w:val="00476BF2"/>
    <w:rsid w:val="004815EB"/>
    <w:rsid w:val="0048353E"/>
    <w:rsid w:val="004844FA"/>
    <w:rsid w:val="004859B2"/>
    <w:rsid w:val="00486F44"/>
    <w:rsid w:val="00490EA6"/>
    <w:rsid w:val="00490EB4"/>
    <w:rsid w:val="00491236"/>
    <w:rsid w:val="00492076"/>
    <w:rsid w:val="00492511"/>
    <w:rsid w:val="004954D5"/>
    <w:rsid w:val="00497F53"/>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60C"/>
    <w:rsid w:val="004D69F1"/>
    <w:rsid w:val="004D72C8"/>
    <w:rsid w:val="004D7988"/>
    <w:rsid w:val="004D7B04"/>
    <w:rsid w:val="004E08CB"/>
    <w:rsid w:val="004E0901"/>
    <w:rsid w:val="004E17A5"/>
    <w:rsid w:val="004E2B03"/>
    <w:rsid w:val="004E331A"/>
    <w:rsid w:val="004E4C11"/>
    <w:rsid w:val="004E5EA6"/>
    <w:rsid w:val="004E6F16"/>
    <w:rsid w:val="004E7E0C"/>
    <w:rsid w:val="004F2125"/>
    <w:rsid w:val="004F369F"/>
    <w:rsid w:val="004F4845"/>
    <w:rsid w:val="004F5870"/>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6FFD"/>
    <w:rsid w:val="00537BDE"/>
    <w:rsid w:val="005431C5"/>
    <w:rsid w:val="00543AF0"/>
    <w:rsid w:val="0054419A"/>
    <w:rsid w:val="0054648B"/>
    <w:rsid w:val="00547B41"/>
    <w:rsid w:val="00547CCE"/>
    <w:rsid w:val="0055064B"/>
    <w:rsid w:val="00554E6D"/>
    <w:rsid w:val="005553FF"/>
    <w:rsid w:val="0055552B"/>
    <w:rsid w:val="00555D46"/>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515B"/>
    <w:rsid w:val="005865B6"/>
    <w:rsid w:val="00586F80"/>
    <w:rsid w:val="00587695"/>
    <w:rsid w:val="00594127"/>
    <w:rsid w:val="005955BB"/>
    <w:rsid w:val="00596C79"/>
    <w:rsid w:val="0059715D"/>
    <w:rsid w:val="005972A7"/>
    <w:rsid w:val="00597AFC"/>
    <w:rsid w:val="00597C28"/>
    <w:rsid w:val="00597CF6"/>
    <w:rsid w:val="005A16F9"/>
    <w:rsid w:val="005A235E"/>
    <w:rsid w:val="005A2446"/>
    <w:rsid w:val="005A2714"/>
    <w:rsid w:val="005A4415"/>
    <w:rsid w:val="005A4D46"/>
    <w:rsid w:val="005A6B2B"/>
    <w:rsid w:val="005B0333"/>
    <w:rsid w:val="005B07C3"/>
    <w:rsid w:val="005B0DFD"/>
    <w:rsid w:val="005B51A4"/>
    <w:rsid w:val="005B682E"/>
    <w:rsid w:val="005B7565"/>
    <w:rsid w:val="005B78C8"/>
    <w:rsid w:val="005B79E1"/>
    <w:rsid w:val="005B7F0D"/>
    <w:rsid w:val="005C13E5"/>
    <w:rsid w:val="005C1E29"/>
    <w:rsid w:val="005C2268"/>
    <w:rsid w:val="005C27B9"/>
    <w:rsid w:val="005C368F"/>
    <w:rsid w:val="005C50E7"/>
    <w:rsid w:val="005D2271"/>
    <w:rsid w:val="005D2E1A"/>
    <w:rsid w:val="005D3ACD"/>
    <w:rsid w:val="005D4348"/>
    <w:rsid w:val="005D4365"/>
    <w:rsid w:val="005D43D7"/>
    <w:rsid w:val="005D4418"/>
    <w:rsid w:val="005D56A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17FE1"/>
    <w:rsid w:val="00620991"/>
    <w:rsid w:val="0062409C"/>
    <w:rsid w:val="00624E3C"/>
    <w:rsid w:val="00625210"/>
    <w:rsid w:val="00627F36"/>
    <w:rsid w:val="0063362E"/>
    <w:rsid w:val="00634C8A"/>
    <w:rsid w:val="0063666C"/>
    <w:rsid w:val="00636ADA"/>
    <w:rsid w:val="0064012E"/>
    <w:rsid w:val="00641D7F"/>
    <w:rsid w:val="006421CF"/>
    <w:rsid w:val="0064389E"/>
    <w:rsid w:val="00644095"/>
    <w:rsid w:val="00644ECF"/>
    <w:rsid w:val="00645BC7"/>
    <w:rsid w:val="00646140"/>
    <w:rsid w:val="00646597"/>
    <w:rsid w:val="00646A8F"/>
    <w:rsid w:val="006471AC"/>
    <w:rsid w:val="006506FE"/>
    <w:rsid w:val="00650951"/>
    <w:rsid w:val="00651BEA"/>
    <w:rsid w:val="00652173"/>
    <w:rsid w:val="00653391"/>
    <w:rsid w:val="00654629"/>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6CBD"/>
    <w:rsid w:val="00686E83"/>
    <w:rsid w:val="0068766C"/>
    <w:rsid w:val="006915CE"/>
    <w:rsid w:val="00692F5D"/>
    <w:rsid w:val="00694170"/>
    <w:rsid w:val="00695A9D"/>
    <w:rsid w:val="00695AF0"/>
    <w:rsid w:val="00697D0C"/>
    <w:rsid w:val="006A045E"/>
    <w:rsid w:val="006A0B02"/>
    <w:rsid w:val="006A151C"/>
    <w:rsid w:val="006A1609"/>
    <w:rsid w:val="006A1A0F"/>
    <w:rsid w:val="006A1E7F"/>
    <w:rsid w:val="006A5857"/>
    <w:rsid w:val="006B37F2"/>
    <w:rsid w:val="006B4653"/>
    <w:rsid w:val="006B4853"/>
    <w:rsid w:val="006B4F0F"/>
    <w:rsid w:val="006B5467"/>
    <w:rsid w:val="006B55B9"/>
    <w:rsid w:val="006B6302"/>
    <w:rsid w:val="006B6564"/>
    <w:rsid w:val="006B6A6D"/>
    <w:rsid w:val="006C00DF"/>
    <w:rsid w:val="006C0DCC"/>
    <w:rsid w:val="006C101D"/>
    <w:rsid w:val="006C15FD"/>
    <w:rsid w:val="006C2786"/>
    <w:rsid w:val="006C412E"/>
    <w:rsid w:val="006C4D24"/>
    <w:rsid w:val="006C4D89"/>
    <w:rsid w:val="006C5AA5"/>
    <w:rsid w:val="006C6734"/>
    <w:rsid w:val="006C7D40"/>
    <w:rsid w:val="006C7E22"/>
    <w:rsid w:val="006C7EAB"/>
    <w:rsid w:val="006D045D"/>
    <w:rsid w:val="006D12E9"/>
    <w:rsid w:val="006D13A3"/>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5AF6"/>
    <w:rsid w:val="00747569"/>
    <w:rsid w:val="0075221A"/>
    <w:rsid w:val="007532F4"/>
    <w:rsid w:val="0075465D"/>
    <w:rsid w:val="007564BB"/>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0BBE"/>
    <w:rsid w:val="007A3353"/>
    <w:rsid w:val="007A5DD0"/>
    <w:rsid w:val="007A6174"/>
    <w:rsid w:val="007A6EB8"/>
    <w:rsid w:val="007A74CA"/>
    <w:rsid w:val="007A7704"/>
    <w:rsid w:val="007A7751"/>
    <w:rsid w:val="007B00D4"/>
    <w:rsid w:val="007B2855"/>
    <w:rsid w:val="007B3451"/>
    <w:rsid w:val="007B4C1A"/>
    <w:rsid w:val="007B4CED"/>
    <w:rsid w:val="007B5090"/>
    <w:rsid w:val="007B59C5"/>
    <w:rsid w:val="007B62BC"/>
    <w:rsid w:val="007B71F2"/>
    <w:rsid w:val="007C212D"/>
    <w:rsid w:val="007C343C"/>
    <w:rsid w:val="007C3821"/>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3D21"/>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4AD"/>
    <w:rsid w:val="00826802"/>
    <w:rsid w:val="00826E14"/>
    <w:rsid w:val="00826E40"/>
    <w:rsid w:val="008272EA"/>
    <w:rsid w:val="00830678"/>
    <w:rsid w:val="0083187C"/>
    <w:rsid w:val="00832119"/>
    <w:rsid w:val="00835605"/>
    <w:rsid w:val="008366E4"/>
    <w:rsid w:val="00837FBA"/>
    <w:rsid w:val="00840BC1"/>
    <w:rsid w:val="00840C3E"/>
    <w:rsid w:val="00841827"/>
    <w:rsid w:val="00842F8F"/>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946C3"/>
    <w:rsid w:val="00896410"/>
    <w:rsid w:val="008A067C"/>
    <w:rsid w:val="008A074A"/>
    <w:rsid w:val="008A1F9D"/>
    <w:rsid w:val="008A1FAF"/>
    <w:rsid w:val="008A2701"/>
    <w:rsid w:val="008A3C3A"/>
    <w:rsid w:val="008A3CCA"/>
    <w:rsid w:val="008A3E00"/>
    <w:rsid w:val="008A4E3E"/>
    <w:rsid w:val="008A6581"/>
    <w:rsid w:val="008A658C"/>
    <w:rsid w:val="008A6C3D"/>
    <w:rsid w:val="008B0840"/>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343B"/>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CD9"/>
    <w:rsid w:val="009316F0"/>
    <w:rsid w:val="00931AE3"/>
    <w:rsid w:val="00931AF1"/>
    <w:rsid w:val="00932278"/>
    <w:rsid w:val="009323FA"/>
    <w:rsid w:val="00933E70"/>
    <w:rsid w:val="0093699E"/>
    <w:rsid w:val="00937138"/>
    <w:rsid w:val="0093789B"/>
    <w:rsid w:val="009448A8"/>
    <w:rsid w:val="009453C2"/>
    <w:rsid w:val="00945B9D"/>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5A43"/>
    <w:rsid w:val="009B5CDB"/>
    <w:rsid w:val="009B76E5"/>
    <w:rsid w:val="009B7FA4"/>
    <w:rsid w:val="009C0865"/>
    <w:rsid w:val="009C2C62"/>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A96"/>
    <w:rsid w:val="00A01E3E"/>
    <w:rsid w:val="00A056E2"/>
    <w:rsid w:val="00A06802"/>
    <w:rsid w:val="00A06D19"/>
    <w:rsid w:val="00A06D66"/>
    <w:rsid w:val="00A07BFA"/>
    <w:rsid w:val="00A12CF9"/>
    <w:rsid w:val="00A13B5D"/>
    <w:rsid w:val="00A140C4"/>
    <w:rsid w:val="00A14C02"/>
    <w:rsid w:val="00A14DFC"/>
    <w:rsid w:val="00A17000"/>
    <w:rsid w:val="00A17009"/>
    <w:rsid w:val="00A20C30"/>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363C"/>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0921"/>
    <w:rsid w:val="00A715EA"/>
    <w:rsid w:val="00A76A3C"/>
    <w:rsid w:val="00A76FB8"/>
    <w:rsid w:val="00A7731F"/>
    <w:rsid w:val="00A77DBE"/>
    <w:rsid w:val="00A8093B"/>
    <w:rsid w:val="00A81732"/>
    <w:rsid w:val="00A81B9C"/>
    <w:rsid w:val="00A838FA"/>
    <w:rsid w:val="00A841F6"/>
    <w:rsid w:val="00A86610"/>
    <w:rsid w:val="00A87A3E"/>
    <w:rsid w:val="00A9107F"/>
    <w:rsid w:val="00A93B1B"/>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2AD5"/>
    <w:rsid w:val="00AD3341"/>
    <w:rsid w:val="00AD6A43"/>
    <w:rsid w:val="00AD6CC2"/>
    <w:rsid w:val="00AD6E27"/>
    <w:rsid w:val="00AD7736"/>
    <w:rsid w:val="00AE05D0"/>
    <w:rsid w:val="00AE0C1F"/>
    <w:rsid w:val="00AE1428"/>
    <w:rsid w:val="00AE1958"/>
    <w:rsid w:val="00AE1C71"/>
    <w:rsid w:val="00AE25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3B5F"/>
    <w:rsid w:val="00B4573A"/>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3C6"/>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19E9"/>
    <w:rsid w:val="00BF26EE"/>
    <w:rsid w:val="00BF2E8A"/>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1D50"/>
    <w:rsid w:val="00C737F5"/>
    <w:rsid w:val="00C74A11"/>
    <w:rsid w:val="00C75222"/>
    <w:rsid w:val="00C755E4"/>
    <w:rsid w:val="00C76140"/>
    <w:rsid w:val="00C81ECD"/>
    <w:rsid w:val="00C81FCB"/>
    <w:rsid w:val="00C8286A"/>
    <w:rsid w:val="00C85352"/>
    <w:rsid w:val="00C85C68"/>
    <w:rsid w:val="00C85FB4"/>
    <w:rsid w:val="00C86203"/>
    <w:rsid w:val="00C9016D"/>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C7A20"/>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87A"/>
    <w:rsid w:val="00D37DA9"/>
    <w:rsid w:val="00D42F1F"/>
    <w:rsid w:val="00D44590"/>
    <w:rsid w:val="00D455B0"/>
    <w:rsid w:val="00D461DE"/>
    <w:rsid w:val="00D5118C"/>
    <w:rsid w:val="00D52204"/>
    <w:rsid w:val="00D5453C"/>
    <w:rsid w:val="00D5593A"/>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07A"/>
    <w:rsid w:val="00DB137A"/>
    <w:rsid w:val="00DB210D"/>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417"/>
    <w:rsid w:val="00DD6F80"/>
    <w:rsid w:val="00DD7C28"/>
    <w:rsid w:val="00DE02F5"/>
    <w:rsid w:val="00DE0D2B"/>
    <w:rsid w:val="00DE1012"/>
    <w:rsid w:val="00DE18C1"/>
    <w:rsid w:val="00DE4A91"/>
    <w:rsid w:val="00DE6B38"/>
    <w:rsid w:val="00DF0512"/>
    <w:rsid w:val="00DF0B85"/>
    <w:rsid w:val="00DF1A53"/>
    <w:rsid w:val="00DF227C"/>
    <w:rsid w:val="00DF28D9"/>
    <w:rsid w:val="00DF34D3"/>
    <w:rsid w:val="00DF4488"/>
    <w:rsid w:val="00DF4A73"/>
    <w:rsid w:val="00DF5FB0"/>
    <w:rsid w:val="00E013B3"/>
    <w:rsid w:val="00E06C1C"/>
    <w:rsid w:val="00E06D8E"/>
    <w:rsid w:val="00E108CC"/>
    <w:rsid w:val="00E12917"/>
    <w:rsid w:val="00E12AFF"/>
    <w:rsid w:val="00E16DB3"/>
    <w:rsid w:val="00E17A56"/>
    <w:rsid w:val="00E17E1F"/>
    <w:rsid w:val="00E218AF"/>
    <w:rsid w:val="00E21DAA"/>
    <w:rsid w:val="00E21F38"/>
    <w:rsid w:val="00E23170"/>
    <w:rsid w:val="00E250D4"/>
    <w:rsid w:val="00E25610"/>
    <w:rsid w:val="00E267FD"/>
    <w:rsid w:val="00E26B86"/>
    <w:rsid w:val="00E26ED0"/>
    <w:rsid w:val="00E26F0C"/>
    <w:rsid w:val="00E3002E"/>
    <w:rsid w:val="00E313CA"/>
    <w:rsid w:val="00E33EBF"/>
    <w:rsid w:val="00E360C5"/>
    <w:rsid w:val="00E400FE"/>
    <w:rsid w:val="00E40463"/>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17C3"/>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31A2"/>
    <w:rsid w:val="00F237CC"/>
    <w:rsid w:val="00F301E7"/>
    <w:rsid w:val="00F309EF"/>
    <w:rsid w:val="00F32B0F"/>
    <w:rsid w:val="00F3539B"/>
    <w:rsid w:val="00F35E68"/>
    <w:rsid w:val="00F36107"/>
    <w:rsid w:val="00F365A7"/>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8B2"/>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83B"/>
    <w:rsid w:val="00F82A5B"/>
    <w:rsid w:val="00F8305C"/>
    <w:rsid w:val="00F83C78"/>
    <w:rsid w:val="00F86A72"/>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5DF"/>
    <w:rsid w:val="00FC6EC9"/>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157E"/>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 w:type="character" w:customStyle="1" w:styleId="Nevyeenzmnka2">
    <w:name w:val="Nevyřešená zmínka2"/>
    <w:basedOn w:val="Standardnpsmoodstavce"/>
    <w:uiPriority w:val="99"/>
    <w:semiHidden/>
    <w:unhideWhenUsed/>
    <w:rsid w:val="009C2C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04455197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zak.cz/faq"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k.kr-vysocina.cz/manual.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k.kr-vysocina.cz/profile_display_111.html" TargetMode="External"/><Relationship Id="rId4" Type="http://schemas.openxmlformats.org/officeDocument/2006/relationships/settings" Target="settings.xml"/><Relationship Id="rId9" Type="http://schemas.openxmlformats.org/officeDocument/2006/relationships/hyperlink" Target="https://ezak.kr-vysocina.cz/profile_display_111.html"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9677167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7333D"/>
    <w:rsid w:val="000A742D"/>
    <w:rsid w:val="000C3F07"/>
    <w:rsid w:val="000F5E81"/>
    <w:rsid w:val="000F5F96"/>
    <w:rsid w:val="00103550"/>
    <w:rsid w:val="00105DF8"/>
    <w:rsid w:val="001078C8"/>
    <w:rsid w:val="00112BD0"/>
    <w:rsid w:val="00112E6E"/>
    <w:rsid w:val="00126D05"/>
    <w:rsid w:val="00133446"/>
    <w:rsid w:val="00134A39"/>
    <w:rsid w:val="00140C41"/>
    <w:rsid w:val="00155DF3"/>
    <w:rsid w:val="001714EC"/>
    <w:rsid w:val="00183097"/>
    <w:rsid w:val="0018347F"/>
    <w:rsid w:val="0018486E"/>
    <w:rsid w:val="00193026"/>
    <w:rsid w:val="001A3E0E"/>
    <w:rsid w:val="001B51AE"/>
    <w:rsid w:val="001D1D7D"/>
    <w:rsid w:val="001D38BC"/>
    <w:rsid w:val="001E4596"/>
    <w:rsid w:val="00213480"/>
    <w:rsid w:val="002559FC"/>
    <w:rsid w:val="00265681"/>
    <w:rsid w:val="002725A1"/>
    <w:rsid w:val="00297297"/>
    <w:rsid w:val="002A59D8"/>
    <w:rsid w:val="002C1030"/>
    <w:rsid w:val="002C7EA0"/>
    <w:rsid w:val="002F6945"/>
    <w:rsid w:val="003041E6"/>
    <w:rsid w:val="00310416"/>
    <w:rsid w:val="003225B0"/>
    <w:rsid w:val="003279B2"/>
    <w:rsid w:val="003657E0"/>
    <w:rsid w:val="00396C91"/>
    <w:rsid w:val="003B582E"/>
    <w:rsid w:val="003C3057"/>
    <w:rsid w:val="003C7292"/>
    <w:rsid w:val="003D35CE"/>
    <w:rsid w:val="003D4C3C"/>
    <w:rsid w:val="003E1219"/>
    <w:rsid w:val="003E2CC5"/>
    <w:rsid w:val="003E670E"/>
    <w:rsid w:val="00404563"/>
    <w:rsid w:val="0040597F"/>
    <w:rsid w:val="00433DB1"/>
    <w:rsid w:val="004464B3"/>
    <w:rsid w:val="0046644E"/>
    <w:rsid w:val="00476AFB"/>
    <w:rsid w:val="00481D05"/>
    <w:rsid w:val="0049298D"/>
    <w:rsid w:val="004A49B5"/>
    <w:rsid w:val="004A70B5"/>
    <w:rsid w:val="004D2EEC"/>
    <w:rsid w:val="004E5BCF"/>
    <w:rsid w:val="004F003C"/>
    <w:rsid w:val="00531C72"/>
    <w:rsid w:val="0055122B"/>
    <w:rsid w:val="00561591"/>
    <w:rsid w:val="00577545"/>
    <w:rsid w:val="005B5D00"/>
    <w:rsid w:val="005C350E"/>
    <w:rsid w:val="005C3DC6"/>
    <w:rsid w:val="00607709"/>
    <w:rsid w:val="0061152C"/>
    <w:rsid w:val="0061718A"/>
    <w:rsid w:val="00643BFF"/>
    <w:rsid w:val="0067000E"/>
    <w:rsid w:val="00682A8B"/>
    <w:rsid w:val="006B54C2"/>
    <w:rsid w:val="006E666B"/>
    <w:rsid w:val="006F3A64"/>
    <w:rsid w:val="006F7C0E"/>
    <w:rsid w:val="0070435A"/>
    <w:rsid w:val="00714825"/>
    <w:rsid w:val="007319AC"/>
    <w:rsid w:val="00753264"/>
    <w:rsid w:val="00772E30"/>
    <w:rsid w:val="00774425"/>
    <w:rsid w:val="007761C1"/>
    <w:rsid w:val="00785C85"/>
    <w:rsid w:val="00792AEC"/>
    <w:rsid w:val="007A1E88"/>
    <w:rsid w:val="007C70CE"/>
    <w:rsid w:val="007D0B9F"/>
    <w:rsid w:val="007D3FCF"/>
    <w:rsid w:val="007E5114"/>
    <w:rsid w:val="007F3BA8"/>
    <w:rsid w:val="00813E3E"/>
    <w:rsid w:val="00835EC4"/>
    <w:rsid w:val="0086420F"/>
    <w:rsid w:val="00871A2F"/>
    <w:rsid w:val="008820E3"/>
    <w:rsid w:val="00883C6F"/>
    <w:rsid w:val="00885DEB"/>
    <w:rsid w:val="008C07A0"/>
    <w:rsid w:val="008D1682"/>
    <w:rsid w:val="008E446C"/>
    <w:rsid w:val="00902E04"/>
    <w:rsid w:val="009052C5"/>
    <w:rsid w:val="00945E11"/>
    <w:rsid w:val="0096284F"/>
    <w:rsid w:val="0098084B"/>
    <w:rsid w:val="009A7D21"/>
    <w:rsid w:val="009C0887"/>
    <w:rsid w:val="009F1627"/>
    <w:rsid w:val="009F6448"/>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A70A4"/>
    <w:rsid w:val="00AE2CEB"/>
    <w:rsid w:val="00AF3EFA"/>
    <w:rsid w:val="00AF4C69"/>
    <w:rsid w:val="00B24931"/>
    <w:rsid w:val="00BE78DD"/>
    <w:rsid w:val="00C0632C"/>
    <w:rsid w:val="00C141A7"/>
    <w:rsid w:val="00C20B0F"/>
    <w:rsid w:val="00C67D52"/>
    <w:rsid w:val="00C924DE"/>
    <w:rsid w:val="00CA11C0"/>
    <w:rsid w:val="00CA1680"/>
    <w:rsid w:val="00CD03C3"/>
    <w:rsid w:val="00CD279B"/>
    <w:rsid w:val="00CD2D5D"/>
    <w:rsid w:val="00CE1BD6"/>
    <w:rsid w:val="00CF50D1"/>
    <w:rsid w:val="00CF7548"/>
    <w:rsid w:val="00D828BD"/>
    <w:rsid w:val="00D85EBB"/>
    <w:rsid w:val="00DB3A8B"/>
    <w:rsid w:val="00DC6770"/>
    <w:rsid w:val="00DF4A6B"/>
    <w:rsid w:val="00E04B94"/>
    <w:rsid w:val="00E06827"/>
    <w:rsid w:val="00E6042C"/>
    <w:rsid w:val="00E70199"/>
    <w:rsid w:val="00E97336"/>
    <w:rsid w:val="00EA7BDF"/>
    <w:rsid w:val="00EB032E"/>
    <w:rsid w:val="00EE6F16"/>
    <w:rsid w:val="00F03285"/>
    <w:rsid w:val="00F22A30"/>
    <w:rsid w:val="00F24AF1"/>
    <w:rsid w:val="00F26991"/>
    <w:rsid w:val="00F56CF5"/>
    <w:rsid w:val="00F936D5"/>
    <w:rsid w:val="00FA1D18"/>
    <w:rsid w:val="00FB08ED"/>
    <w:rsid w:val="00FB38B2"/>
    <w:rsid w:val="00FB3D88"/>
    <w:rsid w:val="00FD322D"/>
    <w:rsid w:val="00FD5991"/>
    <w:rsid w:val="00FD78B2"/>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E666B"/>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7F980-C2D5-42A3-97B6-784ADB402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5487</Words>
  <Characters>32376</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37788</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2021-03-04T09:52:00Z</dcterms:created>
  <dcterms:modified xsi:type="dcterms:W3CDTF">2023-06-01T18:11:00Z</dcterms:modified>
</cp:coreProperties>
</file>