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4466C3" w14:textId="06C583E5" w:rsidR="00184DE9" w:rsidRPr="00957A2B" w:rsidRDefault="00184DE9" w:rsidP="009E2557">
      <w:pPr>
        <w:pStyle w:val="western"/>
        <w:spacing w:before="0" w:beforeAutospacing="0" w:after="0"/>
        <w:jc w:val="center"/>
        <w:outlineLvl w:val="0"/>
        <w:rPr>
          <w:sz w:val="28"/>
          <w:szCs w:val="28"/>
        </w:rPr>
      </w:pPr>
      <w:r w:rsidRPr="00957A2B">
        <w:rPr>
          <w:b/>
          <w:bCs/>
          <w:sz w:val="28"/>
          <w:szCs w:val="28"/>
        </w:rPr>
        <w:t>Smlouva o dílo</w:t>
      </w:r>
    </w:p>
    <w:p w14:paraId="1127107F" w14:textId="77777777" w:rsidR="00184DE9" w:rsidRPr="00957A2B" w:rsidRDefault="00184DE9" w:rsidP="009E2557">
      <w:pPr>
        <w:pStyle w:val="Normlnweb"/>
        <w:spacing w:before="0" w:beforeAutospacing="0" w:after="0"/>
        <w:jc w:val="left"/>
        <w:outlineLvl w:val="0"/>
        <w:rPr>
          <w:rFonts w:ascii="Arial" w:hAnsi="Arial" w:cs="Arial"/>
          <w:sz w:val="22"/>
          <w:szCs w:val="22"/>
        </w:rPr>
      </w:pPr>
      <w:r w:rsidRPr="00957A2B">
        <w:rPr>
          <w:rStyle w:val="Siln"/>
          <w:rFonts w:ascii="Arial" w:hAnsi="Arial" w:cs="Arial"/>
          <w:sz w:val="22"/>
          <w:szCs w:val="22"/>
        </w:rPr>
        <w:t xml:space="preserve">          </w:t>
      </w:r>
    </w:p>
    <w:p w14:paraId="4D151610" w14:textId="77777777" w:rsidR="00F25FC0" w:rsidRPr="00F25FC0" w:rsidRDefault="00F25FC0" w:rsidP="00F25FC0">
      <w:pPr>
        <w:spacing w:after="0" w:line="240" w:lineRule="auto"/>
        <w:jc w:val="both"/>
        <w:rPr>
          <w:rFonts w:ascii="Arial" w:hAnsi="Arial" w:cs="Arial"/>
          <w:b/>
        </w:rPr>
      </w:pPr>
      <w:r w:rsidRPr="00F25FC0">
        <w:rPr>
          <w:rFonts w:ascii="Arial" w:hAnsi="Arial" w:cs="Arial"/>
          <w:b/>
        </w:rPr>
        <w:t>Kraj Vysočina</w:t>
      </w:r>
    </w:p>
    <w:p w14:paraId="3CFC3B2E" w14:textId="77777777" w:rsidR="00F25FC0" w:rsidRPr="00F25FC0" w:rsidRDefault="00F25FC0" w:rsidP="00F25FC0">
      <w:pPr>
        <w:spacing w:after="0" w:line="240" w:lineRule="auto"/>
        <w:jc w:val="both"/>
        <w:rPr>
          <w:rFonts w:ascii="Arial" w:hAnsi="Arial" w:cs="Arial"/>
        </w:rPr>
      </w:pPr>
      <w:r w:rsidRPr="00F25FC0">
        <w:rPr>
          <w:rFonts w:ascii="Arial" w:hAnsi="Arial" w:cs="Arial"/>
        </w:rPr>
        <w:t>IČO: 708 90 749</w:t>
      </w:r>
    </w:p>
    <w:p w14:paraId="3377259C" w14:textId="77777777" w:rsidR="00F25FC0" w:rsidRPr="00F25FC0" w:rsidRDefault="00F25FC0" w:rsidP="00F25FC0">
      <w:pPr>
        <w:spacing w:after="0" w:line="240" w:lineRule="auto"/>
        <w:jc w:val="both"/>
        <w:rPr>
          <w:rFonts w:ascii="Arial" w:hAnsi="Arial" w:cs="Arial"/>
        </w:rPr>
      </w:pPr>
      <w:r w:rsidRPr="00F25FC0">
        <w:rPr>
          <w:rFonts w:ascii="Arial" w:hAnsi="Arial" w:cs="Arial"/>
        </w:rPr>
        <w:t xml:space="preserve">ID datové schránky: </w:t>
      </w:r>
      <w:r w:rsidRPr="00F25FC0">
        <w:rPr>
          <w:rFonts w:ascii="Arial" w:hAnsi="Arial" w:cs="Arial"/>
          <w:bCs/>
        </w:rPr>
        <w:t>ksab3eu</w:t>
      </w:r>
    </w:p>
    <w:p w14:paraId="7CEA999A" w14:textId="77777777" w:rsidR="00F25FC0" w:rsidRPr="00F25FC0" w:rsidRDefault="00F25FC0" w:rsidP="00F25FC0">
      <w:pPr>
        <w:spacing w:after="0" w:line="240" w:lineRule="auto"/>
        <w:jc w:val="both"/>
        <w:rPr>
          <w:rFonts w:ascii="Arial" w:hAnsi="Arial" w:cs="Arial"/>
        </w:rPr>
      </w:pPr>
      <w:r w:rsidRPr="00F25FC0">
        <w:rPr>
          <w:rFonts w:ascii="Arial" w:hAnsi="Arial" w:cs="Arial"/>
        </w:rPr>
        <w:t>se sídlem Jihlava, Žižkova 57, PSČ 587 33</w:t>
      </w:r>
    </w:p>
    <w:p w14:paraId="4F13912C" w14:textId="77777777" w:rsidR="00F25FC0" w:rsidRPr="00F25FC0" w:rsidRDefault="00F25FC0" w:rsidP="00F25FC0">
      <w:pPr>
        <w:tabs>
          <w:tab w:val="left" w:pos="1134"/>
        </w:tabs>
        <w:spacing w:after="0" w:line="259" w:lineRule="auto"/>
        <w:jc w:val="both"/>
        <w:rPr>
          <w:rFonts w:ascii="Arial" w:eastAsiaTheme="minorHAnsi" w:hAnsi="Arial" w:cstheme="minorBidi"/>
          <w:bCs/>
        </w:rPr>
      </w:pPr>
      <w:r w:rsidRPr="00F25FC0">
        <w:rPr>
          <w:rFonts w:ascii="Arial" w:eastAsiaTheme="minorHAnsi" w:hAnsi="Arial" w:cs="Arial"/>
        </w:rPr>
        <w:t>zastoupený:</w:t>
      </w:r>
      <w:r w:rsidRPr="00F25FC0">
        <w:rPr>
          <w:rFonts w:ascii="Arial" w:eastAsiaTheme="minorHAnsi" w:hAnsi="Arial" w:cs="Arial"/>
        </w:rPr>
        <w:tab/>
      </w:r>
      <w:r w:rsidRPr="00F25FC0">
        <w:rPr>
          <w:rFonts w:ascii="Arial" w:eastAsiaTheme="minorHAnsi" w:hAnsi="Arial" w:cstheme="minorBidi"/>
          <w:bCs/>
        </w:rPr>
        <w:t>Mgr. Vítězslav Schrek, hejtman kraje</w:t>
      </w:r>
    </w:p>
    <w:p w14:paraId="3CB511F0" w14:textId="77777777" w:rsidR="00F25FC0" w:rsidRPr="00F25FC0" w:rsidRDefault="00F25FC0" w:rsidP="00F25FC0">
      <w:pPr>
        <w:tabs>
          <w:tab w:val="left" w:pos="1134"/>
        </w:tabs>
        <w:spacing w:after="240" w:line="259" w:lineRule="auto"/>
        <w:jc w:val="both"/>
        <w:rPr>
          <w:rFonts w:ascii="Arial" w:eastAsiaTheme="minorHAnsi" w:hAnsi="Arial" w:cs="Arial"/>
        </w:rPr>
      </w:pPr>
      <w:r w:rsidRPr="00F25FC0">
        <w:rPr>
          <w:rFonts w:ascii="Arial" w:eastAsiaTheme="minorHAnsi" w:hAnsi="Arial" w:cstheme="minorBidi"/>
          <w:bCs/>
        </w:rPr>
        <w:t>K podpisu smlouvy pověřen: RNDr. Jan Břížďala, radní pro oblast školství, mládež a sport, informatiku a komunikační technologie (oprávněný jednat ve věcech smluvních)</w:t>
      </w:r>
    </w:p>
    <w:p w14:paraId="6C1677DF" w14:textId="097DEC92" w:rsidR="00780BD9" w:rsidRPr="00957A2B" w:rsidRDefault="00F25FC0" w:rsidP="00F25FC0">
      <w:pPr>
        <w:pStyle w:val="western"/>
        <w:spacing w:before="0" w:beforeAutospacing="0" w:after="0"/>
        <w:rPr>
          <w:color w:val="000000"/>
          <w:sz w:val="22"/>
          <w:szCs w:val="22"/>
        </w:rPr>
      </w:pPr>
      <w:r w:rsidRPr="00957A2B">
        <w:rPr>
          <w:color w:val="000000"/>
          <w:sz w:val="22"/>
          <w:szCs w:val="22"/>
        </w:rPr>
        <w:t xml:space="preserve"> </w:t>
      </w:r>
      <w:r w:rsidR="00780BD9" w:rsidRPr="00957A2B">
        <w:rPr>
          <w:color w:val="000000"/>
          <w:sz w:val="22"/>
          <w:szCs w:val="22"/>
        </w:rPr>
        <w:t xml:space="preserve">(dále jen </w:t>
      </w:r>
      <w:r w:rsidR="00780BD9" w:rsidRPr="00957A2B">
        <w:rPr>
          <w:b/>
          <w:bCs/>
          <w:color w:val="000000"/>
          <w:sz w:val="22"/>
          <w:szCs w:val="22"/>
        </w:rPr>
        <w:t>„objednatel“</w:t>
      </w:r>
      <w:r w:rsidR="00780BD9" w:rsidRPr="00957A2B">
        <w:rPr>
          <w:color w:val="000000"/>
          <w:sz w:val="22"/>
          <w:szCs w:val="22"/>
        </w:rPr>
        <w:t>)</w:t>
      </w:r>
    </w:p>
    <w:p w14:paraId="3501A64A" w14:textId="77777777" w:rsidR="00780BD9" w:rsidRPr="00957A2B" w:rsidRDefault="00780BD9" w:rsidP="00780BD9">
      <w:pPr>
        <w:pStyle w:val="western"/>
        <w:spacing w:before="0" w:beforeAutospacing="0" w:after="0"/>
        <w:rPr>
          <w:sz w:val="22"/>
          <w:szCs w:val="22"/>
        </w:rPr>
      </w:pPr>
    </w:p>
    <w:p w14:paraId="1B553D87" w14:textId="77777777" w:rsidR="00780BD9" w:rsidRPr="00957A2B" w:rsidRDefault="00780BD9" w:rsidP="00780BD9">
      <w:pPr>
        <w:pStyle w:val="western"/>
        <w:spacing w:before="0" w:beforeAutospacing="0" w:after="0"/>
        <w:rPr>
          <w:bCs/>
          <w:color w:val="000000"/>
          <w:sz w:val="22"/>
          <w:szCs w:val="22"/>
        </w:rPr>
      </w:pPr>
      <w:r w:rsidRPr="00957A2B">
        <w:rPr>
          <w:bCs/>
          <w:color w:val="000000"/>
          <w:sz w:val="22"/>
          <w:szCs w:val="22"/>
        </w:rPr>
        <w:t>a</w:t>
      </w:r>
    </w:p>
    <w:p w14:paraId="302612F3" w14:textId="77777777" w:rsidR="00780BD9" w:rsidRPr="00957A2B" w:rsidRDefault="00780BD9" w:rsidP="00780BD9">
      <w:pPr>
        <w:pStyle w:val="western"/>
        <w:spacing w:before="0" w:beforeAutospacing="0" w:after="0"/>
        <w:rPr>
          <w:sz w:val="22"/>
          <w:szCs w:val="22"/>
        </w:rPr>
      </w:pPr>
    </w:p>
    <w:p w14:paraId="3FB1C2E1" w14:textId="41BAF433" w:rsidR="00780BD9" w:rsidRPr="00957A2B" w:rsidRDefault="00374BD6" w:rsidP="00780BD9">
      <w:pPr>
        <w:pStyle w:val="western"/>
        <w:spacing w:before="0" w:beforeAutospacing="0" w:after="0"/>
        <w:outlineLvl w:val="0"/>
        <w:rPr>
          <w:b/>
          <w:bCs/>
          <w:color w:val="000000"/>
          <w:sz w:val="22"/>
          <w:szCs w:val="22"/>
        </w:rPr>
      </w:pPr>
      <w:r w:rsidRPr="00374BD6">
        <w:rPr>
          <w:b/>
          <w:bCs/>
          <w:color w:val="000000"/>
          <w:sz w:val="22"/>
          <w:szCs w:val="22"/>
        </w:rPr>
        <w:t>[</w:t>
      </w:r>
      <w:r w:rsidRPr="007701B9">
        <w:rPr>
          <w:b/>
          <w:bCs/>
          <w:color w:val="000000"/>
          <w:sz w:val="22"/>
          <w:szCs w:val="22"/>
          <w:highlight w:val="lightGray"/>
        </w:rPr>
        <w:t>bude doplněno dle krycího listu</w:t>
      </w:r>
      <w:r w:rsidRPr="00374BD6">
        <w:rPr>
          <w:b/>
          <w:bCs/>
          <w:color w:val="000000"/>
          <w:sz w:val="22"/>
          <w:szCs w:val="22"/>
        </w:rPr>
        <w:t>]</w:t>
      </w:r>
      <w:r w:rsidR="00780BD9" w:rsidRPr="00957A2B">
        <w:rPr>
          <w:b/>
          <w:bCs/>
          <w:color w:val="000000"/>
          <w:sz w:val="22"/>
          <w:szCs w:val="22"/>
        </w:rPr>
        <w:t xml:space="preserve">, </w:t>
      </w:r>
    </w:p>
    <w:p w14:paraId="218DF9F9" w14:textId="219CA518" w:rsidR="00780BD9" w:rsidRPr="00957A2B" w:rsidRDefault="00780BD9" w:rsidP="00780BD9">
      <w:pPr>
        <w:pStyle w:val="western"/>
        <w:spacing w:before="0" w:beforeAutospacing="0" w:after="0"/>
        <w:outlineLvl w:val="0"/>
        <w:rPr>
          <w:sz w:val="22"/>
          <w:szCs w:val="22"/>
        </w:rPr>
      </w:pPr>
      <w:r w:rsidRPr="00957A2B">
        <w:rPr>
          <w:bCs/>
          <w:color w:val="000000"/>
          <w:sz w:val="22"/>
          <w:szCs w:val="22"/>
        </w:rPr>
        <w:t xml:space="preserve">se sídlem </w:t>
      </w:r>
      <w:r w:rsidR="00374BD6" w:rsidRPr="00374BD6">
        <w:rPr>
          <w:sz w:val="22"/>
          <w:szCs w:val="22"/>
        </w:rPr>
        <w:t>[</w:t>
      </w:r>
      <w:r w:rsidR="00374BD6" w:rsidRPr="007701B9">
        <w:rPr>
          <w:sz w:val="22"/>
          <w:szCs w:val="22"/>
          <w:highlight w:val="lightGray"/>
        </w:rPr>
        <w:t>bude doplněno dle krycího listu</w:t>
      </w:r>
      <w:r w:rsidR="00374BD6" w:rsidRPr="00374BD6">
        <w:rPr>
          <w:sz w:val="22"/>
          <w:szCs w:val="22"/>
        </w:rPr>
        <w:t>]</w:t>
      </w:r>
      <w:r w:rsidRPr="00957A2B">
        <w:rPr>
          <w:sz w:val="22"/>
          <w:szCs w:val="22"/>
        </w:rPr>
        <w:t xml:space="preserve">, </w:t>
      </w:r>
    </w:p>
    <w:p w14:paraId="5EBB7CD4" w14:textId="4C37AC8F" w:rsidR="00780BD9" w:rsidRPr="00957A2B" w:rsidRDefault="00780BD9" w:rsidP="00780BD9">
      <w:pPr>
        <w:pStyle w:val="western"/>
        <w:spacing w:before="0" w:beforeAutospacing="0" w:after="0"/>
        <w:outlineLvl w:val="0"/>
        <w:rPr>
          <w:sz w:val="22"/>
          <w:szCs w:val="22"/>
        </w:rPr>
      </w:pPr>
      <w:r w:rsidRPr="00957A2B">
        <w:rPr>
          <w:sz w:val="22"/>
          <w:szCs w:val="22"/>
        </w:rPr>
        <w:t xml:space="preserve">IČO: </w:t>
      </w:r>
      <w:r w:rsidR="00374BD6" w:rsidRPr="00374BD6">
        <w:rPr>
          <w:sz w:val="22"/>
          <w:szCs w:val="22"/>
        </w:rPr>
        <w:t>[</w:t>
      </w:r>
      <w:r w:rsidR="00374BD6" w:rsidRPr="007701B9">
        <w:rPr>
          <w:sz w:val="22"/>
          <w:szCs w:val="22"/>
          <w:highlight w:val="lightGray"/>
        </w:rPr>
        <w:t>bude doplněno dle krycího listu</w:t>
      </w:r>
      <w:r w:rsidR="00374BD6" w:rsidRPr="00374BD6">
        <w:rPr>
          <w:sz w:val="22"/>
          <w:szCs w:val="22"/>
        </w:rPr>
        <w:t>]</w:t>
      </w:r>
    </w:p>
    <w:p w14:paraId="59B0B3C5" w14:textId="78C54AE9" w:rsidR="00780BD9" w:rsidRPr="00957A2B" w:rsidRDefault="00780BD9" w:rsidP="00780BD9">
      <w:pPr>
        <w:pStyle w:val="western"/>
        <w:spacing w:before="0" w:beforeAutospacing="0" w:after="0"/>
        <w:outlineLvl w:val="0"/>
        <w:rPr>
          <w:sz w:val="22"/>
          <w:szCs w:val="22"/>
        </w:rPr>
      </w:pPr>
      <w:r w:rsidRPr="00957A2B">
        <w:rPr>
          <w:sz w:val="22"/>
          <w:szCs w:val="22"/>
        </w:rPr>
        <w:t>DIČ: </w:t>
      </w:r>
      <w:r w:rsidR="00374BD6" w:rsidRPr="00374BD6">
        <w:rPr>
          <w:sz w:val="22"/>
          <w:szCs w:val="22"/>
        </w:rPr>
        <w:t>[</w:t>
      </w:r>
      <w:r w:rsidR="00374BD6" w:rsidRPr="007701B9">
        <w:rPr>
          <w:sz w:val="22"/>
          <w:szCs w:val="22"/>
          <w:highlight w:val="lightGray"/>
        </w:rPr>
        <w:t>bude doplněno dle krycího listu</w:t>
      </w:r>
      <w:r w:rsidR="00374BD6" w:rsidRPr="00374BD6">
        <w:rPr>
          <w:sz w:val="22"/>
          <w:szCs w:val="22"/>
        </w:rPr>
        <w:t>]</w:t>
      </w:r>
    </w:p>
    <w:p w14:paraId="6AED75D7" w14:textId="4BF0C2DA" w:rsidR="00780BD9" w:rsidRPr="00957A2B" w:rsidRDefault="00780BD9" w:rsidP="00780BD9">
      <w:pPr>
        <w:pStyle w:val="western"/>
        <w:spacing w:before="0" w:beforeAutospacing="0" w:after="0"/>
        <w:outlineLvl w:val="0"/>
        <w:rPr>
          <w:sz w:val="22"/>
          <w:szCs w:val="22"/>
        </w:rPr>
      </w:pPr>
      <w:r w:rsidRPr="00957A2B">
        <w:rPr>
          <w:sz w:val="22"/>
          <w:szCs w:val="22"/>
        </w:rPr>
        <w:t>zapsaná v obchodním rejstříku vedeném Krajským soudem v </w:t>
      </w:r>
      <w:r w:rsidR="00374BD6" w:rsidRPr="00374BD6">
        <w:rPr>
          <w:sz w:val="22"/>
          <w:szCs w:val="22"/>
        </w:rPr>
        <w:t>[</w:t>
      </w:r>
      <w:r w:rsidR="00374BD6" w:rsidRPr="007701B9">
        <w:rPr>
          <w:sz w:val="22"/>
          <w:szCs w:val="22"/>
          <w:highlight w:val="lightGray"/>
        </w:rPr>
        <w:t>bude doplněno dle OR</w:t>
      </w:r>
      <w:r w:rsidR="00374BD6" w:rsidRPr="00374BD6">
        <w:rPr>
          <w:sz w:val="22"/>
          <w:szCs w:val="22"/>
        </w:rPr>
        <w:t>]</w:t>
      </w:r>
      <w:r w:rsidR="00374BD6">
        <w:rPr>
          <w:sz w:val="22"/>
          <w:szCs w:val="22"/>
        </w:rPr>
        <w:t xml:space="preserve">, </w:t>
      </w:r>
      <w:r w:rsidRPr="00957A2B">
        <w:rPr>
          <w:sz w:val="22"/>
          <w:szCs w:val="22"/>
        </w:rPr>
        <w:t xml:space="preserve">oddíl </w:t>
      </w:r>
      <w:r w:rsidR="00374BD6" w:rsidRPr="00374BD6">
        <w:rPr>
          <w:sz w:val="22"/>
          <w:szCs w:val="22"/>
        </w:rPr>
        <w:t>[</w:t>
      </w:r>
      <w:r w:rsidR="00374BD6" w:rsidRPr="007701B9">
        <w:rPr>
          <w:sz w:val="22"/>
          <w:szCs w:val="22"/>
          <w:highlight w:val="lightGray"/>
        </w:rPr>
        <w:t>bude doplněno dle OR</w:t>
      </w:r>
      <w:r w:rsidR="00374BD6" w:rsidRPr="00374BD6">
        <w:rPr>
          <w:sz w:val="22"/>
          <w:szCs w:val="22"/>
        </w:rPr>
        <w:t>]</w:t>
      </w:r>
      <w:r w:rsidR="00374BD6">
        <w:rPr>
          <w:sz w:val="22"/>
          <w:szCs w:val="22"/>
        </w:rPr>
        <w:t xml:space="preserve">, </w:t>
      </w:r>
      <w:r w:rsidRPr="00957A2B">
        <w:rPr>
          <w:sz w:val="22"/>
          <w:szCs w:val="22"/>
        </w:rPr>
        <w:t xml:space="preserve">vložka </w:t>
      </w:r>
      <w:r w:rsidR="00374BD6" w:rsidRPr="00374BD6">
        <w:rPr>
          <w:sz w:val="22"/>
          <w:szCs w:val="22"/>
        </w:rPr>
        <w:t>[</w:t>
      </w:r>
      <w:r w:rsidR="00374BD6" w:rsidRPr="007701B9">
        <w:rPr>
          <w:sz w:val="22"/>
          <w:szCs w:val="22"/>
          <w:highlight w:val="lightGray"/>
        </w:rPr>
        <w:t>bude doplněno dle OR</w:t>
      </w:r>
      <w:r w:rsidR="00374BD6" w:rsidRPr="00374BD6">
        <w:rPr>
          <w:sz w:val="22"/>
          <w:szCs w:val="22"/>
        </w:rPr>
        <w:t>]</w:t>
      </w:r>
    </w:p>
    <w:p w14:paraId="32CE9AD0" w14:textId="4C822D89" w:rsidR="00780BD9" w:rsidRPr="00957A2B" w:rsidRDefault="00780BD9" w:rsidP="00780BD9">
      <w:pPr>
        <w:pStyle w:val="western"/>
        <w:spacing w:before="0" w:beforeAutospacing="0" w:after="0"/>
        <w:outlineLvl w:val="0"/>
        <w:rPr>
          <w:sz w:val="22"/>
          <w:szCs w:val="22"/>
        </w:rPr>
      </w:pPr>
      <w:r w:rsidRPr="00957A2B">
        <w:rPr>
          <w:sz w:val="22"/>
          <w:szCs w:val="22"/>
        </w:rPr>
        <w:t xml:space="preserve">číslo účtu: </w:t>
      </w:r>
      <w:r w:rsidR="006A6BAF" w:rsidRPr="006A6BAF">
        <w:rPr>
          <w:sz w:val="22"/>
          <w:szCs w:val="22"/>
        </w:rPr>
        <w:t>[</w:t>
      </w:r>
      <w:r w:rsidR="006A6BAF" w:rsidRPr="007701B9">
        <w:rPr>
          <w:sz w:val="22"/>
          <w:szCs w:val="22"/>
          <w:highlight w:val="lightGray"/>
        </w:rPr>
        <w:t>bude doplněno dle krycího listu</w:t>
      </w:r>
      <w:r w:rsidR="006A6BAF" w:rsidRPr="006A6BAF">
        <w:rPr>
          <w:sz w:val="22"/>
          <w:szCs w:val="22"/>
        </w:rPr>
        <w:t>]</w:t>
      </w:r>
    </w:p>
    <w:p w14:paraId="3B15F202" w14:textId="77777777" w:rsidR="00184DE9" w:rsidRPr="00957A2B" w:rsidRDefault="00184DE9" w:rsidP="00780BD9">
      <w:pPr>
        <w:pStyle w:val="western"/>
        <w:spacing w:before="0" w:beforeAutospacing="0" w:after="0"/>
        <w:rPr>
          <w:sz w:val="22"/>
          <w:szCs w:val="22"/>
        </w:rPr>
      </w:pPr>
      <w:r w:rsidRPr="00957A2B">
        <w:rPr>
          <w:color w:val="000000"/>
          <w:sz w:val="22"/>
          <w:szCs w:val="22"/>
        </w:rPr>
        <w:t xml:space="preserve">(dále jen </w:t>
      </w:r>
      <w:r w:rsidRPr="00957A2B">
        <w:rPr>
          <w:b/>
          <w:bCs/>
          <w:color w:val="000000"/>
          <w:sz w:val="22"/>
          <w:szCs w:val="22"/>
        </w:rPr>
        <w:t>„zhotovitel“</w:t>
      </w:r>
      <w:r w:rsidRPr="00957A2B">
        <w:rPr>
          <w:color w:val="000000"/>
          <w:sz w:val="22"/>
          <w:szCs w:val="22"/>
        </w:rPr>
        <w:t>)</w:t>
      </w:r>
    </w:p>
    <w:p w14:paraId="53F20566" w14:textId="77777777" w:rsidR="00DE1B50" w:rsidRPr="00957A2B" w:rsidRDefault="00DE1B50" w:rsidP="009E2557">
      <w:pPr>
        <w:pStyle w:val="western"/>
        <w:spacing w:before="0" w:beforeAutospacing="0" w:after="0"/>
        <w:rPr>
          <w:sz w:val="22"/>
          <w:szCs w:val="22"/>
        </w:rPr>
      </w:pPr>
    </w:p>
    <w:p w14:paraId="06C60F9F" w14:textId="77777777" w:rsidR="00184DE9" w:rsidRPr="00957A2B" w:rsidRDefault="00403F7E" w:rsidP="009E2557">
      <w:pPr>
        <w:pStyle w:val="western"/>
        <w:spacing w:before="0" w:beforeAutospacing="0" w:after="0"/>
        <w:rPr>
          <w:sz w:val="22"/>
          <w:szCs w:val="22"/>
        </w:rPr>
      </w:pPr>
      <w:r w:rsidRPr="00957A2B">
        <w:rPr>
          <w:sz w:val="22"/>
          <w:szCs w:val="22"/>
        </w:rPr>
        <w:t xml:space="preserve">(objednatel a zhotovitel dále společně též jako </w:t>
      </w:r>
      <w:r w:rsidRPr="00957A2B">
        <w:rPr>
          <w:b/>
          <w:sz w:val="22"/>
          <w:szCs w:val="22"/>
        </w:rPr>
        <w:t>„smluvní strany“</w:t>
      </w:r>
      <w:r w:rsidRPr="00957A2B">
        <w:rPr>
          <w:sz w:val="22"/>
          <w:szCs w:val="22"/>
        </w:rPr>
        <w:t xml:space="preserve"> a každý z nich jednotlivě jako </w:t>
      </w:r>
      <w:r w:rsidRPr="00957A2B">
        <w:rPr>
          <w:b/>
          <w:sz w:val="22"/>
          <w:szCs w:val="22"/>
        </w:rPr>
        <w:t>„smluvní strana“</w:t>
      </w:r>
      <w:r w:rsidRPr="00957A2B">
        <w:rPr>
          <w:sz w:val="22"/>
          <w:szCs w:val="22"/>
        </w:rPr>
        <w:t>)</w:t>
      </w:r>
    </w:p>
    <w:p w14:paraId="7751FA02" w14:textId="77777777" w:rsidR="00403F7E" w:rsidRPr="00957A2B" w:rsidRDefault="00403F7E" w:rsidP="009E2557">
      <w:pPr>
        <w:pStyle w:val="seznam-western"/>
        <w:spacing w:before="0" w:beforeAutospacing="0" w:after="0"/>
        <w:ind w:left="-28"/>
        <w:outlineLvl w:val="0"/>
        <w:rPr>
          <w:rFonts w:ascii="Arial" w:hAnsi="Arial" w:cs="Arial"/>
          <w:b/>
          <w:color w:val="000000"/>
          <w:sz w:val="22"/>
          <w:szCs w:val="22"/>
        </w:rPr>
      </w:pPr>
    </w:p>
    <w:p w14:paraId="1EF12839" w14:textId="77777777" w:rsidR="00A07649" w:rsidRPr="00957A2B" w:rsidRDefault="00403F7E" w:rsidP="009E2557">
      <w:pPr>
        <w:pStyle w:val="seznam-western"/>
        <w:spacing w:before="0" w:beforeAutospacing="0" w:after="0"/>
        <w:ind w:left="-28"/>
        <w:outlineLvl w:val="0"/>
        <w:rPr>
          <w:rFonts w:ascii="Arial" w:hAnsi="Arial" w:cs="Arial"/>
          <w:b/>
          <w:color w:val="000000"/>
          <w:sz w:val="22"/>
          <w:szCs w:val="22"/>
        </w:rPr>
      </w:pPr>
      <w:r w:rsidRPr="00957A2B">
        <w:rPr>
          <w:rFonts w:ascii="Arial" w:hAnsi="Arial" w:cs="Arial"/>
          <w:b/>
          <w:color w:val="000000"/>
          <w:sz w:val="22"/>
          <w:szCs w:val="22"/>
        </w:rPr>
        <w:t>Vzhledem k tomu, že:</w:t>
      </w:r>
    </w:p>
    <w:p w14:paraId="24A0D22C" w14:textId="6F83B205" w:rsidR="00403F7E" w:rsidRPr="00957A2B" w:rsidRDefault="00403F7E" w:rsidP="00FD5A8D">
      <w:pPr>
        <w:pStyle w:val="seznam-western"/>
        <w:numPr>
          <w:ilvl w:val="0"/>
          <w:numId w:val="1"/>
        </w:numPr>
        <w:spacing w:before="0" w:beforeAutospacing="0" w:after="0"/>
        <w:ind w:left="709" w:hanging="737"/>
        <w:outlineLvl w:val="0"/>
        <w:rPr>
          <w:rFonts w:ascii="Arial" w:hAnsi="Arial" w:cs="Arial"/>
          <w:color w:val="000000"/>
          <w:sz w:val="22"/>
          <w:szCs w:val="22"/>
        </w:rPr>
      </w:pPr>
      <w:r w:rsidRPr="00957A2B">
        <w:rPr>
          <w:rFonts w:ascii="Arial" w:hAnsi="Arial" w:cs="Arial"/>
          <w:color w:val="000000"/>
          <w:sz w:val="22"/>
          <w:szCs w:val="22"/>
        </w:rPr>
        <w:t xml:space="preserve">Objednatel má zájem </w:t>
      </w:r>
      <w:r w:rsidR="001270B1" w:rsidRPr="00957A2B">
        <w:rPr>
          <w:rFonts w:ascii="Arial" w:hAnsi="Arial" w:cs="Arial"/>
          <w:color w:val="000000"/>
          <w:sz w:val="22"/>
          <w:szCs w:val="22"/>
        </w:rPr>
        <w:t xml:space="preserve">užívat </w:t>
      </w:r>
      <w:r w:rsidR="00F06956" w:rsidRPr="00957A2B">
        <w:rPr>
          <w:rFonts w:ascii="Arial" w:hAnsi="Arial" w:cs="Arial"/>
          <w:color w:val="000000"/>
          <w:sz w:val="22"/>
          <w:szCs w:val="22"/>
        </w:rPr>
        <w:t>aplikaci</w:t>
      </w:r>
      <w:r w:rsidR="00DE1B50" w:rsidRPr="00957A2B">
        <w:rPr>
          <w:rFonts w:ascii="Arial" w:hAnsi="Arial" w:cs="Arial"/>
          <w:color w:val="000000"/>
          <w:sz w:val="22"/>
          <w:szCs w:val="22"/>
        </w:rPr>
        <w:t>/</w:t>
      </w:r>
      <w:r w:rsidR="00F06956" w:rsidRPr="00957A2B">
        <w:rPr>
          <w:rFonts w:ascii="Arial" w:hAnsi="Arial" w:cs="Arial"/>
          <w:color w:val="000000"/>
          <w:sz w:val="22"/>
          <w:szCs w:val="22"/>
        </w:rPr>
        <w:t xml:space="preserve">software </w:t>
      </w:r>
      <w:r w:rsidR="00835E0C" w:rsidRPr="00835E0C">
        <w:rPr>
          <w:rFonts w:ascii="Arial" w:hAnsi="Arial" w:cs="Arial"/>
          <w:color w:val="000000"/>
          <w:sz w:val="22"/>
          <w:szCs w:val="22"/>
        </w:rPr>
        <w:t>[</w:t>
      </w:r>
      <w:r w:rsidR="00835E0C" w:rsidRPr="005D3DD5">
        <w:rPr>
          <w:rFonts w:ascii="Arial" w:hAnsi="Arial" w:cs="Arial"/>
          <w:color w:val="000000"/>
          <w:sz w:val="22"/>
          <w:szCs w:val="22"/>
          <w:highlight w:val="lightGray"/>
        </w:rPr>
        <w:t xml:space="preserve">bude doplněno dle nabídky </w:t>
      </w:r>
      <w:r w:rsidR="001F7C3E">
        <w:rPr>
          <w:rFonts w:ascii="Arial" w:hAnsi="Arial" w:cs="Arial"/>
          <w:color w:val="000000"/>
          <w:sz w:val="22"/>
          <w:szCs w:val="22"/>
          <w:highlight w:val="lightGray"/>
        </w:rPr>
        <w:t xml:space="preserve">na příslušnou část veřejné zakázky – </w:t>
      </w:r>
      <w:r w:rsidR="001F7C3E" w:rsidRPr="001F7C3E">
        <w:rPr>
          <w:rFonts w:ascii="Arial" w:hAnsi="Arial" w:cs="Arial"/>
          <w:color w:val="000000"/>
          <w:sz w:val="22"/>
          <w:szCs w:val="22"/>
          <w:highlight w:val="lightGray"/>
        </w:rPr>
        <w:t>název SW</w:t>
      </w:r>
      <w:r w:rsidR="00835E0C" w:rsidRPr="00835E0C">
        <w:rPr>
          <w:rFonts w:ascii="Arial" w:hAnsi="Arial" w:cs="Arial"/>
          <w:color w:val="000000"/>
          <w:sz w:val="22"/>
          <w:szCs w:val="22"/>
        </w:rPr>
        <w:t>]</w:t>
      </w:r>
      <w:r w:rsidR="00780BD9" w:rsidRPr="00957A2B">
        <w:rPr>
          <w:rFonts w:ascii="Arial" w:hAnsi="Arial" w:cs="Arial"/>
          <w:color w:val="000000"/>
          <w:sz w:val="22"/>
          <w:szCs w:val="22"/>
        </w:rPr>
        <w:t xml:space="preserve"> (dále jen „aplikace“)</w:t>
      </w:r>
      <w:r w:rsidR="001270B1" w:rsidRPr="00957A2B">
        <w:rPr>
          <w:rFonts w:ascii="Arial" w:hAnsi="Arial" w:cs="Arial"/>
          <w:color w:val="000000"/>
          <w:sz w:val="22"/>
          <w:szCs w:val="22"/>
        </w:rPr>
        <w:t xml:space="preserve">, </w:t>
      </w:r>
      <w:r w:rsidR="001E2733" w:rsidRPr="00957A2B">
        <w:rPr>
          <w:rFonts w:ascii="Arial" w:hAnsi="Arial" w:cs="Arial"/>
          <w:color w:val="000000"/>
          <w:sz w:val="22"/>
          <w:szCs w:val="22"/>
        </w:rPr>
        <w:t xml:space="preserve">a to za účelem </w:t>
      </w:r>
      <w:r w:rsidR="008B45D3" w:rsidRPr="008B45D3">
        <w:rPr>
          <w:rFonts w:ascii="Arial" w:hAnsi="Arial" w:cs="Arial"/>
          <w:color w:val="000000"/>
          <w:sz w:val="22"/>
          <w:szCs w:val="22"/>
        </w:rPr>
        <w:t xml:space="preserve">nasazení systému </w:t>
      </w:r>
      <w:r w:rsidR="001F7C3E" w:rsidRPr="00835E0C">
        <w:rPr>
          <w:rFonts w:ascii="Arial" w:hAnsi="Arial" w:cs="Arial"/>
          <w:color w:val="000000"/>
          <w:sz w:val="22"/>
          <w:szCs w:val="22"/>
        </w:rPr>
        <w:t>[</w:t>
      </w:r>
      <w:r w:rsidR="001F7C3E" w:rsidRPr="005D3DD5">
        <w:rPr>
          <w:rFonts w:ascii="Arial" w:hAnsi="Arial" w:cs="Arial"/>
          <w:color w:val="000000"/>
          <w:sz w:val="22"/>
          <w:szCs w:val="22"/>
          <w:highlight w:val="lightGray"/>
        </w:rPr>
        <w:t xml:space="preserve">bude doplněno </w:t>
      </w:r>
      <w:r w:rsidR="001F7C3E" w:rsidRPr="001F7C3E">
        <w:rPr>
          <w:rFonts w:ascii="Arial" w:hAnsi="Arial" w:cs="Arial"/>
          <w:color w:val="000000"/>
          <w:sz w:val="22"/>
          <w:szCs w:val="22"/>
          <w:highlight w:val="lightGray"/>
        </w:rPr>
        <w:t xml:space="preserve">dle příslušné části: </w:t>
      </w:r>
      <w:r w:rsidR="00FD5A8D" w:rsidRPr="001F7C3E">
        <w:rPr>
          <w:rFonts w:ascii="Arial" w:hAnsi="Arial" w:cs="Arial"/>
          <w:color w:val="000000"/>
          <w:sz w:val="22"/>
          <w:szCs w:val="22"/>
          <w:highlight w:val="lightGray"/>
        </w:rPr>
        <w:t>Společného datového prostředí (CDE) Kraje Vysočina, tj. centralizovaný informační systém pokrývající agendu přípravy, projektování, výstavby, údržby dokumentace a podporu procesů správy majetku (typicky nemovitého) Kraje Vysočina nově v elektronické formě.</w:t>
      </w:r>
      <w:r w:rsidR="004035B4">
        <w:rPr>
          <w:rFonts w:ascii="Arial" w:hAnsi="Arial" w:cs="Arial"/>
          <w:color w:val="000000"/>
          <w:sz w:val="22"/>
          <w:szCs w:val="22"/>
        </w:rPr>
        <w:t xml:space="preserve"> </w:t>
      </w:r>
      <w:r w:rsidR="001F7C3E">
        <w:rPr>
          <w:rFonts w:ascii="Arial" w:hAnsi="Arial" w:cs="Arial"/>
          <w:color w:val="000000"/>
          <w:sz w:val="22"/>
          <w:szCs w:val="22"/>
        </w:rPr>
        <w:t xml:space="preserve">/ </w:t>
      </w:r>
      <w:r w:rsidR="001F7C3E" w:rsidRPr="001F7C3E">
        <w:rPr>
          <w:rFonts w:ascii="Arial" w:hAnsi="Arial" w:cs="Arial"/>
          <w:color w:val="000000"/>
          <w:sz w:val="22"/>
          <w:szCs w:val="22"/>
          <w:highlight w:val="lightGray"/>
        </w:rPr>
        <w:t xml:space="preserve">Stavebního deníku, přičemž </w:t>
      </w:r>
      <w:r w:rsidR="004035B4" w:rsidRPr="001F7C3E">
        <w:rPr>
          <w:rFonts w:ascii="Arial" w:hAnsi="Arial" w:cs="Arial"/>
          <w:color w:val="000000"/>
          <w:sz w:val="22"/>
          <w:szCs w:val="22"/>
          <w:highlight w:val="lightGray"/>
        </w:rPr>
        <w:t xml:space="preserve">cílem </w:t>
      </w:r>
      <w:r w:rsidR="001F7C3E" w:rsidRPr="001F7C3E">
        <w:rPr>
          <w:rFonts w:ascii="Arial" w:hAnsi="Arial" w:cs="Arial"/>
          <w:color w:val="000000"/>
          <w:sz w:val="22"/>
          <w:szCs w:val="22"/>
          <w:highlight w:val="lightGray"/>
        </w:rPr>
        <w:t xml:space="preserve">je </w:t>
      </w:r>
      <w:r w:rsidR="004035B4" w:rsidRPr="001F7C3E">
        <w:rPr>
          <w:rFonts w:ascii="Arial" w:hAnsi="Arial" w:cs="Arial"/>
          <w:color w:val="000000"/>
          <w:sz w:val="22"/>
          <w:szCs w:val="22"/>
          <w:highlight w:val="lightGray"/>
        </w:rPr>
        <w:t xml:space="preserve">pořízení on-premise řešení </w:t>
      </w:r>
      <w:proofErr w:type="spellStart"/>
      <w:r w:rsidR="004035B4" w:rsidRPr="001F7C3E">
        <w:rPr>
          <w:rFonts w:ascii="Arial" w:hAnsi="Arial" w:cs="Arial"/>
          <w:color w:val="000000"/>
          <w:sz w:val="22"/>
          <w:szCs w:val="22"/>
          <w:highlight w:val="lightGray"/>
        </w:rPr>
        <w:t>multitenantního</w:t>
      </w:r>
      <w:proofErr w:type="spellEnd"/>
      <w:r w:rsidR="004035B4" w:rsidRPr="001F7C3E">
        <w:rPr>
          <w:rFonts w:ascii="Arial" w:hAnsi="Arial" w:cs="Arial"/>
          <w:color w:val="000000"/>
          <w:sz w:val="22"/>
          <w:szCs w:val="22"/>
          <w:highlight w:val="lightGray"/>
        </w:rPr>
        <w:t xml:space="preserve"> informačního systému pro zajištění elektronické formy agendy stavebního deníku </w:t>
      </w:r>
      <w:r w:rsidR="001F7C3E">
        <w:rPr>
          <w:rFonts w:ascii="Arial" w:hAnsi="Arial" w:cs="Arial"/>
          <w:color w:val="000000"/>
          <w:sz w:val="22"/>
          <w:szCs w:val="22"/>
          <w:highlight w:val="lightGray"/>
        </w:rPr>
        <w:t>dle požadavků stavebního zákona</w:t>
      </w:r>
      <w:r w:rsidR="001F7C3E" w:rsidRPr="00835E0C">
        <w:rPr>
          <w:rFonts w:ascii="Arial" w:hAnsi="Arial" w:cs="Arial"/>
          <w:color w:val="000000"/>
          <w:sz w:val="22"/>
          <w:szCs w:val="22"/>
        </w:rPr>
        <w:t>]</w:t>
      </w:r>
      <w:r w:rsidR="001F7C3E">
        <w:rPr>
          <w:rFonts w:ascii="Arial" w:hAnsi="Arial" w:cs="Arial"/>
          <w:color w:val="000000"/>
          <w:sz w:val="22"/>
          <w:szCs w:val="22"/>
        </w:rPr>
        <w:t>.</w:t>
      </w:r>
    </w:p>
    <w:p w14:paraId="48ABB60E" w14:textId="11EEF5F4" w:rsidR="00403F7E" w:rsidRDefault="00403F7E" w:rsidP="00CB4298">
      <w:pPr>
        <w:pStyle w:val="seznam-western"/>
        <w:numPr>
          <w:ilvl w:val="0"/>
          <w:numId w:val="1"/>
        </w:numPr>
        <w:spacing w:before="0" w:beforeAutospacing="0" w:after="0"/>
        <w:ind w:left="709" w:hanging="709"/>
        <w:outlineLvl w:val="0"/>
        <w:rPr>
          <w:rFonts w:ascii="Arial" w:hAnsi="Arial" w:cs="Arial"/>
          <w:color w:val="000000"/>
          <w:sz w:val="22"/>
          <w:szCs w:val="22"/>
        </w:rPr>
      </w:pPr>
      <w:r w:rsidRPr="00957A2B">
        <w:rPr>
          <w:rFonts w:ascii="Arial" w:hAnsi="Arial" w:cs="Arial"/>
          <w:color w:val="000000"/>
          <w:sz w:val="22"/>
          <w:szCs w:val="22"/>
        </w:rPr>
        <w:t xml:space="preserve">Zhotovitel má rozsáhlé zkušenosti při implementaci </w:t>
      </w:r>
      <w:r w:rsidR="00780BD9" w:rsidRPr="00957A2B">
        <w:rPr>
          <w:rFonts w:ascii="Arial" w:hAnsi="Arial" w:cs="Arial"/>
          <w:color w:val="000000"/>
          <w:sz w:val="22"/>
          <w:szCs w:val="22"/>
        </w:rPr>
        <w:t>aplikace</w:t>
      </w:r>
      <w:r w:rsidR="00DE1B50" w:rsidRPr="00957A2B">
        <w:rPr>
          <w:rFonts w:ascii="Arial" w:hAnsi="Arial" w:cs="Arial"/>
          <w:color w:val="000000"/>
          <w:sz w:val="22"/>
          <w:szCs w:val="22"/>
        </w:rPr>
        <w:t xml:space="preserve">/software </w:t>
      </w:r>
      <w:r w:rsidRPr="00957A2B">
        <w:rPr>
          <w:rFonts w:ascii="Arial" w:hAnsi="Arial" w:cs="Arial"/>
          <w:color w:val="000000"/>
          <w:sz w:val="22"/>
          <w:szCs w:val="22"/>
        </w:rPr>
        <w:t>pro své klienty</w:t>
      </w:r>
      <w:r w:rsidR="001E2733" w:rsidRPr="00957A2B">
        <w:rPr>
          <w:rFonts w:ascii="Arial" w:hAnsi="Arial" w:cs="Arial"/>
          <w:color w:val="000000"/>
          <w:sz w:val="22"/>
          <w:szCs w:val="22"/>
        </w:rPr>
        <w:t xml:space="preserve"> a prohlašuje</w:t>
      </w:r>
      <w:r w:rsidR="003A5B48" w:rsidRPr="00957A2B">
        <w:rPr>
          <w:rFonts w:ascii="Arial" w:hAnsi="Arial" w:cs="Arial"/>
          <w:color w:val="000000"/>
          <w:sz w:val="22"/>
          <w:szCs w:val="22"/>
        </w:rPr>
        <w:t>, ž</w:t>
      </w:r>
      <w:r w:rsidR="001E2733" w:rsidRPr="00957A2B">
        <w:rPr>
          <w:rFonts w:ascii="Arial" w:hAnsi="Arial" w:cs="Arial"/>
          <w:color w:val="000000"/>
          <w:sz w:val="22"/>
          <w:szCs w:val="22"/>
        </w:rPr>
        <w:t xml:space="preserve">e </w:t>
      </w:r>
      <w:r w:rsidR="00780BD9" w:rsidRPr="00957A2B">
        <w:rPr>
          <w:rFonts w:ascii="Arial" w:hAnsi="Arial" w:cs="Arial"/>
          <w:color w:val="000000"/>
          <w:sz w:val="22"/>
          <w:szCs w:val="22"/>
        </w:rPr>
        <w:t>aplikace</w:t>
      </w:r>
      <w:r w:rsidR="001E2733" w:rsidRPr="00957A2B">
        <w:rPr>
          <w:rFonts w:ascii="Arial" w:hAnsi="Arial" w:cs="Arial"/>
          <w:color w:val="000000"/>
          <w:sz w:val="22"/>
          <w:szCs w:val="22"/>
        </w:rPr>
        <w:t xml:space="preserve"> splňuje všechny legislativní a technické požadavky nezbytné k plnění této smlouvy</w:t>
      </w:r>
      <w:r w:rsidR="001F7C3E">
        <w:rPr>
          <w:rFonts w:ascii="Arial" w:hAnsi="Arial" w:cs="Arial"/>
          <w:color w:val="000000"/>
          <w:sz w:val="22"/>
          <w:szCs w:val="22"/>
        </w:rPr>
        <w:t>.</w:t>
      </w:r>
    </w:p>
    <w:p w14:paraId="612DF9B0" w14:textId="5D0CC798" w:rsidR="005D3DD5" w:rsidRDefault="005D3DD5" w:rsidP="008B45D3">
      <w:pPr>
        <w:pStyle w:val="seznam-western"/>
        <w:numPr>
          <w:ilvl w:val="0"/>
          <w:numId w:val="1"/>
        </w:numPr>
        <w:spacing w:before="0" w:beforeAutospacing="0" w:after="0"/>
        <w:ind w:left="709" w:hanging="737"/>
        <w:outlineLvl w:val="0"/>
        <w:rPr>
          <w:rFonts w:ascii="Arial" w:hAnsi="Arial" w:cs="Arial"/>
          <w:color w:val="000000"/>
          <w:sz w:val="22"/>
          <w:szCs w:val="22"/>
        </w:rPr>
      </w:pPr>
      <w:r w:rsidRPr="005D3DD5">
        <w:rPr>
          <w:rFonts w:ascii="Arial" w:hAnsi="Arial" w:cs="Arial"/>
          <w:color w:val="000000"/>
          <w:sz w:val="22"/>
          <w:szCs w:val="22"/>
        </w:rPr>
        <w:t xml:space="preserve">Smluvní strany uzavírají tuto </w:t>
      </w:r>
      <w:r>
        <w:rPr>
          <w:rFonts w:ascii="Arial" w:hAnsi="Arial" w:cs="Arial"/>
          <w:color w:val="000000"/>
          <w:sz w:val="22"/>
          <w:szCs w:val="22"/>
        </w:rPr>
        <w:t>smlouvu</w:t>
      </w:r>
      <w:r w:rsidRPr="005D3DD5">
        <w:rPr>
          <w:rFonts w:ascii="Arial" w:hAnsi="Arial" w:cs="Arial"/>
          <w:color w:val="000000"/>
          <w:sz w:val="22"/>
          <w:szCs w:val="22"/>
        </w:rPr>
        <w:t xml:space="preserve"> jako výsledek zadávacího řízení veřejné zakázky „</w:t>
      </w:r>
      <w:r w:rsidR="001116FD" w:rsidRPr="001116FD">
        <w:rPr>
          <w:rFonts w:ascii="Arial" w:hAnsi="Arial" w:cs="Arial"/>
          <w:b/>
          <w:color w:val="000000"/>
          <w:sz w:val="22"/>
          <w:szCs w:val="22"/>
        </w:rPr>
        <w:t>Společné datové prostředí – CDE a elektronický stavební deník</w:t>
      </w:r>
      <w:r w:rsidR="001F7C3E">
        <w:rPr>
          <w:rFonts w:ascii="Arial" w:hAnsi="Arial" w:cs="Arial"/>
          <w:b/>
          <w:color w:val="000000"/>
          <w:sz w:val="22"/>
          <w:szCs w:val="22"/>
        </w:rPr>
        <w:t xml:space="preserve">, část </w:t>
      </w:r>
      <w:r w:rsidR="001F7C3E" w:rsidRPr="00835E0C">
        <w:rPr>
          <w:rFonts w:ascii="Arial" w:hAnsi="Arial" w:cs="Arial"/>
          <w:color w:val="000000"/>
          <w:sz w:val="22"/>
          <w:szCs w:val="22"/>
        </w:rPr>
        <w:t>[</w:t>
      </w:r>
      <w:r w:rsidR="001F7C3E" w:rsidRPr="005D3DD5">
        <w:rPr>
          <w:rFonts w:ascii="Arial" w:hAnsi="Arial" w:cs="Arial"/>
          <w:color w:val="000000"/>
          <w:sz w:val="22"/>
          <w:szCs w:val="22"/>
          <w:highlight w:val="lightGray"/>
        </w:rPr>
        <w:t xml:space="preserve">bude doplněno </w:t>
      </w:r>
      <w:r w:rsidR="001F7C3E">
        <w:rPr>
          <w:rFonts w:ascii="Arial" w:hAnsi="Arial" w:cs="Arial"/>
          <w:color w:val="000000"/>
          <w:sz w:val="22"/>
          <w:szCs w:val="22"/>
          <w:highlight w:val="lightGray"/>
        </w:rPr>
        <w:t>část veřejné zakázky</w:t>
      </w:r>
      <w:r w:rsidR="001F7C3E" w:rsidRPr="00835E0C">
        <w:rPr>
          <w:rFonts w:ascii="Arial" w:hAnsi="Arial" w:cs="Arial"/>
          <w:color w:val="000000"/>
          <w:sz w:val="22"/>
          <w:szCs w:val="22"/>
        </w:rPr>
        <w:t>]</w:t>
      </w:r>
      <w:r w:rsidRPr="005D3DD5">
        <w:rPr>
          <w:rFonts w:ascii="Arial" w:hAnsi="Arial" w:cs="Arial"/>
          <w:color w:val="000000"/>
          <w:sz w:val="22"/>
          <w:szCs w:val="22"/>
        </w:rPr>
        <w:t>“ (dále jen „zadávací řízení“)</w:t>
      </w:r>
      <w:r w:rsidR="00FE677F">
        <w:rPr>
          <w:rFonts w:ascii="Arial" w:hAnsi="Arial" w:cs="Arial"/>
          <w:color w:val="000000"/>
          <w:sz w:val="22"/>
          <w:szCs w:val="22"/>
        </w:rPr>
        <w:t>,</w:t>
      </w:r>
      <w:r w:rsidR="001F7C3E">
        <w:rPr>
          <w:rFonts w:ascii="Arial" w:hAnsi="Arial" w:cs="Arial"/>
          <w:color w:val="000000"/>
          <w:sz w:val="22"/>
          <w:szCs w:val="22"/>
        </w:rPr>
        <w:t xml:space="preserve"> a to dle nabídky zhotovitele.</w:t>
      </w:r>
    </w:p>
    <w:p w14:paraId="58936A3D" w14:textId="2543D8DA" w:rsidR="005D3DD5" w:rsidRPr="00957A2B" w:rsidRDefault="005D3DD5" w:rsidP="005D3DD5">
      <w:pPr>
        <w:pStyle w:val="seznam-western"/>
        <w:numPr>
          <w:ilvl w:val="0"/>
          <w:numId w:val="1"/>
        </w:numPr>
        <w:spacing w:before="0" w:beforeAutospacing="0" w:after="0"/>
        <w:ind w:left="709" w:hanging="737"/>
        <w:outlineLvl w:val="0"/>
        <w:rPr>
          <w:rFonts w:ascii="Arial" w:hAnsi="Arial" w:cs="Arial"/>
          <w:color w:val="000000"/>
          <w:sz w:val="22"/>
          <w:szCs w:val="22"/>
        </w:rPr>
      </w:pPr>
      <w:r w:rsidRPr="005D3DD5">
        <w:rPr>
          <w:rFonts w:ascii="Arial" w:hAnsi="Arial" w:cs="Arial"/>
          <w:color w:val="000000"/>
          <w:sz w:val="22"/>
          <w:szCs w:val="22"/>
        </w:rPr>
        <w:t xml:space="preserve">Předmět plnění této smlouvy hodlá </w:t>
      </w:r>
      <w:r>
        <w:rPr>
          <w:rFonts w:ascii="Arial" w:hAnsi="Arial" w:cs="Arial"/>
          <w:color w:val="000000"/>
          <w:sz w:val="22"/>
          <w:szCs w:val="22"/>
        </w:rPr>
        <w:t>objednatel</w:t>
      </w:r>
      <w:r w:rsidRPr="005D3DD5">
        <w:rPr>
          <w:rFonts w:ascii="Arial" w:hAnsi="Arial" w:cs="Arial"/>
          <w:color w:val="000000"/>
          <w:sz w:val="22"/>
          <w:szCs w:val="22"/>
        </w:rPr>
        <w:t xml:space="preserve"> financovat mimo jiné z prostředků dotace z Integrovaného regionálního operačního pr</w:t>
      </w:r>
      <w:r>
        <w:rPr>
          <w:rFonts w:ascii="Arial" w:hAnsi="Arial" w:cs="Arial"/>
          <w:color w:val="000000"/>
          <w:sz w:val="22"/>
          <w:szCs w:val="22"/>
        </w:rPr>
        <w:t xml:space="preserve">ogramu </w:t>
      </w:r>
      <w:r w:rsidRPr="005D3DD5">
        <w:rPr>
          <w:rFonts w:ascii="Arial" w:hAnsi="Arial" w:cs="Arial"/>
          <w:color w:val="000000"/>
          <w:sz w:val="22"/>
          <w:szCs w:val="22"/>
        </w:rPr>
        <w:t>Evropské unie</w:t>
      </w:r>
      <w:r>
        <w:rPr>
          <w:rFonts w:ascii="Arial" w:hAnsi="Arial" w:cs="Arial"/>
          <w:color w:val="000000"/>
          <w:sz w:val="22"/>
          <w:szCs w:val="22"/>
        </w:rPr>
        <w:t>;</w:t>
      </w:r>
    </w:p>
    <w:p w14:paraId="7E740947" w14:textId="77777777" w:rsidR="00403F7E" w:rsidRPr="00957A2B" w:rsidRDefault="00403F7E" w:rsidP="00CB4298">
      <w:pPr>
        <w:pStyle w:val="seznam-western"/>
        <w:numPr>
          <w:ilvl w:val="0"/>
          <w:numId w:val="1"/>
        </w:numPr>
        <w:spacing w:before="0" w:beforeAutospacing="0" w:after="0"/>
        <w:ind w:left="709" w:hanging="709"/>
        <w:outlineLvl w:val="0"/>
        <w:rPr>
          <w:rFonts w:ascii="Arial" w:hAnsi="Arial" w:cs="Arial"/>
          <w:color w:val="000000"/>
          <w:sz w:val="22"/>
          <w:szCs w:val="22"/>
        </w:rPr>
      </w:pPr>
      <w:r w:rsidRPr="00957A2B">
        <w:rPr>
          <w:rFonts w:ascii="Arial" w:hAnsi="Arial" w:cs="Arial"/>
          <w:color w:val="000000"/>
          <w:sz w:val="22"/>
          <w:szCs w:val="22"/>
        </w:rPr>
        <w:lastRenderedPageBreak/>
        <w:t>Smluvní strany mají zájem vzájemně spolupracovat za podmínek stanovených touto smlouvou;</w:t>
      </w:r>
    </w:p>
    <w:p w14:paraId="4494F2F6" w14:textId="77777777" w:rsidR="00403F7E" w:rsidRPr="00957A2B" w:rsidRDefault="00403F7E" w:rsidP="009E2557">
      <w:pPr>
        <w:pStyle w:val="seznam-western"/>
        <w:spacing w:before="0" w:beforeAutospacing="0" w:after="0"/>
        <w:outlineLvl w:val="0"/>
        <w:rPr>
          <w:rFonts w:ascii="Arial" w:hAnsi="Arial" w:cs="Arial"/>
          <w:b/>
          <w:color w:val="000000"/>
          <w:sz w:val="22"/>
          <w:szCs w:val="22"/>
        </w:rPr>
      </w:pPr>
      <w:r w:rsidRPr="00957A2B">
        <w:rPr>
          <w:rFonts w:ascii="Arial" w:hAnsi="Arial" w:cs="Arial"/>
          <w:b/>
          <w:color w:val="000000"/>
          <w:sz w:val="22"/>
          <w:szCs w:val="22"/>
        </w:rPr>
        <w:t>bylo dohodnuto následující:</w:t>
      </w:r>
    </w:p>
    <w:p w14:paraId="21399F1C" w14:textId="77777777" w:rsidR="00403F7E" w:rsidRPr="00957A2B" w:rsidRDefault="00403F7E" w:rsidP="009E2557">
      <w:pPr>
        <w:pStyle w:val="seznam-western"/>
        <w:spacing w:before="0" w:beforeAutospacing="0" w:after="0"/>
        <w:outlineLvl w:val="0"/>
        <w:rPr>
          <w:rFonts w:ascii="Arial" w:hAnsi="Arial" w:cs="Arial"/>
          <w:b/>
          <w:color w:val="000000"/>
          <w:sz w:val="22"/>
          <w:szCs w:val="22"/>
        </w:rPr>
      </w:pPr>
    </w:p>
    <w:p w14:paraId="3A99C38C" w14:textId="77777777" w:rsidR="00403F7E" w:rsidRPr="00957A2B" w:rsidRDefault="00403F7E" w:rsidP="00CB4298">
      <w:pPr>
        <w:pStyle w:val="seznam-western"/>
        <w:numPr>
          <w:ilvl w:val="0"/>
          <w:numId w:val="2"/>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Předmět smlouvy</w:t>
      </w:r>
    </w:p>
    <w:p w14:paraId="37EFAB8D" w14:textId="0F0651B6" w:rsidR="001338EE" w:rsidRPr="00957A2B" w:rsidRDefault="00403F7E" w:rsidP="00CB4298">
      <w:pPr>
        <w:numPr>
          <w:ilvl w:val="1"/>
          <w:numId w:val="2"/>
        </w:numPr>
        <w:tabs>
          <w:tab w:val="left" w:pos="709"/>
        </w:tabs>
        <w:spacing w:after="0" w:line="240" w:lineRule="auto"/>
        <w:ind w:hanging="720"/>
        <w:jc w:val="both"/>
        <w:rPr>
          <w:rFonts w:ascii="Arial" w:hAnsi="Arial" w:cs="Arial"/>
        </w:rPr>
      </w:pPr>
      <w:r w:rsidRPr="00957A2B">
        <w:rPr>
          <w:rFonts w:ascii="Arial" w:hAnsi="Arial" w:cs="Arial"/>
        </w:rPr>
        <w:t xml:space="preserve">Zhotovitel se zavazuje provést dílo představované implementací </w:t>
      </w:r>
      <w:r w:rsidR="00923892" w:rsidRPr="00957A2B">
        <w:rPr>
          <w:rFonts w:ascii="Arial" w:hAnsi="Arial" w:cs="Arial"/>
          <w:color w:val="000000"/>
        </w:rPr>
        <w:t>aplikace</w:t>
      </w:r>
      <w:r w:rsidR="00F06956" w:rsidRPr="00957A2B">
        <w:rPr>
          <w:rFonts w:ascii="Arial" w:hAnsi="Arial" w:cs="Arial"/>
          <w:color w:val="000000"/>
        </w:rPr>
        <w:t xml:space="preserve"> </w:t>
      </w:r>
      <w:r w:rsidRPr="00957A2B">
        <w:rPr>
          <w:rFonts w:ascii="Arial" w:hAnsi="Arial" w:cs="Arial"/>
          <w:iCs/>
        </w:rPr>
        <w:t xml:space="preserve">(dále jen </w:t>
      </w:r>
      <w:r w:rsidRPr="00957A2B">
        <w:rPr>
          <w:rFonts w:ascii="Arial" w:hAnsi="Arial" w:cs="Arial"/>
          <w:b/>
          <w:iCs/>
        </w:rPr>
        <w:t>„</w:t>
      </w:r>
      <w:r w:rsidR="000A41D9">
        <w:rPr>
          <w:rFonts w:ascii="Arial" w:hAnsi="Arial" w:cs="Arial"/>
          <w:b/>
          <w:iCs/>
        </w:rPr>
        <w:t xml:space="preserve">aplikace či </w:t>
      </w:r>
      <w:r w:rsidRPr="00957A2B">
        <w:rPr>
          <w:rFonts w:ascii="Arial" w:hAnsi="Arial" w:cs="Arial"/>
          <w:b/>
          <w:iCs/>
        </w:rPr>
        <w:t>dílo“</w:t>
      </w:r>
      <w:r w:rsidRPr="00957A2B">
        <w:rPr>
          <w:rFonts w:ascii="Arial" w:hAnsi="Arial" w:cs="Arial"/>
          <w:iCs/>
        </w:rPr>
        <w:t>)</w:t>
      </w:r>
      <w:r w:rsidR="009D4936" w:rsidRPr="00957A2B">
        <w:rPr>
          <w:rFonts w:ascii="Arial" w:hAnsi="Arial" w:cs="Arial"/>
          <w:iCs/>
        </w:rPr>
        <w:t xml:space="preserve"> </w:t>
      </w:r>
      <w:r w:rsidRPr="00957A2B">
        <w:rPr>
          <w:rFonts w:ascii="Arial" w:hAnsi="Arial" w:cs="Arial"/>
        </w:rPr>
        <w:t xml:space="preserve">vlastním jménem, na vlastní odpovědnost a předat </w:t>
      </w:r>
      <w:r w:rsidR="009D4936" w:rsidRPr="00957A2B">
        <w:rPr>
          <w:rFonts w:ascii="Arial" w:hAnsi="Arial" w:cs="Arial"/>
        </w:rPr>
        <w:t>d</w:t>
      </w:r>
      <w:r w:rsidRPr="00957A2B">
        <w:rPr>
          <w:rFonts w:ascii="Arial" w:hAnsi="Arial" w:cs="Arial"/>
        </w:rPr>
        <w:t xml:space="preserve">ílo </w:t>
      </w:r>
      <w:r w:rsidR="009D4936" w:rsidRPr="00957A2B">
        <w:rPr>
          <w:rFonts w:ascii="Arial" w:hAnsi="Arial" w:cs="Arial"/>
        </w:rPr>
        <w:t>o</w:t>
      </w:r>
      <w:r w:rsidRPr="00957A2B">
        <w:rPr>
          <w:rFonts w:ascii="Arial" w:hAnsi="Arial" w:cs="Arial"/>
        </w:rPr>
        <w:t xml:space="preserve">bjednateli v rozsahu, kvalitě, termínech a za dalších podmínek dohodnutých v této </w:t>
      </w:r>
      <w:r w:rsidR="009D4936" w:rsidRPr="00957A2B">
        <w:rPr>
          <w:rFonts w:ascii="Arial" w:hAnsi="Arial" w:cs="Arial"/>
        </w:rPr>
        <w:t>s</w:t>
      </w:r>
      <w:r w:rsidRPr="00957A2B">
        <w:rPr>
          <w:rFonts w:ascii="Arial" w:hAnsi="Arial" w:cs="Arial"/>
        </w:rPr>
        <w:t>mlouvě</w:t>
      </w:r>
      <w:r w:rsidR="006E264B">
        <w:rPr>
          <w:rFonts w:ascii="Arial" w:hAnsi="Arial" w:cs="Arial"/>
        </w:rPr>
        <w:t xml:space="preserve"> a zadávací dokumentaci zadávacího řízení</w:t>
      </w:r>
      <w:r w:rsidRPr="00957A2B">
        <w:rPr>
          <w:rFonts w:ascii="Arial" w:hAnsi="Arial" w:cs="Arial"/>
        </w:rPr>
        <w:t xml:space="preserve">. </w:t>
      </w:r>
    </w:p>
    <w:p w14:paraId="009503F6" w14:textId="77777777" w:rsidR="001338EE" w:rsidRPr="00957A2B" w:rsidRDefault="009D4936" w:rsidP="00CB4298">
      <w:pPr>
        <w:numPr>
          <w:ilvl w:val="1"/>
          <w:numId w:val="2"/>
        </w:numPr>
        <w:spacing w:after="0" w:line="240" w:lineRule="auto"/>
        <w:ind w:hanging="720"/>
        <w:rPr>
          <w:rFonts w:ascii="Arial" w:hAnsi="Arial" w:cs="Arial"/>
        </w:rPr>
      </w:pPr>
      <w:r w:rsidRPr="00957A2B">
        <w:rPr>
          <w:rFonts w:ascii="Arial" w:hAnsi="Arial" w:cs="Arial"/>
          <w:color w:val="000000"/>
        </w:rPr>
        <w:t xml:space="preserve">Bližší specifikace díla je uvedena v příloze č. 1 této smlouvy. </w:t>
      </w:r>
    </w:p>
    <w:p w14:paraId="6FC5AFA2" w14:textId="77777777" w:rsidR="009D4936" w:rsidRPr="00957A2B" w:rsidRDefault="009D4936" w:rsidP="00CB4298">
      <w:pPr>
        <w:numPr>
          <w:ilvl w:val="1"/>
          <w:numId w:val="2"/>
        </w:numPr>
        <w:spacing w:after="0" w:line="240" w:lineRule="auto"/>
        <w:ind w:hanging="720"/>
        <w:rPr>
          <w:rFonts w:ascii="Arial" w:hAnsi="Arial" w:cs="Arial"/>
        </w:rPr>
      </w:pPr>
      <w:r w:rsidRPr="00957A2B">
        <w:rPr>
          <w:rFonts w:ascii="Arial" w:hAnsi="Arial" w:cs="Arial"/>
          <w:color w:val="000000"/>
        </w:rPr>
        <w:t>Místem provádění díla zhotovitelem je Česká republika.</w:t>
      </w:r>
    </w:p>
    <w:p w14:paraId="0DEFCDB2" w14:textId="3E2EF4B2" w:rsidR="00C61957" w:rsidRPr="00957A2B" w:rsidRDefault="00C61957" w:rsidP="00CB4298">
      <w:pPr>
        <w:numPr>
          <w:ilvl w:val="1"/>
          <w:numId w:val="2"/>
        </w:numPr>
        <w:spacing w:after="0" w:line="240" w:lineRule="auto"/>
        <w:ind w:hanging="720"/>
        <w:jc w:val="both"/>
        <w:rPr>
          <w:rFonts w:ascii="Arial" w:hAnsi="Arial" w:cs="Arial"/>
        </w:rPr>
      </w:pPr>
      <w:r w:rsidRPr="00957A2B">
        <w:rPr>
          <w:rFonts w:ascii="Arial" w:hAnsi="Arial" w:cs="Arial"/>
          <w:color w:val="000000"/>
        </w:rPr>
        <w:t xml:space="preserve">Podmínky pro oprávnění objednatele užívat </w:t>
      </w:r>
      <w:r w:rsidR="00A25D83" w:rsidRPr="00957A2B">
        <w:rPr>
          <w:rFonts w:ascii="Arial" w:hAnsi="Arial" w:cs="Arial"/>
          <w:color w:val="000000"/>
        </w:rPr>
        <w:t>dílo</w:t>
      </w:r>
      <w:r w:rsidRPr="00957A2B">
        <w:rPr>
          <w:rFonts w:ascii="Arial" w:hAnsi="Arial" w:cs="Arial"/>
          <w:color w:val="000000"/>
        </w:rPr>
        <w:t xml:space="preserve"> a další související produkty vyrobené zhotovitelem na základě této smlouvy </w:t>
      </w:r>
      <w:r w:rsidR="005D3DD5">
        <w:rPr>
          <w:rFonts w:ascii="Arial" w:hAnsi="Arial" w:cs="Arial"/>
          <w:color w:val="000000"/>
        </w:rPr>
        <w:t>jsou uvedeny v této smlouvě</w:t>
      </w:r>
      <w:r w:rsidRPr="00957A2B">
        <w:rPr>
          <w:rFonts w:ascii="Arial" w:hAnsi="Arial" w:cs="Arial"/>
          <w:color w:val="000000"/>
        </w:rPr>
        <w:t>.</w:t>
      </w:r>
    </w:p>
    <w:p w14:paraId="43B2DDA3" w14:textId="77777777" w:rsidR="00DB3F21" w:rsidRPr="00957A2B" w:rsidRDefault="00DB3F21" w:rsidP="009E2557">
      <w:pPr>
        <w:pStyle w:val="seznam-western"/>
        <w:spacing w:before="0" w:beforeAutospacing="0" w:after="0"/>
        <w:ind w:left="720"/>
        <w:outlineLvl w:val="0"/>
        <w:rPr>
          <w:rFonts w:ascii="Arial" w:hAnsi="Arial" w:cs="Arial"/>
          <w:color w:val="000000"/>
          <w:sz w:val="22"/>
          <w:szCs w:val="22"/>
        </w:rPr>
      </w:pPr>
    </w:p>
    <w:p w14:paraId="3FED83FE" w14:textId="77777777" w:rsidR="009D4936" w:rsidRPr="00957A2B" w:rsidRDefault="009D4936" w:rsidP="00CB4298">
      <w:pPr>
        <w:pStyle w:val="seznam-western"/>
        <w:numPr>
          <w:ilvl w:val="0"/>
          <w:numId w:val="2"/>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Spolupráce smluvních stran</w:t>
      </w:r>
    </w:p>
    <w:p w14:paraId="15ED6F95" w14:textId="49E02C33" w:rsidR="00E05420" w:rsidRPr="00957A2B" w:rsidRDefault="009D4936" w:rsidP="00CB4298">
      <w:pPr>
        <w:numPr>
          <w:ilvl w:val="1"/>
          <w:numId w:val="2"/>
        </w:numPr>
        <w:spacing w:after="0" w:line="240" w:lineRule="auto"/>
        <w:ind w:hanging="720"/>
        <w:jc w:val="both"/>
        <w:rPr>
          <w:rFonts w:ascii="Arial" w:hAnsi="Arial" w:cs="Arial"/>
        </w:rPr>
      </w:pPr>
      <w:r w:rsidRPr="00957A2B">
        <w:rPr>
          <w:rFonts w:ascii="Arial" w:hAnsi="Arial" w:cs="Arial"/>
        </w:rPr>
        <w:t>Smluvní strany jsou si vědomy toho, že pouze jejich vzájemná spolupráce a řádné a</w:t>
      </w:r>
      <w:r w:rsidR="005D3DD5">
        <w:rPr>
          <w:rFonts w:ascii="Arial" w:hAnsi="Arial" w:cs="Arial"/>
        </w:rPr>
        <w:t> </w:t>
      </w:r>
      <w:r w:rsidRPr="00957A2B">
        <w:rPr>
          <w:rFonts w:ascii="Arial" w:hAnsi="Arial" w:cs="Arial"/>
        </w:rPr>
        <w:t>úplné plnění jejich smluvních povinností umožní řádné a včasné předání díla objednateli v požadované kvalitě.</w:t>
      </w:r>
      <w:r w:rsidR="001338EE" w:rsidRPr="00957A2B">
        <w:rPr>
          <w:rFonts w:ascii="Arial" w:hAnsi="Arial" w:cs="Arial"/>
        </w:rPr>
        <w:t xml:space="preserve"> </w:t>
      </w:r>
    </w:p>
    <w:p w14:paraId="50DE6578" w14:textId="77777777" w:rsidR="00E05420" w:rsidRPr="00957A2B" w:rsidRDefault="00E05420" w:rsidP="00CB4298">
      <w:pPr>
        <w:numPr>
          <w:ilvl w:val="1"/>
          <w:numId w:val="2"/>
        </w:numPr>
        <w:spacing w:after="0" w:line="240" w:lineRule="auto"/>
        <w:ind w:hanging="720"/>
        <w:jc w:val="both"/>
        <w:rPr>
          <w:rFonts w:ascii="Arial" w:hAnsi="Arial" w:cs="Arial"/>
        </w:rPr>
      </w:pPr>
      <w:r w:rsidRPr="00957A2B">
        <w:rPr>
          <w:rFonts w:ascii="Arial" w:hAnsi="Arial" w:cs="Arial"/>
        </w:rPr>
        <w:t xml:space="preserve">Za účelem běžného kontaktu mezi smluvními stranami při poskytování služeb jmenovaly smluvní strany své kontaktní osoby. </w:t>
      </w:r>
    </w:p>
    <w:p w14:paraId="7EE78B3A" w14:textId="2466F4FD" w:rsidR="00E05420" w:rsidRPr="00957A2B" w:rsidRDefault="00E05420" w:rsidP="009E2557">
      <w:pPr>
        <w:spacing w:after="0" w:line="240" w:lineRule="auto"/>
        <w:ind w:left="709"/>
        <w:jc w:val="both"/>
        <w:rPr>
          <w:rFonts w:ascii="Arial" w:hAnsi="Arial" w:cs="Arial"/>
        </w:rPr>
      </w:pPr>
      <w:r w:rsidRPr="00957A2B">
        <w:rPr>
          <w:rFonts w:ascii="Arial" w:hAnsi="Arial" w:cs="Arial"/>
        </w:rPr>
        <w:t xml:space="preserve">Kontaktními osobami </w:t>
      </w:r>
      <w:r w:rsidR="006343B2">
        <w:rPr>
          <w:rFonts w:ascii="Arial" w:hAnsi="Arial" w:cs="Arial"/>
        </w:rPr>
        <w:t>zhotovitel</w:t>
      </w:r>
      <w:r w:rsidRPr="00957A2B">
        <w:rPr>
          <w:rFonts w:ascii="Arial" w:hAnsi="Arial" w:cs="Arial"/>
        </w:rPr>
        <w:t>e jsou:</w:t>
      </w:r>
    </w:p>
    <w:p w14:paraId="13D519B9" w14:textId="068911D5" w:rsidR="00E05420" w:rsidRPr="00957A2B" w:rsidRDefault="00E05420" w:rsidP="00CB4298">
      <w:pPr>
        <w:numPr>
          <w:ilvl w:val="2"/>
          <w:numId w:val="3"/>
        </w:numPr>
        <w:spacing w:after="0" w:line="240" w:lineRule="auto"/>
        <w:ind w:left="1418" w:hanging="709"/>
        <w:jc w:val="both"/>
        <w:rPr>
          <w:rFonts w:ascii="Arial" w:eastAsia="Times New Roman" w:hAnsi="Arial" w:cs="Arial"/>
          <w:b/>
          <w:i/>
          <w:lang w:eastAsia="cs-CZ"/>
        </w:rPr>
      </w:pPr>
      <w:r w:rsidRPr="00957A2B">
        <w:rPr>
          <w:rFonts w:ascii="Arial" w:hAnsi="Arial" w:cs="Arial"/>
        </w:rPr>
        <w:t xml:space="preserve">pro věci smluvní – </w:t>
      </w:r>
      <w:r w:rsidR="00540E2E" w:rsidRPr="00540E2E">
        <w:rPr>
          <w:rFonts w:ascii="Arial" w:hAnsi="Arial" w:cs="Arial"/>
        </w:rPr>
        <w:t>[</w:t>
      </w:r>
      <w:r w:rsidR="009356E5" w:rsidRPr="009356E5">
        <w:rPr>
          <w:rFonts w:ascii="Arial" w:hAnsi="Arial" w:cs="Arial"/>
          <w:highlight w:val="lightGray"/>
        </w:rPr>
        <w:t>bude doplněno před uzavřením</w:t>
      </w:r>
      <w:r w:rsidR="00540E2E" w:rsidRPr="00540E2E">
        <w:rPr>
          <w:rFonts w:ascii="Arial" w:hAnsi="Arial" w:cs="Arial"/>
        </w:rPr>
        <w:t>]</w:t>
      </w:r>
    </w:p>
    <w:p w14:paraId="7148862D" w14:textId="73AA86BD" w:rsidR="00E05420" w:rsidRPr="00957A2B" w:rsidRDefault="00E05420" w:rsidP="00540E2E">
      <w:pPr>
        <w:numPr>
          <w:ilvl w:val="2"/>
          <w:numId w:val="3"/>
        </w:numPr>
        <w:spacing w:after="0" w:line="240" w:lineRule="auto"/>
        <w:ind w:left="1418" w:hanging="709"/>
        <w:jc w:val="both"/>
        <w:rPr>
          <w:rFonts w:ascii="Arial" w:eastAsia="Times New Roman" w:hAnsi="Arial" w:cs="Arial"/>
          <w:b/>
          <w:i/>
          <w:lang w:eastAsia="cs-CZ"/>
        </w:rPr>
      </w:pPr>
      <w:r w:rsidRPr="00957A2B">
        <w:rPr>
          <w:rFonts w:ascii="Arial" w:hAnsi="Arial" w:cs="Arial"/>
        </w:rPr>
        <w:t xml:space="preserve">pro věci ohledně </w:t>
      </w:r>
      <w:r w:rsidR="004C25AF" w:rsidRPr="00957A2B">
        <w:rPr>
          <w:rFonts w:ascii="Arial" w:hAnsi="Arial" w:cs="Arial"/>
        </w:rPr>
        <w:t xml:space="preserve">provádění díla - </w:t>
      </w:r>
      <w:r w:rsidR="00540E2E" w:rsidRPr="00540E2E">
        <w:rPr>
          <w:rFonts w:ascii="Arial" w:hAnsi="Arial" w:cs="Arial"/>
          <w:iCs/>
        </w:rPr>
        <w:t>[</w:t>
      </w:r>
      <w:r w:rsidR="009356E5" w:rsidRPr="009356E5">
        <w:rPr>
          <w:rFonts w:ascii="Arial" w:hAnsi="Arial" w:cs="Arial"/>
          <w:iCs/>
          <w:highlight w:val="lightGray"/>
        </w:rPr>
        <w:t>bude doplněno před uzavřením</w:t>
      </w:r>
      <w:r w:rsidR="00540E2E" w:rsidRPr="00540E2E">
        <w:rPr>
          <w:rFonts w:ascii="Arial" w:hAnsi="Arial" w:cs="Arial"/>
          <w:iCs/>
        </w:rPr>
        <w:t>]</w:t>
      </w:r>
    </w:p>
    <w:p w14:paraId="0650607E" w14:textId="77777777" w:rsidR="00E05420" w:rsidRPr="00957A2B" w:rsidRDefault="00E05420" w:rsidP="009E2557">
      <w:pPr>
        <w:spacing w:after="0" w:line="240" w:lineRule="auto"/>
        <w:ind w:left="1418" w:hanging="709"/>
        <w:jc w:val="both"/>
        <w:rPr>
          <w:rFonts w:ascii="Arial" w:hAnsi="Arial" w:cs="Arial"/>
          <w:iCs/>
        </w:rPr>
      </w:pPr>
      <w:r w:rsidRPr="00957A2B">
        <w:rPr>
          <w:rFonts w:ascii="Arial" w:hAnsi="Arial" w:cs="Arial"/>
          <w:iCs/>
        </w:rPr>
        <w:t>Kontaktní osobou objednatele je:</w:t>
      </w:r>
    </w:p>
    <w:p w14:paraId="549263DD" w14:textId="1E3230AF" w:rsidR="00002D56" w:rsidRPr="00957A2B" w:rsidRDefault="00002D56" w:rsidP="00CB4298">
      <w:pPr>
        <w:numPr>
          <w:ilvl w:val="2"/>
          <w:numId w:val="3"/>
        </w:numPr>
        <w:spacing w:after="0" w:line="240" w:lineRule="auto"/>
        <w:ind w:left="1418" w:hanging="709"/>
        <w:jc w:val="both"/>
        <w:rPr>
          <w:rFonts w:ascii="Arial" w:eastAsia="Times New Roman" w:hAnsi="Arial" w:cs="Arial"/>
          <w:b/>
          <w:i/>
          <w:lang w:eastAsia="cs-CZ"/>
        </w:rPr>
      </w:pPr>
      <w:r w:rsidRPr="00957A2B">
        <w:rPr>
          <w:rFonts w:ascii="Arial" w:hAnsi="Arial" w:cs="Arial"/>
        </w:rPr>
        <w:t xml:space="preserve">pro věci smluvní – </w:t>
      </w:r>
      <w:r w:rsidR="00540E2E">
        <w:rPr>
          <w:rFonts w:ascii="Arial" w:hAnsi="Arial" w:cs="Arial"/>
        </w:rPr>
        <w:t>[</w:t>
      </w:r>
      <w:r w:rsidR="009356E5" w:rsidRPr="009356E5">
        <w:rPr>
          <w:rFonts w:ascii="Arial" w:hAnsi="Arial" w:cs="Arial"/>
          <w:highlight w:val="lightGray"/>
        </w:rPr>
        <w:t>bude doplněno před uzavřením</w:t>
      </w:r>
      <w:r w:rsidR="00540E2E" w:rsidRPr="00540E2E">
        <w:rPr>
          <w:rFonts w:ascii="Arial" w:hAnsi="Arial" w:cs="Arial"/>
        </w:rPr>
        <w:t>]</w:t>
      </w:r>
    </w:p>
    <w:p w14:paraId="0F0E07EE" w14:textId="29982C2E" w:rsidR="00002D56" w:rsidRPr="00540E2E" w:rsidRDefault="00002D56" w:rsidP="00CB4298">
      <w:pPr>
        <w:numPr>
          <w:ilvl w:val="2"/>
          <w:numId w:val="3"/>
        </w:numPr>
        <w:spacing w:after="0" w:line="240" w:lineRule="auto"/>
        <w:ind w:left="1418" w:hanging="709"/>
        <w:jc w:val="both"/>
        <w:rPr>
          <w:rFonts w:ascii="Arial" w:eastAsia="Times New Roman" w:hAnsi="Arial" w:cs="Arial"/>
          <w:b/>
          <w:i/>
          <w:lang w:eastAsia="cs-CZ"/>
        </w:rPr>
      </w:pPr>
      <w:r w:rsidRPr="00540E2E">
        <w:rPr>
          <w:rFonts w:ascii="Arial" w:hAnsi="Arial" w:cs="Arial"/>
        </w:rPr>
        <w:t xml:space="preserve">pro věci technické </w:t>
      </w:r>
      <w:r w:rsidR="00540E2E" w:rsidRPr="00540E2E">
        <w:rPr>
          <w:rFonts w:ascii="Arial" w:hAnsi="Arial" w:cs="Arial"/>
        </w:rPr>
        <w:t>[</w:t>
      </w:r>
      <w:r w:rsidR="009356E5" w:rsidRPr="009356E5">
        <w:rPr>
          <w:rFonts w:ascii="Arial" w:hAnsi="Arial" w:cs="Arial"/>
          <w:highlight w:val="lightGray"/>
        </w:rPr>
        <w:t>bude doplněno před uzavřením</w:t>
      </w:r>
      <w:r w:rsidR="00540E2E" w:rsidRPr="00540E2E">
        <w:rPr>
          <w:rFonts w:ascii="Arial" w:hAnsi="Arial" w:cs="Arial"/>
        </w:rPr>
        <w:t>]</w:t>
      </w:r>
      <w:r w:rsidRPr="00540E2E">
        <w:rPr>
          <w:rFonts w:ascii="Arial" w:hAnsi="Arial" w:cs="Arial"/>
        </w:rPr>
        <w:t>.</w:t>
      </w:r>
    </w:p>
    <w:p w14:paraId="2852E57E" w14:textId="77777777" w:rsidR="001338EE" w:rsidRPr="00957A2B" w:rsidRDefault="00E2418A" w:rsidP="00CB4298">
      <w:pPr>
        <w:numPr>
          <w:ilvl w:val="1"/>
          <w:numId w:val="2"/>
        </w:numPr>
        <w:spacing w:after="0" w:line="240" w:lineRule="auto"/>
        <w:ind w:hanging="720"/>
        <w:jc w:val="both"/>
        <w:rPr>
          <w:rFonts w:ascii="Arial" w:hAnsi="Arial" w:cs="Arial"/>
        </w:rPr>
      </w:pPr>
      <w:r w:rsidRPr="00957A2B">
        <w:rPr>
          <w:rFonts w:ascii="Arial" w:hAnsi="Arial" w:cs="Arial"/>
          <w:iCs/>
        </w:rPr>
        <w:t>Smluvní strany se zavazují při provádění díla komunikovat prostřednictvím svých kontaktních osob</w:t>
      </w:r>
      <w:r w:rsidR="00E05420" w:rsidRPr="00957A2B">
        <w:rPr>
          <w:rFonts w:ascii="Arial" w:hAnsi="Arial" w:cs="Arial"/>
          <w:iCs/>
        </w:rPr>
        <w:t xml:space="preserve"> uvedených v odstavci 2.2 této smlouvy</w:t>
      </w:r>
      <w:r w:rsidRPr="00957A2B">
        <w:rPr>
          <w:rFonts w:ascii="Arial" w:hAnsi="Arial" w:cs="Arial"/>
          <w:iCs/>
        </w:rPr>
        <w:t xml:space="preserve">. </w:t>
      </w:r>
      <w:r w:rsidR="00E05420" w:rsidRPr="00957A2B">
        <w:rPr>
          <w:rFonts w:ascii="Arial" w:hAnsi="Arial" w:cs="Arial"/>
          <w:iCs/>
        </w:rPr>
        <w:t>Každá ze smluvních stran je povinna informovat písemně druhou smluvní stranu o změně kontaktní osoby na své straně písemným oznámením. Změna kontaktní osoby je účinná doručením oznámení příslušné smluvní strany druhé smluvní straně</w:t>
      </w:r>
      <w:r w:rsidR="00B9030C" w:rsidRPr="00957A2B">
        <w:rPr>
          <w:rFonts w:ascii="Arial" w:hAnsi="Arial" w:cs="Arial"/>
          <w:iCs/>
        </w:rPr>
        <w:t xml:space="preserve"> v písemné a/nebo v elektronické formě</w:t>
      </w:r>
      <w:r w:rsidR="00E05420" w:rsidRPr="00957A2B">
        <w:rPr>
          <w:rFonts w:ascii="Arial" w:hAnsi="Arial" w:cs="Arial"/>
          <w:iCs/>
        </w:rPr>
        <w:t>.</w:t>
      </w:r>
      <w:r w:rsidR="001338EE" w:rsidRPr="00957A2B">
        <w:rPr>
          <w:rFonts w:ascii="Arial" w:hAnsi="Arial" w:cs="Arial"/>
        </w:rPr>
        <w:t xml:space="preserve"> </w:t>
      </w:r>
    </w:p>
    <w:p w14:paraId="0F3AD6D0" w14:textId="77777777" w:rsidR="001338EE" w:rsidRPr="00957A2B" w:rsidRDefault="00E2418A" w:rsidP="00CB4298">
      <w:pPr>
        <w:numPr>
          <w:ilvl w:val="1"/>
          <w:numId w:val="2"/>
        </w:numPr>
        <w:spacing w:after="0" w:line="240" w:lineRule="auto"/>
        <w:ind w:hanging="720"/>
        <w:jc w:val="both"/>
        <w:rPr>
          <w:rFonts w:ascii="Arial" w:hAnsi="Arial" w:cs="Arial"/>
        </w:rPr>
      </w:pPr>
      <w:r w:rsidRPr="00957A2B">
        <w:rPr>
          <w:rFonts w:ascii="Arial" w:hAnsi="Arial" w:cs="Arial"/>
        </w:rPr>
        <w:t>Zhotovitel prohlašuje, že si je vědom skutečnosti, že podle ustanovení § 2 písm. e) zákona č. 320/2001 Sb., o finanční kontrole ve veřejné správě a o změně některých zákonů (zákon o finanční kontrole), ve znění pozdějších předpisů, je osobou povinnou spolupůsobit při výkonu finanční kontroly prováděné v souvislosti s úhradou zboží nebo služeb z veřejných výdajů.</w:t>
      </w:r>
      <w:r w:rsidR="001338EE" w:rsidRPr="00957A2B">
        <w:rPr>
          <w:rFonts w:ascii="Arial" w:hAnsi="Arial" w:cs="Arial"/>
        </w:rPr>
        <w:t xml:space="preserve"> </w:t>
      </w:r>
    </w:p>
    <w:p w14:paraId="0BE0DEF7" w14:textId="77777777" w:rsidR="00E2418A" w:rsidRPr="00957A2B" w:rsidRDefault="00E2418A" w:rsidP="009E2557">
      <w:pPr>
        <w:pStyle w:val="seznam-western"/>
        <w:spacing w:before="0" w:beforeAutospacing="0" w:after="0"/>
        <w:ind w:left="720"/>
        <w:outlineLvl w:val="0"/>
        <w:rPr>
          <w:rFonts w:ascii="Arial" w:hAnsi="Arial" w:cs="Arial"/>
          <w:color w:val="000000"/>
          <w:sz w:val="22"/>
          <w:szCs w:val="22"/>
        </w:rPr>
      </w:pPr>
    </w:p>
    <w:p w14:paraId="4CD657A9" w14:textId="77777777" w:rsidR="009D4936" w:rsidRPr="00957A2B" w:rsidRDefault="009D4936" w:rsidP="00CB4298">
      <w:pPr>
        <w:pStyle w:val="seznam-western"/>
        <w:numPr>
          <w:ilvl w:val="0"/>
          <w:numId w:val="2"/>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Práva a povinnosti zhotovitele</w:t>
      </w:r>
    </w:p>
    <w:p w14:paraId="55EDD57F" w14:textId="77777777" w:rsidR="00B56F17" w:rsidRPr="00957A2B" w:rsidRDefault="00B56F17" w:rsidP="00CB4298">
      <w:pPr>
        <w:numPr>
          <w:ilvl w:val="1"/>
          <w:numId w:val="2"/>
        </w:numPr>
        <w:spacing w:after="0" w:line="240" w:lineRule="auto"/>
        <w:ind w:hanging="720"/>
        <w:jc w:val="both"/>
        <w:rPr>
          <w:rFonts w:ascii="Arial" w:hAnsi="Arial" w:cs="Arial"/>
        </w:rPr>
      </w:pPr>
      <w:r w:rsidRPr="00957A2B">
        <w:rPr>
          <w:rFonts w:ascii="Arial" w:hAnsi="Arial" w:cs="Arial"/>
        </w:rPr>
        <w:t xml:space="preserve">Zjistí-li </w:t>
      </w:r>
      <w:r w:rsidR="004C25AF" w:rsidRPr="00957A2B">
        <w:rPr>
          <w:rFonts w:ascii="Arial" w:hAnsi="Arial" w:cs="Arial"/>
        </w:rPr>
        <w:t>z</w:t>
      </w:r>
      <w:r w:rsidRPr="00957A2B">
        <w:rPr>
          <w:rFonts w:ascii="Arial" w:hAnsi="Arial" w:cs="Arial"/>
        </w:rPr>
        <w:t xml:space="preserve">hotovitel při provádění díla skryté překážky a tyto překážky </w:t>
      </w:r>
      <w:r w:rsidR="003A5B48" w:rsidRPr="00957A2B">
        <w:rPr>
          <w:rFonts w:ascii="Arial" w:hAnsi="Arial" w:cs="Arial"/>
        </w:rPr>
        <w:t xml:space="preserve">znemožní </w:t>
      </w:r>
      <w:r w:rsidRPr="00957A2B">
        <w:rPr>
          <w:rFonts w:ascii="Arial" w:hAnsi="Arial" w:cs="Arial"/>
        </w:rPr>
        <w:t xml:space="preserve">provedení díla dohodnutým způsobem, je zhotovitel povinen oznámit to v přiměřené lhůtě objednateli a navrhnout změnu díla. </w:t>
      </w:r>
    </w:p>
    <w:p w14:paraId="20244095" w14:textId="5552876C" w:rsidR="008E43B7" w:rsidRPr="00957A2B" w:rsidRDefault="00B56F17" w:rsidP="00CB4298">
      <w:pPr>
        <w:numPr>
          <w:ilvl w:val="1"/>
          <w:numId w:val="2"/>
        </w:numPr>
        <w:spacing w:after="0" w:line="240" w:lineRule="auto"/>
        <w:ind w:hanging="720"/>
        <w:jc w:val="both"/>
        <w:rPr>
          <w:rFonts w:ascii="Arial" w:hAnsi="Arial" w:cs="Arial"/>
        </w:rPr>
      </w:pPr>
      <w:r w:rsidRPr="00957A2B">
        <w:rPr>
          <w:rFonts w:ascii="Arial" w:hAnsi="Arial" w:cs="Arial"/>
        </w:rPr>
        <w:t xml:space="preserve">Zhotovitel je povinen upozornit </w:t>
      </w:r>
      <w:r w:rsidR="008E43B7" w:rsidRPr="00957A2B">
        <w:rPr>
          <w:rFonts w:ascii="Arial" w:hAnsi="Arial" w:cs="Arial"/>
        </w:rPr>
        <w:t>o</w:t>
      </w:r>
      <w:r w:rsidRPr="00957A2B">
        <w:rPr>
          <w:rFonts w:ascii="Arial" w:hAnsi="Arial" w:cs="Arial"/>
        </w:rPr>
        <w:t>bjednatele na nevhodnost věcí převzatých od</w:t>
      </w:r>
      <w:r w:rsidR="003A5B48" w:rsidRPr="00957A2B">
        <w:rPr>
          <w:rFonts w:ascii="Arial" w:hAnsi="Arial" w:cs="Arial"/>
        </w:rPr>
        <w:t> </w:t>
      </w:r>
      <w:r w:rsidR="008E43B7" w:rsidRPr="00957A2B">
        <w:rPr>
          <w:rFonts w:ascii="Arial" w:hAnsi="Arial" w:cs="Arial"/>
        </w:rPr>
        <w:t>o</w:t>
      </w:r>
      <w:r w:rsidRPr="00957A2B">
        <w:rPr>
          <w:rFonts w:ascii="Arial" w:hAnsi="Arial" w:cs="Arial"/>
        </w:rPr>
        <w:t xml:space="preserve">bjednatele a/nebo pokynů daných mu </w:t>
      </w:r>
      <w:r w:rsidR="008E43B7" w:rsidRPr="00957A2B">
        <w:rPr>
          <w:rFonts w:ascii="Arial" w:hAnsi="Arial" w:cs="Arial"/>
        </w:rPr>
        <w:t>o</w:t>
      </w:r>
      <w:r w:rsidRPr="00957A2B">
        <w:rPr>
          <w:rFonts w:ascii="Arial" w:hAnsi="Arial" w:cs="Arial"/>
        </w:rPr>
        <w:t xml:space="preserve">bjednatelem. Pokud nevhodné věci a/nebo pokyny brání </w:t>
      </w:r>
      <w:r w:rsidR="008E43B7" w:rsidRPr="00957A2B">
        <w:rPr>
          <w:rFonts w:ascii="Arial" w:hAnsi="Arial" w:cs="Arial"/>
        </w:rPr>
        <w:t>z</w:t>
      </w:r>
      <w:r w:rsidRPr="00957A2B">
        <w:rPr>
          <w:rFonts w:ascii="Arial" w:hAnsi="Arial" w:cs="Arial"/>
        </w:rPr>
        <w:t xml:space="preserve">hotoviteli v řádném provádění </w:t>
      </w:r>
      <w:r w:rsidR="008E43B7" w:rsidRPr="00957A2B">
        <w:rPr>
          <w:rFonts w:ascii="Arial" w:hAnsi="Arial" w:cs="Arial"/>
        </w:rPr>
        <w:t>d</w:t>
      </w:r>
      <w:r w:rsidRPr="00957A2B">
        <w:rPr>
          <w:rFonts w:ascii="Arial" w:hAnsi="Arial" w:cs="Arial"/>
        </w:rPr>
        <w:t xml:space="preserve">íla, je oprávněn </w:t>
      </w:r>
      <w:r w:rsidR="003A5B48" w:rsidRPr="00957A2B">
        <w:rPr>
          <w:rFonts w:ascii="Arial" w:hAnsi="Arial" w:cs="Arial"/>
        </w:rPr>
        <w:t xml:space="preserve">přerušit </w:t>
      </w:r>
      <w:r w:rsidRPr="00957A2B">
        <w:rPr>
          <w:rFonts w:ascii="Arial" w:hAnsi="Arial" w:cs="Arial"/>
        </w:rPr>
        <w:t xml:space="preserve">provádění </w:t>
      </w:r>
      <w:r w:rsidR="008E43B7" w:rsidRPr="00957A2B">
        <w:rPr>
          <w:rFonts w:ascii="Arial" w:hAnsi="Arial" w:cs="Arial"/>
        </w:rPr>
        <w:t>d</w:t>
      </w:r>
      <w:r w:rsidRPr="00957A2B">
        <w:rPr>
          <w:rFonts w:ascii="Arial" w:hAnsi="Arial" w:cs="Arial"/>
        </w:rPr>
        <w:t xml:space="preserve">íla, přičemž o dobu, o kterou bylo nutné přerušit provádění </w:t>
      </w:r>
      <w:r w:rsidR="008E43B7" w:rsidRPr="00957A2B">
        <w:rPr>
          <w:rFonts w:ascii="Arial" w:hAnsi="Arial" w:cs="Arial"/>
        </w:rPr>
        <w:t>d</w:t>
      </w:r>
      <w:r w:rsidRPr="00957A2B">
        <w:rPr>
          <w:rFonts w:ascii="Arial" w:hAnsi="Arial" w:cs="Arial"/>
        </w:rPr>
        <w:t xml:space="preserve">íla, se </w:t>
      </w:r>
      <w:r w:rsidR="009F6B13">
        <w:rPr>
          <w:rFonts w:ascii="Arial" w:hAnsi="Arial" w:cs="Arial"/>
        </w:rPr>
        <w:t>na základě dohody smluvních stran smí prodloužit</w:t>
      </w:r>
      <w:r w:rsidR="009F6B13" w:rsidRPr="00957A2B">
        <w:rPr>
          <w:rFonts w:ascii="Arial" w:hAnsi="Arial" w:cs="Arial"/>
        </w:rPr>
        <w:t xml:space="preserve"> </w:t>
      </w:r>
      <w:r w:rsidRPr="00957A2B">
        <w:rPr>
          <w:rFonts w:ascii="Arial" w:hAnsi="Arial" w:cs="Arial"/>
        </w:rPr>
        <w:t>termín uveden</w:t>
      </w:r>
      <w:r w:rsidR="001338EE" w:rsidRPr="00957A2B">
        <w:rPr>
          <w:rFonts w:ascii="Arial" w:hAnsi="Arial" w:cs="Arial"/>
        </w:rPr>
        <w:t>ý</w:t>
      </w:r>
      <w:r w:rsidRPr="00957A2B">
        <w:rPr>
          <w:rFonts w:ascii="Arial" w:hAnsi="Arial" w:cs="Arial"/>
        </w:rPr>
        <w:t xml:space="preserve"> v</w:t>
      </w:r>
      <w:r w:rsidR="008E43B7" w:rsidRPr="00957A2B">
        <w:rPr>
          <w:rFonts w:ascii="Arial" w:hAnsi="Arial" w:cs="Arial"/>
        </w:rPr>
        <w:t> </w:t>
      </w:r>
      <w:r w:rsidR="001338EE" w:rsidRPr="00957A2B">
        <w:rPr>
          <w:rFonts w:ascii="Arial" w:hAnsi="Arial" w:cs="Arial"/>
        </w:rPr>
        <w:t>odstavci</w:t>
      </w:r>
      <w:r w:rsidR="008E43B7" w:rsidRPr="00957A2B">
        <w:rPr>
          <w:rFonts w:ascii="Arial" w:hAnsi="Arial" w:cs="Arial"/>
        </w:rPr>
        <w:t xml:space="preserve"> 7</w:t>
      </w:r>
      <w:r w:rsidR="001338EE" w:rsidRPr="00957A2B">
        <w:rPr>
          <w:rFonts w:ascii="Arial" w:hAnsi="Arial" w:cs="Arial"/>
        </w:rPr>
        <w:t>.1</w:t>
      </w:r>
      <w:r w:rsidRPr="00957A2B">
        <w:rPr>
          <w:rFonts w:ascii="Arial" w:hAnsi="Arial" w:cs="Arial"/>
        </w:rPr>
        <w:t xml:space="preserve"> této </w:t>
      </w:r>
      <w:r w:rsidR="008E43B7" w:rsidRPr="00957A2B">
        <w:rPr>
          <w:rFonts w:ascii="Arial" w:hAnsi="Arial" w:cs="Arial"/>
        </w:rPr>
        <w:t>s</w:t>
      </w:r>
      <w:r w:rsidRPr="00957A2B">
        <w:rPr>
          <w:rFonts w:ascii="Arial" w:hAnsi="Arial" w:cs="Arial"/>
        </w:rPr>
        <w:t>mlouvy.</w:t>
      </w:r>
    </w:p>
    <w:p w14:paraId="29CE46A2" w14:textId="77777777" w:rsidR="00B56F17" w:rsidRPr="00957A2B" w:rsidRDefault="00B56F17" w:rsidP="00CB4298">
      <w:pPr>
        <w:numPr>
          <w:ilvl w:val="1"/>
          <w:numId w:val="2"/>
        </w:numPr>
        <w:spacing w:after="0" w:line="240" w:lineRule="auto"/>
        <w:ind w:hanging="720"/>
        <w:jc w:val="both"/>
        <w:rPr>
          <w:rFonts w:ascii="Arial" w:hAnsi="Arial" w:cs="Arial"/>
        </w:rPr>
      </w:pPr>
      <w:r w:rsidRPr="00957A2B">
        <w:rPr>
          <w:rFonts w:ascii="Arial" w:hAnsi="Arial" w:cs="Arial"/>
        </w:rPr>
        <w:t xml:space="preserve">Jestliže </w:t>
      </w:r>
      <w:r w:rsidR="008E43B7" w:rsidRPr="00957A2B">
        <w:rPr>
          <w:rFonts w:ascii="Arial" w:hAnsi="Arial" w:cs="Arial"/>
        </w:rPr>
        <w:t>z</w:t>
      </w:r>
      <w:r w:rsidRPr="00957A2B">
        <w:rPr>
          <w:rFonts w:ascii="Arial" w:hAnsi="Arial" w:cs="Arial"/>
        </w:rPr>
        <w:t xml:space="preserve">hotovitel splnil svou povinnosti podle odstavce </w:t>
      </w:r>
      <w:r w:rsidR="008E43B7" w:rsidRPr="00957A2B">
        <w:rPr>
          <w:rFonts w:ascii="Arial" w:hAnsi="Arial" w:cs="Arial"/>
        </w:rPr>
        <w:t>3</w:t>
      </w:r>
      <w:r w:rsidRPr="00957A2B">
        <w:rPr>
          <w:rFonts w:ascii="Arial" w:hAnsi="Arial" w:cs="Arial"/>
        </w:rPr>
        <w:t xml:space="preserve">.2 této </w:t>
      </w:r>
      <w:r w:rsidR="008E43B7" w:rsidRPr="00957A2B">
        <w:rPr>
          <w:rFonts w:ascii="Arial" w:hAnsi="Arial" w:cs="Arial"/>
        </w:rPr>
        <w:t>s</w:t>
      </w:r>
      <w:r w:rsidRPr="00957A2B">
        <w:rPr>
          <w:rFonts w:ascii="Arial" w:hAnsi="Arial" w:cs="Arial"/>
        </w:rPr>
        <w:t xml:space="preserve">mlouvy, neodpovídá za nemožnost dokončení </w:t>
      </w:r>
      <w:r w:rsidR="008E43B7" w:rsidRPr="00957A2B">
        <w:rPr>
          <w:rFonts w:ascii="Arial" w:hAnsi="Arial" w:cs="Arial"/>
        </w:rPr>
        <w:t>d</w:t>
      </w:r>
      <w:r w:rsidRPr="00957A2B">
        <w:rPr>
          <w:rFonts w:ascii="Arial" w:hAnsi="Arial" w:cs="Arial"/>
        </w:rPr>
        <w:t xml:space="preserve">íla nebo za vady dokončeného </w:t>
      </w:r>
      <w:r w:rsidR="008E43B7" w:rsidRPr="00957A2B">
        <w:rPr>
          <w:rFonts w:ascii="Arial" w:hAnsi="Arial" w:cs="Arial"/>
        </w:rPr>
        <w:t>d</w:t>
      </w:r>
      <w:r w:rsidRPr="00957A2B">
        <w:rPr>
          <w:rFonts w:ascii="Arial" w:hAnsi="Arial" w:cs="Arial"/>
        </w:rPr>
        <w:t xml:space="preserve">íla způsobené nevhodnými věcmi a/nebo pokyny </w:t>
      </w:r>
      <w:r w:rsidR="008E43B7" w:rsidRPr="00957A2B">
        <w:rPr>
          <w:rFonts w:ascii="Arial" w:hAnsi="Arial" w:cs="Arial"/>
        </w:rPr>
        <w:t>o</w:t>
      </w:r>
      <w:r w:rsidRPr="00957A2B">
        <w:rPr>
          <w:rFonts w:ascii="Arial" w:hAnsi="Arial" w:cs="Arial"/>
        </w:rPr>
        <w:t>bjednatele.</w:t>
      </w:r>
    </w:p>
    <w:p w14:paraId="697878A9" w14:textId="77777777" w:rsidR="008D18F2" w:rsidRPr="00957A2B" w:rsidRDefault="008D18F2" w:rsidP="009F6B13">
      <w:pPr>
        <w:numPr>
          <w:ilvl w:val="1"/>
          <w:numId w:val="2"/>
        </w:numPr>
        <w:spacing w:after="0" w:line="240" w:lineRule="auto"/>
        <w:ind w:hanging="720"/>
        <w:jc w:val="both"/>
        <w:rPr>
          <w:rFonts w:ascii="Arial" w:hAnsi="Arial" w:cs="Arial"/>
        </w:rPr>
      </w:pPr>
      <w:r w:rsidRPr="00957A2B">
        <w:rPr>
          <w:rFonts w:ascii="Arial" w:hAnsi="Arial" w:cs="Arial"/>
        </w:rPr>
        <w:t xml:space="preserve">Zhotovitel je povinen dodržovat platnou legislativu ČR i EU, která se týká bezpečnosti informací. </w:t>
      </w:r>
    </w:p>
    <w:p w14:paraId="4DB9D3FE" w14:textId="7BAAA964" w:rsidR="008D18F2" w:rsidRPr="00957A2B" w:rsidRDefault="008D18F2" w:rsidP="009F6B13">
      <w:pPr>
        <w:numPr>
          <w:ilvl w:val="1"/>
          <w:numId w:val="2"/>
        </w:numPr>
        <w:spacing w:after="0" w:line="240" w:lineRule="auto"/>
        <w:ind w:hanging="720"/>
        <w:jc w:val="both"/>
        <w:rPr>
          <w:rFonts w:ascii="Arial" w:hAnsi="Arial" w:cs="Arial"/>
        </w:rPr>
      </w:pPr>
      <w:r w:rsidRPr="00957A2B">
        <w:rPr>
          <w:rFonts w:ascii="Arial" w:hAnsi="Arial" w:cs="Arial"/>
        </w:rPr>
        <w:t xml:space="preserve">Zhotovitel se zavazuje dodržovat požadavky a opatření pro zajištění bezpečnosti informací a informačních aktiv Kraje Vysočina uvedené v příloze č. </w:t>
      </w:r>
      <w:r w:rsidR="00A83059">
        <w:rPr>
          <w:rFonts w:ascii="Arial" w:hAnsi="Arial" w:cs="Arial"/>
        </w:rPr>
        <w:t>3</w:t>
      </w:r>
      <w:r w:rsidR="00A83059" w:rsidRPr="00957A2B">
        <w:rPr>
          <w:rFonts w:ascii="Arial" w:hAnsi="Arial" w:cs="Arial"/>
        </w:rPr>
        <w:t xml:space="preserve"> </w:t>
      </w:r>
      <w:r w:rsidRPr="00957A2B">
        <w:rPr>
          <w:rFonts w:ascii="Arial" w:hAnsi="Arial" w:cs="Arial"/>
        </w:rPr>
        <w:t xml:space="preserve">této smlouvy. </w:t>
      </w:r>
    </w:p>
    <w:p w14:paraId="6D06A6FD" w14:textId="7C9F4510" w:rsidR="008D18F2" w:rsidRPr="00957A2B" w:rsidRDefault="008D18F2" w:rsidP="009F6B13">
      <w:pPr>
        <w:numPr>
          <w:ilvl w:val="1"/>
          <w:numId w:val="2"/>
        </w:numPr>
        <w:spacing w:after="0" w:line="240" w:lineRule="auto"/>
        <w:ind w:hanging="720"/>
        <w:jc w:val="both"/>
        <w:rPr>
          <w:rFonts w:ascii="Arial" w:hAnsi="Arial" w:cs="Arial"/>
        </w:rPr>
      </w:pPr>
      <w:r w:rsidRPr="00957A2B">
        <w:rPr>
          <w:rFonts w:ascii="Arial" w:hAnsi="Arial" w:cs="Arial"/>
        </w:rPr>
        <w:t xml:space="preserve">Zhotovitel je povinen zajistit plnění bezpečnostních opatření a požadavků stanovených touto smlouvou ve stejné míře u všech případných </w:t>
      </w:r>
      <w:r w:rsidR="005B7E9C">
        <w:rPr>
          <w:rFonts w:ascii="Arial" w:hAnsi="Arial" w:cs="Arial"/>
        </w:rPr>
        <w:t>poddodavatelů</w:t>
      </w:r>
      <w:r w:rsidR="005B7E9C" w:rsidRPr="00957A2B">
        <w:rPr>
          <w:rFonts w:ascii="Arial" w:hAnsi="Arial" w:cs="Arial"/>
        </w:rPr>
        <w:t xml:space="preserve"> </w:t>
      </w:r>
      <w:r w:rsidRPr="00957A2B">
        <w:rPr>
          <w:rFonts w:ascii="Arial" w:hAnsi="Arial" w:cs="Arial"/>
        </w:rPr>
        <w:t xml:space="preserve">či jiných osob, které mají přístup k informačním aktivům </w:t>
      </w:r>
      <w:r w:rsidR="005727FA">
        <w:rPr>
          <w:rFonts w:ascii="Arial" w:hAnsi="Arial" w:cs="Arial"/>
        </w:rPr>
        <w:t>objednatele</w:t>
      </w:r>
      <w:r w:rsidRPr="00957A2B">
        <w:rPr>
          <w:rFonts w:ascii="Arial" w:hAnsi="Arial" w:cs="Arial"/>
        </w:rPr>
        <w:t xml:space="preserve"> prostřednictvím zhotovitele. </w:t>
      </w:r>
    </w:p>
    <w:p w14:paraId="33413172" w14:textId="77777777" w:rsidR="00697600" w:rsidRPr="00957A2B" w:rsidRDefault="00697600" w:rsidP="009F6B13">
      <w:pPr>
        <w:numPr>
          <w:ilvl w:val="1"/>
          <w:numId w:val="2"/>
        </w:numPr>
        <w:spacing w:after="0" w:line="240" w:lineRule="auto"/>
        <w:ind w:hanging="720"/>
        <w:jc w:val="both"/>
        <w:rPr>
          <w:rFonts w:ascii="Arial" w:hAnsi="Arial" w:cs="Arial"/>
        </w:rPr>
      </w:pPr>
      <w:r w:rsidRPr="00957A2B">
        <w:rPr>
          <w:rFonts w:ascii="Arial" w:hAnsi="Arial" w:cs="Arial"/>
        </w:rPr>
        <w:lastRenderedPageBreak/>
        <w:t>Zhotovitel je povinen zachovávat mlčenlivost o všech skutečnostech a informacích, které mu byly v souvislosti s touto smlouvou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(dále jen „důvěrné informace“). Zhotovitel nesmí důvěrné informace použít v rozporu s jejich účelem, nesmí je použít ve prospěch svůj nebo třetích osob a nesmí je použít ani v neprospěch objednatele. Povinnosti dle tohoto odstavce je zhotovitel povinen zachovávat i po zániku této smlouvy, vyjma případů, kdy se důvěrné informace stanou prokazatelně veřejně přístupné bez zavinění zhotovitele. Povinnosti dle tohoto odstavce se nevztahují na případy, kdy je zhotovitel povinen zveřejnit důvěrnou informaci na základě povinnosti uložené zhotoviteli právním předpisem nebo rozhodnutím orgánu veřejné moci</w:t>
      </w:r>
    </w:p>
    <w:p w14:paraId="6712ADDD" w14:textId="055051E7" w:rsidR="008D18F2" w:rsidRDefault="008D18F2" w:rsidP="009F6B13">
      <w:pPr>
        <w:numPr>
          <w:ilvl w:val="1"/>
          <w:numId w:val="2"/>
        </w:numPr>
        <w:spacing w:after="0" w:line="240" w:lineRule="auto"/>
        <w:ind w:hanging="720"/>
        <w:jc w:val="both"/>
        <w:rPr>
          <w:rFonts w:ascii="Arial" w:hAnsi="Arial" w:cs="Arial"/>
        </w:rPr>
      </w:pPr>
      <w:r w:rsidRPr="00957A2B">
        <w:rPr>
          <w:rFonts w:ascii="Arial" w:hAnsi="Arial" w:cs="Arial"/>
        </w:rPr>
        <w:t xml:space="preserve">Za nesplnění kterékoliv povinnosti obsažené v tomto článku, je objednatel oprávněn účtovat zhotoviteli smluvní pokutu ve výši </w:t>
      </w:r>
      <w:r w:rsidR="005727FA">
        <w:rPr>
          <w:rFonts w:ascii="Arial" w:hAnsi="Arial" w:cs="Arial"/>
        </w:rPr>
        <w:t>10</w:t>
      </w:r>
      <w:r w:rsidR="005727FA" w:rsidRPr="00957A2B">
        <w:rPr>
          <w:rFonts w:ascii="Arial" w:hAnsi="Arial" w:cs="Arial"/>
        </w:rPr>
        <w:t xml:space="preserve">0 </w:t>
      </w:r>
      <w:r w:rsidRPr="00957A2B">
        <w:rPr>
          <w:rFonts w:ascii="Arial" w:hAnsi="Arial" w:cs="Arial"/>
        </w:rPr>
        <w:t>000 Kč, a to za každé jednotlivé porušení povinností obsažených v tomto článku</w:t>
      </w:r>
      <w:r w:rsidR="005727FA">
        <w:rPr>
          <w:rFonts w:ascii="Arial" w:hAnsi="Arial" w:cs="Arial"/>
        </w:rPr>
        <w:t xml:space="preserve"> či příloze č. </w:t>
      </w:r>
      <w:r w:rsidR="00700814">
        <w:rPr>
          <w:rFonts w:ascii="Arial" w:hAnsi="Arial" w:cs="Arial"/>
        </w:rPr>
        <w:t>3</w:t>
      </w:r>
      <w:r w:rsidRPr="00957A2B">
        <w:rPr>
          <w:rFonts w:ascii="Arial" w:hAnsi="Arial" w:cs="Arial"/>
        </w:rPr>
        <w:t xml:space="preserve">. </w:t>
      </w:r>
    </w:p>
    <w:p w14:paraId="368D3A49" w14:textId="52EBBF76" w:rsidR="005727FA" w:rsidRDefault="005727FA" w:rsidP="009F6B13">
      <w:pPr>
        <w:numPr>
          <w:ilvl w:val="1"/>
          <w:numId w:val="2"/>
        </w:numPr>
        <w:spacing w:after="0" w:line="240" w:lineRule="auto"/>
        <w:ind w:hanging="720"/>
        <w:jc w:val="both"/>
        <w:rPr>
          <w:rFonts w:ascii="Arial" w:hAnsi="Arial" w:cs="Arial"/>
        </w:rPr>
      </w:pPr>
      <w:bookmarkStart w:id="0" w:name="_Hlk126927461"/>
      <w:r>
        <w:rPr>
          <w:rFonts w:ascii="Arial" w:hAnsi="Arial" w:cs="Arial"/>
        </w:rPr>
        <w:t>Zhotoviteli na základě této smlouvy ani z jiného titulu nevzniká žádné právo na užití a využití dat zpracovávaných prostřednictvím díla</w:t>
      </w:r>
      <w:r w:rsidR="00E05AD5">
        <w:rPr>
          <w:rFonts w:ascii="Arial" w:hAnsi="Arial" w:cs="Arial"/>
        </w:rPr>
        <w:t xml:space="preserve">, s výjimkou </w:t>
      </w:r>
      <w:r w:rsidR="00C12FEC">
        <w:rPr>
          <w:rFonts w:ascii="Arial" w:hAnsi="Arial" w:cs="Arial"/>
        </w:rPr>
        <w:t xml:space="preserve">zajišťování </w:t>
      </w:r>
      <w:r w:rsidR="00E05AD5">
        <w:rPr>
          <w:rFonts w:ascii="Arial" w:hAnsi="Arial" w:cs="Arial"/>
        </w:rPr>
        <w:t>činností vyplývají</w:t>
      </w:r>
      <w:r w:rsidR="00C12FEC">
        <w:rPr>
          <w:rFonts w:ascii="Arial" w:hAnsi="Arial" w:cs="Arial"/>
        </w:rPr>
        <w:t>cí</w:t>
      </w:r>
      <w:r w:rsidR="00E05AD5">
        <w:rPr>
          <w:rFonts w:ascii="Arial" w:hAnsi="Arial" w:cs="Arial"/>
        </w:rPr>
        <w:t xml:space="preserve">ch z této či </w:t>
      </w:r>
      <w:r w:rsidR="00C12FEC">
        <w:rPr>
          <w:rFonts w:ascii="Arial" w:hAnsi="Arial" w:cs="Arial"/>
        </w:rPr>
        <w:t xml:space="preserve">navázané </w:t>
      </w:r>
      <w:r w:rsidR="00E05AD5">
        <w:rPr>
          <w:rFonts w:ascii="Arial" w:hAnsi="Arial" w:cs="Arial"/>
        </w:rPr>
        <w:t>servisní smlouvy</w:t>
      </w:r>
      <w:r w:rsidR="004E3757">
        <w:rPr>
          <w:rFonts w:ascii="Arial" w:hAnsi="Arial" w:cs="Arial"/>
        </w:rPr>
        <w:t xml:space="preserve"> a statistického využití anonymizovaných dat</w:t>
      </w:r>
      <w:r>
        <w:rPr>
          <w:rFonts w:ascii="Arial" w:hAnsi="Arial" w:cs="Arial"/>
        </w:rPr>
        <w:t xml:space="preserve">. </w:t>
      </w:r>
      <w:r w:rsidR="00C12FEC">
        <w:rPr>
          <w:rFonts w:ascii="Arial" w:hAnsi="Arial" w:cs="Arial"/>
        </w:rPr>
        <w:t xml:space="preserve">Data a informace zpracovávaná prostřednictvím díla </w:t>
      </w:r>
      <w:r>
        <w:rPr>
          <w:rFonts w:ascii="Arial" w:hAnsi="Arial" w:cs="Arial"/>
        </w:rPr>
        <w:t xml:space="preserve">náleží objednateli. </w:t>
      </w:r>
    </w:p>
    <w:bookmarkEnd w:id="0"/>
    <w:p w14:paraId="52A4F41D" w14:textId="77777777" w:rsidR="008D18F2" w:rsidRPr="00957A2B" w:rsidRDefault="008D18F2" w:rsidP="008D18F2">
      <w:pPr>
        <w:spacing w:after="0" w:line="240" w:lineRule="auto"/>
        <w:ind w:left="360"/>
        <w:rPr>
          <w:rFonts w:ascii="Arial" w:hAnsi="Arial" w:cs="Arial"/>
        </w:rPr>
      </w:pPr>
    </w:p>
    <w:p w14:paraId="1D35EDE7" w14:textId="77777777" w:rsidR="009D4936" w:rsidRPr="00957A2B" w:rsidRDefault="009D4936" w:rsidP="00CB4298">
      <w:pPr>
        <w:pStyle w:val="seznam-western"/>
        <w:numPr>
          <w:ilvl w:val="0"/>
          <w:numId w:val="2"/>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Práva a povinnosti objednatele</w:t>
      </w:r>
    </w:p>
    <w:p w14:paraId="38F489F0" w14:textId="77777777" w:rsidR="008E43B7" w:rsidRPr="00957A2B" w:rsidRDefault="008E43B7" w:rsidP="00CB4298">
      <w:pPr>
        <w:numPr>
          <w:ilvl w:val="1"/>
          <w:numId w:val="2"/>
        </w:numPr>
        <w:spacing w:after="0" w:line="240" w:lineRule="auto"/>
        <w:ind w:hanging="720"/>
        <w:jc w:val="both"/>
        <w:rPr>
          <w:rFonts w:ascii="Arial" w:hAnsi="Arial" w:cs="Arial"/>
        </w:rPr>
      </w:pPr>
      <w:r w:rsidRPr="00957A2B">
        <w:rPr>
          <w:rFonts w:ascii="Arial" w:hAnsi="Arial" w:cs="Arial"/>
        </w:rPr>
        <w:t>Objednatel je povinen na vyžádání zhotovitele</w:t>
      </w:r>
      <w:r w:rsidR="00AF706B" w:rsidRPr="00957A2B">
        <w:rPr>
          <w:rFonts w:ascii="Arial" w:hAnsi="Arial" w:cs="Arial"/>
        </w:rPr>
        <w:t>, v</w:t>
      </w:r>
      <w:r w:rsidR="007F2BBE" w:rsidRPr="00957A2B">
        <w:rPr>
          <w:rFonts w:ascii="Arial" w:hAnsi="Arial" w:cs="Arial"/>
        </w:rPr>
        <w:t xml:space="preserve"> přiměřené</w:t>
      </w:r>
      <w:r w:rsidR="00AF706B" w:rsidRPr="00957A2B">
        <w:rPr>
          <w:rFonts w:ascii="Arial" w:hAnsi="Arial" w:cs="Arial"/>
        </w:rPr>
        <w:t xml:space="preserve"> lhůtě </w:t>
      </w:r>
      <w:r w:rsidRPr="00957A2B">
        <w:rPr>
          <w:rFonts w:ascii="Arial" w:hAnsi="Arial" w:cs="Arial"/>
        </w:rPr>
        <w:t xml:space="preserve">a na své náklady zajistit při provádění díla konzultace ze strany svých odborných pracovníků. </w:t>
      </w:r>
      <w:r w:rsidR="00AF341E" w:rsidRPr="00957A2B">
        <w:rPr>
          <w:rFonts w:ascii="Arial" w:hAnsi="Arial" w:cs="Arial"/>
        </w:rPr>
        <w:t xml:space="preserve">V případě nesplnění této povinnosti </w:t>
      </w:r>
      <w:r w:rsidR="00AF706B" w:rsidRPr="00957A2B">
        <w:rPr>
          <w:rFonts w:ascii="Arial" w:hAnsi="Arial" w:cs="Arial"/>
        </w:rPr>
        <w:t xml:space="preserve">ze strany </w:t>
      </w:r>
      <w:r w:rsidR="00AF341E" w:rsidRPr="00957A2B">
        <w:rPr>
          <w:rFonts w:ascii="Arial" w:hAnsi="Arial" w:cs="Arial"/>
        </w:rPr>
        <w:t xml:space="preserve">objednatele </w:t>
      </w:r>
      <w:r w:rsidR="00AF706B" w:rsidRPr="00957A2B">
        <w:rPr>
          <w:rFonts w:ascii="Arial" w:hAnsi="Arial" w:cs="Arial"/>
        </w:rPr>
        <w:t>neodpovídá zhotovitel za</w:t>
      </w:r>
      <w:r w:rsidR="003A5B48" w:rsidRPr="00957A2B">
        <w:rPr>
          <w:rFonts w:ascii="Arial" w:hAnsi="Arial" w:cs="Arial"/>
        </w:rPr>
        <w:t> </w:t>
      </w:r>
      <w:r w:rsidR="00AF706B" w:rsidRPr="00957A2B">
        <w:rPr>
          <w:rFonts w:ascii="Arial" w:hAnsi="Arial" w:cs="Arial"/>
        </w:rPr>
        <w:t xml:space="preserve">případnou škodu ani za případné vady díla způsobené nesouladem díla se softwarovým a hardwarovým prostředím objednatele. </w:t>
      </w:r>
    </w:p>
    <w:p w14:paraId="185C9FEB" w14:textId="77777777" w:rsidR="008E43B7" w:rsidRPr="00957A2B" w:rsidRDefault="008E43B7" w:rsidP="00CB4298">
      <w:pPr>
        <w:numPr>
          <w:ilvl w:val="1"/>
          <w:numId w:val="2"/>
        </w:numPr>
        <w:spacing w:after="0" w:line="240" w:lineRule="auto"/>
        <w:ind w:hanging="720"/>
        <w:jc w:val="both"/>
        <w:rPr>
          <w:rFonts w:ascii="Arial" w:hAnsi="Arial" w:cs="Arial"/>
        </w:rPr>
      </w:pPr>
      <w:r w:rsidRPr="00957A2B">
        <w:rPr>
          <w:rFonts w:ascii="Arial" w:hAnsi="Arial" w:cs="Arial"/>
        </w:rPr>
        <w:t>Objednatel je oprávněn průběžně kontrolovat provádění díla</w:t>
      </w:r>
      <w:r w:rsidR="002A0048" w:rsidRPr="00957A2B">
        <w:rPr>
          <w:rFonts w:ascii="Arial" w:hAnsi="Arial" w:cs="Arial"/>
        </w:rPr>
        <w:t xml:space="preserve">. Termín provedení kontroly </w:t>
      </w:r>
      <w:r w:rsidR="00002D56" w:rsidRPr="00957A2B">
        <w:rPr>
          <w:rFonts w:ascii="Arial" w:hAnsi="Arial" w:cs="Arial"/>
        </w:rPr>
        <w:t>oznámí objednatel zhotoviteli nejméně jeden pracovní den před plánovaným provedením kontroly</w:t>
      </w:r>
      <w:r w:rsidRPr="00957A2B">
        <w:rPr>
          <w:rFonts w:ascii="Arial" w:hAnsi="Arial" w:cs="Arial"/>
        </w:rPr>
        <w:t xml:space="preserve">. </w:t>
      </w:r>
      <w:r w:rsidR="00140CEE" w:rsidRPr="00957A2B">
        <w:rPr>
          <w:rFonts w:ascii="Arial" w:hAnsi="Arial" w:cs="Arial"/>
        </w:rPr>
        <w:t xml:space="preserve">Zhotovitel může požádat o změnu termínu kontroly, pokud není z technických důvodů možné kontrolu provést v požadovaném termínu. </w:t>
      </w:r>
    </w:p>
    <w:p w14:paraId="346FCB25" w14:textId="6F1E237E" w:rsidR="008E43B7" w:rsidRPr="00957A2B" w:rsidRDefault="008E43B7" w:rsidP="00CB4298">
      <w:pPr>
        <w:numPr>
          <w:ilvl w:val="1"/>
          <w:numId w:val="2"/>
        </w:numPr>
        <w:spacing w:after="0" w:line="240" w:lineRule="auto"/>
        <w:ind w:hanging="720"/>
        <w:jc w:val="both"/>
        <w:rPr>
          <w:rFonts w:ascii="Arial" w:hAnsi="Arial" w:cs="Arial"/>
        </w:rPr>
      </w:pPr>
      <w:r w:rsidRPr="00957A2B">
        <w:rPr>
          <w:rFonts w:ascii="Arial" w:hAnsi="Arial" w:cs="Arial"/>
        </w:rPr>
        <w:t xml:space="preserve">Objednatel je povinen předat zhotoviteli ve lhůtě </w:t>
      </w:r>
      <w:r w:rsidR="00A002CD">
        <w:rPr>
          <w:rFonts w:ascii="Arial" w:hAnsi="Arial" w:cs="Arial"/>
        </w:rPr>
        <w:t>3</w:t>
      </w:r>
      <w:r w:rsidR="00CB4628" w:rsidRPr="00957A2B">
        <w:rPr>
          <w:rFonts w:ascii="Arial" w:hAnsi="Arial" w:cs="Arial"/>
        </w:rPr>
        <w:t>0 kalendářních dnů</w:t>
      </w:r>
      <w:r w:rsidRPr="00957A2B">
        <w:rPr>
          <w:rFonts w:ascii="Arial" w:hAnsi="Arial" w:cs="Arial"/>
        </w:rPr>
        <w:t xml:space="preserve"> </w:t>
      </w:r>
      <w:r w:rsidR="00A002CD">
        <w:rPr>
          <w:rFonts w:ascii="Arial" w:hAnsi="Arial" w:cs="Arial"/>
        </w:rPr>
        <w:t>od písemné výzvy zhotovitele technické prostředí Technologického centra Kraje Vysočina</w:t>
      </w:r>
      <w:r w:rsidRPr="00957A2B">
        <w:rPr>
          <w:rFonts w:ascii="Arial" w:hAnsi="Arial" w:cs="Arial"/>
        </w:rPr>
        <w:t xml:space="preserve"> potřebné k provádění díla</w:t>
      </w:r>
      <w:r w:rsidR="00A002CD">
        <w:rPr>
          <w:rFonts w:ascii="Arial" w:hAnsi="Arial" w:cs="Arial"/>
        </w:rPr>
        <w:t xml:space="preserve">. </w:t>
      </w:r>
      <w:r w:rsidR="00A3073E" w:rsidRPr="00957A2B">
        <w:rPr>
          <w:rFonts w:ascii="Arial" w:hAnsi="Arial" w:cs="Arial"/>
        </w:rPr>
        <w:t>Dále je objednatel povinen, na základě žádosti zhotovitele, předat zhotoviteli veškeré věci a/nebo informace</w:t>
      </w:r>
      <w:r w:rsidR="00F908DB" w:rsidRPr="00957A2B">
        <w:rPr>
          <w:rFonts w:ascii="Arial" w:hAnsi="Arial" w:cs="Arial"/>
        </w:rPr>
        <w:t>, které jsou nezbytné k provedení díla a u kterých lze oprávněně předpokládat, že je má objednatel k dispozici nebo je schopen je opatřit a které z povahy věci není povinen opatřit pro zhotovení díla zhotovitel</w:t>
      </w:r>
      <w:r w:rsidR="00A3073E" w:rsidRPr="00957A2B">
        <w:rPr>
          <w:rFonts w:ascii="Arial" w:hAnsi="Arial" w:cs="Arial"/>
        </w:rPr>
        <w:t xml:space="preserve">, a to </w:t>
      </w:r>
      <w:r w:rsidR="00F908DB" w:rsidRPr="00957A2B">
        <w:rPr>
          <w:rFonts w:ascii="Arial" w:hAnsi="Arial" w:cs="Arial"/>
        </w:rPr>
        <w:t xml:space="preserve">v přiměřené </w:t>
      </w:r>
      <w:r w:rsidR="00A3073E" w:rsidRPr="00957A2B">
        <w:rPr>
          <w:rFonts w:ascii="Arial" w:hAnsi="Arial" w:cs="Arial"/>
        </w:rPr>
        <w:t xml:space="preserve">lhůtě uvedené v žádosti. </w:t>
      </w:r>
      <w:r w:rsidR="00EE61E4" w:rsidRPr="00957A2B">
        <w:rPr>
          <w:rFonts w:ascii="Arial" w:hAnsi="Arial" w:cs="Arial"/>
        </w:rPr>
        <w:t xml:space="preserve">Pokud objednatel sdělí zhotoviteli, že není takto požadované věci nebo informace </w:t>
      </w:r>
      <w:r w:rsidR="00F37963">
        <w:rPr>
          <w:rFonts w:ascii="Arial" w:hAnsi="Arial" w:cs="Arial"/>
        </w:rPr>
        <w:t xml:space="preserve">schopen </w:t>
      </w:r>
      <w:r w:rsidR="00EE61E4" w:rsidRPr="00957A2B">
        <w:rPr>
          <w:rFonts w:ascii="Arial" w:hAnsi="Arial" w:cs="Arial"/>
        </w:rPr>
        <w:t>opatřit, nebo je není schopen opatřit ve stano</w:t>
      </w:r>
      <w:r w:rsidR="00AC2B56" w:rsidRPr="00957A2B">
        <w:rPr>
          <w:rFonts w:ascii="Arial" w:hAnsi="Arial" w:cs="Arial"/>
        </w:rPr>
        <w:t>vené lhůtě</w:t>
      </w:r>
      <w:r w:rsidR="00EE61E4" w:rsidRPr="00957A2B">
        <w:rPr>
          <w:rFonts w:ascii="Arial" w:hAnsi="Arial" w:cs="Arial"/>
        </w:rPr>
        <w:t xml:space="preserve">, jsou smluvní strany povinny vyvolat jednání směřující k nalezení řešení. </w:t>
      </w:r>
      <w:r w:rsidR="00045656" w:rsidRPr="00957A2B">
        <w:rPr>
          <w:rFonts w:ascii="Arial" w:hAnsi="Arial" w:cs="Arial"/>
          <w:color w:val="000000"/>
        </w:rPr>
        <w:t xml:space="preserve">Veškeré podkladové materiály, nutné pro provedení díla, budou objednatelem předávány zhotoviteli primárně v elektronické podobě. </w:t>
      </w:r>
      <w:r w:rsidR="00A3073E" w:rsidRPr="00957A2B">
        <w:rPr>
          <w:rFonts w:ascii="Arial" w:hAnsi="Arial" w:cs="Arial"/>
          <w:color w:val="000000"/>
        </w:rPr>
        <w:t>Jestliže bude objednatel v prodlení se splněním své povinnosti předat zhotoviteli věci a/nebo informace podle tohoto odstavce smlouvy po dobu delší než tři měsíce, je zhotovitel oprávněn od této smlouvy odstoupit písemným oznámením doručeným objednateli. Zhotovitel má v takovém případě právo na část ceny díla</w:t>
      </w:r>
      <w:r w:rsidR="00F908DB" w:rsidRPr="00957A2B">
        <w:rPr>
          <w:rFonts w:ascii="Arial" w:hAnsi="Arial" w:cs="Arial"/>
          <w:color w:val="000000"/>
        </w:rPr>
        <w:t>, která byla v souladu s touto smlouvou řádně splněna do doby odstoupení a která je schopna přiměřeně plnit účel dle této smlouvy</w:t>
      </w:r>
      <w:r w:rsidR="00A3073E" w:rsidRPr="00957A2B">
        <w:rPr>
          <w:rFonts w:ascii="Arial" w:hAnsi="Arial" w:cs="Arial"/>
          <w:color w:val="000000"/>
        </w:rPr>
        <w:t xml:space="preserve">. </w:t>
      </w:r>
    </w:p>
    <w:p w14:paraId="3FD11CF0" w14:textId="77777777" w:rsidR="00DA34F0" w:rsidRPr="00957A2B" w:rsidRDefault="0044473D" w:rsidP="00CB4298">
      <w:pPr>
        <w:numPr>
          <w:ilvl w:val="1"/>
          <w:numId w:val="2"/>
        </w:numPr>
        <w:spacing w:after="0" w:line="240" w:lineRule="auto"/>
        <w:ind w:hanging="720"/>
        <w:jc w:val="both"/>
        <w:rPr>
          <w:rFonts w:ascii="Arial" w:hAnsi="Arial" w:cs="Arial"/>
        </w:rPr>
      </w:pPr>
      <w:r w:rsidRPr="00957A2B">
        <w:rPr>
          <w:rFonts w:ascii="Arial" w:hAnsi="Arial" w:cs="Arial"/>
        </w:rPr>
        <w:t>Jestliže je pro řádné vytvoření díla podle této smlouvy</w:t>
      </w:r>
      <w:r w:rsidR="00DA34F0" w:rsidRPr="00957A2B">
        <w:rPr>
          <w:rFonts w:ascii="Arial" w:hAnsi="Arial" w:cs="Arial"/>
        </w:rPr>
        <w:t xml:space="preserve"> na straně objednatele </w:t>
      </w:r>
      <w:r w:rsidRPr="00957A2B">
        <w:rPr>
          <w:rFonts w:ascii="Arial" w:hAnsi="Arial" w:cs="Arial"/>
        </w:rPr>
        <w:t>zapotřebí součinnosti třetí osoby a/nebo je součástí díla integrace softwarového či jiného obdobného produktu třetí osoby</w:t>
      </w:r>
      <w:r w:rsidR="00DA34F0" w:rsidRPr="00957A2B">
        <w:rPr>
          <w:rFonts w:ascii="Arial" w:hAnsi="Arial" w:cs="Arial"/>
        </w:rPr>
        <w:t>, který je instalován v prostředí objednatele,</w:t>
      </w:r>
      <w:r w:rsidRPr="00957A2B">
        <w:rPr>
          <w:rFonts w:ascii="Arial" w:hAnsi="Arial" w:cs="Arial"/>
        </w:rPr>
        <w:t xml:space="preserve"> do</w:t>
      </w:r>
      <w:r w:rsidR="003A5B48" w:rsidRPr="00957A2B">
        <w:rPr>
          <w:rFonts w:ascii="Arial" w:hAnsi="Arial" w:cs="Arial"/>
        </w:rPr>
        <w:t> </w:t>
      </w:r>
      <w:r w:rsidRPr="00957A2B">
        <w:rPr>
          <w:rFonts w:ascii="Arial" w:hAnsi="Arial" w:cs="Arial"/>
        </w:rPr>
        <w:t xml:space="preserve">tohoto díla je objednatel povinen </w:t>
      </w:r>
      <w:r w:rsidR="002E56C6" w:rsidRPr="00957A2B">
        <w:rPr>
          <w:rFonts w:ascii="Arial" w:hAnsi="Arial" w:cs="Arial"/>
        </w:rPr>
        <w:t xml:space="preserve">na své náklady </w:t>
      </w:r>
      <w:r w:rsidRPr="00957A2B">
        <w:rPr>
          <w:rFonts w:ascii="Arial" w:hAnsi="Arial" w:cs="Arial"/>
        </w:rPr>
        <w:t>zajistit součinnost takové třetí osoby v</w:t>
      </w:r>
      <w:r w:rsidR="00DA34F0" w:rsidRPr="00957A2B">
        <w:rPr>
          <w:rFonts w:ascii="Arial" w:hAnsi="Arial" w:cs="Arial"/>
        </w:rPr>
        <w:t xml:space="preserve"> přiměřených termínech a rozsahu. </w:t>
      </w:r>
      <w:r w:rsidRPr="00957A2B">
        <w:rPr>
          <w:rFonts w:ascii="Arial" w:hAnsi="Arial" w:cs="Arial"/>
        </w:rPr>
        <w:t xml:space="preserve">Jestliže bude objednatel v prodlení se zajištěním požadované součinností třetí osoby a/nebo bude třetí osoba v prodlení s poskytováním součinnosti v požadovaném rozsahu po dobu delší než tři měsíce, je </w:t>
      </w:r>
      <w:r w:rsidRPr="00957A2B">
        <w:rPr>
          <w:rFonts w:ascii="Arial" w:hAnsi="Arial" w:cs="Arial"/>
          <w:color w:val="000000"/>
        </w:rPr>
        <w:t xml:space="preserve">zhotovitel </w:t>
      </w:r>
      <w:r w:rsidRPr="00957A2B">
        <w:rPr>
          <w:rFonts w:ascii="Arial" w:hAnsi="Arial" w:cs="Arial"/>
          <w:color w:val="000000"/>
        </w:rPr>
        <w:lastRenderedPageBreak/>
        <w:t xml:space="preserve">oprávněn od této smlouvy odstoupit písemným oznámením doručeným objednateli. </w:t>
      </w:r>
      <w:r w:rsidR="00DA34F0" w:rsidRPr="00957A2B">
        <w:rPr>
          <w:rFonts w:ascii="Arial" w:hAnsi="Arial" w:cs="Arial"/>
          <w:color w:val="000000"/>
        </w:rPr>
        <w:t xml:space="preserve">Zhotovitel má v takovém případě právo na část ceny díla, která byla v souladu s touto smlouvou řádně splněna do doby odstoupení a která je schopna přiměřeně plnit účel dle této smlouvy. </w:t>
      </w:r>
    </w:p>
    <w:p w14:paraId="544FFC80" w14:textId="7BEDAF3E" w:rsidR="008E43B7" w:rsidRPr="00957A2B" w:rsidRDefault="008E43B7" w:rsidP="00CB4298">
      <w:pPr>
        <w:numPr>
          <w:ilvl w:val="1"/>
          <w:numId w:val="2"/>
        </w:numPr>
        <w:spacing w:after="0" w:line="240" w:lineRule="auto"/>
        <w:ind w:hanging="720"/>
        <w:jc w:val="both"/>
        <w:rPr>
          <w:rFonts w:ascii="Arial" w:hAnsi="Arial" w:cs="Arial"/>
        </w:rPr>
      </w:pPr>
      <w:r w:rsidRPr="00957A2B">
        <w:rPr>
          <w:rFonts w:ascii="Arial" w:hAnsi="Arial" w:cs="Arial"/>
        </w:rPr>
        <w:t>Objednatel bere na vědomí, že jeho prodlení se splněním povinnosti podle odstavce</w:t>
      </w:r>
      <w:r w:rsidR="00AF706B" w:rsidRPr="00957A2B">
        <w:rPr>
          <w:rFonts w:ascii="Arial" w:hAnsi="Arial" w:cs="Arial"/>
        </w:rPr>
        <w:t xml:space="preserve"> 4.1,</w:t>
      </w:r>
      <w:r w:rsidRPr="00957A2B">
        <w:rPr>
          <w:rFonts w:ascii="Arial" w:hAnsi="Arial" w:cs="Arial"/>
        </w:rPr>
        <w:t xml:space="preserve"> 4.3 </w:t>
      </w:r>
      <w:r w:rsidR="0044473D" w:rsidRPr="00957A2B">
        <w:rPr>
          <w:rFonts w:ascii="Arial" w:hAnsi="Arial" w:cs="Arial"/>
        </w:rPr>
        <w:t xml:space="preserve">a/nebo 4.4 </w:t>
      </w:r>
      <w:r w:rsidRPr="00957A2B">
        <w:rPr>
          <w:rFonts w:ascii="Arial" w:hAnsi="Arial" w:cs="Arial"/>
        </w:rPr>
        <w:t xml:space="preserve">této smlouvy </w:t>
      </w:r>
      <w:r w:rsidR="0044473D" w:rsidRPr="00957A2B">
        <w:rPr>
          <w:rFonts w:ascii="Arial" w:hAnsi="Arial" w:cs="Arial"/>
        </w:rPr>
        <w:t xml:space="preserve">a/nebo prodlení třetí osoby s poskytnutím součinnosti v požadovaném rozsahu podle odstavce 4.4 této smlouvy </w:t>
      </w:r>
      <w:r w:rsidR="002B7257">
        <w:rPr>
          <w:rFonts w:ascii="Arial" w:hAnsi="Arial" w:cs="Arial"/>
        </w:rPr>
        <w:t>může mít</w:t>
      </w:r>
      <w:r w:rsidR="002B7257" w:rsidRPr="00957A2B">
        <w:rPr>
          <w:rFonts w:ascii="Arial" w:hAnsi="Arial" w:cs="Arial"/>
        </w:rPr>
        <w:t xml:space="preserve"> </w:t>
      </w:r>
      <w:r w:rsidRPr="00957A2B">
        <w:rPr>
          <w:rFonts w:ascii="Arial" w:hAnsi="Arial" w:cs="Arial"/>
        </w:rPr>
        <w:t>vliv na plnění termín</w:t>
      </w:r>
      <w:r w:rsidR="001338EE" w:rsidRPr="00957A2B">
        <w:rPr>
          <w:rFonts w:ascii="Arial" w:hAnsi="Arial" w:cs="Arial"/>
        </w:rPr>
        <w:t>u</w:t>
      </w:r>
      <w:r w:rsidRPr="00957A2B">
        <w:rPr>
          <w:rFonts w:ascii="Arial" w:hAnsi="Arial" w:cs="Arial"/>
        </w:rPr>
        <w:t xml:space="preserve"> podle </w:t>
      </w:r>
      <w:r w:rsidR="001338EE" w:rsidRPr="00957A2B">
        <w:rPr>
          <w:rFonts w:ascii="Arial" w:hAnsi="Arial" w:cs="Arial"/>
        </w:rPr>
        <w:t xml:space="preserve">odstavce </w:t>
      </w:r>
      <w:r w:rsidRPr="00957A2B">
        <w:rPr>
          <w:rFonts w:ascii="Arial" w:hAnsi="Arial" w:cs="Arial"/>
        </w:rPr>
        <w:t>7</w:t>
      </w:r>
      <w:r w:rsidR="001338EE" w:rsidRPr="00957A2B">
        <w:rPr>
          <w:rFonts w:ascii="Arial" w:hAnsi="Arial" w:cs="Arial"/>
        </w:rPr>
        <w:t>.1</w:t>
      </w:r>
      <w:r w:rsidRPr="00957A2B">
        <w:rPr>
          <w:rFonts w:ascii="Arial" w:hAnsi="Arial" w:cs="Arial"/>
        </w:rPr>
        <w:t xml:space="preserve"> této smlouvy. Jestliže se tedy dostane objednatel do prodlení se splněním povinnosti podle odstavce</w:t>
      </w:r>
      <w:r w:rsidR="00AF706B" w:rsidRPr="00957A2B">
        <w:rPr>
          <w:rFonts w:ascii="Arial" w:hAnsi="Arial" w:cs="Arial"/>
        </w:rPr>
        <w:t xml:space="preserve"> 4.1,</w:t>
      </w:r>
      <w:r w:rsidRPr="00957A2B">
        <w:rPr>
          <w:rFonts w:ascii="Arial" w:hAnsi="Arial" w:cs="Arial"/>
        </w:rPr>
        <w:t xml:space="preserve"> 4.3 </w:t>
      </w:r>
      <w:r w:rsidR="0044473D" w:rsidRPr="00957A2B">
        <w:rPr>
          <w:rFonts w:ascii="Arial" w:hAnsi="Arial" w:cs="Arial"/>
        </w:rPr>
        <w:t xml:space="preserve">a/nebo 4.4 </w:t>
      </w:r>
      <w:r w:rsidRPr="00957A2B">
        <w:rPr>
          <w:rFonts w:ascii="Arial" w:hAnsi="Arial" w:cs="Arial"/>
        </w:rPr>
        <w:t>této smlouvy</w:t>
      </w:r>
      <w:r w:rsidR="0044473D" w:rsidRPr="00957A2B">
        <w:rPr>
          <w:rFonts w:ascii="Arial" w:hAnsi="Arial" w:cs="Arial"/>
        </w:rPr>
        <w:t xml:space="preserve"> a/nebo se dostane do prodlení třetí osoba s poskytnutím součinnosti v požadovaném rozsahu podle odstavce 4.4 této smlouvy</w:t>
      </w:r>
      <w:r w:rsidRPr="00957A2B">
        <w:rPr>
          <w:rFonts w:ascii="Arial" w:hAnsi="Arial" w:cs="Arial"/>
        </w:rPr>
        <w:t>, o stejnou dobu prodlení se</w:t>
      </w:r>
      <w:r w:rsidR="00AF706B" w:rsidRPr="00957A2B">
        <w:rPr>
          <w:rFonts w:ascii="Arial" w:hAnsi="Arial" w:cs="Arial"/>
        </w:rPr>
        <w:t xml:space="preserve"> </w:t>
      </w:r>
      <w:r w:rsidR="00B362DD">
        <w:rPr>
          <w:rFonts w:ascii="Arial" w:hAnsi="Arial" w:cs="Arial"/>
        </w:rPr>
        <w:t>na základě dohody smluvních stran smí prodloužit</w:t>
      </w:r>
      <w:r w:rsidR="00B362DD" w:rsidRPr="00957A2B">
        <w:rPr>
          <w:rFonts w:ascii="Arial" w:hAnsi="Arial" w:cs="Arial"/>
        </w:rPr>
        <w:t xml:space="preserve"> </w:t>
      </w:r>
      <w:r w:rsidRPr="00957A2B">
        <w:rPr>
          <w:rFonts w:ascii="Arial" w:hAnsi="Arial" w:cs="Arial"/>
        </w:rPr>
        <w:t>termín uveden</w:t>
      </w:r>
      <w:r w:rsidR="001338EE" w:rsidRPr="00957A2B">
        <w:rPr>
          <w:rFonts w:ascii="Arial" w:hAnsi="Arial" w:cs="Arial"/>
        </w:rPr>
        <w:t>ý</w:t>
      </w:r>
      <w:r w:rsidRPr="00957A2B">
        <w:rPr>
          <w:rFonts w:ascii="Arial" w:hAnsi="Arial" w:cs="Arial"/>
        </w:rPr>
        <w:t xml:space="preserve"> v </w:t>
      </w:r>
      <w:r w:rsidR="001338EE" w:rsidRPr="00957A2B">
        <w:rPr>
          <w:rFonts w:ascii="Arial" w:hAnsi="Arial" w:cs="Arial"/>
        </w:rPr>
        <w:t>odstavci</w:t>
      </w:r>
      <w:r w:rsidRPr="00957A2B">
        <w:rPr>
          <w:rFonts w:ascii="Arial" w:hAnsi="Arial" w:cs="Arial"/>
        </w:rPr>
        <w:t xml:space="preserve"> 7</w:t>
      </w:r>
      <w:r w:rsidR="001338EE" w:rsidRPr="00957A2B">
        <w:rPr>
          <w:rFonts w:ascii="Arial" w:hAnsi="Arial" w:cs="Arial"/>
        </w:rPr>
        <w:t>.1</w:t>
      </w:r>
      <w:r w:rsidRPr="00957A2B">
        <w:rPr>
          <w:rFonts w:ascii="Arial" w:hAnsi="Arial" w:cs="Arial"/>
        </w:rPr>
        <w:t xml:space="preserve"> této Smlouvy. </w:t>
      </w:r>
    </w:p>
    <w:p w14:paraId="1B96A81F" w14:textId="25F27018" w:rsidR="008E43B7" w:rsidRPr="00957A2B" w:rsidRDefault="008E43B7" w:rsidP="00CB4298">
      <w:pPr>
        <w:numPr>
          <w:ilvl w:val="1"/>
          <w:numId w:val="2"/>
        </w:numPr>
        <w:spacing w:after="0" w:line="240" w:lineRule="auto"/>
        <w:ind w:hanging="720"/>
        <w:jc w:val="both"/>
        <w:rPr>
          <w:rFonts w:ascii="Arial" w:hAnsi="Arial" w:cs="Arial"/>
        </w:rPr>
      </w:pPr>
      <w:r w:rsidRPr="00957A2B">
        <w:rPr>
          <w:rFonts w:ascii="Arial" w:hAnsi="Arial" w:cs="Arial"/>
        </w:rPr>
        <w:t>Objednatel nese nebezpečí škody na věcech, které opatřil k provedení díla, a zůstává jejich vlastníkem až do doby</w:t>
      </w:r>
      <w:r w:rsidR="00464884">
        <w:rPr>
          <w:rFonts w:ascii="Arial" w:hAnsi="Arial" w:cs="Arial"/>
        </w:rPr>
        <w:t xml:space="preserve"> akceptace díla dle této smlouvy</w:t>
      </w:r>
      <w:r w:rsidRPr="00957A2B">
        <w:rPr>
          <w:rFonts w:ascii="Arial" w:hAnsi="Arial" w:cs="Arial"/>
        </w:rPr>
        <w:t>.</w:t>
      </w:r>
      <w:r w:rsidR="00902EA6" w:rsidRPr="00957A2B">
        <w:rPr>
          <w:rFonts w:ascii="Arial" w:hAnsi="Arial" w:cs="Arial"/>
        </w:rPr>
        <w:t xml:space="preserve"> Zhotovitel nese odpovědnost za škody na věcech, které mu objednatel předal pro</w:t>
      </w:r>
      <w:r w:rsidR="000110C5" w:rsidRPr="00957A2B">
        <w:rPr>
          <w:rFonts w:ascii="Arial" w:hAnsi="Arial" w:cs="Arial"/>
        </w:rPr>
        <w:t> </w:t>
      </w:r>
      <w:r w:rsidR="00E11FF7">
        <w:rPr>
          <w:rFonts w:ascii="Arial" w:hAnsi="Arial" w:cs="Arial"/>
        </w:rPr>
        <w:t>zpracování díla a </w:t>
      </w:r>
      <w:r w:rsidR="00902EA6" w:rsidRPr="00957A2B">
        <w:rPr>
          <w:rFonts w:ascii="Arial" w:hAnsi="Arial" w:cs="Arial"/>
        </w:rPr>
        <w:t>které vzniknou zapracováním do díla.</w:t>
      </w:r>
    </w:p>
    <w:p w14:paraId="7DBC7D22" w14:textId="77777777" w:rsidR="008E43B7" w:rsidRPr="00957A2B" w:rsidRDefault="00045656" w:rsidP="00CB4298">
      <w:pPr>
        <w:numPr>
          <w:ilvl w:val="1"/>
          <w:numId w:val="2"/>
        </w:numPr>
        <w:spacing w:after="0" w:line="240" w:lineRule="auto"/>
        <w:ind w:hanging="720"/>
        <w:jc w:val="both"/>
        <w:rPr>
          <w:rFonts w:ascii="Arial" w:hAnsi="Arial" w:cs="Arial"/>
        </w:rPr>
      </w:pPr>
      <w:r w:rsidRPr="00957A2B">
        <w:rPr>
          <w:rFonts w:ascii="Arial" w:hAnsi="Arial" w:cs="Arial"/>
          <w:color w:val="000000"/>
        </w:rPr>
        <w:t xml:space="preserve">Objednatel nesmí používat </w:t>
      </w:r>
      <w:r w:rsidR="00AF706B" w:rsidRPr="00957A2B">
        <w:rPr>
          <w:rFonts w:ascii="Arial" w:hAnsi="Arial" w:cs="Arial"/>
          <w:color w:val="000000"/>
        </w:rPr>
        <w:t xml:space="preserve">dílo a/nebo dalších </w:t>
      </w:r>
      <w:r w:rsidRPr="00957A2B">
        <w:rPr>
          <w:rFonts w:ascii="Arial" w:hAnsi="Arial" w:cs="Arial"/>
          <w:color w:val="000000"/>
        </w:rPr>
        <w:t>služeb zhotovitele</w:t>
      </w:r>
      <w:r w:rsidR="00AF706B" w:rsidRPr="00957A2B">
        <w:rPr>
          <w:rFonts w:ascii="Arial" w:hAnsi="Arial" w:cs="Arial"/>
          <w:color w:val="000000"/>
        </w:rPr>
        <w:t xml:space="preserve"> poskytnutých na</w:t>
      </w:r>
      <w:r w:rsidR="000110C5" w:rsidRPr="00957A2B">
        <w:rPr>
          <w:rFonts w:ascii="Arial" w:hAnsi="Arial" w:cs="Arial"/>
          <w:color w:val="000000"/>
        </w:rPr>
        <w:t> </w:t>
      </w:r>
      <w:r w:rsidR="00AF706B" w:rsidRPr="00957A2B">
        <w:rPr>
          <w:rFonts w:ascii="Arial" w:hAnsi="Arial" w:cs="Arial"/>
          <w:color w:val="000000"/>
        </w:rPr>
        <w:t>základě této smlouvy</w:t>
      </w:r>
      <w:r w:rsidRPr="00957A2B">
        <w:rPr>
          <w:rFonts w:ascii="Arial" w:hAnsi="Arial" w:cs="Arial"/>
          <w:color w:val="000000"/>
        </w:rPr>
        <w:t xml:space="preserve"> </w:t>
      </w:r>
      <w:r w:rsidR="00D8392D" w:rsidRPr="00957A2B">
        <w:rPr>
          <w:rFonts w:ascii="Arial" w:hAnsi="Arial" w:cs="Arial"/>
          <w:color w:val="000000"/>
        </w:rPr>
        <w:t xml:space="preserve">anebo nechat používat dílo či služeb zhotovitele poskytnutých na základě této smlouvy jakoukoliv třetí osobou </w:t>
      </w:r>
      <w:r w:rsidR="00AF706B" w:rsidRPr="00957A2B">
        <w:rPr>
          <w:rFonts w:ascii="Arial" w:hAnsi="Arial" w:cs="Arial"/>
          <w:color w:val="000000"/>
        </w:rPr>
        <w:t>v rozporu se zákonem a/nebo v rozporu s dobrými mravy</w:t>
      </w:r>
      <w:r w:rsidRPr="00957A2B">
        <w:rPr>
          <w:rFonts w:ascii="Arial" w:hAnsi="Arial" w:cs="Arial"/>
          <w:color w:val="000000"/>
        </w:rPr>
        <w:t xml:space="preserve">. </w:t>
      </w:r>
      <w:r w:rsidR="00EA2D1F" w:rsidRPr="00957A2B">
        <w:rPr>
          <w:rFonts w:ascii="Arial" w:hAnsi="Arial" w:cs="Arial"/>
          <w:color w:val="000000"/>
        </w:rPr>
        <w:t>Výjimkou jsou organizace zřizované nebo zakládané objednatelem, kterým objednatel poskytne podlicenci k užití díla na</w:t>
      </w:r>
      <w:r w:rsidR="000110C5" w:rsidRPr="00957A2B">
        <w:rPr>
          <w:rFonts w:ascii="Arial" w:hAnsi="Arial" w:cs="Arial"/>
          <w:color w:val="000000"/>
        </w:rPr>
        <w:t> </w:t>
      </w:r>
      <w:r w:rsidR="00EA2D1F" w:rsidRPr="00957A2B">
        <w:rPr>
          <w:rFonts w:ascii="Arial" w:hAnsi="Arial" w:cs="Arial"/>
          <w:color w:val="000000"/>
        </w:rPr>
        <w:t xml:space="preserve">základě licenční smlouvy. </w:t>
      </w:r>
      <w:r w:rsidRPr="00957A2B">
        <w:rPr>
          <w:rFonts w:ascii="Arial" w:hAnsi="Arial" w:cs="Arial"/>
          <w:color w:val="000000"/>
        </w:rPr>
        <w:t>Použití jakéhokoliv materiálu porušujícího zákony je zakázáno. Toto zahrnuje, ale není omezeno na materiály chráněné proti kopírování, materiály zákonem označené jako pornografické, nebo materiály chráněné výrobním tajemstvím.</w:t>
      </w:r>
    </w:p>
    <w:p w14:paraId="43197351" w14:textId="177DD87D" w:rsidR="00EA2D1F" w:rsidRPr="00957A2B" w:rsidRDefault="00EA2D1F" w:rsidP="002B0F3E">
      <w:pPr>
        <w:numPr>
          <w:ilvl w:val="1"/>
          <w:numId w:val="2"/>
        </w:numPr>
        <w:suppressAutoHyphens/>
        <w:spacing w:after="0" w:line="240" w:lineRule="auto"/>
        <w:ind w:hanging="720"/>
        <w:jc w:val="both"/>
        <w:rPr>
          <w:rFonts w:ascii="Arial" w:hAnsi="Arial" w:cs="Arial"/>
        </w:rPr>
      </w:pPr>
      <w:r w:rsidRPr="00957A2B">
        <w:rPr>
          <w:rFonts w:ascii="Arial" w:hAnsi="Arial" w:cs="Arial"/>
          <w:color w:val="000000"/>
        </w:rPr>
        <w:t xml:space="preserve">Zhotovitel se zavazuje nepoužít objednatelem poskytnuté dokumenty či věci nezbytné pro provedení díla </w:t>
      </w:r>
      <w:r w:rsidR="002A0048" w:rsidRPr="00957A2B">
        <w:rPr>
          <w:rFonts w:ascii="Arial" w:hAnsi="Arial" w:cs="Arial"/>
          <w:color w:val="000000"/>
        </w:rPr>
        <w:t xml:space="preserve">a </w:t>
      </w:r>
      <w:r w:rsidR="002A0048" w:rsidRPr="00957A2B">
        <w:rPr>
          <w:rFonts w:ascii="Arial" w:hAnsi="Arial" w:cs="Arial"/>
        </w:rPr>
        <w:t xml:space="preserve">informace, které </w:t>
      </w:r>
      <w:r w:rsidR="00E11FF7">
        <w:rPr>
          <w:rFonts w:ascii="Arial" w:hAnsi="Arial" w:cs="Arial"/>
        </w:rPr>
        <w:t>objednatel nebo jím zřizované a </w:t>
      </w:r>
      <w:r w:rsidR="002A0048" w:rsidRPr="00957A2B">
        <w:rPr>
          <w:rFonts w:ascii="Arial" w:hAnsi="Arial" w:cs="Arial"/>
        </w:rPr>
        <w:t xml:space="preserve">zakládané organizace vloží do </w:t>
      </w:r>
      <w:r w:rsidR="00780BD9" w:rsidRPr="00957A2B">
        <w:rPr>
          <w:rFonts w:ascii="Arial" w:hAnsi="Arial" w:cs="Arial"/>
        </w:rPr>
        <w:t>aplikace</w:t>
      </w:r>
      <w:r w:rsidR="002A0048" w:rsidRPr="00957A2B">
        <w:rPr>
          <w:rFonts w:ascii="Arial" w:hAnsi="Arial" w:cs="Arial"/>
        </w:rPr>
        <w:t xml:space="preserve"> </w:t>
      </w:r>
      <w:r w:rsidRPr="00957A2B">
        <w:rPr>
          <w:rFonts w:ascii="Arial" w:hAnsi="Arial" w:cs="Arial"/>
          <w:color w:val="000000"/>
        </w:rPr>
        <w:t>za jiným účelem, než za účelem splnění této smlouvy. Zhotovitel není oprávněn využít takto poskytnuté dokumenty či věci ke své podnikatelské činnosti ani je zpřístupnit třetím osobám bez sou</w:t>
      </w:r>
      <w:r w:rsidR="002E67F4" w:rsidRPr="00957A2B">
        <w:rPr>
          <w:rFonts w:ascii="Arial" w:hAnsi="Arial" w:cs="Arial"/>
          <w:color w:val="000000"/>
        </w:rPr>
        <w:t>hlasu objednatele.</w:t>
      </w:r>
      <w:r w:rsidR="00A74FFD" w:rsidRPr="00957A2B">
        <w:rPr>
          <w:rFonts w:ascii="Arial" w:hAnsi="Arial" w:cs="Arial"/>
        </w:rPr>
        <w:t xml:space="preserve"> </w:t>
      </w:r>
      <w:r w:rsidR="002E67F4" w:rsidRPr="00957A2B">
        <w:rPr>
          <w:rFonts w:ascii="Arial" w:hAnsi="Arial" w:cs="Arial"/>
          <w:color w:val="000000"/>
        </w:rPr>
        <w:t>Za</w:t>
      </w:r>
      <w:r w:rsidR="000110C5" w:rsidRPr="00957A2B">
        <w:rPr>
          <w:rFonts w:ascii="Arial" w:hAnsi="Arial" w:cs="Arial"/>
          <w:color w:val="000000"/>
        </w:rPr>
        <w:t> </w:t>
      </w:r>
      <w:r w:rsidR="002E67F4" w:rsidRPr="00957A2B">
        <w:rPr>
          <w:rFonts w:ascii="Arial" w:hAnsi="Arial" w:cs="Arial"/>
          <w:color w:val="000000"/>
        </w:rPr>
        <w:t>porušení</w:t>
      </w:r>
      <w:r w:rsidRPr="00957A2B">
        <w:rPr>
          <w:rFonts w:ascii="Arial" w:hAnsi="Arial" w:cs="Arial"/>
          <w:color w:val="000000"/>
        </w:rPr>
        <w:t> </w:t>
      </w:r>
      <w:r w:rsidR="008757EE" w:rsidRPr="00957A2B">
        <w:rPr>
          <w:rFonts w:ascii="Arial" w:hAnsi="Arial" w:cs="Arial"/>
          <w:color w:val="000000"/>
        </w:rPr>
        <w:t xml:space="preserve">v tomto ustanovení stanovených </w:t>
      </w:r>
      <w:r w:rsidR="002E67F4" w:rsidRPr="00957A2B">
        <w:rPr>
          <w:rFonts w:ascii="Arial" w:hAnsi="Arial" w:cs="Arial"/>
          <w:color w:val="000000"/>
        </w:rPr>
        <w:t>povinností</w:t>
      </w:r>
      <w:r w:rsidRPr="00957A2B">
        <w:rPr>
          <w:rFonts w:ascii="Arial" w:hAnsi="Arial" w:cs="Arial"/>
          <w:color w:val="000000"/>
        </w:rPr>
        <w:t xml:space="preserve"> je objednatel oprávněn účtovat zhotoviteli smluvní pokutu ve výši 50 000 Kč, a to za každé jednotlivé porušení. </w:t>
      </w:r>
      <w:r w:rsidRPr="00957A2B">
        <w:rPr>
          <w:rFonts w:ascii="Arial" w:hAnsi="Arial" w:cs="Arial"/>
        </w:rPr>
        <w:t xml:space="preserve">Ujednání o smluvní pokutě v předchozí větě nemá vliv na nárok </w:t>
      </w:r>
      <w:r w:rsidR="006343B2">
        <w:rPr>
          <w:rFonts w:ascii="Arial" w:hAnsi="Arial" w:cs="Arial"/>
        </w:rPr>
        <w:t>zhotovitel</w:t>
      </w:r>
      <w:r w:rsidRPr="00957A2B">
        <w:rPr>
          <w:rFonts w:ascii="Arial" w:hAnsi="Arial" w:cs="Arial"/>
        </w:rPr>
        <w:t>e na náhradu závadným jednáním vzniklé skutečné škody.</w:t>
      </w:r>
      <w:r w:rsidR="002A0048" w:rsidRPr="00957A2B">
        <w:rPr>
          <w:rFonts w:ascii="Arial" w:hAnsi="Arial" w:cs="Arial"/>
        </w:rPr>
        <w:t xml:space="preserve"> </w:t>
      </w:r>
    </w:p>
    <w:p w14:paraId="4269CEE8" w14:textId="12AD2D14" w:rsidR="00045656" w:rsidRPr="00957A2B" w:rsidRDefault="00045656" w:rsidP="00CB4298">
      <w:pPr>
        <w:numPr>
          <w:ilvl w:val="1"/>
          <w:numId w:val="2"/>
        </w:numPr>
        <w:spacing w:after="0" w:line="240" w:lineRule="auto"/>
        <w:ind w:hanging="720"/>
        <w:jc w:val="both"/>
        <w:rPr>
          <w:rFonts w:ascii="Arial" w:hAnsi="Arial" w:cs="Arial"/>
        </w:rPr>
      </w:pPr>
      <w:r w:rsidRPr="00957A2B">
        <w:rPr>
          <w:rFonts w:ascii="Arial" w:hAnsi="Arial" w:cs="Arial"/>
          <w:color w:val="000000"/>
        </w:rPr>
        <w:t>Objednatel prohlašuje a zaručuje, že na všechny materiály týkající se vytvoření díla předané zhotoviteli vlastní</w:t>
      </w:r>
      <w:r w:rsidR="00BD5929" w:rsidRPr="00957A2B">
        <w:rPr>
          <w:rFonts w:ascii="Arial" w:hAnsi="Arial" w:cs="Arial"/>
          <w:color w:val="000000"/>
        </w:rPr>
        <w:t xml:space="preserve"> veškerá potřebná práva</w:t>
      </w:r>
      <w:r w:rsidRPr="00957A2B">
        <w:rPr>
          <w:rFonts w:ascii="Arial" w:hAnsi="Arial" w:cs="Arial"/>
          <w:color w:val="000000"/>
        </w:rPr>
        <w:t xml:space="preserve"> z hlediska autorských práv a</w:t>
      </w:r>
      <w:r w:rsidR="00922DA9">
        <w:rPr>
          <w:rFonts w:ascii="Arial" w:hAnsi="Arial" w:cs="Arial"/>
          <w:color w:val="000000"/>
        </w:rPr>
        <w:t> </w:t>
      </w:r>
      <w:r w:rsidRPr="00957A2B">
        <w:rPr>
          <w:rFonts w:ascii="Arial" w:hAnsi="Arial" w:cs="Arial"/>
          <w:color w:val="000000"/>
        </w:rPr>
        <w:t>autorského zákona</w:t>
      </w:r>
      <w:r w:rsidR="00BD5929" w:rsidRPr="00957A2B">
        <w:rPr>
          <w:rFonts w:ascii="Arial" w:hAnsi="Arial" w:cs="Arial"/>
          <w:color w:val="000000"/>
        </w:rPr>
        <w:t xml:space="preserve"> anebo disponuje</w:t>
      </w:r>
      <w:r w:rsidRPr="00957A2B">
        <w:rPr>
          <w:rFonts w:ascii="Arial" w:hAnsi="Arial" w:cs="Arial"/>
          <w:color w:val="000000"/>
        </w:rPr>
        <w:t xml:space="preserve"> </w:t>
      </w:r>
      <w:r w:rsidR="00BD5929" w:rsidRPr="00957A2B">
        <w:rPr>
          <w:rFonts w:ascii="Arial" w:hAnsi="Arial" w:cs="Arial"/>
          <w:color w:val="000000"/>
        </w:rPr>
        <w:t>p</w:t>
      </w:r>
      <w:r w:rsidRPr="00957A2B">
        <w:rPr>
          <w:rFonts w:ascii="Arial" w:hAnsi="Arial" w:cs="Arial"/>
          <w:color w:val="000000"/>
        </w:rPr>
        <w:t>říslušn</w:t>
      </w:r>
      <w:r w:rsidR="00BD5929" w:rsidRPr="00957A2B">
        <w:rPr>
          <w:rFonts w:ascii="Arial" w:hAnsi="Arial" w:cs="Arial"/>
          <w:color w:val="000000"/>
        </w:rPr>
        <w:t xml:space="preserve">ými </w:t>
      </w:r>
      <w:r w:rsidRPr="00957A2B">
        <w:rPr>
          <w:rFonts w:ascii="Arial" w:hAnsi="Arial" w:cs="Arial"/>
          <w:color w:val="000000"/>
        </w:rPr>
        <w:t>licence</w:t>
      </w:r>
      <w:r w:rsidR="00BD5929" w:rsidRPr="00957A2B">
        <w:rPr>
          <w:rFonts w:ascii="Arial" w:hAnsi="Arial" w:cs="Arial"/>
          <w:color w:val="000000"/>
        </w:rPr>
        <w:t>mi</w:t>
      </w:r>
      <w:r w:rsidRPr="00957A2B">
        <w:rPr>
          <w:rFonts w:ascii="Arial" w:hAnsi="Arial" w:cs="Arial"/>
          <w:color w:val="000000"/>
        </w:rPr>
        <w:t xml:space="preserve"> opravňující</w:t>
      </w:r>
      <w:r w:rsidR="00BD5929" w:rsidRPr="00957A2B">
        <w:rPr>
          <w:rFonts w:ascii="Arial" w:hAnsi="Arial" w:cs="Arial"/>
          <w:color w:val="000000"/>
        </w:rPr>
        <w:t>mi</w:t>
      </w:r>
      <w:r w:rsidRPr="00957A2B">
        <w:rPr>
          <w:rFonts w:ascii="Arial" w:hAnsi="Arial" w:cs="Arial"/>
          <w:color w:val="000000"/>
        </w:rPr>
        <w:t xml:space="preserve"> objednatele k užití těchto materiálů za </w:t>
      </w:r>
      <w:r w:rsidR="00042525" w:rsidRPr="00957A2B">
        <w:rPr>
          <w:rFonts w:ascii="Arial" w:hAnsi="Arial" w:cs="Arial"/>
          <w:color w:val="000000"/>
        </w:rPr>
        <w:t>ú</w:t>
      </w:r>
      <w:r w:rsidRPr="00957A2B">
        <w:rPr>
          <w:rFonts w:ascii="Arial" w:hAnsi="Arial" w:cs="Arial"/>
          <w:color w:val="000000"/>
        </w:rPr>
        <w:t>čelem</w:t>
      </w:r>
      <w:r w:rsidR="00042525" w:rsidRPr="00957A2B">
        <w:rPr>
          <w:rFonts w:ascii="Arial" w:hAnsi="Arial" w:cs="Arial"/>
          <w:color w:val="000000"/>
        </w:rPr>
        <w:t xml:space="preserve"> jejich zveřejnění v </w:t>
      </w:r>
      <w:r w:rsidR="00042525" w:rsidRPr="00957A2B">
        <w:rPr>
          <w:rFonts w:ascii="Arial" w:hAnsi="Arial" w:cs="Arial"/>
        </w:rPr>
        <w:t>aplikaci</w:t>
      </w:r>
      <w:r w:rsidRPr="00957A2B">
        <w:rPr>
          <w:rFonts w:ascii="Arial" w:hAnsi="Arial" w:cs="Arial"/>
          <w:color w:val="000000"/>
        </w:rPr>
        <w:t>. Dále objednatel prohlašuje a zaručuje, že u těch materiál</w:t>
      </w:r>
      <w:r w:rsidR="00E11FF7">
        <w:rPr>
          <w:rFonts w:ascii="Arial" w:hAnsi="Arial" w:cs="Arial"/>
          <w:color w:val="000000"/>
        </w:rPr>
        <w:t>ů, kde si to jejich charakter a </w:t>
      </w:r>
      <w:r w:rsidRPr="00957A2B">
        <w:rPr>
          <w:rFonts w:ascii="Arial" w:hAnsi="Arial" w:cs="Arial"/>
          <w:color w:val="000000"/>
        </w:rPr>
        <w:t>požadavek umístění vyžádá, vlastní licenční oprávnění ke změnám těchto materiálů (změnami se zde rozumí změny nenarušující celkový charakter díla, jako jsou například změny velikosti a bodového rozlišení, výřezy atp.). Podpisem této smlouvy na sebe objednatel výslovně přebírá veškerou odpovědnost za případné nedodržení zákona číslo 121/2000 Sb., autorský zákon, ve znění pozdějších předpisů</w:t>
      </w:r>
      <w:r w:rsidR="00BD5929" w:rsidRPr="00957A2B">
        <w:rPr>
          <w:rFonts w:ascii="Arial" w:hAnsi="Arial" w:cs="Arial"/>
          <w:color w:val="000000"/>
        </w:rPr>
        <w:t xml:space="preserve"> (dále jen „autorský zákon“)</w:t>
      </w:r>
      <w:r w:rsidRPr="00957A2B">
        <w:rPr>
          <w:rFonts w:ascii="Arial" w:hAnsi="Arial" w:cs="Arial"/>
          <w:color w:val="000000"/>
        </w:rPr>
        <w:t>, ve vztahu k jím poskytnutým a v prezentaci publikovaným materiálům.</w:t>
      </w:r>
      <w:r w:rsidR="00BD5929" w:rsidRPr="00957A2B">
        <w:rPr>
          <w:rFonts w:ascii="Arial" w:hAnsi="Arial" w:cs="Arial"/>
          <w:color w:val="000000"/>
        </w:rPr>
        <w:t xml:space="preserve"> Současně se objednatel zavazuje nahradit zhotoviteli veškeré škody a</w:t>
      </w:r>
      <w:r w:rsidR="00922DA9">
        <w:rPr>
          <w:rFonts w:ascii="Arial" w:hAnsi="Arial" w:cs="Arial"/>
          <w:color w:val="000000"/>
        </w:rPr>
        <w:t> </w:t>
      </w:r>
      <w:r w:rsidR="00BD5929" w:rsidRPr="00957A2B">
        <w:rPr>
          <w:rFonts w:ascii="Arial" w:hAnsi="Arial" w:cs="Arial"/>
          <w:color w:val="000000"/>
        </w:rPr>
        <w:t xml:space="preserve">nahradit veškeré náklady, včetně nákladů právního zastoupení, v případě, že jakákoliv třetí osoba uplatní vůči zhotoviteli jakýkoliv nárok z titulu porušení autorského zákona, za které nese odpovědnost objednatel. </w:t>
      </w:r>
    </w:p>
    <w:p w14:paraId="70336402" w14:textId="6612D699" w:rsidR="00A25D83" w:rsidRDefault="00A25D83" w:rsidP="00CB4298">
      <w:pPr>
        <w:numPr>
          <w:ilvl w:val="1"/>
          <w:numId w:val="2"/>
        </w:numPr>
        <w:spacing w:after="0" w:line="240" w:lineRule="auto"/>
        <w:ind w:hanging="720"/>
        <w:jc w:val="both"/>
        <w:rPr>
          <w:rFonts w:ascii="Arial" w:hAnsi="Arial" w:cs="Arial"/>
        </w:rPr>
      </w:pPr>
      <w:r w:rsidRPr="00957A2B">
        <w:rPr>
          <w:rFonts w:ascii="Arial" w:hAnsi="Arial" w:cs="Arial"/>
        </w:rPr>
        <w:t xml:space="preserve">Objednatel se zavazuje </w:t>
      </w:r>
      <w:r w:rsidR="00EE61E4" w:rsidRPr="00957A2B">
        <w:rPr>
          <w:rFonts w:ascii="Arial" w:hAnsi="Arial" w:cs="Arial"/>
        </w:rPr>
        <w:t xml:space="preserve">řádně a v souladu s touto smlouvou zhotovené </w:t>
      </w:r>
      <w:r w:rsidRPr="00957A2B">
        <w:rPr>
          <w:rFonts w:ascii="Arial" w:hAnsi="Arial" w:cs="Arial"/>
        </w:rPr>
        <w:t>dílo od</w:t>
      </w:r>
      <w:r w:rsidR="000110C5" w:rsidRPr="00957A2B">
        <w:rPr>
          <w:rFonts w:ascii="Arial" w:hAnsi="Arial" w:cs="Arial"/>
        </w:rPr>
        <w:t> </w:t>
      </w:r>
      <w:r w:rsidRPr="00957A2B">
        <w:rPr>
          <w:rFonts w:ascii="Arial" w:hAnsi="Arial" w:cs="Arial"/>
        </w:rPr>
        <w:t>zhotovitele převzít a zaplatit za něj dohodnutou odměnu.</w:t>
      </w:r>
    </w:p>
    <w:p w14:paraId="6D6ED9ED" w14:textId="603F2453" w:rsidR="005727FA" w:rsidRPr="005727FA" w:rsidRDefault="005727FA" w:rsidP="005727FA">
      <w:pPr>
        <w:numPr>
          <w:ilvl w:val="1"/>
          <w:numId w:val="2"/>
        </w:numPr>
        <w:spacing w:after="0" w:line="240" w:lineRule="auto"/>
        <w:ind w:hanging="720"/>
        <w:jc w:val="both"/>
        <w:rPr>
          <w:rFonts w:ascii="Arial" w:hAnsi="Arial" w:cs="Arial"/>
        </w:rPr>
      </w:pPr>
      <w:bookmarkStart w:id="1" w:name="_Hlk126927493"/>
      <w:r w:rsidRPr="005727FA">
        <w:rPr>
          <w:rFonts w:ascii="Arial" w:hAnsi="Arial" w:cs="Arial"/>
        </w:rPr>
        <w:t>Objednatel si vyhrazuje právo na provedení kontroly či auditu plnění vybraných požadavků</w:t>
      </w:r>
      <w:r>
        <w:rPr>
          <w:rFonts w:ascii="Arial" w:hAnsi="Arial" w:cs="Arial"/>
        </w:rPr>
        <w:t xml:space="preserve"> a </w:t>
      </w:r>
      <w:r w:rsidRPr="005727FA">
        <w:rPr>
          <w:rFonts w:ascii="Arial" w:hAnsi="Arial" w:cs="Arial"/>
        </w:rPr>
        <w:t>ustanovení u zhotovitele</w:t>
      </w:r>
      <w:r>
        <w:rPr>
          <w:rFonts w:ascii="Arial" w:hAnsi="Arial" w:cs="Arial"/>
        </w:rPr>
        <w:t xml:space="preserve">, přičemž za vybrané požadavky a ustanovení jsou považována ta, která jsou specifikována v příloze č. </w:t>
      </w:r>
      <w:r w:rsidR="00700814">
        <w:rPr>
          <w:rFonts w:ascii="Arial" w:hAnsi="Arial" w:cs="Arial"/>
        </w:rPr>
        <w:t>3</w:t>
      </w:r>
      <w:r w:rsidRPr="005727FA">
        <w:rPr>
          <w:rFonts w:ascii="Arial" w:hAnsi="Arial" w:cs="Arial"/>
        </w:rPr>
        <w:t xml:space="preserve"> Požadavky a opatření pro zajištění bezpečnosti informací a informačních aktiv objednatele</w:t>
      </w:r>
      <w:r>
        <w:rPr>
          <w:rFonts w:ascii="Arial" w:hAnsi="Arial" w:cs="Arial"/>
        </w:rPr>
        <w:t xml:space="preserve">. </w:t>
      </w:r>
    </w:p>
    <w:p w14:paraId="352D93A0" w14:textId="1B5DE013" w:rsidR="005727FA" w:rsidRPr="005727FA" w:rsidRDefault="005727FA" w:rsidP="005727FA">
      <w:pPr>
        <w:numPr>
          <w:ilvl w:val="1"/>
          <w:numId w:val="2"/>
        </w:numPr>
        <w:spacing w:after="0" w:line="240" w:lineRule="auto"/>
        <w:ind w:hanging="720"/>
        <w:jc w:val="both"/>
        <w:rPr>
          <w:rFonts w:ascii="Arial" w:hAnsi="Arial" w:cs="Arial"/>
        </w:rPr>
      </w:pPr>
      <w:r w:rsidRPr="005727FA">
        <w:rPr>
          <w:rFonts w:ascii="Arial" w:hAnsi="Arial" w:cs="Arial"/>
        </w:rPr>
        <w:lastRenderedPageBreak/>
        <w:t xml:space="preserve">V rámci kontroly či auditu u </w:t>
      </w:r>
      <w:r>
        <w:rPr>
          <w:rFonts w:ascii="Arial" w:hAnsi="Arial" w:cs="Arial"/>
        </w:rPr>
        <w:t>Z</w:t>
      </w:r>
      <w:r w:rsidRPr="005727FA">
        <w:rPr>
          <w:rFonts w:ascii="Arial" w:hAnsi="Arial" w:cs="Arial"/>
        </w:rPr>
        <w:t xml:space="preserve">hotovitele se </w:t>
      </w:r>
      <w:r>
        <w:rPr>
          <w:rFonts w:ascii="Arial" w:hAnsi="Arial" w:cs="Arial"/>
        </w:rPr>
        <w:t>Z</w:t>
      </w:r>
      <w:r w:rsidRPr="005727FA">
        <w:rPr>
          <w:rFonts w:ascii="Arial" w:hAnsi="Arial" w:cs="Arial"/>
        </w:rPr>
        <w:t>hotovitel zavazuje poskytnout důkaz o plnění objednatelem vybraného požadavku</w:t>
      </w:r>
      <w:r w:rsidR="002D7F33">
        <w:rPr>
          <w:rFonts w:ascii="Arial" w:hAnsi="Arial" w:cs="Arial"/>
        </w:rPr>
        <w:t>,</w:t>
      </w:r>
      <w:r w:rsidRPr="005727FA">
        <w:rPr>
          <w:rFonts w:ascii="Arial" w:hAnsi="Arial" w:cs="Arial"/>
        </w:rPr>
        <w:t xml:space="preserve"> a to buď fyzicky přímo v provozovně </w:t>
      </w:r>
      <w:proofErr w:type="gramStart"/>
      <w:r w:rsidR="003D7C8E">
        <w:rPr>
          <w:rFonts w:ascii="Arial" w:hAnsi="Arial" w:cs="Arial"/>
        </w:rPr>
        <w:t>Z</w:t>
      </w:r>
      <w:r w:rsidRPr="005727FA">
        <w:rPr>
          <w:rFonts w:ascii="Arial" w:hAnsi="Arial" w:cs="Arial"/>
        </w:rPr>
        <w:t>hotovitele nebo</w:t>
      </w:r>
      <w:proofErr w:type="gramEnd"/>
      <w:r w:rsidRPr="005727FA">
        <w:rPr>
          <w:rFonts w:ascii="Arial" w:hAnsi="Arial" w:cs="Arial"/>
        </w:rPr>
        <w:t xml:space="preserve"> vzdáleně pomocí elektronických prostředků. </w:t>
      </w:r>
    </w:p>
    <w:p w14:paraId="2CA96F9E" w14:textId="77777777" w:rsidR="00A83059" w:rsidRPr="00C31A68" w:rsidRDefault="00A83059" w:rsidP="00A83059">
      <w:pPr>
        <w:numPr>
          <w:ilvl w:val="1"/>
          <w:numId w:val="2"/>
        </w:numPr>
        <w:spacing w:after="0" w:line="240" w:lineRule="auto"/>
        <w:ind w:hanging="720"/>
        <w:jc w:val="both"/>
        <w:rPr>
          <w:rFonts w:ascii="Arial" w:hAnsi="Arial" w:cs="Arial"/>
        </w:rPr>
      </w:pPr>
      <w:bookmarkStart w:id="2" w:name="_Hlk132278078"/>
      <w:bookmarkEnd w:id="1"/>
      <w:r w:rsidRPr="00C31A68">
        <w:rPr>
          <w:rFonts w:ascii="Arial" w:hAnsi="Arial" w:cs="Arial"/>
        </w:rPr>
        <w:t xml:space="preserve">Objednatel si vyhrazuje právo na informace o: </w:t>
      </w:r>
    </w:p>
    <w:p w14:paraId="7B2BC747" w14:textId="77777777" w:rsidR="00A83059" w:rsidRPr="00C31A68" w:rsidRDefault="00A83059" w:rsidP="00A83059">
      <w:pPr>
        <w:spacing w:after="0" w:line="240" w:lineRule="auto"/>
        <w:ind w:left="993"/>
        <w:jc w:val="both"/>
        <w:rPr>
          <w:rFonts w:ascii="Arial" w:hAnsi="Arial" w:cs="Arial"/>
        </w:rPr>
      </w:pPr>
      <w:r w:rsidRPr="00C31A68">
        <w:rPr>
          <w:rFonts w:ascii="Arial" w:hAnsi="Arial" w:cs="Arial"/>
        </w:rPr>
        <w:t>a.</w:t>
      </w:r>
      <w:r w:rsidRPr="00C31A68">
        <w:rPr>
          <w:rFonts w:ascii="Arial" w:hAnsi="Arial" w:cs="Arial"/>
        </w:rPr>
        <w:tab/>
        <w:t xml:space="preserve">významné změně ovládání </w:t>
      </w:r>
      <w:r>
        <w:rPr>
          <w:rFonts w:ascii="Arial" w:hAnsi="Arial" w:cs="Arial"/>
        </w:rPr>
        <w:t>Z</w:t>
      </w:r>
      <w:r w:rsidRPr="005727FA">
        <w:rPr>
          <w:rFonts w:ascii="Arial" w:hAnsi="Arial" w:cs="Arial"/>
        </w:rPr>
        <w:t xml:space="preserve">hotovitele </w:t>
      </w:r>
      <w:r w:rsidRPr="00C31A68">
        <w:rPr>
          <w:rFonts w:ascii="Arial" w:hAnsi="Arial" w:cs="Arial"/>
        </w:rPr>
        <w:t xml:space="preserve">podle zákona o obchodních korporacích, </w:t>
      </w:r>
    </w:p>
    <w:p w14:paraId="5988E88D" w14:textId="77777777" w:rsidR="00A83059" w:rsidRPr="00C31A68" w:rsidRDefault="00A83059" w:rsidP="00A83059">
      <w:pPr>
        <w:spacing w:after="0" w:line="240" w:lineRule="auto"/>
        <w:ind w:left="993"/>
        <w:jc w:val="both"/>
        <w:rPr>
          <w:rFonts w:ascii="Arial" w:hAnsi="Arial" w:cs="Arial"/>
        </w:rPr>
      </w:pPr>
      <w:r w:rsidRPr="00C31A68">
        <w:rPr>
          <w:rFonts w:ascii="Arial" w:hAnsi="Arial" w:cs="Arial"/>
        </w:rPr>
        <w:t>b.</w:t>
      </w:r>
      <w:r w:rsidRPr="00C31A68">
        <w:rPr>
          <w:rFonts w:ascii="Arial" w:hAnsi="Arial" w:cs="Arial"/>
        </w:rPr>
        <w:tab/>
        <w:t xml:space="preserve">změně vlastnictví zásadních aktiv </w:t>
      </w:r>
      <w:r>
        <w:rPr>
          <w:rFonts w:ascii="Arial" w:hAnsi="Arial" w:cs="Arial"/>
        </w:rPr>
        <w:t>Z</w:t>
      </w:r>
      <w:r w:rsidRPr="005727FA">
        <w:rPr>
          <w:rFonts w:ascii="Arial" w:hAnsi="Arial" w:cs="Arial"/>
        </w:rPr>
        <w:t>hotovitele</w:t>
      </w:r>
      <w:r w:rsidRPr="00C31A68">
        <w:rPr>
          <w:rFonts w:ascii="Arial" w:hAnsi="Arial" w:cs="Arial"/>
        </w:rPr>
        <w:t xml:space="preserve">, které souvisejí s plněním této smlouvy, </w:t>
      </w:r>
    </w:p>
    <w:p w14:paraId="744E4981" w14:textId="77777777" w:rsidR="00A83059" w:rsidRPr="00C31A68" w:rsidRDefault="00A83059" w:rsidP="00A83059">
      <w:pPr>
        <w:spacing w:after="0" w:line="240" w:lineRule="auto"/>
        <w:ind w:left="993"/>
        <w:jc w:val="both"/>
        <w:rPr>
          <w:rFonts w:ascii="Arial" w:hAnsi="Arial" w:cs="Arial"/>
        </w:rPr>
      </w:pPr>
      <w:r w:rsidRPr="00C31A68">
        <w:rPr>
          <w:rFonts w:ascii="Arial" w:hAnsi="Arial" w:cs="Arial"/>
        </w:rPr>
        <w:t>c.</w:t>
      </w:r>
      <w:r w:rsidRPr="00C31A68">
        <w:rPr>
          <w:rFonts w:ascii="Arial" w:hAnsi="Arial" w:cs="Arial"/>
        </w:rPr>
        <w:tab/>
        <w:t xml:space="preserve">změně oprávnění nakládat s těmito aktivy, </w:t>
      </w:r>
    </w:p>
    <w:p w14:paraId="7A66C35C" w14:textId="77777777" w:rsidR="00A83059" w:rsidRPr="00957A2B" w:rsidRDefault="00A83059" w:rsidP="00A83059">
      <w:pPr>
        <w:spacing w:after="0" w:line="240" w:lineRule="auto"/>
        <w:ind w:left="993"/>
        <w:jc w:val="both"/>
        <w:rPr>
          <w:rFonts w:ascii="Arial" w:hAnsi="Arial" w:cs="Arial"/>
        </w:rPr>
      </w:pPr>
      <w:r w:rsidRPr="00C31A68">
        <w:rPr>
          <w:rFonts w:ascii="Arial" w:hAnsi="Arial" w:cs="Arial"/>
        </w:rPr>
        <w:t>d.</w:t>
      </w:r>
      <w:r w:rsidRPr="00C31A68">
        <w:rPr>
          <w:rFonts w:ascii="Arial" w:hAnsi="Arial" w:cs="Arial"/>
        </w:rPr>
        <w:tab/>
        <w:t xml:space="preserve">způsobu řízení rizik informační bezpečnosti na straně </w:t>
      </w:r>
      <w:r>
        <w:rPr>
          <w:rFonts w:ascii="Arial" w:hAnsi="Arial" w:cs="Arial"/>
        </w:rPr>
        <w:t>Z</w:t>
      </w:r>
      <w:r w:rsidRPr="005727FA">
        <w:rPr>
          <w:rFonts w:ascii="Arial" w:hAnsi="Arial" w:cs="Arial"/>
        </w:rPr>
        <w:t>hotovitele</w:t>
      </w:r>
      <w:r w:rsidRPr="00C31A68">
        <w:rPr>
          <w:rFonts w:ascii="Arial" w:hAnsi="Arial" w:cs="Arial"/>
        </w:rPr>
        <w:t>.</w:t>
      </w:r>
      <w:bookmarkEnd w:id="2"/>
    </w:p>
    <w:p w14:paraId="53619708" w14:textId="77777777" w:rsidR="00A83059" w:rsidRPr="00957A2B" w:rsidRDefault="00A83059" w:rsidP="00A83059">
      <w:pPr>
        <w:spacing w:after="0" w:line="240" w:lineRule="auto"/>
        <w:ind w:left="993"/>
        <w:jc w:val="both"/>
        <w:rPr>
          <w:rFonts w:ascii="Arial" w:hAnsi="Arial" w:cs="Arial"/>
        </w:rPr>
      </w:pPr>
    </w:p>
    <w:p w14:paraId="0BF3ADCD" w14:textId="77777777" w:rsidR="009D4936" w:rsidRPr="00957A2B" w:rsidRDefault="004C25AF" w:rsidP="00CB4298">
      <w:pPr>
        <w:pStyle w:val="seznam-western"/>
        <w:numPr>
          <w:ilvl w:val="0"/>
          <w:numId w:val="2"/>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Odměna</w:t>
      </w:r>
      <w:r w:rsidR="009D4936" w:rsidRPr="00957A2B">
        <w:rPr>
          <w:rFonts w:ascii="Arial" w:hAnsi="Arial" w:cs="Arial"/>
          <w:b/>
          <w:i/>
          <w:color w:val="000000"/>
          <w:sz w:val="22"/>
          <w:szCs w:val="22"/>
        </w:rPr>
        <w:t xml:space="preserve"> </w:t>
      </w:r>
    </w:p>
    <w:p w14:paraId="1E5F3C8F" w14:textId="0BA8569F" w:rsidR="00F06956" w:rsidRPr="00957A2B" w:rsidRDefault="00A3073E" w:rsidP="00CB4298">
      <w:pPr>
        <w:numPr>
          <w:ilvl w:val="1"/>
          <w:numId w:val="2"/>
        </w:numPr>
        <w:spacing w:after="0" w:line="240" w:lineRule="auto"/>
        <w:ind w:left="709" w:hanging="709"/>
        <w:jc w:val="both"/>
        <w:rPr>
          <w:rFonts w:ascii="Arial" w:hAnsi="Arial" w:cs="Arial"/>
        </w:rPr>
      </w:pPr>
      <w:r w:rsidRPr="00957A2B">
        <w:rPr>
          <w:rFonts w:ascii="Arial" w:hAnsi="Arial" w:cs="Arial"/>
        </w:rPr>
        <w:t xml:space="preserve">Objednatel se zavazuje zaplatit zhotoviteli za provedení díla </w:t>
      </w:r>
      <w:r w:rsidR="00310D1D" w:rsidRPr="00957A2B">
        <w:rPr>
          <w:rFonts w:ascii="Arial" w:hAnsi="Arial" w:cs="Arial"/>
        </w:rPr>
        <w:t xml:space="preserve">odměnou </w:t>
      </w:r>
      <w:r w:rsidRPr="00957A2B">
        <w:rPr>
          <w:rFonts w:ascii="Arial" w:hAnsi="Arial" w:cs="Arial"/>
        </w:rPr>
        <w:t xml:space="preserve">ve </w:t>
      </w:r>
      <w:r w:rsidR="00310D1D" w:rsidRPr="00957A2B">
        <w:rPr>
          <w:rFonts w:ascii="Arial" w:hAnsi="Arial" w:cs="Arial"/>
        </w:rPr>
        <w:t>výš</w:t>
      </w:r>
      <w:r w:rsidRPr="00957A2B">
        <w:rPr>
          <w:rFonts w:ascii="Arial" w:hAnsi="Arial" w:cs="Arial"/>
        </w:rPr>
        <w:t>i</w:t>
      </w:r>
      <w:r w:rsidR="00310D1D" w:rsidRPr="00957A2B">
        <w:rPr>
          <w:rFonts w:ascii="Arial" w:hAnsi="Arial" w:cs="Arial"/>
        </w:rPr>
        <w:t xml:space="preserve"> </w:t>
      </w:r>
      <w:r w:rsidR="00922DA9" w:rsidRPr="00835E0C">
        <w:rPr>
          <w:rFonts w:ascii="Arial" w:hAnsi="Arial" w:cs="Arial"/>
          <w:color w:val="000000"/>
        </w:rPr>
        <w:t>[</w:t>
      </w:r>
      <w:r w:rsidR="00922DA9" w:rsidRPr="00B90B33">
        <w:rPr>
          <w:rFonts w:ascii="Arial" w:hAnsi="Arial" w:cs="Arial"/>
          <w:color w:val="000000"/>
          <w:highlight w:val="lightGray"/>
        </w:rPr>
        <w:t>bude doplněno dle nabídky na příslušnou část</w:t>
      </w:r>
      <w:r w:rsidR="00922DA9" w:rsidRPr="00835E0C">
        <w:rPr>
          <w:rFonts w:ascii="Arial" w:hAnsi="Arial" w:cs="Arial"/>
          <w:color w:val="000000"/>
        </w:rPr>
        <w:t>]</w:t>
      </w:r>
      <w:r w:rsidR="00B90B33">
        <w:rPr>
          <w:rFonts w:ascii="Arial" w:hAnsi="Arial" w:cs="Arial"/>
          <w:color w:val="000000"/>
        </w:rPr>
        <w:t xml:space="preserve"> </w:t>
      </w:r>
      <w:r w:rsidR="00310D1D" w:rsidRPr="00957A2B">
        <w:rPr>
          <w:rFonts w:ascii="Arial" w:hAnsi="Arial" w:cs="Arial"/>
          <w:b/>
          <w:bCs/>
        </w:rPr>
        <w:t>Kč</w:t>
      </w:r>
      <w:r w:rsidR="00310D1D" w:rsidRPr="00957A2B">
        <w:rPr>
          <w:rFonts w:ascii="Arial" w:hAnsi="Arial" w:cs="Arial"/>
        </w:rPr>
        <w:t xml:space="preserve"> (slovy: </w:t>
      </w:r>
      <w:r w:rsidR="00922DA9" w:rsidRPr="00835E0C">
        <w:rPr>
          <w:rFonts w:ascii="Arial" w:hAnsi="Arial" w:cs="Arial"/>
          <w:color w:val="000000"/>
        </w:rPr>
        <w:t>[</w:t>
      </w:r>
      <w:r w:rsidR="00922DA9" w:rsidRPr="00B90B33">
        <w:rPr>
          <w:rFonts w:ascii="Arial" w:hAnsi="Arial" w:cs="Arial"/>
          <w:color w:val="000000"/>
          <w:highlight w:val="lightGray"/>
        </w:rPr>
        <w:t>bude doplněno dle nabídky na příslušnou část</w:t>
      </w:r>
      <w:r w:rsidR="00922DA9" w:rsidRPr="00835E0C">
        <w:rPr>
          <w:rFonts w:ascii="Arial" w:hAnsi="Arial" w:cs="Arial"/>
          <w:color w:val="000000"/>
        </w:rPr>
        <w:t>]</w:t>
      </w:r>
      <w:r w:rsidR="00B90B33">
        <w:rPr>
          <w:rFonts w:ascii="Arial" w:hAnsi="Arial" w:cs="Arial"/>
          <w:color w:val="000000"/>
        </w:rPr>
        <w:t xml:space="preserve"> </w:t>
      </w:r>
      <w:r w:rsidR="00310D1D" w:rsidRPr="00957A2B">
        <w:rPr>
          <w:rFonts w:ascii="Arial" w:hAnsi="Arial" w:cs="Arial"/>
        </w:rPr>
        <w:t xml:space="preserve">korun českých) </w:t>
      </w:r>
      <w:r w:rsidR="00D21D5B" w:rsidRPr="00957A2B">
        <w:rPr>
          <w:rFonts w:ascii="Arial" w:hAnsi="Arial" w:cs="Arial"/>
          <w:i/>
          <w:iCs/>
        </w:rPr>
        <w:t>bez</w:t>
      </w:r>
      <w:r w:rsidR="00310D1D" w:rsidRPr="00957A2B">
        <w:rPr>
          <w:rFonts w:ascii="Arial" w:hAnsi="Arial" w:cs="Arial"/>
        </w:rPr>
        <w:t xml:space="preserve"> DPH</w:t>
      </w:r>
      <w:r w:rsidR="00A74FFD" w:rsidRPr="00957A2B">
        <w:rPr>
          <w:rFonts w:ascii="Arial" w:hAnsi="Arial" w:cs="Arial"/>
        </w:rPr>
        <w:t xml:space="preserve">, </w:t>
      </w:r>
      <w:r w:rsidR="00922DA9" w:rsidRPr="00835E0C">
        <w:rPr>
          <w:rFonts w:ascii="Arial" w:hAnsi="Arial" w:cs="Arial"/>
          <w:color w:val="000000"/>
        </w:rPr>
        <w:t>[b</w:t>
      </w:r>
      <w:r w:rsidR="00922DA9" w:rsidRPr="00B90B33">
        <w:rPr>
          <w:rFonts w:ascii="Arial" w:hAnsi="Arial" w:cs="Arial"/>
          <w:color w:val="000000"/>
          <w:highlight w:val="lightGray"/>
        </w:rPr>
        <w:t>ude doplněno dle nabídky na příslušnou část</w:t>
      </w:r>
      <w:r w:rsidR="00922DA9" w:rsidRPr="00835E0C">
        <w:rPr>
          <w:rFonts w:ascii="Arial" w:hAnsi="Arial" w:cs="Arial"/>
          <w:color w:val="000000"/>
        </w:rPr>
        <w:t>]</w:t>
      </w:r>
      <w:r w:rsidR="00B90B33">
        <w:rPr>
          <w:rFonts w:ascii="Arial" w:hAnsi="Arial" w:cs="Arial"/>
          <w:color w:val="000000"/>
        </w:rPr>
        <w:t xml:space="preserve"> </w:t>
      </w:r>
      <w:r w:rsidR="00A74FFD" w:rsidRPr="00957A2B">
        <w:rPr>
          <w:rFonts w:ascii="Arial" w:hAnsi="Arial" w:cs="Arial"/>
        </w:rPr>
        <w:t>Kč včetně DPH</w:t>
      </w:r>
      <w:r w:rsidR="00310D1D" w:rsidRPr="00957A2B">
        <w:rPr>
          <w:rFonts w:ascii="Arial" w:hAnsi="Arial" w:cs="Arial"/>
        </w:rPr>
        <w:t>.</w:t>
      </w:r>
    </w:p>
    <w:p w14:paraId="46A2FE6F" w14:textId="1AD930C1" w:rsidR="00310D1D" w:rsidRPr="00957A2B" w:rsidRDefault="00B9030C" w:rsidP="00CB4298">
      <w:pPr>
        <w:numPr>
          <w:ilvl w:val="1"/>
          <w:numId w:val="2"/>
        </w:numPr>
        <w:spacing w:after="0" w:line="240" w:lineRule="auto"/>
        <w:ind w:left="709" w:hanging="709"/>
        <w:jc w:val="both"/>
        <w:rPr>
          <w:rFonts w:ascii="Arial" w:hAnsi="Arial" w:cs="Arial"/>
        </w:rPr>
      </w:pPr>
      <w:r w:rsidRPr="00957A2B">
        <w:rPr>
          <w:rFonts w:ascii="Arial" w:hAnsi="Arial" w:cs="Arial"/>
        </w:rPr>
        <w:t>Smluvní strany se dohodly, že objednatel je povinen zaplatit zhotoviteli o</w:t>
      </w:r>
      <w:r w:rsidR="0025277A" w:rsidRPr="00957A2B">
        <w:rPr>
          <w:rFonts w:ascii="Arial" w:hAnsi="Arial" w:cs="Arial"/>
        </w:rPr>
        <w:t>dměn</w:t>
      </w:r>
      <w:r w:rsidRPr="00957A2B">
        <w:rPr>
          <w:rFonts w:ascii="Arial" w:hAnsi="Arial" w:cs="Arial"/>
        </w:rPr>
        <w:t>u</w:t>
      </w:r>
      <w:r w:rsidR="0025277A" w:rsidRPr="00957A2B">
        <w:rPr>
          <w:rFonts w:ascii="Arial" w:hAnsi="Arial" w:cs="Arial"/>
        </w:rPr>
        <w:t xml:space="preserve"> </w:t>
      </w:r>
      <w:r w:rsidR="00310D1D" w:rsidRPr="00957A2B">
        <w:rPr>
          <w:rFonts w:ascii="Arial" w:hAnsi="Arial" w:cs="Arial"/>
        </w:rPr>
        <w:t>na</w:t>
      </w:r>
      <w:r w:rsidR="000110C5" w:rsidRPr="00957A2B">
        <w:rPr>
          <w:rFonts w:ascii="Arial" w:hAnsi="Arial" w:cs="Arial"/>
        </w:rPr>
        <w:t> </w:t>
      </w:r>
      <w:r w:rsidR="00310D1D" w:rsidRPr="00957A2B">
        <w:rPr>
          <w:rFonts w:ascii="Arial" w:hAnsi="Arial" w:cs="Arial"/>
        </w:rPr>
        <w:t>základě příslušn</w:t>
      </w:r>
      <w:r w:rsidRPr="00957A2B">
        <w:rPr>
          <w:rFonts w:ascii="Arial" w:hAnsi="Arial" w:cs="Arial"/>
        </w:rPr>
        <w:t>ého</w:t>
      </w:r>
      <w:r w:rsidR="00310D1D" w:rsidRPr="00957A2B">
        <w:rPr>
          <w:rFonts w:ascii="Arial" w:hAnsi="Arial" w:cs="Arial"/>
        </w:rPr>
        <w:t xml:space="preserve"> daňov</w:t>
      </w:r>
      <w:r w:rsidRPr="00957A2B">
        <w:rPr>
          <w:rFonts w:ascii="Arial" w:hAnsi="Arial" w:cs="Arial"/>
        </w:rPr>
        <w:t>ého</w:t>
      </w:r>
      <w:r w:rsidR="00310D1D" w:rsidRPr="00957A2B">
        <w:rPr>
          <w:rFonts w:ascii="Arial" w:hAnsi="Arial" w:cs="Arial"/>
        </w:rPr>
        <w:t xml:space="preserve"> doklad</w:t>
      </w:r>
      <w:r w:rsidRPr="00957A2B">
        <w:rPr>
          <w:rFonts w:ascii="Arial" w:hAnsi="Arial" w:cs="Arial"/>
        </w:rPr>
        <w:t>u</w:t>
      </w:r>
      <w:r w:rsidR="004C25AF" w:rsidRPr="00957A2B">
        <w:rPr>
          <w:rFonts w:ascii="Arial" w:hAnsi="Arial" w:cs="Arial"/>
        </w:rPr>
        <w:t xml:space="preserve"> </w:t>
      </w:r>
      <w:r w:rsidRPr="00957A2B">
        <w:rPr>
          <w:rFonts w:ascii="Arial" w:hAnsi="Arial" w:cs="Arial"/>
        </w:rPr>
        <w:t xml:space="preserve">(faktury) </w:t>
      </w:r>
      <w:r w:rsidR="004C25AF" w:rsidRPr="00957A2B">
        <w:rPr>
          <w:rFonts w:ascii="Arial" w:hAnsi="Arial" w:cs="Arial"/>
        </w:rPr>
        <w:t>vystaven</w:t>
      </w:r>
      <w:r w:rsidRPr="00957A2B">
        <w:rPr>
          <w:rFonts w:ascii="Arial" w:hAnsi="Arial" w:cs="Arial"/>
        </w:rPr>
        <w:t>ého zhotovitelem</w:t>
      </w:r>
      <w:r w:rsidR="008E4C06">
        <w:rPr>
          <w:rFonts w:ascii="Arial" w:hAnsi="Arial" w:cs="Arial"/>
        </w:rPr>
        <w:t>, a to na základě akceptace části díla objednatelem, tedy vždy po dokončení etapy</w:t>
      </w:r>
      <w:r w:rsidR="000110C5" w:rsidRPr="00957A2B">
        <w:rPr>
          <w:rFonts w:ascii="Arial" w:hAnsi="Arial" w:cs="Arial"/>
        </w:rPr>
        <w:t xml:space="preserve"> </w:t>
      </w:r>
      <w:r w:rsidR="00620E98" w:rsidRPr="00957A2B">
        <w:rPr>
          <w:rFonts w:ascii="Arial" w:hAnsi="Arial" w:cs="Arial"/>
          <w:iCs/>
        </w:rPr>
        <w:t>za podmínek stanovených v čl. 7 této smlouvy</w:t>
      </w:r>
      <w:r w:rsidR="008E4C06">
        <w:rPr>
          <w:rFonts w:ascii="Arial" w:hAnsi="Arial" w:cs="Arial"/>
          <w:iCs/>
        </w:rPr>
        <w:t xml:space="preserve"> a v částkách dle přílohy č. </w:t>
      </w:r>
      <w:r w:rsidR="00147CB9">
        <w:rPr>
          <w:rFonts w:ascii="Arial" w:hAnsi="Arial" w:cs="Arial"/>
          <w:iCs/>
        </w:rPr>
        <w:t>2</w:t>
      </w:r>
      <w:r w:rsidR="008E4C06">
        <w:rPr>
          <w:rFonts w:ascii="Arial" w:hAnsi="Arial" w:cs="Arial"/>
          <w:iCs/>
        </w:rPr>
        <w:t xml:space="preserve"> této smlouvy</w:t>
      </w:r>
      <w:r w:rsidRPr="00957A2B">
        <w:rPr>
          <w:rFonts w:ascii="Arial" w:hAnsi="Arial" w:cs="Arial"/>
          <w:iCs/>
        </w:rPr>
        <w:t xml:space="preserve">. Splatnost daňového dokladu (faktury) činí </w:t>
      </w:r>
      <w:r w:rsidR="00FA7907" w:rsidRPr="00957A2B">
        <w:rPr>
          <w:rFonts w:ascii="Arial" w:hAnsi="Arial" w:cs="Arial"/>
          <w:iCs/>
        </w:rPr>
        <w:t>30</w:t>
      </w:r>
      <w:r w:rsidRPr="00957A2B">
        <w:rPr>
          <w:rFonts w:ascii="Arial" w:hAnsi="Arial" w:cs="Arial"/>
          <w:iCs/>
        </w:rPr>
        <w:t xml:space="preserve"> kalendářních dnů ode dne doručení daňového dokladu (faktury) objednateli. </w:t>
      </w:r>
    </w:p>
    <w:p w14:paraId="7607C2E9" w14:textId="77777777" w:rsidR="00310D1D" w:rsidRPr="00957A2B" w:rsidRDefault="00310D1D" w:rsidP="00CB4298">
      <w:pPr>
        <w:numPr>
          <w:ilvl w:val="1"/>
          <w:numId w:val="2"/>
        </w:numPr>
        <w:spacing w:after="0" w:line="240" w:lineRule="auto"/>
        <w:ind w:left="709" w:hanging="709"/>
        <w:jc w:val="both"/>
        <w:rPr>
          <w:rFonts w:ascii="Arial" w:hAnsi="Arial" w:cs="Arial"/>
        </w:rPr>
      </w:pPr>
      <w:r w:rsidRPr="00957A2B">
        <w:rPr>
          <w:rFonts w:ascii="Arial" w:hAnsi="Arial" w:cs="Arial"/>
        </w:rPr>
        <w:t>Pokud daňový doklad (faktura) nesplňuje všechny zákonem a smlouvou požadované náležitosti, je objednatel oprávněn ji do data splatnosti vrátit s tím, že zhotovitel je poté povinen vystavit nový doklad (fakturu) s novým termínem splatnosti. V takovém případě není objednatel v prodlení s úhradou.</w:t>
      </w:r>
    </w:p>
    <w:p w14:paraId="22CD55A3" w14:textId="77777777" w:rsidR="00FA7907" w:rsidRPr="00957A2B" w:rsidRDefault="00FA7907" w:rsidP="00CB4298">
      <w:pPr>
        <w:pStyle w:val="nadpis"/>
        <w:numPr>
          <w:ilvl w:val="1"/>
          <w:numId w:val="7"/>
        </w:numPr>
        <w:spacing w:after="0"/>
        <w:ind w:left="709" w:hanging="709"/>
        <w:jc w:val="both"/>
        <w:rPr>
          <w:rFonts w:ascii="Arial" w:hAnsi="Arial" w:cs="Arial"/>
          <w:b w:val="0"/>
          <w:snapToGrid w:val="0"/>
          <w:color w:val="auto"/>
        </w:rPr>
      </w:pPr>
      <w:r w:rsidRPr="00957A2B">
        <w:rPr>
          <w:rFonts w:ascii="Arial" w:hAnsi="Arial" w:cs="Arial"/>
          <w:b w:val="0"/>
          <w:snapToGrid w:val="0"/>
          <w:color w:val="auto"/>
        </w:rPr>
        <w:t xml:space="preserve">Daňový doklad (faktura) bude uhrazen mezibankovním převodem z účtu objednatele na účet </w:t>
      </w:r>
      <w:r w:rsidR="001B5177" w:rsidRPr="00957A2B">
        <w:rPr>
          <w:rFonts w:ascii="Arial" w:hAnsi="Arial" w:cs="Arial"/>
          <w:b w:val="0"/>
          <w:snapToGrid w:val="0"/>
          <w:color w:val="auto"/>
        </w:rPr>
        <w:t>zhotovitele</w:t>
      </w:r>
      <w:r w:rsidRPr="00957A2B">
        <w:rPr>
          <w:rFonts w:ascii="Arial" w:hAnsi="Arial" w:cs="Arial"/>
          <w:b w:val="0"/>
          <w:snapToGrid w:val="0"/>
          <w:color w:val="auto"/>
        </w:rPr>
        <w:t>, který je správcem daně (finančním úřadem) zveřejněn způsobem umožňujícím dálkový přístup ve smyslu ustanovení § 109 odst. 2 písm. c) zákona č. 235/2004 Sb., o dani z přidané hodnoty, ve znění pozdějších předpisů</w:t>
      </w:r>
    </w:p>
    <w:p w14:paraId="3A5B24C2" w14:textId="77777777" w:rsidR="00FA7907" w:rsidRPr="00957A2B" w:rsidRDefault="00FA7907" w:rsidP="00CB4298">
      <w:pPr>
        <w:pStyle w:val="nadpis"/>
        <w:numPr>
          <w:ilvl w:val="1"/>
          <w:numId w:val="8"/>
        </w:numPr>
        <w:tabs>
          <w:tab w:val="left" w:pos="426"/>
        </w:tabs>
        <w:spacing w:after="0"/>
        <w:ind w:left="709" w:hanging="709"/>
        <w:jc w:val="both"/>
        <w:rPr>
          <w:rFonts w:ascii="Arial" w:hAnsi="Arial" w:cs="Arial"/>
          <w:b w:val="0"/>
          <w:snapToGrid w:val="0"/>
          <w:color w:val="auto"/>
        </w:rPr>
      </w:pPr>
      <w:r w:rsidRPr="00957A2B">
        <w:rPr>
          <w:rFonts w:ascii="Arial" w:hAnsi="Arial" w:cs="Arial"/>
          <w:b w:val="0"/>
          <w:snapToGrid w:val="0"/>
          <w:color w:val="auto"/>
        </w:rPr>
        <w:tab/>
        <w:t xml:space="preserve">Pokud se po dobu účinnosti této smlouvy </w:t>
      </w:r>
      <w:r w:rsidR="001B5177" w:rsidRPr="00957A2B">
        <w:rPr>
          <w:rFonts w:ascii="Arial" w:hAnsi="Arial" w:cs="Arial"/>
          <w:b w:val="0"/>
          <w:snapToGrid w:val="0"/>
          <w:color w:val="auto"/>
        </w:rPr>
        <w:t>zhotovitel</w:t>
      </w:r>
      <w:r w:rsidRPr="00957A2B">
        <w:rPr>
          <w:rFonts w:ascii="Arial" w:hAnsi="Arial" w:cs="Arial"/>
          <w:b w:val="0"/>
          <w:snapToGrid w:val="0"/>
          <w:color w:val="auto"/>
        </w:rPr>
        <w:t xml:space="preserve"> stane nespolehlivým plátcem ve</w:t>
      </w:r>
      <w:r w:rsidR="000110C5" w:rsidRPr="00957A2B">
        <w:rPr>
          <w:rFonts w:ascii="Arial" w:hAnsi="Arial" w:cs="Arial"/>
          <w:b w:val="0"/>
          <w:snapToGrid w:val="0"/>
          <w:color w:val="auto"/>
        </w:rPr>
        <w:t> </w:t>
      </w:r>
      <w:r w:rsidRPr="00957A2B">
        <w:rPr>
          <w:rFonts w:ascii="Arial" w:hAnsi="Arial" w:cs="Arial"/>
          <w:b w:val="0"/>
          <w:snapToGrid w:val="0"/>
          <w:color w:val="auto"/>
        </w:rPr>
        <w:t xml:space="preserve">smyslu ustanovení § 109 odst. 3 zákona o DPH, smluvní strany se dohodly, že objednatel uhradí DPH za zdanitelné plnění přímo příslušnému správci daně. Objednatelem takto provedená úhrada je považována za uhrazení příslušné části smluvní ceny rovnající se výši DPH fakturované </w:t>
      </w:r>
      <w:r w:rsidR="001B5177" w:rsidRPr="00957A2B">
        <w:rPr>
          <w:rFonts w:ascii="Arial" w:hAnsi="Arial" w:cs="Arial"/>
          <w:b w:val="0"/>
          <w:snapToGrid w:val="0"/>
          <w:color w:val="auto"/>
        </w:rPr>
        <w:t>zhotovitelem</w:t>
      </w:r>
      <w:r w:rsidRPr="00957A2B">
        <w:rPr>
          <w:rFonts w:ascii="Arial" w:hAnsi="Arial" w:cs="Arial"/>
          <w:b w:val="0"/>
          <w:snapToGrid w:val="0"/>
          <w:color w:val="auto"/>
        </w:rPr>
        <w:t>.</w:t>
      </w:r>
    </w:p>
    <w:p w14:paraId="559DF872" w14:textId="35C302F8" w:rsidR="00EC706F" w:rsidRPr="00716E08" w:rsidRDefault="00EC706F" w:rsidP="00CB4298">
      <w:pPr>
        <w:pStyle w:val="nadpis"/>
        <w:numPr>
          <w:ilvl w:val="1"/>
          <w:numId w:val="8"/>
        </w:numPr>
        <w:spacing w:after="0"/>
        <w:ind w:left="709" w:hanging="709"/>
        <w:jc w:val="both"/>
        <w:rPr>
          <w:rFonts w:ascii="Arial" w:hAnsi="Arial" w:cs="Arial"/>
          <w:b w:val="0"/>
          <w:snapToGrid w:val="0"/>
          <w:color w:val="auto"/>
        </w:rPr>
      </w:pPr>
      <w:r w:rsidRPr="00957A2B">
        <w:rPr>
          <w:rFonts w:ascii="Arial" w:hAnsi="Arial" w:cs="Arial"/>
          <w:b w:val="0"/>
        </w:rPr>
        <w:t xml:space="preserve">Účastníci sjednávají možnost jednostranného zvýšení ceny ze strany </w:t>
      </w:r>
      <w:r w:rsidR="006343B2">
        <w:rPr>
          <w:rFonts w:ascii="Arial" w:hAnsi="Arial" w:cs="Arial"/>
          <w:b w:val="0"/>
        </w:rPr>
        <w:t>zhotovitel</w:t>
      </w:r>
      <w:r w:rsidRPr="00957A2B">
        <w:rPr>
          <w:rFonts w:ascii="Arial" w:hAnsi="Arial" w:cs="Arial"/>
          <w:b w:val="0"/>
        </w:rPr>
        <w:t xml:space="preserve">e v průběhu poskytování služeb, a to v případě zvýšení zákonné sazby DPH. Navýšení sjednané ceny musí odpovídat zvýšení hodnoty DPH v závislosti na zvýšení zákonné sazby DPH. Účastníci sjednávají možnost jednostranného snížení ceny ze strany </w:t>
      </w:r>
      <w:r w:rsidR="006343B2">
        <w:rPr>
          <w:rFonts w:ascii="Arial" w:hAnsi="Arial" w:cs="Arial"/>
          <w:b w:val="0"/>
        </w:rPr>
        <w:t>zhotovitel</w:t>
      </w:r>
      <w:r w:rsidRPr="00957A2B">
        <w:rPr>
          <w:rFonts w:ascii="Arial" w:hAnsi="Arial" w:cs="Arial"/>
          <w:b w:val="0"/>
        </w:rPr>
        <w:t>e v průběhu poskytování služeb, a to v případě snížení zákonné sazby DPH. Snížení sjednané ceny musí odpovídat snížení hodnoty DPH v závislosti na snížení zákonné sazby DPH. Smluvní strany se dohodly, že v případě zákonné změny sazby DPH nebudou uzavírat dodatek k této smlouvě, ale bude fakturovaná cena včetně zákonné sazby DPH.</w:t>
      </w:r>
    </w:p>
    <w:p w14:paraId="0F0873B4" w14:textId="182993E2" w:rsidR="00716E08" w:rsidRPr="00A564C3" w:rsidRDefault="00716E08" w:rsidP="00716E08">
      <w:pPr>
        <w:pStyle w:val="Odstavecseseznamem"/>
        <w:numPr>
          <w:ilvl w:val="1"/>
          <w:numId w:val="8"/>
        </w:numPr>
        <w:ind w:left="709" w:hanging="709"/>
        <w:rPr>
          <w:rFonts w:ascii="Arial" w:hAnsi="Arial" w:cs="Arial"/>
          <w:snapToGrid w:val="0"/>
          <w:sz w:val="22"/>
          <w:szCs w:val="22"/>
          <w:lang w:val="cs-CZ"/>
        </w:rPr>
      </w:pPr>
      <w:r w:rsidRPr="00716E08">
        <w:rPr>
          <w:rFonts w:ascii="Arial" w:hAnsi="Arial" w:cs="Arial"/>
          <w:snapToGrid w:val="0"/>
          <w:sz w:val="22"/>
          <w:szCs w:val="22"/>
          <w:lang w:val="cs-CZ"/>
        </w:rPr>
        <w:t xml:space="preserve">Daňový doklad bude obsahovat název a číslo projektu </w:t>
      </w:r>
      <w:proofErr w:type="spellStart"/>
      <w:r w:rsidRPr="00716E08">
        <w:rPr>
          <w:rFonts w:ascii="Arial" w:hAnsi="Arial" w:cs="Arial"/>
          <w:snapToGrid w:val="0"/>
          <w:sz w:val="22"/>
          <w:szCs w:val="22"/>
          <w:lang w:val="cs-CZ"/>
        </w:rPr>
        <w:t>reg</w:t>
      </w:r>
      <w:proofErr w:type="spellEnd"/>
      <w:r w:rsidRPr="00716E08">
        <w:rPr>
          <w:rFonts w:ascii="Arial" w:hAnsi="Arial" w:cs="Arial"/>
          <w:snapToGrid w:val="0"/>
          <w:sz w:val="22"/>
          <w:szCs w:val="22"/>
          <w:lang w:val="cs-CZ"/>
        </w:rPr>
        <w:t xml:space="preserve">. </w:t>
      </w:r>
      <w:proofErr w:type="gramStart"/>
      <w:r w:rsidRPr="00716E08">
        <w:rPr>
          <w:rFonts w:ascii="Arial" w:hAnsi="Arial" w:cs="Arial"/>
          <w:snapToGrid w:val="0"/>
          <w:sz w:val="22"/>
          <w:szCs w:val="22"/>
          <w:lang w:val="cs-CZ"/>
        </w:rPr>
        <w:t>č.</w:t>
      </w:r>
      <w:proofErr w:type="gramEnd"/>
      <w:r w:rsidRPr="00716E08">
        <w:rPr>
          <w:rFonts w:ascii="Arial" w:hAnsi="Arial" w:cs="Arial"/>
          <w:snapToGrid w:val="0"/>
          <w:sz w:val="22"/>
          <w:szCs w:val="22"/>
          <w:lang w:val="cs-CZ"/>
        </w:rPr>
        <w:t xml:space="preserve"> </w:t>
      </w:r>
      <w:bookmarkStart w:id="3" w:name="Reg_č_projektu"/>
      <w:sdt>
        <w:sdtPr>
          <w:rPr>
            <w:rFonts w:ascii="Arial" w:hAnsi="Arial" w:cs="Arial"/>
            <w:sz w:val="22"/>
            <w:szCs w:val="24"/>
            <w:lang w:val="cs-CZ"/>
          </w:rPr>
          <w:alias w:val="Reg_č_projektu"/>
          <w:tag w:val="Reg_č_projektu"/>
          <w:id w:val="-1938050782"/>
          <w:placeholder>
            <w:docPart w:val="AD255A12115D4FA19EA20F299DCF9CB3"/>
          </w:placeholder>
          <w:text/>
        </w:sdtPr>
        <w:sdtEndPr/>
        <w:sdtContent>
          <w:r w:rsidR="00C5230C">
            <w:rPr>
              <w:rFonts w:ascii="Arial" w:hAnsi="Arial" w:cs="Arial"/>
              <w:sz w:val="22"/>
              <w:szCs w:val="24"/>
              <w:lang w:val="cs-CZ"/>
            </w:rPr>
            <w:t>„CZ.06.01.01/00/22_009/0000525 - Elektronické služby Kraje Vysočina 2022.</w:t>
          </w:r>
        </w:sdtContent>
      </w:sdt>
      <w:bookmarkEnd w:id="3"/>
    </w:p>
    <w:p w14:paraId="285122AE" w14:textId="77777777" w:rsidR="00310D1D" w:rsidRPr="00957A2B" w:rsidRDefault="00310D1D" w:rsidP="009E2557">
      <w:pPr>
        <w:pStyle w:val="seznam-western"/>
        <w:spacing w:before="0" w:beforeAutospacing="0" w:after="0"/>
        <w:ind w:left="720"/>
        <w:outlineLvl w:val="0"/>
        <w:rPr>
          <w:rFonts w:ascii="Arial" w:hAnsi="Arial" w:cs="Arial"/>
          <w:b/>
          <w:i/>
          <w:color w:val="000000"/>
          <w:sz w:val="22"/>
          <w:szCs w:val="22"/>
        </w:rPr>
      </w:pPr>
    </w:p>
    <w:p w14:paraId="4BAC2AF4" w14:textId="77777777" w:rsidR="009D4936" w:rsidRPr="00957A2B" w:rsidRDefault="009D4936" w:rsidP="00CB4298">
      <w:pPr>
        <w:pStyle w:val="seznam-western"/>
        <w:numPr>
          <w:ilvl w:val="0"/>
          <w:numId w:val="8"/>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Provádění díla</w:t>
      </w:r>
    </w:p>
    <w:p w14:paraId="26F89FE5" w14:textId="1AF645EA" w:rsidR="008C4BC0" w:rsidRPr="00957A2B" w:rsidRDefault="008C4BC0" w:rsidP="00CB4298">
      <w:pPr>
        <w:widowControl w:val="0"/>
        <w:numPr>
          <w:ilvl w:val="1"/>
          <w:numId w:val="9"/>
        </w:numPr>
        <w:autoSpaceDE w:val="0"/>
        <w:autoSpaceDN w:val="0"/>
        <w:adjustRightInd w:val="0"/>
        <w:spacing w:after="0" w:line="240" w:lineRule="auto"/>
        <w:ind w:left="709" w:hanging="709"/>
        <w:jc w:val="both"/>
        <w:rPr>
          <w:rFonts w:ascii="Arial" w:hAnsi="Arial" w:cs="Arial"/>
          <w:iCs/>
        </w:rPr>
      </w:pPr>
      <w:r w:rsidRPr="00957A2B">
        <w:rPr>
          <w:rFonts w:ascii="Arial" w:hAnsi="Arial" w:cs="Arial"/>
        </w:rPr>
        <w:t xml:space="preserve">Zhotovitel postupuje při provádění díla samostatně a je při určení způsobu provedení díla vázán pokyny objednatele. </w:t>
      </w:r>
      <w:r w:rsidR="008E4C06">
        <w:rPr>
          <w:rFonts w:ascii="Arial" w:hAnsi="Arial" w:cs="Arial"/>
        </w:rPr>
        <w:t>Dílo bude</w:t>
      </w:r>
      <w:r w:rsidR="005917F1">
        <w:rPr>
          <w:rFonts w:ascii="Arial" w:hAnsi="Arial" w:cs="Arial"/>
        </w:rPr>
        <w:t xml:space="preserve"> prováděno,</w:t>
      </w:r>
      <w:r w:rsidR="008E4C06">
        <w:rPr>
          <w:rFonts w:ascii="Arial" w:hAnsi="Arial" w:cs="Arial"/>
        </w:rPr>
        <w:t xml:space="preserve"> předáno a převzato po částech v etapách dle čl. 7 smlouvy.</w:t>
      </w:r>
    </w:p>
    <w:p w14:paraId="2B1AD215" w14:textId="77777777" w:rsidR="008C4BC0" w:rsidRPr="00957A2B" w:rsidRDefault="008C4BC0" w:rsidP="00CB4298">
      <w:pPr>
        <w:widowControl w:val="0"/>
        <w:numPr>
          <w:ilvl w:val="1"/>
          <w:numId w:val="9"/>
        </w:numPr>
        <w:autoSpaceDE w:val="0"/>
        <w:autoSpaceDN w:val="0"/>
        <w:adjustRightInd w:val="0"/>
        <w:spacing w:after="0" w:line="240" w:lineRule="auto"/>
        <w:ind w:left="709" w:hanging="720"/>
        <w:jc w:val="both"/>
        <w:rPr>
          <w:rFonts w:ascii="Arial" w:hAnsi="Arial" w:cs="Arial"/>
          <w:iCs/>
        </w:rPr>
      </w:pPr>
      <w:r w:rsidRPr="00957A2B">
        <w:rPr>
          <w:rFonts w:ascii="Arial" w:hAnsi="Arial" w:cs="Arial"/>
          <w:iCs/>
        </w:rPr>
        <w:t>Změna díla, odměny a/nebo dalších podmínek této smlouvy podléhá souhlasu obou smluvních stran</w:t>
      </w:r>
      <w:r w:rsidR="00E95489" w:rsidRPr="00957A2B">
        <w:rPr>
          <w:rFonts w:ascii="Arial" w:hAnsi="Arial" w:cs="Arial"/>
          <w:iCs/>
        </w:rPr>
        <w:t xml:space="preserve"> a bude provedena ve formě dodatku k této smlouvě</w:t>
      </w:r>
      <w:r w:rsidRPr="00957A2B">
        <w:rPr>
          <w:rFonts w:ascii="Arial" w:hAnsi="Arial" w:cs="Arial"/>
          <w:iCs/>
        </w:rPr>
        <w:t xml:space="preserve">. </w:t>
      </w:r>
    </w:p>
    <w:p w14:paraId="3EFA4AD1" w14:textId="77777777" w:rsidR="008C4BC0" w:rsidRPr="00957A2B" w:rsidRDefault="008C4BC0" w:rsidP="00CB4298">
      <w:pPr>
        <w:widowControl w:val="0"/>
        <w:numPr>
          <w:ilvl w:val="1"/>
          <w:numId w:val="9"/>
        </w:numPr>
        <w:autoSpaceDE w:val="0"/>
        <w:autoSpaceDN w:val="0"/>
        <w:adjustRightInd w:val="0"/>
        <w:spacing w:after="0" w:line="240" w:lineRule="auto"/>
        <w:ind w:left="709" w:hanging="720"/>
        <w:jc w:val="both"/>
        <w:rPr>
          <w:rFonts w:ascii="Arial" w:hAnsi="Arial" w:cs="Arial"/>
          <w:iCs/>
        </w:rPr>
      </w:pPr>
      <w:r w:rsidRPr="00957A2B">
        <w:rPr>
          <w:rFonts w:ascii="Arial" w:hAnsi="Arial" w:cs="Arial"/>
        </w:rPr>
        <w:t>Jestliže bude nutné po uzavření této smlouvy provést změny ve specifikaci díla na</w:t>
      </w:r>
      <w:r w:rsidR="000110C5" w:rsidRPr="00957A2B">
        <w:rPr>
          <w:rFonts w:ascii="Arial" w:hAnsi="Arial" w:cs="Arial"/>
        </w:rPr>
        <w:t> </w:t>
      </w:r>
      <w:r w:rsidRPr="00957A2B">
        <w:rPr>
          <w:rFonts w:ascii="Arial" w:hAnsi="Arial" w:cs="Arial"/>
        </w:rPr>
        <w:t>základě změn obecně platných právních předpisů a/nebo rozhodnutí příslušných státních úřadů, aplikuje se v takovém případě ustanovení odstavce 6.</w:t>
      </w:r>
      <w:r w:rsidR="00FA7907" w:rsidRPr="00957A2B">
        <w:rPr>
          <w:rFonts w:ascii="Arial" w:hAnsi="Arial" w:cs="Arial"/>
        </w:rPr>
        <w:t>5</w:t>
      </w:r>
      <w:r w:rsidRPr="00957A2B">
        <w:rPr>
          <w:rFonts w:ascii="Arial" w:hAnsi="Arial" w:cs="Arial"/>
        </w:rPr>
        <w:t xml:space="preserve"> této Smlouvy.</w:t>
      </w:r>
      <w:r w:rsidRPr="00957A2B">
        <w:rPr>
          <w:rFonts w:ascii="Arial" w:hAnsi="Arial" w:cs="Arial"/>
          <w:iCs/>
        </w:rPr>
        <w:t xml:space="preserve"> </w:t>
      </w:r>
    </w:p>
    <w:p w14:paraId="23150FF1" w14:textId="77777777" w:rsidR="00FA7907" w:rsidRPr="00957A2B" w:rsidRDefault="00FA7907" w:rsidP="00CB4298">
      <w:pPr>
        <w:widowControl w:val="0"/>
        <w:numPr>
          <w:ilvl w:val="1"/>
          <w:numId w:val="9"/>
        </w:numPr>
        <w:autoSpaceDE w:val="0"/>
        <w:autoSpaceDN w:val="0"/>
        <w:adjustRightInd w:val="0"/>
        <w:spacing w:after="0" w:line="240" w:lineRule="auto"/>
        <w:ind w:left="709" w:hanging="720"/>
        <w:jc w:val="both"/>
        <w:rPr>
          <w:rFonts w:ascii="Arial" w:hAnsi="Arial" w:cs="Arial"/>
          <w:iCs/>
        </w:rPr>
      </w:pPr>
      <w:r w:rsidRPr="00957A2B">
        <w:rPr>
          <w:rFonts w:ascii="Arial" w:hAnsi="Arial" w:cs="Arial"/>
          <w:iCs/>
        </w:rPr>
        <w:t xml:space="preserve">Zhotovitel je povinen zajistit, aby dílo plnilo legislativní a technické požadavky nezbytné </w:t>
      </w:r>
      <w:r w:rsidRPr="00957A2B">
        <w:rPr>
          <w:rFonts w:ascii="Arial" w:hAnsi="Arial" w:cs="Arial"/>
          <w:iCs/>
        </w:rPr>
        <w:lastRenderedPageBreak/>
        <w:t xml:space="preserve">pro plnění účelu této smlouvy. </w:t>
      </w:r>
    </w:p>
    <w:p w14:paraId="7A11461F" w14:textId="77777777" w:rsidR="008C4BC0" w:rsidRPr="00957A2B" w:rsidRDefault="008C4BC0" w:rsidP="00CB4298">
      <w:pPr>
        <w:widowControl w:val="0"/>
        <w:numPr>
          <w:ilvl w:val="1"/>
          <w:numId w:val="9"/>
        </w:numPr>
        <w:autoSpaceDE w:val="0"/>
        <w:autoSpaceDN w:val="0"/>
        <w:adjustRightInd w:val="0"/>
        <w:spacing w:after="0" w:line="240" w:lineRule="auto"/>
        <w:ind w:left="709" w:hanging="720"/>
        <w:jc w:val="both"/>
        <w:rPr>
          <w:rFonts w:ascii="Arial" w:hAnsi="Arial" w:cs="Arial"/>
          <w:iCs/>
        </w:rPr>
      </w:pPr>
      <w:r w:rsidRPr="00957A2B">
        <w:rPr>
          <w:rFonts w:ascii="Arial" w:hAnsi="Arial" w:cs="Arial"/>
        </w:rPr>
        <w:t>V případě, že objednatel požaduje změnu smlouvy a/nebo díla, musí zhotovitel vypracovat a předat objednateli podrobné hodnocení vlivů příslušné změny na</w:t>
      </w:r>
      <w:r w:rsidR="000110C5" w:rsidRPr="00957A2B">
        <w:rPr>
          <w:rFonts w:ascii="Arial" w:hAnsi="Arial" w:cs="Arial"/>
        </w:rPr>
        <w:t> </w:t>
      </w:r>
      <w:r w:rsidRPr="00957A2B">
        <w:rPr>
          <w:rFonts w:ascii="Arial" w:hAnsi="Arial" w:cs="Arial"/>
        </w:rPr>
        <w:t>odměnu, termíny provádění díla a na další podmínky této smlouvy. Objednatel se k tomuto podrobnému zhodnocení vyjádří bez zbytečného odkladu po jeho obdržení. Schválené podrobné zhodnocení není samo o sobě dodatkem k této Smlouvě, ale slouží pouze jako podklad pro jeho vypracování a uzavření.</w:t>
      </w:r>
      <w:r w:rsidRPr="00957A2B">
        <w:rPr>
          <w:rFonts w:ascii="Arial" w:hAnsi="Arial" w:cs="Arial"/>
          <w:iCs/>
        </w:rPr>
        <w:t xml:space="preserve"> </w:t>
      </w:r>
    </w:p>
    <w:p w14:paraId="03BC0E99" w14:textId="77777777" w:rsidR="008C4BC0" w:rsidRPr="00957A2B" w:rsidRDefault="008C4BC0" w:rsidP="00CB4298">
      <w:pPr>
        <w:widowControl w:val="0"/>
        <w:numPr>
          <w:ilvl w:val="1"/>
          <w:numId w:val="9"/>
        </w:numPr>
        <w:autoSpaceDE w:val="0"/>
        <w:autoSpaceDN w:val="0"/>
        <w:adjustRightInd w:val="0"/>
        <w:spacing w:after="0" w:line="240" w:lineRule="auto"/>
        <w:ind w:left="709" w:hanging="720"/>
        <w:jc w:val="both"/>
        <w:rPr>
          <w:rFonts w:ascii="Arial" w:hAnsi="Arial" w:cs="Arial"/>
          <w:iCs/>
        </w:rPr>
      </w:pPr>
      <w:r w:rsidRPr="00957A2B">
        <w:rPr>
          <w:rFonts w:ascii="Arial" w:hAnsi="Arial" w:cs="Arial"/>
        </w:rPr>
        <w:t>Objednatel nabývá vlastnické právo k dílu úplným zaplacením odměny</w:t>
      </w:r>
      <w:r w:rsidR="007C032F" w:rsidRPr="00957A2B">
        <w:rPr>
          <w:rFonts w:ascii="Arial" w:hAnsi="Arial" w:cs="Arial"/>
        </w:rPr>
        <w:t xml:space="preserve"> uvedené v odstavci 5.1 této smlouvy</w:t>
      </w:r>
      <w:r w:rsidRPr="00957A2B">
        <w:rPr>
          <w:rFonts w:ascii="Arial" w:hAnsi="Arial" w:cs="Arial"/>
        </w:rPr>
        <w:t>.</w:t>
      </w:r>
    </w:p>
    <w:p w14:paraId="6088B675" w14:textId="5016EA83" w:rsidR="008C4BC0" w:rsidRPr="00957A2B" w:rsidRDefault="008C4BC0" w:rsidP="009E2557">
      <w:pPr>
        <w:pStyle w:val="seznam-western"/>
        <w:spacing w:before="0" w:beforeAutospacing="0" w:after="0"/>
        <w:ind w:left="720" w:hanging="720"/>
        <w:outlineLvl w:val="0"/>
        <w:rPr>
          <w:rFonts w:ascii="Arial" w:hAnsi="Arial" w:cs="Arial"/>
          <w:color w:val="000000"/>
          <w:sz w:val="22"/>
          <w:szCs w:val="22"/>
        </w:rPr>
      </w:pPr>
    </w:p>
    <w:p w14:paraId="77CC8D27" w14:textId="77777777" w:rsidR="009D4936" w:rsidRPr="00957A2B" w:rsidRDefault="009D4936" w:rsidP="00CB4298">
      <w:pPr>
        <w:pStyle w:val="seznam-western"/>
        <w:numPr>
          <w:ilvl w:val="0"/>
          <w:numId w:val="9"/>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Předání a převzetí díla</w:t>
      </w:r>
    </w:p>
    <w:p w14:paraId="7D500B86" w14:textId="7C604D3C" w:rsidR="001338EE" w:rsidRDefault="00297507" w:rsidP="00CB4298">
      <w:pPr>
        <w:numPr>
          <w:ilvl w:val="1"/>
          <w:numId w:val="9"/>
        </w:numPr>
        <w:spacing w:after="0" w:line="240" w:lineRule="auto"/>
        <w:ind w:left="709" w:hanging="720"/>
        <w:jc w:val="both"/>
        <w:rPr>
          <w:rFonts w:ascii="Arial" w:hAnsi="Arial" w:cs="Arial"/>
          <w:iCs/>
        </w:rPr>
      </w:pPr>
      <w:r w:rsidRPr="00957A2B">
        <w:rPr>
          <w:rFonts w:ascii="Arial" w:hAnsi="Arial" w:cs="Arial"/>
        </w:rPr>
        <w:t xml:space="preserve">Realizace díla započne bez zbytečného odkladu po nabytí účinnosti této smlouvy. </w:t>
      </w:r>
      <w:r w:rsidR="008C4BC0" w:rsidRPr="00957A2B">
        <w:rPr>
          <w:rFonts w:ascii="Arial" w:hAnsi="Arial" w:cs="Arial"/>
        </w:rPr>
        <w:t xml:space="preserve">Smluvní strany se dohodly, že zhotovitel vytvoří a předá dílo objednateli </w:t>
      </w:r>
      <w:r w:rsidR="008E4C06">
        <w:rPr>
          <w:rFonts w:ascii="Arial" w:hAnsi="Arial" w:cs="Arial"/>
        </w:rPr>
        <w:t>po částech v těchto etapách:</w:t>
      </w:r>
      <w:r w:rsidR="00A002CD" w:rsidRPr="00957A2B">
        <w:rPr>
          <w:rFonts w:ascii="Arial" w:hAnsi="Arial" w:cs="Arial"/>
          <w:iCs/>
        </w:rPr>
        <w:t xml:space="preserve"> </w:t>
      </w:r>
    </w:p>
    <w:p w14:paraId="2104DCAF" w14:textId="43744170" w:rsidR="008E4C06" w:rsidRPr="00691A42" w:rsidRDefault="008E4C06" w:rsidP="008E4C06">
      <w:pPr>
        <w:spacing w:after="0" w:line="240" w:lineRule="auto"/>
        <w:ind w:left="1701" w:hanging="993"/>
        <w:jc w:val="both"/>
        <w:rPr>
          <w:rFonts w:ascii="Arial" w:hAnsi="Arial" w:cs="Arial"/>
          <w:iCs/>
        </w:rPr>
      </w:pPr>
      <w:r w:rsidRPr="00691A42">
        <w:rPr>
          <w:rFonts w:ascii="Arial" w:hAnsi="Arial" w:cs="Arial"/>
          <w:iCs/>
        </w:rPr>
        <w:t xml:space="preserve">Etapa 1: do </w:t>
      </w:r>
      <w:r w:rsidR="00691A42" w:rsidRPr="00691A42">
        <w:rPr>
          <w:rFonts w:ascii="Arial" w:hAnsi="Arial" w:cs="Arial"/>
          <w:iCs/>
        </w:rPr>
        <w:t>24 týdnů</w:t>
      </w:r>
      <w:r w:rsidRPr="00691A42">
        <w:rPr>
          <w:rFonts w:ascii="Arial" w:hAnsi="Arial" w:cs="Arial"/>
          <w:iCs/>
        </w:rPr>
        <w:t xml:space="preserve"> od</w:t>
      </w:r>
      <w:r w:rsidR="00691A42" w:rsidRPr="00691A42">
        <w:rPr>
          <w:rFonts w:ascii="Arial" w:hAnsi="Arial" w:cs="Arial"/>
          <w:iCs/>
        </w:rPr>
        <w:t>e dne</w:t>
      </w:r>
      <w:r w:rsidR="00691A42">
        <w:rPr>
          <w:rFonts w:ascii="Arial" w:hAnsi="Arial" w:cs="Arial"/>
          <w:iCs/>
        </w:rPr>
        <w:t xml:space="preserve"> účinnosti této smlouvy</w:t>
      </w:r>
    </w:p>
    <w:p w14:paraId="1731753D" w14:textId="72FB5126" w:rsidR="008E4C06" w:rsidRPr="00691A42" w:rsidRDefault="008E4C06" w:rsidP="008E4C06">
      <w:pPr>
        <w:spacing w:after="0" w:line="240" w:lineRule="auto"/>
        <w:ind w:left="1701" w:hanging="993"/>
        <w:jc w:val="both"/>
        <w:rPr>
          <w:rFonts w:ascii="Arial" w:hAnsi="Arial" w:cs="Arial"/>
          <w:iCs/>
        </w:rPr>
      </w:pPr>
      <w:r w:rsidRPr="00691A42">
        <w:rPr>
          <w:rFonts w:ascii="Arial" w:hAnsi="Arial" w:cs="Arial"/>
          <w:iCs/>
        </w:rPr>
        <w:t>Etapa 2: do</w:t>
      </w:r>
      <w:r w:rsidR="00691A42">
        <w:rPr>
          <w:rFonts w:ascii="Arial" w:hAnsi="Arial" w:cs="Arial"/>
          <w:iCs/>
        </w:rPr>
        <w:t xml:space="preserve"> </w:t>
      </w:r>
      <w:r w:rsidR="00691A42" w:rsidRPr="00691A42">
        <w:rPr>
          <w:rFonts w:ascii="Arial" w:hAnsi="Arial" w:cs="Arial"/>
          <w:iCs/>
        </w:rPr>
        <w:t>48 týdnů ode dne účinnosti této smlouvy</w:t>
      </w:r>
    </w:p>
    <w:p w14:paraId="0C942AB1" w14:textId="6B657816" w:rsidR="008E4C06" w:rsidRPr="00957A2B" w:rsidRDefault="008E4C06" w:rsidP="008E4C06">
      <w:pPr>
        <w:spacing w:after="0" w:line="240" w:lineRule="auto"/>
        <w:ind w:left="708"/>
        <w:jc w:val="both"/>
        <w:rPr>
          <w:rFonts w:ascii="Arial" w:hAnsi="Arial" w:cs="Arial"/>
          <w:iCs/>
        </w:rPr>
      </w:pPr>
      <w:r>
        <w:rPr>
          <w:rFonts w:ascii="Arial" w:hAnsi="Arial" w:cs="Arial"/>
          <w:iCs/>
        </w:rPr>
        <w:t>Části díla, které bude zhotovitel realizovat a předávat v jednotlivých etapách, jsou vymezeny v příloze č. 1 této smlouvy</w:t>
      </w:r>
      <w:r w:rsidR="00691A42">
        <w:rPr>
          <w:rFonts w:ascii="Arial" w:hAnsi="Arial" w:cs="Arial"/>
          <w:iCs/>
        </w:rPr>
        <w:t xml:space="preserve"> – technický list</w:t>
      </w:r>
      <w:r>
        <w:rPr>
          <w:rFonts w:ascii="Arial" w:hAnsi="Arial" w:cs="Arial"/>
          <w:iCs/>
        </w:rPr>
        <w:t>.</w:t>
      </w:r>
    </w:p>
    <w:p w14:paraId="02D7055A" w14:textId="3B1832FC" w:rsidR="001338EE" w:rsidRPr="00957A2B" w:rsidRDefault="001338EE" w:rsidP="00CB4298">
      <w:pPr>
        <w:numPr>
          <w:ilvl w:val="1"/>
          <w:numId w:val="9"/>
        </w:numPr>
        <w:spacing w:after="0" w:line="240" w:lineRule="auto"/>
        <w:ind w:left="709" w:hanging="720"/>
        <w:jc w:val="both"/>
        <w:rPr>
          <w:rFonts w:ascii="Arial" w:hAnsi="Arial" w:cs="Arial"/>
          <w:iCs/>
        </w:rPr>
      </w:pPr>
      <w:r w:rsidRPr="00957A2B">
        <w:rPr>
          <w:rFonts w:ascii="Arial" w:hAnsi="Arial" w:cs="Arial"/>
        </w:rPr>
        <w:t>Jestliže se dostane objednatel do prodlení s poskytnutím součinnosti zhotoviteli při</w:t>
      </w:r>
      <w:r w:rsidR="000110C5" w:rsidRPr="00957A2B">
        <w:rPr>
          <w:rFonts w:ascii="Arial" w:hAnsi="Arial" w:cs="Arial"/>
        </w:rPr>
        <w:t> </w:t>
      </w:r>
      <w:r w:rsidRPr="00957A2B">
        <w:rPr>
          <w:rFonts w:ascii="Arial" w:hAnsi="Arial" w:cs="Arial"/>
        </w:rPr>
        <w:t xml:space="preserve">provádění díla, smluvní strany se dohodly, že o dobu prodlení objednatele s poskytnutím součinnosti se </w:t>
      </w:r>
      <w:r w:rsidR="00922DA9">
        <w:rPr>
          <w:rFonts w:ascii="Arial" w:hAnsi="Arial" w:cs="Arial"/>
        </w:rPr>
        <w:t>na základě dohody smluvních stran smí prodlouži</w:t>
      </w:r>
      <w:r w:rsidR="007233E2">
        <w:rPr>
          <w:rFonts w:ascii="Arial" w:hAnsi="Arial" w:cs="Arial"/>
        </w:rPr>
        <w:t xml:space="preserve">t </w:t>
      </w:r>
      <w:r w:rsidRPr="00957A2B">
        <w:rPr>
          <w:rFonts w:ascii="Arial" w:hAnsi="Arial" w:cs="Arial"/>
        </w:rPr>
        <w:t xml:space="preserve">termín uvedený v odstavci 7.1 této smlouvy. </w:t>
      </w:r>
    </w:p>
    <w:p w14:paraId="0DF4EFF1" w14:textId="3EFF8FF6" w:rsidR="00BD54F6" w:rsidRPr="00957A2B" w:rsidRDefault="00E86426" w:rsidP="00CB4298">
      <w:pPr>
        <w:numPr>
          <w:ilvl w:val="1"/>
          <w:numId w:val="9"/>
        </w:numPr>
        <w:spacing w:after="0" w:line="240" w:lineRule="auto"/>
        <w:ind w:left="709" w:hanging="720"/>
        <w:jc w:val="both"/>
        <w:rPr>
          <w:rFonts w:ascii="Arial" w:hAnsi="Arial" w:cs="Arial"/>
          <w:iCs/>
        </w:rPr>
      </w:pPr>
      <w:r w:rsidRPr="00957A2B">
        <w:rPr>
          <w:rFonts w:ascii="Arial" w:hAnsi="Arial" w:cs="Arial"/>
        </w:rPr>
        <w:t xml:space="preserve">Jestliže bude prodlení objednatele s poskytnutím součinnosti trvat déle než </w:t>
      </w:r>
      <w:r w:rsidR="00297507" w:rsidRPr="00957A2B">
        <w:rPr>
          <w:rFonts w:ascii="Arial" w:hAnsi="Arial" w:cs="Arial"/>
          <w:iCs/>
        </w:rPr>
        <w:t>30 dnů</w:t>
      </w:r>
      <w:r w:rsidRPr="00957A2B">
        <w:rPr>
          <w:rFonts w:ascii="Arial" w:hAnsi="Arial" w:cs="Arial"/>
          <w:iCs/>
        </w:rPr>
        <w:t xml:space="preserve">, smluvní strany se dohodly, že v takovém případě má zhotovitel právo předat objednateli část díla, kterou </w:t>
      </w:r>
      <w:r w:rsidRPr="006F1177">
        <w:rPr>
          <w:rFonts w:ascii="Arial" w:hAnsi="Arial" w:cs="Arial"/>
          <w:iCs/>
        </w:rPr>
        <w:t>má do té doby vytvořenou</w:t>
      </w:r>
      <w:r w:rsidR="00CA4B8C" w:rsidRPr="006F1177">
        <w:rPr>
          <w:rFonts w:ascii="Arial" w:hAnsi="Arial" w:cs="Arial"/>
          <w:iCs/>
        </w:rPr>
        <w:t>,</w:t>
      </w:r>
      <w:r w:rsidRPr="006F1177">
        <w:rPr>
          <w:rFonts w:ascii="Arial" w:hAnsi="Arial" w:cs="Arial"/>
          <w:iCs/>
        </w:rPr>
        <w:t xml:space="preserve"> a má</w:t>
      </w:r>
      <w:r w:rsidR="00CA4B8C" w:rsidRPr="006F1177">
        <w:rPr>
          <w:rFonts w:ascii="Arial" w:hAnsi="Arial" w:cs="Arial"/>
          <w:iCs/>
        </w:rPr>
        <w:t xml:space="preserve"> rovněž</w:t>
      </w:r>
      <w:r w:rsidRPr="006F1177">
        <w:rPr>
          <w:rFonts w:ascii="Arial" w:hAnsi="Arial" w:cs="Arial"/>
          <w:iCs/>
        </w:rPr>
        <w:t xml:space="preserve"> </w:t>
      </w:r>
      <w:r w:rsidR="00BD54F6" w:rsidRPr="006F1177">
        <w:rPr>
          <w:rFonts w:ascii="Arial" w:hAnsi="Arial" w:cs="Arial"/>
          <w:iCs/>
        </w:rPr>
        <w:t>nárok na</w:t>
      </w:r>
      <w:r w:rsidR="000110C5" w:rsidRPr="006F1177">
        <w:rPr>
          <w:rFonts w:ascii="Arial" w:hAnsi="Arial" w:cs="Arial"/>
          <w:iCs/>
        </w:rPr>
        <w:t> </w:t>
      </w:r>
      <w:r w:rsidRPr="006F1177">
        <w:rPr>
          <w:rFonts w:ascii="Arial" w:hAnsi="Arial" w:cs="Arial"/>
          <w:iCs/>
        </w:rPr>
        <w:t xml:space="preserve">zaplacení tomu odpovídající </w:t>
      </w:r>
      <w:r w:rsidR="000663FE" w:rsidRPr="006F1177">
        <w:rPr>
          <w:rFonts w:ascii="Arial" w:hAnsi="Arial" w:cs="Arial"/>
          <w:iCs/>
        </w:rPr>
        <w:t>části</w:t>
      </w:r>
      <w:r w:rsidRPr="006F1177">
        <w:rPr>
          <w:rFonts w:ascii="Arial" w:hAnsi="Arial" w:cs="Arial"/>
          <w:iCs/>
        </w:rPr>
        <w:t xml:space="preserve"> odměny podle odstavce 5.</w:t>
      </w:r>
      <w:r w:rsidR="000663FE" w:rsidRPr="006F1177">
        <w:rPr>
          <w:rFonts w:ascii="Arial" w:hAnsi="Arial" w:cs="Arial"/>
          <w:iCs/>
        </w:rPr>
        <w:t>1</w:t>
      </w:r>
      <w:r w:rsidRPr="006F1177">
        <w:rPr>
          <w:rFonts w:ascii="Arial" w:hAnsi="Arial" w:cs="Arial"/>
          <w:iCs/>
        </w:rPr>
        <w:t xml:space="preserve"> této smlouvy. </w:t>
      </w:r>
      <w:r w:rsidR="0018439D" w:rsidRPr="006F1177">
        <w:rPr>
          <w:rFonts w:ascii="Arial" w:hAnsi="Arial" w:cs="Arial"/>
          <w:iCs/>
        </w:rPr>
        <w:t xml:space="preserve">Zhotovitel je povinen </w:t>
      </w:r>
      <w:r w:rsidRPr="006F1177">
        <w:rPr>
          <w:rFonts w:ascii="Arial" w:hAnsi="Arial" w:cs="Arial"/>
          <w:iCs/>
        </w:rPr>
        <w:t>poskytn</w:t>
      </w:r>
      <w:r w:rsidR="0018439D" w:rsidRPr="006F1177">
        <w:rPr>
          <w:rFonts w:ascii="Arial" w:hAnsi="Arial" w:cs="Arial"/>
          <w:iCs/>
        </w:rPr>
        <w:t>out</w:t>
      </w:r>
      <w:r w:rsidRPr="006F1177">
        <w:rPr>
          <w:rFonts w:ascii="Arial" w:hAnsi="Arial" w:cs="Arial"/>
          <w:iCs/>
        </w:rPr>
        <w:t xml:space="preserve"> objednateli rovněž licenci</w:t>
      </w:r>
      <w:r w:rsidR="00BD54F6" w:rsidRPr="006F1177">
        <w:rPr>
          <w:rFonts w:ascii="Arial" w:hAnsi="Arial" w:cs="Arial"/>
          <w:iCs/>
        </w:rPr>
        <w:t>.</w:t>
      </w:r>
      <w:r w:rsidR="00BD54F6" w:rsidRPr="00957A2B">
        <w:rPr>
          <w:rFonts w:ascii="Arial" w:hAnsi="Arial" w:cs="Arial"/>
          <w:iCs/>
        </w:rPr>
        <w:t xml:space="preserve"> </w:t>
      </w:r>
    </w:p>
    <w:p w14:paraId="08A5A468" w14:textId="2E14AF0B" w:rsidR="000F2687" w:rsidRPr="00957A2B" w:rsidRDefault="00667E8D" w:rsidP="00CB4298">
      <w:pPr>
        <w:numPr>
          <w:ilvl w:val="1"/>
          <w:numId w:val="9"/>
        </w:numPr>
        <w:spacing w:after="0" w:line="240" w:lineRule="auto"/>
        <w:ind w:left="709" w:hanging="720"/>
        <w:jc w:val="both"/>
        <w:rPr>
          <w:rFonts w:ascii="Arial" w:hAnsi="Arial" w:cs="Arial"/>
          <w:iCs/>
        </w:rPr>
      </w:pPr>
      <w:r w:rsidRPr="00957A2B">
        <w:rPr>
          <w:rFonts w:ascii="Arial" w:hAnsi="Arial" w:cs="Arial"/>
          <w:iCs/>
        </w:rPr>
        <w:t>O předání díla</w:t>
      </w:r>
      <w:r w:rsidR="00147CB9">
        <w:rPr>
          <w:rFonts w:ascii="Arial" w:hAnsi="Arial" w:cs="Arial"/>
          <w:iCs/>
        </w:rPr>
        <w:t xml:space="preserve"> – resp. části díla, etapy dle čl. 7.1 smlouvy,</w:t>
      </w:r>
      <w:r w:rsidRPr="00957A2B">
        <w:rPr>
          <w:rFonts w:ascii="Arial" w:hAnsi="Arial" w:cs="Arial"/>
          <w:iCs/>
        </w:rPr>
        <w:t xml:space="preserve"> bude mezi smluvními stranami sepsán předávací protokol. Předávací protokol bude vyhotoven ve dvou stejnopisech a bude podepsán zástupci obou smluvních stran. Každá ze smluvních stran obdrží jeden předávací protokol. </w:t>
      </w:r>
      <w:r w:rsidR="000F2687" w:rsidRPr="00957A2B">
        <w:rPr>
          <w:rFonts w:ascii="Arial" w:hAnsi="Arial" w:cs="Arial"/>
        </w:rPr>
        <w:t>Součásti předání</w:t>
      </w:r>
      <w:r w:rsidR="005B6F50" w:rsidRPr="00957A2B">
        <w:rPr>
          <w:rFonts w:ascii="Arial" w:hAnsi="Arial" w:cs="Arial"/>
        </w:rPr>
        <w:t xml:space="preserve"> díla</w:t>
      </w:r>
      <w:r w:rsidR="00147CB9">
        <w:rPr>
          <w:rFonts w:ascii="Arial" w:hAnsi="Arial" w:cs="Arial"/>
        </w:rPr>
        <w:t xml:space="preserve">/ </w:t>
      </w:r>
      <w:proofErr w:type="spellStart"/>
      <w:r w:rsidR="00147CB9">
        <w:rPr>
          <w:rFonts w:ascii="Arial" w:hAnsi="Arial" w:cs="Arial"/>
        </w:rPr>
        <w:t>etpay</w:t>
      </w:r>
      <w:proofErr w:type="spellEnd"/>
      <w:r w:rsidR="000F2687" w:rsidRPr="00957A2B">
        <w:rPr>
          <w:rFonts w:ascii="Arial" w:hAnsi="Arial" w:cs="Arial"/>
        </w:rPr>
        <w:t xml:space="preserve"> je:</w:t>
      </w:r>
    </w:p>
    <w:p w14:paraId="55A0E892" w14:textId="7E25750A" w:rsidR="000F2687" w:rsidRPr="005515E8" w:rsidRDefault="000F2687" w:rsidP="00CB4298">
      <w:pPr>
        <w:numPr>
          <w:ilvl w:val="0"/>
          <w:numId w:val="5"/>
        </w:numPr>
        <w:spacing w:after="0" w:line="240" w:lineRule="auto"/>
        <w:ind w:left="1134" w:hanging="425"/>
        <w:rPr>
          <w:rFonts w:ascii="Arial" w:hAnsi="Arial" w:cs="Arial"/>
        </w:rPr>
      </w:pPr>
      <w:r w:rsidRPr="005515E8">
        <w:rPr>
          <w:rFonts w:ascii="Arial" w:hAnsi="Arial" w:cs="Arial"/>
        </w:rPr>
        <w:t>kontrola funkčnosti implementace díla s možností ovládání jeho uživateli</w:t>
      </w:r>
      <w:r w:rsidR="00147CB9">
        <w:rPr>
          <w:rFonts w:ascii="Arial" w:hAnsi="Arial" w:cs="Arial"/>
        </w:rPr>
        <w:t xml:space="preserve">; </w:t>
      </w:r>
    </w:p>
    <w:p w14:paraId="3E42752F" w14:textId="4C32E7E5" w:rsidR="00667E8D" w:rsidRPr="005515E8" w:rsidRDefault="0083676A" w:rsidP="00CB4298">
      <w:pPr>
        <w:numPr>
          <w:ilvl w:val="0"/>
          <w:numId w:val="5"/>
        </w:numPr>
        <w:spacing w:after="0" w:line="240" w:lineRule="auto"/>
        <w:ind w:left="1134" w:hanging="425"/>
        <w:rPr>
          <w:rFonts w:ascii="Arial" w:hAnsi="Arial" w:cs="Arial"/>
        </w:rPr>
      </w:pPr>
      <w:r w:rsidRPr="005515E8">
        <w:rPr>
          <w:rFonts w:ascii="Arial" w:hAnsi="Arial" w:cs="Arial"/>
          <w:color w:val="000000"/>
        </w:rPr>
        <w:t>zaškolení oprávněných osob</w:t>
      </w:r>
      <w:r w:rsidR="00DA2119" w:rsidRPr="005515E8">
        <w:rPr>
          <w:rFonts w:ascii="Arial" w:hAnsi="Arial" w:cs="Arial"/>
          <w:color w:val="000000"/>
        </w:rPr>
        <w:t xml:space="preserve"> objednatele</w:t>
      </w:r>
      <w:r w:rsidR="00147CB9">
        <w:rPr>
          <w:rFonts w:ascii="Arial" w:hAnsi="Arial" w:cs="Arial"/>
          <w:color w:val="000000"/>
        </w:rPr>
        <w:t>;</w:t>
      </w:r>
    </w:p>
    <w:p w14:paraId="482E1FAC" w14:textId="14766427" w:rsidR="006F1177" w:rsidRPr="005515E8" w:rsidRDefault="006F1177" w:rsidP="00CB4298">
      <w:pPr>
        <w:numPr>
          <w:ilvl w:val="0"/>
          <w:numId w:val="5"/>
        </w:numPr>
        <w:spacing w:after="0" w:line="240" w:lineRule="auto"/>
        <w:ind w:left="1134" w:hanging="425"/>
        <w:rPr>
          <w:rFonts w:ascii="Arial" w:hAnsi="Arial" w:cs="Arial"/>
        </w:rPr>
      </w:pPr>
      <w:r w:rsidRPr="005515E8">
        <w:rPr>
          <w:rFonts w:ascii="Arial" w:hAnsi="Arial" w:cs="Arial"/>
          <w:color w:val="000000"/>
        </w:rPr>
        <w:t>předání požadované dokumentace díla</w:t>
      </w:r>
      <w:r w:rsidR="00147CB9">
        <w:rPr>
          <w:rFonts w:ascii="Arial" w:hAnsi="Arial" w:cs="Arial"/>
          <w:color w:val="000000"/>
        </w:rPr>
        <w:t>.</w:t>
      </w:r>
    </w:p>
    <w:p w14:paraId="16966C83" w14:textId="77777777" w:rsidR="00DC4FB0" w:rsidRPr="00957A2B" w:rsidRDefault="004816D9" w:rsidP="00CB4298">
      <w:pPr>
        <w:numPr>
          <w:ilvl w:val="1"/>
          <w:numId w:val="9"/>
        </w:numPr>
        <w:spacing w:after="0" w:line="240" w:lineRule="auto"/>
        <w:ind w:left="709" w:hanging="720"/>
        <w:jc w:val="both"/>
        <w:rPr>
          <w:rFonts w:ascii="Arial" w:hAnsi="Arial" w:cs="Arial"/>
        </w:rPr>
      </w:pPr>
      <w:r w:rsidRPr="00957A2B">
        <w:rPr>
          <w:rFonts w:ascii="Arial" w:hAnsi="Arial" w:cs="Arial"/>
        </w:rPr>
        <w:t xml:space="preserve">Podepsáním předávacího protokolu je zahájen proces akceptace díla. Objednatel má možnost ve lhůtě 4 kalendářních týdnů upozornit na zjištěné vady díla. Pokud objednatel tak neučiní, považuje se dílo za akceptované. </w:t>
      </w:r>
    </w:p>
    <w:p w14:paraId="23CD884D" w14:textId="06E9B3C8" w:rsidR="004816D9" w:rsidRPr="00957A2B" w:rsidRDefault="004816D9" w:rsidP="00CB4298">
      <w:pPr>
        <w:numPr>
          <w:ilvl w:val="1"/>
          <w:numId w:val="9"/>
        </w:numPr>
        <w:spacing w:after="0" w:line="240" w:lineRule="auto"/>
        <w:ind w:left="709" w:hanging="720"/>
        <w:jc w:val="both"/>
        <w:rPr>
          <w:rFonts w:ascii="Arial" w:hAnsi="Arial" w:cs="Arial"/>
        </w:rPr>
      </w:pPr>
      <w:r w:rsidRPr="00957A2B">
        <w:rPr>
          <w:rFonts w:ascii="Arial" w:hAnsi="Arial" w:cs="Arial"/>
        </w:rPr>
        <w:t>Pokud objednatel dílo neakceptuje, je povinen vystavit protokol o odmítnutí akceptace díla se specifikací důvodů odmítnutí. Pokud bude příčina na straně zhotovitele, zajistí zhotovitel, aby dílo odpovídalo požadavkům uvedeným v této smlouvě</w:t>
      </w:r>
      <w:r w:rsidR="0018439D" w:rsidRPr="00957A2B">
        <w:rPr>
          <w:rFonts w:ascii="Arial" w:hAnsi="Arial" w:cs="Arial"/>
        </w:rPr>
        <w:t>, a to ve lhůtě uvedené v protokolu o odmítnutí akceptace</w:t>
      </w:r>
      <w:r w:rsidR="00DC4FB0" w:rsidRPr="00957A2B">
        <w:rPr>
          <w:rFonts w:ascii="Arial" w:hAnsi="Arial" w:cs="Arial"/>
        </w:rPr>
        <w:t xml:space="preserve"> Po provedení úprav díla se bude opakovat postup uvedený  v odst. 7.3 – 7.5 této smlouvy, a to až do okamžiku akceptace díla.  Při opakované akceptaci díla se lhůta pro uplatnění vad stanoví na 1 kalendářní týden od podpisu o předání upraveného díla. </w:t>
      </w:r>
    </w:p>
    <w:p w14:paraId="1EF2B9FB" w14:textId="77777777" w:rsidR="00DC4FB0" w:rsidRPr="00957A2B" w:rsidRDefault="00DC4FB0" w:rsidP="009E2557">
      <w:pPr>
        <w:spacing w:after="0" w:line="240" w:lineRule="auto"/>
        <w:ind w:left="709"/>
        <w:jc w:val="both"/>
        <w:rPr>
          <w:rFonts w:ascii="Arial" w:hAnsi="Arial" w:cs="Arial"/>
        </w:rPr>
      </w:pPr>
    </w:p>
    <w:p w14:paraId="60D59B03" w14:textId="77777777" w:rsidR="009D4936" w:rsidRPr="00957A2B" w:rsidRDefault="009D4936" w:rsidP="00CB4298">
      <w:pPr>
        <w:pStyle w:val="seznam-western"/>
        <w:numPr>
          <w:ilvl w:val="0"/>
          <w:numId w:val="9"/>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Smluvní sankce</w:t>
      </w:r>
    </w:p>
    <w:p w14:paraId="7DA8B134" w14:textId="77777777" w:rsidR="00757F09" w:rsidRPr="00957A2B" w:rsidRDefault="00757F09" w:rsidP="00CB4298">
      <w:pPr>
        <w:numPr>
          <w:ilvl w:val="1"/>
          <w:numId w:val="9"/>
        </w:numPr>
        <w:spacing w:after="0" w:line="240" w:lineRule="auto"/>
        <w:ind w:left="709" w:hanging="720"/>
        <w:jc w:val="both"/>
        <w:rPr>
          <w:rFonts w:ascii="Arial" w:hAnsi="Arial" w:cs="Arial"/>
        </w:rPr>
      </w:pPr>
      <w:r w:rsidRPr="00957A2B">
        <w:rPr>
          <w:rFonts w:ascii="Arial" w:hAnsi="Arial" w:cs="Arial"/>
        </w:rPr>
        <w:t>Jestliže se dostane zhotovitel do prodlení s dodáním díla v termínu uvedeném v odstavci 7.1 této smlouvy, je povinen zaplatit objednateli smluvní pokutu ve výši 0,05 % z</w:t>
      </w:r>
      <w:r w:rsidR="000663FE" w:rsidRPr="00957A2B">
        <w:rPr>
          <w:rFonts w:ascii="Arial" w:hAnsi="Arial" w:cs="Arial"/>
        </w:rPr>
        <w:t> </w:t>
      </w:r>
      <w:r w:rsidR="007C032F" w:rsidRPr="00957A2B">
        <w:rPr>
          <w:rFonts w:ascii="Arial" w:hAnsi="Arial" w:cs="Arial"/>
        </w:rPr>
        <w:t>odměny</w:t>
      </w:r>
      <w:r w:rsidRPr="00957A2B">
        <w:rPr>
          <w:rFonts w:ascii="Arial" w:hAnsi="Arial" w:cs="Arial"/>
        </w:rPr>
        <w:t xml:space="preserve"> podle odstavce 5.</w:t>
      </w:r>
      <w:r w:rsidR="000663FE" w:rsidRPr="00957A2B">
        <w:rPr>
          <w:rFonts w:ascii="Arial" w:hAnsi="Arial" w:cs="Arial"/>
        </w:rPr>
        <w:t>1</w:t>
      </w:r>
      <w:r w:rsidRPr="00957A2B">
        <w:rPr>
          <w:rFonts w:ascii="Arial" w:hAnsi="Arial" w:cs="Arial"/>
        </w:rPr>
        <w:t xml:space="preserve"> této smlouvy za každý den prodlení.</w:t>
      </w:r>
      <w:r w:rsidR="00620E98" w:rsidRPr="00957A2B">
        <w:rPr>
          <w:rFonts w:ascii="Arial" w:hAnsi="Arial" w:cs="Arial"/>
        </w:rPr>
        <w:t xml:space="preserve"> Jestliže doba prodlení přesáhne 60 dnů</w:t>
      </w:r>
      <w:r w:rsidR="000110C5" w:rsidRPr="00957A2B">
        <w:rPr>
          <w:rFonts w:ascii="Arial" w:hAnsi="Arial" w:cs="Arial"/>
        </w:rPr>
        <w:t>,</w:t>
      </w:r>
      <w:r w:rsidR="00620E98" w:rsidRPr="00957A2B">
        <w:rPr>
          <w:rFonts w:ascii="Arial" w:hAnsi="Arial" w:cs="Arial"/>
        </w:rPr>
        <w:t xml:space="preserve"> je objednatel oprávněn od této smlouvy odstoupit. </w:t>
      </w:r>
    </w:p>
    <w:p w14:paraId="4BA32667" w14:textId="1BEAE1FF" w:rsidR="00757F09" w:rsidRDefault="00757F09" w:rsidP="00CB4298">
      <w:pPr>
        <w:numPr>
          <w:ilvl w:val="1"/>
          <w:numId w:val="9"/>
        </w:numPr>
        <w:spacing w:after="0" w:line="240" w:lineRule="auto"/>
        <w:ind w:left="709" w:hanging="720"/>
        <w:jc w:val="both"/>
        <w:rPr>
          <w:rFonts w:ascii="Arial" w:hAnsi="Arial" w:cs="Arial"/>
        </w:rPr>
      </w:pPr>
      <w:r w:rsidRPr="00957A2B">
        <w:rPr>
          <w:rFonts w:ascii="Arial" w:hAnsi="Arial" w:cs="Arial"/>
        </w:rPr>
        <w:t>Jestliže se dostane objednatel do prodlení se splněním jakékoliv své povinnosti podle této smlouvy, je povinen zaplatit zhotoviteli smluvní pokutu ve výši 0,05 % z</w:t>
      </w:r>
      <w:r w:rsidR="000663FE" w:rsidRPr="00957A2B">
        <w:rPr>
          <w:rFonts w:ascii="Arial" w:hAnsi="Arial" w:cs="Arial"/>
        </w:rPr>
        <w:t> </w:t>
      </w:r>
      <w:r w:rsidR="007C032F" w:rsidRPr="00957A2B">
        <w:rPr>
          <w:rFonts w:ascii="Arial" w:hAnsi="Arial" w:cs="Arial"/>
        </w:rPr>
        <w:t>odměny</w:t>
      </w:r>
      <w:r w:rsidR="000663FE" w:rsidRPr="00957A2B">
        <w:rPr>
          <w:rFonts w:ascii="Arial" w:hAnsi="Arial" w:cs="Arial"/>
        </w:rPr>
        <w:t xml:space="preserve"> podle odstavce 5.1 této smlouvy</w:t>
      </w:r>
      <w:r w:rsidRPr="00957A2B">
        <w:rPr>
          <w:rFonts w:ascii="Arial" w:hAnsi="Arial" w:cs="Arial"/>
        </w:rPr>
        <w:t xml:space="preserve"> za každý den prodlení.</w:t>
      </w:r>
    </w:p>
    <w:p w14:paraId="436730DB" w14:textId="5AAC0505" w:rsidR="0091376C" w:rsidRPr="0091376C" w:rsidRDefault="0091376C" w:rsidP="0091376C">
      <w:pPr>
        <w:numPr>
          <w:ilvl w:val="1"/>
          <w:numId w:val="9"/>
        </w:numPr>
        <w:spacing w:after="0" w:line="240" w:lineRule="auto"/>
        <w:ind w:left="709" w:hanging="709"/>
        <w:jc w:val="both"/>
        <w:rPr>
          <w:rFonts w:ascii="Arial" w:hAnsi="Arial" w:cs="Arial"/>
        </w:rPr>
      </w:pPr>
      <w:r w:rsidRPr="0091376C">
        <w:rPr>
          <w:rFonts w:ascii="Arial" w:hAnsi="Arial" w:cs="Arial"/>
        </w:rPr>
        <w:t xml:space="preserve">Jestliže </w:t>
      </w:r>
      <w:r>
        <w:rPr>
          <w:rFonts w:ascii="Arial" w:hAnsi="Arial" w:cs="Arial"/>
        </w:rPr>
        <w:t>objednatel</w:t>
      </w:r>
      <w:r w:rsidRPr="0091376C">
        <w:rPr>
          <w:rFonts w:ascii="Arial" w:hAnsi="Arial" w:cs="Arial"/>
        </w:rPr>
        <w:t xml:space="preserve"> poruší kteroukoliv z povinností uvedených v</w:t>
      </w:r>
      <w:r>
        <w:rPr>
          <w:rFonts w:ascii="Arial" w:hAnsi="Arial" w:cs="Arial"/>
        </w:rPr>
        <w:t> čl. 13 smlouvy</w:t>
      </w:r>
      <w:r w:rsidRPr="0091376C">
        <w:rPr>
          <w:rFonts w:ascii="Arial" w:hAnsi="Arial" w:cs="Arial"/>
        </w:rPr>
        <w:t xml:space="preserve">, je povinen zaplatit </w:t>
      </w:r>
      <w:r>
        <w:rPr>
          <w:rFonts w:ascii="Arial" w:hAnsi="Arial" w:cs="Arial"/>
        </w:rPr>
        <w:t>zhotoviteli</w:t>
      </w:r>
      <w:r w:rsidRPr="0091376C">
        <w:rPr>
          <w:rFonts w:ascii="Arial" w:hAnsi="Arial" w:cs="Arial"/>
        </w:rPr>
        <w:t xml:space="preserve"> smluvní pokutu ve výši 10 000,-Kč za každé jednotlivé porušení.</w:t>
      </w:r>
    </w:p>
    <w:p w14:paraId="1CECA53E" w14:textId="7D046051" w:rsidR="0091376C" w:rsidRPr="00957A2B" w:rsidRDefault="0091376C" w:rsidP="0091376C">
      <w:pPr>
        <w:numPr>
          <w:ilvl w:val="1"/>
          <w:numId w:val="9"/>
        </w:numPr>
        <w:spacing w:after="0" w:line="240" w:lineRule="auto"/>
        <w:ind w:left="709" w:hanging="709"/>
        <w:jc w:val="both"/>
        <w:rPr>
          <w:rFonts w:ascii="Arial" w:hAnsi="Arial" w:cs="Arial"/>
        </w:rPr>
      </w:pPr>
      <w:r w:rsidRPr="0091376C">
        <w:rPr>
          <w:rFonts w:ascii="Arial" w:hAnsi="Arial" w:cs="Arial"/>
        </w:rPr>
        <w:lastRenderedPageBreak/>
        <w:t xml:space="preserve">Jestliže </w:t>
      </w:r>
      <w:r>
        <w:rPr>
          <w:rFonts w:ascii="Arial" w:hAnsi="Arial" w:cs="Arial"/>
        </w:rPr>
        <w:t>zhotovitel</w:t>
      </w:r>
      <w:r w:rsidRPr="0091376C">
        <w:rPr>
          <w:rFonts w:ascii="Arial" w:hAnsi="Arial" w:cs="Arial"/>
        </w:rPr>
        <w:t xml:space="preserve"> poruší kteroukoliv z povinností uvedených v</w:t>
      </w:r>
      <w:r>
        <w:rPr>
          <w:rFonts w:ascii="Arial" w:hAnsi="Arial" w:cs="Arial"/>
        </w:rPr>
        <w:t> čl. 13 smlouvy</w:t>
      </w:r>
      <w:r w:rsidRPr="0091376C">
        <w:rPr>
          <w:rFonts w:ascii="Arial" w:hAnsi="Arial" w:cs="Arial"/>
        </w:rPr>
        <w:t xml:space="preserve">, je povinen zaplatit </w:t>
      </w:r>
      <w:r>
        <w:rPr>
          <w:rFonts w:ascii="Arial" w:hAnsi="Arial" w:cs="Arial"/>
        </w:rPr>
        <w:t>objednateli</w:t>
      </w:r>
      <w:r w:rsidRPr="0091376C">
        <w:rPr>
          <w:rFonts w:ascii="Arial" w:hAnsi="Arial" w:cs="Arial"/>
        </w:rPr>
        <w:t xml:space="preserve"> smluvní pokutu ve výši 10 000,-Kč za každé jednotlivé porušení.</w:t>
      </w:r>
    </w:p>
    <w:p w14:paraId="4D0529D7" w14:textId="77777777" w:rsidR="001B3EA3" w:rsidRPr="00957A2B" w:rsidRDefault="001B3EA3" w:rsidP="00CB4298">
      <w:pPr>
        <w:numPr>
          <w:ilvl w:val="1"/>
          <w:numId w:val="9"/>
        </w:numPr>
        <w:spacing w:after="0" w:line="240" w:lineRule="auto"/>
        <w:ind w:left="709" w:hanging="720"/>
        <w:jc w:val="both"/>
        <w:rPr>
          <w:rFonts w:ascii="Arial" w:hAnsi="Arial" w:cs="Arial"/>
        </w:rPr>
      </w:pPr>
      <w:r w:rsidRPr="00957A2B">
        <w:rPr>
          <w:rFonts w:ascii="Arial" w:hAnsi="Arial" w:cs="Arial"/>
          <w:iCs/>
        </w:rPr>
        <w:t xml:space="preserve">Zaplacení smluvní pokuty nemá vliv na právo poškozené smluvní strany žádat náhradu škody v plném rozsahu. </w:t>
      </w:r>
    </w:p>
    <w:p w14:paraId="5A22F093" w14:textId="77777777" w:rsidR="00757F09" w:rsidRPr="00957A2B" w:rsidRDefault="00757F09" w:rsidP="009E2557">
      <w:pPr>
        <w:spacing w:after="0" w:line="240" w:lineRule="auto"/>
        <w:rPr>
          <w:rFonts w:ascii="Arial" w:hAnsi="Arial" w:cs="Arial"/>
        </w:rPr>
      </w:pPr>
    </w:p>
    <w:p w14:paraId="09741E95" w14:textId="77777777" w:rsidR="009D4936" w:rsidRPr="00957A2B" w:rsidRDefault="009D4936" w:rsidP="00CB4298">
      <w:pPr>
        <w:pStyle w:val="seznam-western"/>
        <w:numPr>
          <w:ilvl w:val="0"/>
          <w:numId w:val="9"/>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Odpovědnost za škodu</w:t>
      </w:r>
    </w:p>
    <w:p w14:paraId="46C5F22D" w14:textId="1DAA2241" w:rsidR="00A50096" w:rsidRPr="00957A2B" w:rsidRDefault="00A50096" w:rsidP="00CB4298">
      <w:pPr>
        <w:numPr>
          <w:ilvl w:val="1"/>
          <w:numId w:val="9"/>
        </w:numPr>
        <w:spacing w:after="0" w:line="240" w:lineRule="auto"/>
        <w:ind w:left="709" w:hanging="720"/>
        <w:jc w:val="both"/>
        <w:rPr>
          <w:rFonts w:ascii="Arial" w:hAnsi="Arial" w:cs="Arial"/>
        </w:rPr>
      </w:pPr>
      <w:r w:rsidRPr="00957A2B">
        <w:rPr>
          <w:rFonts w:ascii="Arial" w:hAnsi="Arial" w:cs="Arial"/>
        </w:rPr>
        <w:t xml:space="preserve">Odpovědnost za škodu podle této smlouvy se řídí příslušnými ustanoveními </w:t>
      </w:r>
      <w:r w:rsidR="008F0AC3">
        <w:rPr>
          <w:rFonts w:ascii="Arial" w:hAnsi="Arial" w:cs="Arial"/>
        </w:rPr>
        <w:t>občanského zákoníku</w:t>
      </w:r>
      <w:r w:rsidRPr="00957A2B">
        <w:rPr>
          <w:rFonts w:ascii="Arial" w:hAnsi="Arial" w:cs="Arial"/>
        </w:rPr>
        <w:t>.</w:t>
      </w:r>
    </w:p>
    <w:p w14:paraId="32E87D18" w14:textId="77777777" w:rsidR="0041654E" w:rsidRPr="00957A2B" w:rsidRDefault="0041654E" w:rsidP="009E2557">
      <w:pPr>
        <w:spacing w:after="0" w:line="240" w:lineRule="auto"/>
        <w:rPr>
          <w:rFonts w:ascii="Arial" w:hAnsi="Arial" w:cs="Arial"/>
        </w:rPr>
      </w:pPr>
    </w:p>
    <w:p w14:paraId="1C13C5E8" w14:textId="77777777" w:rsidR="009D4936" w:rsidRPr="00957A2B" w:rsidRDefault="009D4936" w:rsidP="00CB4298">
      <w:pPr>
        <w:pStyle w:val="seznam-western"/>
        <w:numPr>
          <w:ilvl w:val="0"/>
          <w:numId w:val="9"/>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Záruka, odpovědnost za vady</w:t>
      </w:r>
    </w:p>
    <w:p w14:paraId="3D9C13FF" w14:textId="77777777" w:rsidR="00A50096" w:rsidRPr="00957A2B" w:rsidRDefault="00A50096" w:rsidP="00CB4298">
      <w:pPr>
        <w:numPr>
          <w:ilvl w:val="1"/>
          <w:numId w:val="9"/>
        </w:numPr>
        <w:spacing w:after="0" w:line="240" w:lineRule="auto"/>
        <w:ind w:left="709" w:hanging="709"/>
        <w:jc w:val="both"/>
        <w:rPr>
          <w:rFonts w:ascii="Arial" w:hAnsi="Arial" w:cs="Arial"/>
        </w:rPr>
      </w:pPr>
      <w:r w:rsidRPr="00957A2B">
        <w:rPr>
          <w:rFonts w:ascii="Arial" w:hAnsi="Arial" w:cs="Arial"/>
        </w:rPr>
        <w:t>Zhotovitel poskytuje objednateli záruku na dílo v </w:t>
      </w:r>
      <w:r w:rsidRPr="006F1177">
        <w:rPr>
          <w:rFonts w:ascii="Arial" w:hAnsi="Arial" w:cs="Arial"/>
        </w:rPr>
        <w:t xml:space="preserve">délce </w:t>
      </w:r>
      <w:r w:rsidR="00813EB7" w:rsidRPr="006F1177">
        <w:rPr>
          <w:rFonts w:ascii="Arial" w:hAnsi="Arial" w:cs="Arial"/>
        </w:rPr>
        <w:t>24</w:t>
      </w:r>
      <w:r w:rsidRPr="006F1177">
        <w:rPr>
          <w:rFonts w:ascii="Arial" w:hAnsi="Arial" w:cs="Arial"/>
        </w:rPr>
        <w:t xml:space="preserve"> měsíců</w:t>
      </w:r>
      <w:r w:rsidRPr="00957A2B">
        <w:rPr>
          <w:rFonts w:ascii="Arial" w:hAnsi="Arial" w:cs="Arial"/>
        </w:rPr>
        <w:t xml:space="preserve"> ode dne </w:t>
      </w:r>
      <w:r w:rsidR="00813EB7" w:rsidRPr="00957A2B">
        <w:rPr>
          <w:rFonts w:ascii="Arial" w:hAnsi="Arial" w:cs="Arial"/>
        </w:rPr>
        <w:t xml:space="preserve">akceptace </w:t>
      </w:r>
      <w:r w:rsidRPr="00957A2B">
        <w:rPr>
          <w:rFonts w:ascii="Arial" w:hAnsi="Arial" w:cs="Arial"/>
        </w:rPr>
        <w:t xml:space="preserve">podle </w:t>
      </w:r>
      <w:r w:rsidR="00813EB7" w:rsidRPr="00957A2B">
        <w:rPr>
          <w:rFonts w:ascii="Arial" w:hAnsi="Arial" w:cs="Arial"/>
        </w:rPr>
        <w:t xml:space="preserve">čl. </w:t>
      </w:r>
      <w:r w:rsidRPr="00957A2B">
        <w:rPr>
          <w:rFonts w:ascii="Arial" w:hAnsi="Arial" w:cs="Arial"/>
        </w:rPr>
        <w:t xml:space="preserve">7 této Smlouvy. </w:t>
      </w:r>
    </w:p>
    <w:p w14:paraId="27B7F8C0" w14:textId="77777777" w:rsidR="00A50096" w:rsidRPr="00957A2B" w:rsidRDefault="00A50096" w:rsidP="00CB4298">
      <w:pPr>
        <w:numPr>
          <w:ilvl w:val="1"/>
          <w:numId w:val="9"/>
        </w:numPr>
        <w:spacing w:after="0" w:line="240" w:lineRule="auto"/>
        <w:ind w:left="709" w:hanging="709"/>
        <w:jc w:val="both"/>
        <w:rPr>
          <w:rFonts w:ascii="Arial" w:hAnsi="Arial" w:cs="Arial"/>
        </w:rPr>
      </w:pPr>
      <w:r w:rsidRPr="00957A2B">
        <w:rPr>
          <w:rFonts w:ascii="Arial" w:hAnsi="Arial" w:cs="Arial"/>
        </w:rPr>
        <w:t xml:space="preserve">Zjistí-li objednatel jakékoliv vady díla v době záruční lhůty, je povinen telefonicky, následně potom bez zbytečného odkladu, nejdéle však do tří (3) pracovních dnů, písemně vyrozumět zhotovitele. </w:t>
      </w:r>
    </w:p>
    <w:p w14:paraId="57CEB2CB" w14:textId="193053D9" w:rsidR="00A50096" w:rsidRPr="00957A2B" w:rsidRDefault="00A50096" w:rsidP="00CB4298">
      <w:pPr>
        <w:numPr>
          <w:ilvl w:val="1"/>
          <w:numId w:val="9"/>
        </w:numPr>
        <w:spacing w:after="0" w:line="240" w:lineRule="auto"/>
        <w:ind w:left="709" w:hanging="709"/>
        <w:jc w:val="both"/>
        <w:rPr>
          <w:rFonts w:ascii="Arial" w:hAnsi="Arial" w:cs="Arial"/>
        </w:rPr>
      </w:pPr>
      <w:r w:rsidRPr="00957A2B">
        <w:rPr>
          <w:rFonts w:ascii="Arial" w:hAnsi="Arial" w:cs="Arial"/>
        </w:rPr>
        <w:t>Zhotovitel se v přiměřené lhůtě po obdržení t</w:t>
      </w:r>
      <w:r w:rsidR="00E11FF7">
        <w:rPr>
          <w:rFonts w:ascii="Arial" w:hAnsi="Arial" w:cs="Arial"/>
        </w:rPr>
        <w:t>ohoto oznámení vyjádří k vadě a </w:t>
      </w:r>
      <w:r w:rsidRPr="00957A2B">
        <w:rPr>
          <w:rFonts w:ascii="Arial" w:hAnsi="Arial" w:cs="Arial"/>
        </w:rPr>
        <w:t xml:space="preserve">v případě uznání reklamace ji v přiměřené lhůtě na vlastní náklady odstraní. </w:t>
      </w:r>
    </w:p>
    <w:p w14:paraId="2FADF5CE" w14:textId="77777777" w:rsidR="00CE63EC" w:rsidRPr="00957A2B" w:rsidRDefault="00A50096" w:rsidP="00CB4298">
      <w:pPr>
        <w:numPr>
          <w:ilvl w:val="1"/>
          <w:numId w:val="9"/>
        </w:numPr>
        <w:spacing w:after="0" w:line="240" w:lineRule="auto"/>
        <w:ind w:left="709" w:hanging="709"/>
        <w:jc w:val="both"/>
        <w:rPr>
          <w:rFonts w:ascii="Arial" w:hAnsi="Arial" w:cs="Arial"/>
        </w:rPr>
      </w:pPr>
      <w:r w:rsidRPr="00957A2B">
        <w:rPr>
          <w:rFonts w:ascii="Arial" w:hAnsi="Arial" w:cs="Arial"/>
        </w:rPr>
        <w:t xml:space="preserve">Zhotovitel neodpovídá za vady díla, jestliže tyto vady byly způsobeny použitím věcí předaným mu objednatelem a/nebo dodržením nevhodných pokynů objednatele. </w:t>
      </w:r>
    </w:p>
    <w:p w14:paraId="3FBBB46E" w14:textId="77777777" w:rsidR="00CE63EC" w:rsidRPr="00957A2B" w:rsidRDefault="00A50096" w:rsidP="00CB4298">
      <w:pPr>
        <w:numPr>
          <w:ilvl w:val="1"/>
          <w:numId w:val="9"/>
        </w:numPr>
        <w:spacing w:after="0" w:line="240" w:lineRule="auto"/>
        <w:ind w:left="709" w:hanging="709"/>
        <w:jc w:val="both"/>
        <w:rPr>
          <w:rFonts w:ascii="Arial" w:hAnsi="Arial" w:cs="Arial"/>
        </w:rPr>
      </w:pPr>
      <w:r w:rsidRPr="00957A2B">
        <w:rPr>
          <w:rFonts w:ascii="Arial" w:hAnsi="Arial" w:cs="Arial"/>
        </w:rPr>
        <w:t xml:space="preserve">Zhotovitel nenese odpovědnost za vady díla, k nimž došlo v důsledku úprav, doplňků nebo změn díla provedených objednatelem. Zhotovitel </w:t>
      </w:r>
      <w:r w:rsidR="00CE63EC" w:rsidRPr="00957A2B">
        <w:rPr>
          <w:rFonts w:ascii="Arial" w:hAnsi="Arial" w:cs="Arial"/>
        </w:rPr>
        <w:t xml:space="preserve">rovněž </w:t>
      </w:r>
      <w:r w:rsidRPr="00957A2B">
        <w:rPr>
          <w:rFonts w:ascii="Arial" w:hAnsi="Arial" w:cs="Arial"/>
        </w:rPr>
        <w:t>nenese odpovědnost za vady, k </w:t>
      </w:r>
      <w:r w:rsidR="00A93F19" w:rsidRPr="00957A2B">
        <w:rPr>
          <w:rFonts w:ascii="Arial" w:hAnsi="Arial" w:cs="Arial"/>
        </w:rPr>
        <w:t>nimž</w:t>
      </w:r>
      <w:r w:rsidRPr="00957A2B">
        <w:rPr>
          <w:rFonts w:ascii="Arial" w:hAnsi="Arial" w:cs="Arial"/>
        </w:rPr>
        <w:t xml:space="preserve"> došlo nedodržováním pokynů k provozu, instalaci a užívání díla, neodbornou obsluhou nebo použitím díla k jiným účelům, pro které nebylo dílo vytvořeno.</w:t>
      </w:r>
      <w:r w:rsidR="00CE63EC" w:rsidRPr="00957A2B">
        <w:rPr>
          <w:rFonts w:ascii="Arial" w:hAnsi="Arial" w:cs="Arial"/>
        </w:rPr>
        <w:t xml:space="preserve"> </w:t>
      </w:r>
    </w:p>
    <w:p w14:paraId="1F05BC93" w14:textId="77777777" w:rsidR="00A50096" w:rsidRPr="00957A2B" w:rsidRDefault="00A50096" w:rsidP="009E2557">
      <w:pPr>
        <w:spacing w:after="0" w:line="240" w:lineRule="auto"/>
        <w:rPr>
          <w:rFonts w:ascii="Arial" w:hAnsi="Arial" w:cs="Arial"/>
          <w:color w:val="000000"/>
        </w:rPr>
      </w:pPr>
    </w:p>
    <w:p w14:paraId="3A201A5C" w14:textId="77777777" w:rsidR="009D4936" w:rsidRPr="00957A2B" w:rsidRDefault="009D4936" w:rsidP="00CB4298">
      <w:pPr>
        <w:pStyle w:val="seznam-western"/>
        <w:numPr>
          <w:ilvl w:val="0"/>
          <w:numId w:val="9"/>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Vyšší moc</w:t>
      </w:r>
    </w:p>
    <w:p w14:paraId="7CA015C8" w14:textId="77777777" w:rsidR="00036A08" w:rsidRPr="00957A2B" w:rsidRDefault="00036A08" w:rsidP="00CB4298">
      <w:pPr>
        <w:numPr>
          <w:ilvl w:val="1"/>
          <w:numId w:val="9"/>
        </w:numPr>
        <w:spacing w:after="0" w:line="240" w:lineRule="auto"/>
        <w:ind w:left="709" w:hanging="720"/>
        <w:jc w:val="both"/>
        <w:rPr>
          <w:rFonts w:ascii="Arial" w:hAnsi="Arial" w:cs="Arial"/>
        </w:rPr>
      </w:pPr>
      <w:r w:rsidRPr="00957A2B">
        <w:rPr>
          <w:rFonts w:ascii="Arial" w:hAnsi="Arial" w:cs="Arial"/>
        </w:rPr>
        <w:t>Smluvní strany se zprošťují veškeré odpovědnosti za nesplnění svých povinností z</w:t>
      </w:r>
      <w:r w:rsidR="000110C5" w:rsidRPr="00957A2B">
        <w:rPr>
          <w:rFonts w:ascii="Arial" w:hAnsi="Arial" w:cs="Arial"/>
        </w:rPr>
        <w:t> </w:t>
      </w:r>
      <w:r w:rsidRPr="00957A2B">
        <w:rPr>
          <w:rFonts w:ascii="Arial" w:hAnsi="Arial" w:cs="Arial"/>
        </w:rPr>
        <w:t xml:space="preserve">této smlouvy po dobu trvání vyšší moci do té míry, pokud po nich nebylo možné rozumně požadovat, aby neplnění svých povinností z této smlouvy v důsledku vyšší moci předešly. </w:t>
      </w:r>
    </w:p>
    <w:p w14:paraId="24709C1C" w14:textId="77777777" w:rsidR="00036A08" w:rsidRPr="00957A2B" w:rsidRDefault="00036A08" w:rsidP="00CB4298">
      <w:pPr>
        <w:numPr>
          <w:ilvl w:val="1"/>
          <w:numId w:val="9"/>
        </w:numPr>
        <w:spacing w:after="0" w:line="240" w:lineRule="auto"/>
        <w:ind w:left="709" w:hanging="720"/>
        <w:jc w:val="both"/>
        <w:rPr>
          <w:rFonts w:ascii="Arial" w:hAnsi="Arial" w:cs="Arial"/>
        </w:rPr>
      </w:pPr>
      <w:r w:rsidRPr="00957A2B">
        <w:rPr>
          <w:rFonts w:ascii="Arial" w:hAnsi="Arial" w:cs="Arial"/>
        </w:rPr>
        <w:t xml:space="preserve">Za vyšší moc je ve smyslu této smlouvy považována každá událost nezávislá na vůli smluvních stran, která znemožňuje plnění smluvních závazků a kterou nebylo možno předvídat v době vzniku této smlouvy. Za vyšší moc se z hlediska této smlouvy považuje zejména přírodní katastrofa, požár, výbuch, silné vichřice, zemětřesení, záplavy, válka, stávka nebo jiné události, které jsou mimo jakoukoliv kontrolu smluvních stran. </w:t>
      </w:r>
    </w:p>
    <w:p w14:paraId="0F219ACB" w14:textId="36A58433" w:rsidR="00036A08" w:rsidRDefault="00036A08" w:rsidP="00CB4298">
      <w:pPr>
        <w:numPr>
          <w:ilvl w:val="1"/>
          <w:numId w:val="9"/>
        </w:numPr>
        <w:spacing w:after="0" w:line="240" w:lineRule="auto"/>
        <w:ind w:left="709" w:hanging="720"/>
        <w:jc w:val="both"/>
        <w:rPr>
          <w:rFonts w:ascii="Arial" w:hAnsi="Arial" w:cs="Arial"/>
        </w:rPr>
      </w:pPr>
      <w:r w:rsidRPr="00957A2B">
        <w:rPr>
          <w:rFonts w:ascii="Arial" w:hAnsi="Arial" w:cs="Arial"/>
        </w:rPr>
        <w:t>Po dobu trvání vyšší moci se plnění závazků dle této smlouvy pozastavuje do doby ukončení vyšší moci, popř. odstranění jejích následků, kdy se obě smluvní strany dohodnou písemně na změně některých ustanovení této smlouvy. Lhůta pro</w:t>
      </w:r>
      <w:r w:rsidR="000110C5" w:rsidRPr="00957A2B">
        <w:rPr>
          <w:rFonts w:ascii="Arial" w:hAnsi="Arial" w:cs="Arial"/>
        </w:rPr>
        <w:t> </w:t>
      </w:r>
      <w:r w:rsidRPr="00957A2B">
        <w:rPr>
          <w:rFonts w:ascii="Arial" w:hAnsi="Arial" w:cs="Arial"/>
        </w:rPr>
        <w:t xml:space="preserve">oznámení vzniku a ukončení vyšší moci je sedm (7) kalendářních dní a začíná běžet ode dne, kdy se kterákoliv ze smluvních stran o vzniku či ukončení vyšší moci dozví. Každá ze smluvních stran je povinna neprodleně po zjištění případu vyšší moci zahájit kroky vedoucí k odstranění tohoto stavu. </w:t>
      </w:r>
    </w:p>
    <w:p w14:paraId="06CD5C57" w14:textId="77777777" w:rsidR="003F51E8" w:rsidRPr="00957A2B" w:rsidRDefault="003F51E8" w:rsidP="003F51E8">
      <w:pPr>
        <w:spacing w:after="0" w:line="240" w:lineRule="auto"/>
        <w:ind w:left="709"/>
        <w:jc w:val="both"/>
        <w:rPr>
          <w:rFonts w:ascii="Arial" w:hAnsi="Arial" w:cs="Arial"/>
        </w:rPr>
      </w:pPr>
    </w:p>
    <w:p w14:paraId="59B91F8A" w14:textId="77777777" w:rsidR="003F51E8" w:rsidRPr="003F51E8" w:rsidRDefault="003F51E8" w:rsidP="003F51E8">
      <w:pPr>
        <w:pStyle w:val="seznam-western"/>
        <w:numPr>
          <w:ilvl w:val="0"/>
          <w:numId w:val="9"/>
        </w:numPr>
        <w:spacing w:before="0" w:beforeAutospacing="0" w:after="0"/>
        <w:ind w:hanging="720"/>
        <w:outlineLvl w:val="0"/>
        <w:rPr>
          <w:rFonts w:ascii="Arial" w:hAnsi="Arial" w:cs="Arial"/>
          <w:b/>
          <w:i/>
          <w:color w:val="000000"/>
          <w:sz w:val="22"/>
          <w:szCs w:val="22"/>
        </w:rPr>
      </w:pPr>
      <w:r w:rsidRPr="003F51E8">
        <w:rPr>
          <w:rFonts w:ascii="Arial" w:hAnsi="Arial" w:cs="Arial"/>
          <w:b/>
          <w:i/>
          <w:color w:val="000000"/>
          <w:sz w:val="22"/>
          <w:szCs w:val="22"/>
        </w:rPr>
        <w:t>Poddodavatelé</w:t>
      </w:r>
    </w:p>
    <w:p w14:paraId="3374F84A" w14:textId="1A98C2E2" w:rsidR="003F51E8" w:rsidRPr="00D56B2F" w:rsidRDefault="003F51E8" w:rsidP="00D56B2F">
      <w:pPr>
        <w:numPr>
          <w:ilvl w:val="1"/>
          <w:numId w:val="9"/>
        </w:numPr>
        <w:spacing w:after="0" w:line="240" w:lineRule="auto"/>
        <w:ind w:left="709" w:hanging="709"/>
        <w:jc w:val="both"/>
        <w:rPr>
          <w:rFonts w:ascii="Arial" w:hAnsi="Arial" w:cs="Arial"/>
        </w:rPr>
      </w:pPr>
      <w:r w:rsidRPr="003F51E8">
        <w:rPr>
          <w:rFonts w:ascii="Arial" w:hAnsi="Arial" w:cs="Arial"/>
        </w:rPr>
        <w:t xml:space="preserve">Poddodavatelem se rozumí každá osoba, jejímž prostřednictvím </w:t>
      </w:r>
      <w:r>
        <w:rPr>
          <w:rFonts w:ascii="Arial" w:hAnsi="Arial" w:cs="Arial"/>
        </w:rPr>
        <w:t>zhotovitel</w:t>
      </w:r>
      <w:r w:rsidRPr="003F51E8">
        <w:rPr>
          <w:rFonts w:ascii="Arial" w:hAnsi="Arial" w:cs="Arial"/>
        </w:rPr>
        <w:t xml:space="preserve"> plní určitou část</w:t>
      </w:r>
      <w:r>
        <w:rPr>
          <w:rFonts w:ascii="Arial" w:hAnsi="Arial" w:cs="Arial"/>
        </w:rPr>
        <w:t xml:space="preserve"> předmětu s</w:t>
      </w:r>
      <w:r w:rsidRPr="003F51E8">
        <w:rPr>
          <w:rFonts w:ascii="Arial" w:hAnsi="Arial" w:cs="Arial"/>
        </w:rPr>
        <w:t xml:space="preserve">mlouvy a je odlišná od </w:t>
      </w:r>
      <w:r>
        <w:rPr>
          <w:rFonts w:ascii="Arial" w:hAnsi="Arial" w:cs="Arial"/>
        </w:rPr>
        <w:t>zhotovitele</w:t>
      </w:r>
      <w:r w:rsidRPr="003F51E8">
        <w:rPr>
          <w:rFonts w:ascii="Arial" w:hAnsi="Arial" w:cs="Arial"/>
        </w:rPr>
        <w:t xml:space="preserve">. </w:t>
      </w:r>
      <w:r w:rsidR="00D56B2F">
        <w:rPr>
          <w:rFonts w:ascii="Arial" w:hAnsi="Arial" w:cs="Arial"/>
        </w:rPr>
        <w:t>Zhotovitel je povinen provést část díla</w:t>
      </w:r>
      <w:r w:rsidR="00D56B2F" w:rsidRPr="00D56B2F">
        <w:rPr>
          <w:rFonts w:ascii="Arial" w:hAnsi="Arial" w:cs="Arial"/>
        </w:rPr>
        <w:t xml:space="preserve"> poddodavatelem, pokud jím ve své nabídce podané v zadávacím řízení veřejné zakázky prokazoval splnění kvalifikačních předpokladů, a to v rozsahu závazku poddodavatele odpovídajícímu části prokázané kvalifikace v nabídce poskytovatele.</w:t>
      </w:r>
    </w:p>
    <w:p w14:paraId="2965F850" w14:textId="49E3C34D" w:rsidR="003F51E8" w:rsidRPr="003F51E8" w:rsidRDefault="003F51E8" w:rsidP="003F51E8">
      <w:pPr>
        <w:numPr>
          <w:ilvl w:val="1"/>
          <w:numId w:val="9"/>
        </w:numPr>
        <w:spacing w:after="0" w:line="240" w:lineRule="auto"/>
        <w:ind w:left="709" w:hanging="720"/>
        <w:jc w:val="both"/>
        <w:rPr>
          <w:rFonts w:ascii="Arial" w:hAnsi="Arial" w:cs="Arial"/>
        </w:rPr>
      </w:pPr>
      <w:bookmarkStart w:id="4" w:name="_Ref461538397"/>
      <w:r w:rsidRPr="003F51E8">
        <w:rPr>
          <w:rFonts w:ascii="Arial" w:hAnsi="Arial" w:cs="Arial"/>
        </w:rPr>
        <w:t xml:space="preserve">Smluvní strany výslovně sjednávají, že okruh poddodavatelů </w:t>
      </w:r>
      <w:r>
        <w:rPr>
          <w:rFonts w:ascii="Arial" w:hAnsi="Arial" w:cs="Arial"/>
        </w:rPr>
        <w:t>zhotovitele</w:t>
      </w:r>
      <w:r w:rsidR="004D6286">
        <w:rPr>
          <w:rFonts w:ascii="Arial" w:hAnsi="Arial" w:cs="Arial"/>
        </w:rPr>
        <w:t xml:space="preserve"> </w:t>
      </w:r>
      <w:r w:rsidRPr="003F51E8">
        <w:rPr>
          <w:rFonts w:ascii="Arial" w:hAnsi="Arial" w:cs="Arial"/>
        </w:rPr>
        <w:t xml:space="preserve">jejichž seznam tvoří přílohu č. 3 smlouvy, je možné měnit pouze se souhlasem </w:t>
      </w:r>
      <w:r>
        <w:rPr>
          <w:rFonts w:ascii="Arial" w:hAnsi="Arial" w:cs="Arial"/>
        </w:rPr>
        <w:t>objednatele</w:t>
      </w:r>
      <w:r w:rsidRPr="003F51E8">
        <w:rPr>
          <w:rFonts w:ascii="Arial" w:hAnsi="Arial" w:cs="Arial"/>
        </w:rPr>
        <w:t xml:space="preserve">, přičemž </w:t>
      </w:r>
      <w:r>
        <w:rPr>
          <w:rFonts w:ascii="Arial" w:hAnsi="Arial" w:cs="Arial"/>
        </w:rPr>
        <w:t>zhotovitel</w:t>
      </w:r>
      <w:r w:rsidRPr="003F51E8">
        <w:rPr>
          <w:rFonts w:ascii="Arial" w:hAnsi="Arial" w:cs="Arial"/>
        </w:rPr>
        <w:t xml:space="preserve"> je povinen před provedením změny </w:t>
      </w:r>
      <w:proofErr w:type="gramStart"/>
      <w:r w:rsidRPr="003F51E8">
        <w:rPr>
          <w:rFonts w:ascii="Arial" w:hAnsi="Arial" w:cs="Arial"/>
        </w:rPr>
        <w:t xml:space="preserve">poddodavatele </w:t>
      </w:r>
      <w:r w:rsidR="004D6286">
        <w:rPr>
          <w:rFonts w:ascii="Arial" w:hAnsi="Arial" w:cs="Arial"/>
        </w:rPr>
        <w:t>jehož</w:t>
      </w:r>
      <w:proofErr w:type="gramEnd"/>
      <w:r w:rsidR="004D6286">
        <w:rPr>
          <w:rFonts w:ascii="Arial" w:hAnsi="Arial" w:cs="Arial"/>
        </w:rPr>
        <w:t xml:space="preserve"> prostřednictvím prokazoval kvalifikaci, </w:t>
      </w:r>
      <w:r w:rsidRPr="003F51E8">
        <w:rPr>
          <w:rFonts w:ascii="Arial" w:hAnsi="Arial" w:cs="Arial"/>
        </w:rPr>
        <w:t>prokázat splnění kvalifikačních předpokladů v odpovídajícím rozsahu rovněž u osoby nového poddodavatele.</w:t>
      </w:r>
      <w:bookmarkEnd w:id="4"/>
    </w:p>
    <w:p w14:paraId="47F3EF33" w14:textId="4002908F" w:rsidR="003F51E8" w:rsidRPr="003F51E8" w:rsidRDefault="003F51E8" w:rsidP="003F51E8">
      <w:pPr>
        <w:numPr>
          <w:ilvl w:val="1"/>
          <w:numId w:val="9"/>
        </w:numPr>
        <w:spacing w:after="0" w:line="240" w:lineRule="auto"/>
        <w:ind w:left="709" w:hanging="720"/>
        <w:jc w:val="both"/>
        <w:rPr>
          <w:rFonts w:ascii="Arial" w:hAnsi="Arial" w:cs="Arial"/>
        </w:rPr>
      </w:pPr>
      <w:r w:rsidRPr="003F51E8">
        <w:rPr>
          <w:rFonts w:ascii="Arial" w:hAnsi="Arial" w:cs="Arial"/>
        </w:rPr>
        <w:lastRenderedPageBreak/>
        <w:t xml:space="preserve">Plnění poddodavatelů se pro účely </w:t>
      </w:r>
      <w:r>
        <w:rPr>
          <w:rFonts w:ascii="Arial" w:hAnsi="Arial" w:cs="Arial"/>
        </w:rPr>
        <w:t>smlouvy</w:t>
      </w:r>
      <w:r w:rsidRPr="003F51E8">
        <w:rPr>
          <w:rFonts w:ascii="Arial" w:hAnsi="Arial" w:cs="Arial"/>
        </w:rPr>
        <w:t xml:space="preserve">, zejména vzhledem k odpovědnosti za vady plnění poskytnutých poddodavateli, považuje za plnění </w:t>
      </w:r>
      <w:r>
        <w:rPr>
          <w:rFonts w:ascii="Arial" w:hAnsi="Arial" w:cs="Arial"/>
        </w:rPr>
        <w:t>zhotovitele</w:t>
      </w:r>
      <w:r w:rsidRPr="003F51E8">
        <w:rPr>
          <w:rFonts w:ascii="Arial" w:hAnsi="Arial" w:cs="Arial"/>
        </w:rPr>
        <w:t>.</w:t>
      </w:r>
    </w:p>
    <w:p w14:paraId="742C6512" w14:textId="77777777" w:rsidR="003F51E8" w:rsidRPr="003F51E8" w:rsidRDefault="003F51E8" w:rsidP="003F51E8">
      <w:pPr>
        <w:spacing w:after="0"/>
        <w:jc w:val="both"/>
        <w:rPr>
          <w:rFonts w:ascii="Arial" w:eastAsiaTheme="minorHAnsi" w:hAnsi="Arial" w:cs="Arial"/>
          <w:color w:val="000000" w:themeColor="text1"/>
        </w:rPr>
      </w:pPr>
    </w:p>
    <w:p w14:paraId="662E52CE" w14:textId="614E594B" w:rsidR="003F51E8" w:rsidRDefault="003F51E8" w:rsidP="003F51E8">
      <w:pPr>
        <w:pStyle w:val="seznam-western"/>
        <w:numPr>
          <w:ilvl w:val="0"/>
          <w:numId w:val="9"/>
        </w:numPr>
        <w:spacing w:before="0" w:beforeAutospacing="0" w:after="0"/>
        <w:ind w:hanging="720"/>
        <w:outlineLvl w:val="0"/>
        <w:rPr>
          <w:rFonts w:ascii="Arial" w:hAnsi="Arial" w:cs="Arial"/>
          <w:b/>
          <w:i/>
          <w:color w:val="000000"/>
          <w:sz w:val="22"/>
          <w:szCs w:val="22"/>
        </w:rPr>
      </w:pPr>
      <w:r w:rsidRPr="003F51E8">
        <w:rPr>
          <w:rFonts w:ascii="Arial" w:hAnsi="Arial" w:cs="Arial"/>
          <w:b/>
          <w:i/>
          <w:color w:val="000000"/>
          <w:sz w:val="22"/>
          <w:szCs w:val="22"/>
        </w:rPr>
        <w:t xml:space="preserve">Právo užití </w:t>
      </w:r>
      <w:r w:rsidR="00C871D9">
        <w:rPr>
          <w:rFonts w:ascii="Arial" w:hAnsi="Arial" w:cs="Arial"/>
          <w:b/>
          <w:i/>
          <w:color w:val="000000"/>
          <w:sz w:val="22"/>
          <w:szCs w:val="22"/>
        </w:rPr>
        <w:t>díla</w:t>
      </w:r>
      <w:r w:rsidR="000A41D9">
        <w:rPr>
          <w:rFonts w:ascii="Arial" w:hAnsi="Arial" w:cs="Arial"/>
          <w:b/>
          <w:i/>
          <w:color w:val="000000"/>
          <w:sz w:val="22"/>
          <w:szCs w:val="22"/>
        </w:rPr>
        <w:t xml:space="preserve"> – licenční ujednání</w:t>
      </w:r>
    </w:p>
    <w:p w14:paraId="4C7408A0" w14:textId="68C32DC8" w:rsidR="000A41D9" w:rsidRPr="00432B42" w:rsidRDefault="000A41D9" w:rsidP="000A41D9">
      <w:pPr>
        <w:numPr>
          <w:ilvl w:val="1"/>
          <w:numId w:val="9"/>
        </w:numPr>
        <w:spacing w:after="0" w:line="240" w:lineRule="auto"/>
        <w:ind w:left="709" w:hanging="709"/>
        <w:jc w:val="both"/>
        <w:rPr>
          <w:rFonts w:ascii="Arial" w:hAnsi="Arial" w:cs="Arial"/>
          <w:iCs/>
        </w:rPr>
      </w:pPr>
      <w:r>
        <w:rPr>
          <w:rFonts w:ascii="Arial" w:hAnsi="Arial" w:cs="Arial"/>
        </w:rPr>
        <w:t>Zhotovitel</w:t>
      </w:r>
      <w:r w:rsidRPr="00432B42">
        <w:rPr>
          <w:rFonts w:ascii="Arial" w:hAnsi="Arial" w:cs="Arial"/>
        </w:rPr>
        <w:t xml:space="preserve"> tímto opravňuje </w:t>
      </w:r>
      <w:r>
        <w:rPr>
          <w:rFonts w:ascii="Arial" w:hAnsi="Arial" w:cs="Arial"/>
        </w:rPr>
        <w:t>objednatel</w:t>
      </w:r>
      <w:r w:rsidRPr="00432B42">
        <w:rPr>
          <w:rFonts w:ascii="Arial" w:hAnsi="Arial" w:cs="Arial"/>
        </w:rPr>
        <w:t xml:space="preserve">e k užívání </w:t>
      </w:r>
      <w:r>
        <w:rPr>
          <w:rFonts w:ascii="Arial" w:hAnsi="Arial" w:cs="Arial"/>
          <w:color w:val="000000"/>
        </w:rPr>
        <w:t xml:space="preserve">aplikace/software </w:t>
      </w:r>
      <w:r w:rsidRPr="00432B42">
        <w:rPr>
          <w:rFonts w:ascii="Arial" w:hAnsi="Arial" w:cs="Arial"/>
        </w:rPr>
        <w:t xml:space="preserve">a dalších souvisejících produktů vyrobených </w:t>
      </w:r>
      <w:r w:rsidR="00C6192B">
        <w:rPr>
          <w:rFonts w:ascii="Arial" w:hAnsi="Arial" w:cs="Arial"/>
        </w:rPr>
        <w:t xml:space="preserve">či použitých </w:t>
      </w:r>
      <w:r>
        <w:rPr>
          <w:rFonts w:ascii="Arial" w:hAnsi="Arial" w:cs="Arial"/>
        </w:rPr>
        <w:t>zhotovitel</w:t>
      </w:r>
      <w:r w:rsidRPr="00432B42">
        <w:rPr>
          <w:rFonts w:ascii="Arial" w:hAnsi="Arial" w:cs="Arial"/>
        </w:rPr>
        <w:t>em na základě smlouvy o</w:t>
      </w:r>
      <w:r>
        <w:rPr>
          <w:rFonts w:ascii="Arial" w:hAnsi="Arial" w:cs="Arial"/>
        </w:rPr>
        <w:t> </w:t>
      </w:r>
      <w:r w:rsidR="000D2324">
        <w:rPr>
          <w:rFonts w:ascii="Arial" w:hAnsi="Arial" w:cs="Arial"/>
        </w:rPr>
        <w:t xml:space="preserve">dílo </w:t>
      </w:r>
      <w:r w:rsidRPr="00432B42">
        <w:rPr>
          <w:rFonts w:ascii="Arial" w:hAnsi="Arial" w:cs="Arial"/>
          <w:iCs/>
        </w:rPr>
        <w:t xml:space="preserve">(dále jen </w:t>
      </w:r>
      <w:r w:rsidRPr="00432B42">
        <w:rPr>
          <w:rFonts w:ascii="Arial" w:hAnsi="Arial" w:cs="Arial"/>
          <w:b/>
          <w:iCs/>
        </w:rPr>
        <w:t>„předmět licence“</w:t>
      </w:r>
      <w:r w:rsidRPr="00432B42">
        <w:rPr>
          <w:rFonts w:ascii="Arial" w:hAnsi="Arial" w:cs="Arial"/>
          <w:iCs/>
        </w:rPr>
        <w:t xml:space="preserve">). </w:t>
      </w:r>
    </w:p>
    <w:p w14:paraId="1A7BC050" w14:textId="0CB69B99" w:rsidR="000A41D9" w:rsidRPr="0009004E" w:rsidRDefault="000A41D9" w:rsidP="000A41D9">
      <w:pPr>
        <w:numPr>
          <w:ilvl w:val="1"/>
          <w:numId w:val="9"/>
        </w:numPr>
        <w:spacing w:after="0" w:line="240" w:lineRule="auto"/>
        <w:ind w:left="709" w:hanging="709"/>
        <w:jc w:val="both"/>
        <w:rPr>
          <w:rFonts w:ascii="Arial" w:hAnsi="Arial" w:cs="Arial"/>
          <w:iCs/>
        </w:rPr>
      </w:pPr>
      <w:r>
        <w:rPr>
          <w:rFonts w:ascii="Arial" w:hAnsi="Arial" w:cs="Arial"/>
          <w:iCs/>
        </w:rPr>
        <w:t>Objednatel</w:t>
      </w:r>
      <w:r w:rsidRPr="00432B42">
        <w:rPr>
          <w:rFonts w:ascii="Arial" w:hAnsi="Arial" w:cs="Arial"/>
          <w:iCs/>
        </w:rPr>
        <w:t xml:space="preserve"> se zavazuje užívat předmět licence pouze za účelem užívání </w:t>
      </w:r>
      <w:r>
        <w:rPr>
          <w:rFonts w:ascii="Arial" w:hAnsi="Arial" w:cs="Arial"/>
          <w:color w:val="000000"/>
        </w:rPr>
        <w:t xml:space="preserve">aplikace/software </w:t>
      </w:r>
      <w:r w:rsidRPr="00432B42">
        <w:rPr>
          <w:rFonts w:ascii="Arial" w:hAnsi="Arial" w:cs="Arial"/>
          <w:iCs/>
        </w:rPr>
        <w:t xml:space="preserve">vytvořené </w:t>
      </w:r>
      <w:r>
        <w:rPr>
          <w:rFonts w:ascii="Arial" w:hAnsi="Arial" w:cs="Arial"/>
          <w:iCs/>
        </w:rPr>
        <w:t>zhotovitel</w:t>
      </w:r>
      <w:r w:rsidRPr="00432B42">
        <w:rPr>
          <w:rFonts w:ascii="Arial" w:hAnsi="Arial" w:cs="Arial"/>
          <w:iCs/>
        </w:rPr>
        <w:t xml:space="preserve">em pro </w:t>
      </w:r>
      <w:r>
        <w:rPr>
          <w:rFonts w:ascii="Arial" w:hAnsi="Arial" w:cs="Arial"/>
          <w:iCs/>
        </w:rPr>
        <w:t>objednatel</w:t>
      </w:r>
      <w:r w:rsidRPr="00432B42">
        <w:rPr>
          <w:rFonts w:ascii="Arial" w:hAnsi="Arial" w:cs="Arial"/>
          <w:iCs/>
        </w:rPr>
        <w:t xml:space="preserve">e na základě </w:t>
      </w:r>
      <w:r>
        <w:rPr>
          <w:rFonts w:ascii="Arial" w:hAnsi="Arial" w:cs="Arial"/>
          <w:iCs/>
        </w:rPr>
        <w:t>a za úč</w:t>
      </w:r>
      <w:r w:rsidR="000D2324">
        <w:rPr>
          <w:rFonts w:ascii="Arial" w:hAnsi="Arial" w:cs="Arial"/>
          <w:iCs/>
        </w:rPr>
        <w:t>e</w:t>
      </w:r>
      <w:r>
        <w:rPr>
          <w:rFonts w:ascii="Arial" w:hAnsi="Arial" w:cs="Arial"/>
          <w:iCs/>
        </w:rPr>
        <w:t>lem dle této smlouvy.</w:t>
      </w:r>
    </w:p>
    <w:p w14:paraId="188D7CE7" w14:textId="07FC678A" w:rsidR="000A41D9" w:rsidRPr="00F963EE" w:rsidRDefault="000A41D9" w:rsidP="00F963EE">
      <w:pPr>
        <w:numPr>
          <w:ilvl w:val="1"/>
          <w:numId w:val="9"/>
        </w:numPr>
        <w:spacing w:after="0" w:line="240" w:lineRule="auto"/>
        <w:ind w:left="709" w:hanging="709"/>
        <w:jc w:val="both"/>
        <w:rPr>
          <w:rFonts w:ascii="Arial" w:hAnsi="Arial" w:cs="Arial"/>
          <w:iCs/>
        </w:rPr>
      </w:pPr>
      <w:r>
        <w:rPr>
          <w:rFonts w:ascii="Arial" w:hAnsi="Arial" w:cs="Arial"/>
          <w:iCs/>
        </w:rPr>
        <w:t>Objednatel</w:t>
      </w:r>
      <w:r w:rsidRPr="0009004E">
        <w:rPr>
          <w:rFonts w:ascii="Arial" w:hAnsi="Arial" w:cs="Arial"/>
          <w:iCs/>
        </w:rPr>
        <w:t xml:space="preserve"> </w:t>
      </w:r>
      <w:r w:rsidR="00F963EE">
        <w:rPr>
          <w:rFonts w:ascii="Arial" w:hAnsi="Arial" w:cs="Arial"/>
          <w:iCs/>
        </w:rPr>
        <w:t>je oprávněn</w:t>
      </w:r>
      <w:r w:rsidRPr="0009004E">
        <w:rPr>
          <w:rFonts w:ascii="Arial" w:hAnsi="Arial" w:cs="Arial"/>
          <w:iCs/>
        </w:rPr>
        <w:t xml:space="preserve"> užívat předmět licence po dobu </w:t>
      </w:r>
      <w:r w:rsidR="00F963EE" w:rsidRPr="00F963EE">
        <w:rPr>
          <w:rFonts w:ascii="Arial" w:hAnsi="Arial" w:cs="Arial"/>
          <w:iCs/>
        </w:rPr>
        <w:t>neurčitou</w:t>
      </w:r>
      <w:r w:rsidR="00190CFD">
        <w:rPr>
          <w:rFonts w:ascii="Arial" w:hAnsi="Arial" w:cs="Arial"/>
          <w:iCs/>
        </w:rPr>
        <w:t xml:space="preserve"> – licence je časově neomezená</w:t>
      </w:r>
      <w:r w:rsidR="00F963EE" w:rsidRPr="00F963EE">
        <w:rPr>
          <w:rFonts w:ascii="Arial" w:hAnsi="Arial" w:cs="Arial"/>
          <w:iCs/>
        </w:rPr>
        <w:t xml:space="preserve">. </w:t>
      </w:r>
    </w:p>
    <w:p w14:paraId="06FD7A78" w14:textId="1BA0DAEB" w:rsidR="000A41D9" w:rsidRPr="00432B42" w:rsidRDefault="000A41D9" w:rsidP="000A41D9">
      <w:pPr>
        <w:numPr>
          <w:ilvl w:val="1"/>
          <w:numId w:val="9"/>
        </w:numPr>
        <w:spacing w:after="0" w:line="240" w:lineRule="auto"/>
        <w:ind w:left="709" w:hanging="709"/>
        <w:jc w:val="both"/>
        <w:rPr>
          <w:rFonts w:ascii="Arial" w:hAnsi="Arial" w:cs="Arial"/>
        </w:rPr>
      </w:pPr>
      <w:r w:rsidRPr="0009004E">
        <w:rPr>
          <w:rFonts w:ascii="Arial" w:hAnsi="Arial" w:cs="Arial"/>
        </w:rPr>
        <w:t>Smluvní strany se dohodly, že touto smlouvou nepřechází z</w:t>
      </w:r>
      <w:r>
        <w:rPr>
          <w:rFonts w:ascii="Arial" w:hAnsi="Arial" w:cs="Arial"/>
        </w:rPr>
        <w:t>e</w:t>
      </w:r>
      <w:r w:rsidRPr="0009004E">
        <w:rPr>
          <w:rFonts w:ascii="Arial" w:hAnsi="Arial" w:cs="Arial"/>
        </w:rPr>
        <w:t> </w:t>
      </w:r>
      <w:r>
        <w:rPr>
          <w:rFonts w:ascii="Arial" w:hAnsi="Arial" w:cs="Arial"/>
        </w:rPr>
        <w:t>zhotovitel</w:t>
      </w:r>
      <w:r w:rsidRPr="0009004E">
        <w:rPr>
          <w:rFonts w:ascii="Arial" w:hAnsi="Arial" w:cs="Arial"/>
        </w:rPr>
        <w:t xml:space="preserve">e na </w:t>
      </w:r>
      <w:r>
        <w:rPr>
          <w:rFonts w:ascii="Arial" w:hAnsi="Arial" w:cs="Arial"/>
        </w:rPr>
        <w:t>objednatel</w:t>
      </w:r>
      <w:r w:rsidRPr="0009004E">
        <w:rPr>
          <w:rFonts w:ascii="Arial" w:hAnsi="Arial" w:cs="Arial"/>
        </w:rPr>
        <w:t>e vlastnické právo k </w:t>
      </w:r>
      <w:r>
        <w:rPr>
          <w:rFonts w:ascii="Arial" w:hAnsi="Arial" w:cs="Arial"/>
          <w:color w:val="000000"/>
        </w:rPr>
        <w:t>aplikaci/software.</w:t>
      </w:r>
    </w:p>
    <w:p w14:paraId="45500B2F" w14:textId="413243B5" w:rsidR="000A41D9" w:rsidRDefault="000A41D9" w:rsidP="000A41D9">
      <w:pPr>
        <w:numPr>
          <w:ilvl w:val="1"/>
          <w:numId w:val="9"/>
        </w:numPr>
        <w:spacing w:after="0" w:line="240" w:lineRule="auto"/>
        <w:ind w:left="709" w:hanging="709"/>
        <w:jc w:val="both"/>
        <w:rPr>
          <w:rFonts w:ascii="Arial" w:hAnsi="Arial" w:cs="Arial"/>
        </w:rPr>
      </w:pPr>
      <w:r>
        <w:rPr>
          <w:rFonts w:ascii="Arial" w:hAnsi="Arial" w:cs="Arial"/>
        </w:rPr>
        <w:t>Objednatel</w:t>
      </w:r>
      <w:r w:rsidRPr="00432B42">
        <w:rPr>
          <w:rFonts w:ascii="Arial" w:hAnsi="Arial" w:cs="Arial"/>
        </w:rPr>
        <w:t xml:space="preserve"> se zavazuje poskytnout </w:t>
      </w:r>
      <w:r>
        <w:rPr>
          <w:rFonts w:ascii="Arial" w:hAnsi="Arial" w:cs="Arial"/>
        </w:rPr>
        <w:t>pod</w:t>
      </w:r>
      <w:r w:rsidRPr="00432B42">
        <w:rPr>
          <w:rFonts w:ascii="Arial" w:hAnsi="Arial" w:cs="Arial"/>
        </w:rPr>
        <w:t>licenci k předmětu licence</w:t>
      </w:r>
      <w:r>
        <w:rPr>
          <w:rFonts w:ascii="Arial" w:hAnsi="Arial" w:cs="Arial"/>
        </w:rPr>
        <w:t xml:space="preserve"> pouze objednatelem zakládaným a zřizovaným organizacím</w:t>
      </w:r>
      <w:r w:rsidRPr="00432B42">
        <w:rPr>
          <w:rFonts w:ascii="Arial" w:hAnsi="Arial" w:cs="Arial"/>
        </w:rPr>
        <w:t xml:space="preserve">. </w:t>
      </w:r>
      <w:r>
        <w:rPr>
          <w:rFonts w:ascii="Arial" w:hAnsi="Arial" w:cs="Arial"/>
        </w:rPr>
        <w:t>Objednatel</w:t>
      </w:r>
      <w:r w:rsidRPr="00432B42">
        <w:rPr>
          <w:rFonts w:ascii="Arial" w:hAnsi="Arial" w:cs="Arial"/>
        </w:rPr>
        <w:t xml:space="preserve"> se dále zavazuje neumožnit třetí osobě </w:t>
      </w:r>
      <w:r>
        <w:rPr>
          <w:rFonts w:ascii="Arial" w:hAnsi="Arial" w:cs="Arial"/>
        </w:rPr>
        <w:t xml:space="preserve">(vyjma osob uvedených v předchozí větě) </w:t>
      </w:r>
      <w:r w:rsidRPr="00432B42">
        <w:rPr>
          <w:rFonts w:ascii="Arial" w:hAnsi="Arial" w:cs="Arial"/>
        </w:rPr>
        <w:t xml:space="preserve">užívání předmětu licence jakýmkoliv jiným způsobem, ať již úplatně či bezplatně. </w:t>
      </w:r>
    </w:p>
    <w:p w14:paraId="2AC9EFC1" w14:textId="67692E52" w:rsidR="000A41D9" w:rsidRDefault="000A41D9" w:rsidP="000A41D9">
      <w:pPr>
        <w:numPr>
          <w:ilvl w:val="1"/>
          <w:numId w:val="9"/>
        </w:numPr>
        <w:spacing w:after="0" w:line="240" w:lineRule="auto"/>
        <w:ind w:left="709" w:hanging="709"/>
        <w:jc w:val="both"/>
        <w:rPr>
          <w:rFonts w:ascii="Arial" w:hAnsi="Arial" w:cs="Arial"/>
        </w:rPr>
      </w:pPr>
      <w:r>
        <w:rPr>
          <w:rFonts w:ascii="Arial" w:hAnsi="Arial" w:cs="Arial"/>
          <w:color w:val="000000"/>
        </w:rPr>
        <w:t xml:space="preserve">Zhotovitel se zavazuje nepoužít </w:t>
      </w:r>
      <w:r>
        <w:rPr>
          <w:rFonts w:ascii="Arial" w:hAnsi="Arial" w:cs="Arial"/>
        </w:rPr>
        <w:t>informace, které objednatel neb</w:t>
      </w:r>
      <w:r w:rsidR="00E11FF7">
        <w:rPr>
          <w:rFonts w:ascii="Arial" w:hAnsi="Arial" w:cs="Arial"/>
        </w:rPr>
        <w:t>o jím zřizované a </w:t>
      </w:r>
      <w:r>
        <w:rPr>
          <w:rFonts w:ascii="Arial" w:hAnsi="Arial" w:cs="Arial"/>
        </w:rPr>
        <w:t xml:space="preserve">zakládané organizace vloží do aplikace/software </w:t>
      </w:r>
      <w:r>
        <w:rPr>
          <w:rFonts w:ascii="Arial" w:hAnsi="Arial" w:cs="Arial"/>
          <w:color w:val="000000"/>
        </w:rPr>
        <w:t xml:space="preserve">za jiným účelem, než za účelem splnění této smlouvy. Zhotovitel není oprávněn využít takto poskytnuté dokumenty či věci ke své podnikatelské činnosti ani je zpřístupnit třetím osobám bez souhlasu objednatele. </w:t>
      </w:r>
      <w:r w:rsidRPr="002E67F4">
        <w:rPr>
          <w:rFonts w:ascii="Arial" w:hAnsi="Arial" w:cs="Arial"/>
          <w:color w:val="000000"/>
        </w:rPr>
        <w:t>Za</w:t>
      </w:r>
      <w:r>
        <w:rPr>
          <w:rFonts w:ascii="Arial" w:hAnsi="Arial" w:cs="Arial"/>
          <w:color w:val="000000"/>
        </w:rPr>
        <w:t> </w:t>
      </w:r>
      <w:r w:rsidRPr="002E67F4">
        <w:rPr>
          <w:rFonts w:ascii="Arial" w:hAnsi="Arial" w:cs="Arial"/>
          <w:color w:val="000000"/>
        </w:rPr>
        <w:t>porušení</w:t>
      </w:r>
      <w:r w:rsidRPr="00EF4CFB">
        <w:rPr>
          <w:rFonts w:ascii="Arial" w:hAnsi="Arial" w:cs="Arial"/>
          <w:color w:val="000000"/>
        </w:rPr>
        <w:t> </w:t>
      </w:r>
      <w:r>
        <w:rPr>
          <w:rFonts w:ascii="Arial" w:hAnsi="Arial" w:cs="Arial"/>
          <w:color w:val="000000"/>
        </w:rPr>
        <w:t xml:space="preserve">v tomto ustanovení stanovených povinností je objednatel oprávněn účtovat zhotoviteli smluvní pokutu ve výši </w:t>
      </w:r>
      <w:r w:rsidR="005727FA">
        <w:rPr>
          <w:rFonts w:ascii="Arial" w:hAnsi="Arial" w:cs="Arial"/>
          <w:color w:val="000000"/>
        </w:rPr>
        <w:t>100 </w:t>
      </w:r>
      <w:r>
        <w:rPr>
          <w:rFonts w:ascii="Arial" w:hAnsi="Arial" w:cs="Arial"/>
          <w:color w:val="000000"/>
        </w:rPr>
        <w:t xml:space="preserve">000 Kč, a to za každé jednotlivé porušení. </w:t>
      </w:r>
      <w:r>
        <w:rPr>
          <w:rFonts w:ascii="Arial" w:hAnsi="Arial" w:cs="Arial"/>
        </w:rPr>
        <w:t>Ujednání o smluvní pokutě v předchozí větě nemá vliv na nárok objednatele na náhradu závadným jednáním vzniklé skutečné škody.</w:t>
      </w:r>
    </w:p>
    <w:p w14:paraId="1FFF8540" w14:textId="77777777" w:rsidR="000A41D9" w:rsidRPr="00432B42" w:rsidRDefault="000A41D9" w:rsidP="000A41D9">
      <w:pPr>
        <w:numPr>
          <w:ilvl w:val="1"/>
          <w:numId w:val="9"/>
        </w:numPr>
        <w:spacing w:after="0" w:line="240" w:lineRule="auto"/>
        <w:ind w:left="709" w:hanging="709"/>
        <w:jc w:val="both"/>
        <w:rPr>
          <w:rFonts w:ascii="Arial" w:hAnsi="Arial" w:cs="Arial"/>
        </w:rPr>
      </w:pPr>
      <w:r>
        <w:rPr>
          <w:rFonts w:ascii="Arial" w:hAnsi="Arial" w:cs="Arial"/>
        </w:rPr>
        <w:t xml:space="preserve">Územní rozsah licence je neomezený. </w:t>
      </w:r>
    </w:p>
    <w:p w14:paraId="435F730A" w14:textId="6A3404BB" w:rsidR="000A41D9" w:rsidRPr="00432B42" w:rsidRDefault="000A41D9" w:rsidP="00F963EE">
      <w:pPr>
        <w:numPr>
          <w:ilvl w:val="1"/>
          <w:numId w:val="9"/>
        </w:numPr>
        <w:spacing w:after="0" w:line="240" w:lineRule="auto"/>
        <w:ind w:left="709" w:hanging="709"/>
        <w:jc w:val="both"/>
        <w:rPr>
          <w:rFonts w:ascii="Arial" w:hAnsi="Arial" w:cs="Arial"/>
        </w:rPr>
      </w:pPr>
      <w:r>
        <w:rPr>
          <w:rFonts w:ascii="Arial" w:hAnsi="Arial" w:cs="Arial"/>
        </w:rPr>
        <w:t>Zhotovitel</w:t>
      </w:r>
      <w:r w:rsidRPr="0009004E">
        <w:rPr>
          <w:rFonts w:ascii="Arial" w:hAnsi="Arial" w:cs="Arial"/>
        </w:rPr>
        <w:t xml:space="preserve"> je povinen po dobu trvání této smlouvy udržovat svá práva k předmětu licence tak, aby bylo umožněno užívání předmětu licence </w:t>
      </w:r>
      <w:r>
        <w:rPr>
          <w:rFonts w:ascii="Arial" w:hAnsi="Arial" w:cs="Arial"/>
        </w:rPr>
        <w:t>objednatel</w:t>
      </w:r>
      <w:r w:rsidRPr="0009004E">
        <w:rPr>
          <w:rFonts w:ascii="Arial" w:hAnsi="Arial" w:cs="Arial"/>
        </w:rPr>
        <w:t xml:space="preserve">em za podmínek stanovených touto smlouvou. </w:t>
      </w:r>
      <w:r w:rsidRPr="00426F24">
        <w:rPr>
          <w:rFonts w:ascii="Arial" w:hAnsi="Arial" w:cs="Arial"/>
          <w:color w:val="000000"/>
        </w:rPr>
        <w:t xml:space="preserve">Podpisem této smlouvy na </w:t>
      </w:r>
      <w:r>
        <w:rPr>
          <w:rFonts w:ascii="Arial" w:hAnsi="Arial" w:cs="Arial"/>
          <w:color w:val="000000"/>
        </w:rPr>
        <w:t>sebe zhotovitel</w:t>
      </w:r>
      <w:r w:rsidRPr="00426F24">
        <w:rPr>
          <w:rFonts w:ascii="Arial" w:hAnsi="Arial" w:cs="Arial"/>
          <w:color w:val="000000"/>
        </w:rPr>
        <w:t xml:space="preserve"> výslovně přebírá veškerou odpovědnost za případné nedodržení autorsk</w:t>
      </w:r>
      <w:r>
        <w:rPr>
          <w:rFonts w:ascii="Arial" w:hAnsi="Arial" w:cs="Arial"/>
          <w:color w:val="000000"/>
        </w:rPr>
        <w:t>ého</w:t>
      </w:r>
      <w:r w:rsidRPr="00426F24">
        <w:rPr>
          <w:rFonts w:ascii="Arial" w:hAnsi="Arial" w:cs="Arial"/>
          <w:color w:val="000000"/>
        </w:rPr>
        <w:t xml:space="preserve"> zákon</w:t>
      </w:r>
      <w:r>
        <w:rPr>
          <w:rFonts w:ascii="Arial" w:hAnsi="Arial" w:cs="Arial"/>
          <w:color w:val="000000"/>
        </w:rPr>
        <w:t>a</w:t>
      </w:r>
      <w:r w:rsidRPr="00426F24">
        <w:rPr>
          <w:rFonts w:ascii="Arial" w:hAnsi="Arial" w:cs="Arial"/>
          <w:color w:val="000000"/>
        </w:rPr>
        <w:t xml:space="preserve"> ve vztahu k jím poskytnutým </w:t>
      </w:r>
      <w:r>
        <w:rPr>
          <w:rFonts w:ascii="Arial" w:hAnsi="Arial" w:cs="Arial"/>
          <w:color w:val="000000"/>
        </w:rPr>
        <w:t>oprávněním užít dílo v rozsahu nezbytném k naplnění účelu této smlouvy</w:t>
      </w:r>
      <w:r w:rsidRPr="00426F24">
        <w:rPr>
          <w:rFonts w:ascii="Arial" w:hAnsi="Arial" w:cs="Arial"/>
          <w:color w:val="000000"/>
        </w:rPr>
        <w:t>. Současně s</w:t>
      </w:r>
      <w:r>
        <w:rPr>
          <w:rFonts w:ascii="Arial" w:hAnsi="Arial" w:cs="Arial"/>
          <w:color w:val="000000"/>
        </w:rPr>
        <w:t>e zhotovitel</w:t>
      </w:r>
      <w:r w:rsidRPr="00426F24">
        <w:rPr>
          <w:rFonts w:ascii="Arial" w:hAnsi="Arial" w:cs="Arial"/>
          <w:color w:val="000000"/>
        </w:rPr>
        <w:t xml:space="preserve"> zavazuje nahradit </w:t>
      </w:r>
      <w:r>
        <w:rPr>
          <w:rFonts w:ascii="Arial" w:hAnsi="Arial" w:cs="Arial"/>
          <w:color w:val="000000"/>
        </w:rPr>
        <w:t>objednateli</w:t>
      </w:r>
      <w:r w:rsidR="00E11FF7">
        <w:rPr>
          <w:rFonts w:ascii="Arial" w:hAnsi="Arial" w:cs="Arial"/>
          <w:color w:val="000000"/>
        </w:rPr>
        <w:t xml:space="preserve"> veškeré škody a </w:t>
      </w:r>
      <w:r w:rsidRPr="00426F24">
        <w:rPr>
          <w:rFonts w:ascii="Arial" w:hAnsi="Arial" w:cs="Arial"/>
          <w:color w:val="000000"/>
        </w:rPr>
        <w:t xml:space="preserve">nahradit veškeré náklady, včetně nákladů právního zastoupení, v případě, že jakákoliv třetí osoba uplatní vůči </w:t>
      </w:r>
      <w:r>
        <w:rPr>
          <w:rFonts w:ascii="Arial" w:hAnsi="Arial" w:cs="Arial"/>
          <w:color w:val="000000"/>
        </w:rPr>
        <w:t>objednateli</w:t>
      </w:r>
      <w:r w:rsidRPr="00426F24">
        <w:rPr>
          <w:rFonts w:ascii="Arial" w:hAnsi="Arial" w:cs="Arial"/>
          <w:color w:val="000000"/>
        </w:rPr>
        <w:t xml:space="preserve"> jakýkoliv nárok z titulu porušení autorského zákona, za které nese odpověd</w:t>
      </w:r>
      <w:r>
        <w:rPr>
          <w:rFonts w:ascii="Arial" w:hAnsi="Arial" w:cs="Arial"/>
          <w:color w:val="000000"/>
        </w:rPr>
        <w:t xml:space="preserve">nost zhotovitel. </w:t>
      </w:r>
    </w:p>
    <w:p w14:paraId="3FCD17DB" w14:textId="4769490E" w:rsidR="000A41D9" w:rsidRPr="00432B42" w:rsidRDefault="000A41D9" w:rsidP="00F963EE">
      <w:pPr>
        <w:numPr>
          <w:ilvl w:val="1"/>
          <w:numId w:val="9"/>
        </w:numPr>
        <w:spacing w:after="0" w:line="240" w:lineRule="auto"/>
        <w:ind w:left="709" w:hanging="709"/>
        <w:jc w:val="both"/>
        <w:rPr>
          <w:rFonts w:ascii="Arial" w:hAnsi="Arial" w:cs="Arial"/>
        </w:rPr>
      </w:pPr>
      <w:r>
        <w:rPr>
          <w:rFonts w:ascii="Arial" w:hAnsi="Arial" w:cs="Arial"/>
        </w:rPr>
        <w:t>Zhotovitel</w:t>
      </w:r>
      <w:r w:rsidRPr="00432B42">
        <w:rPr>
          <w:rFonts w:ascii="Arial" w:hAnsi="Arial" w:cs="Arial"/>
        </w:rPr>
        <w:t xml:space="preserve"> je oprávněn po dobu trvání této smlouvy udělit právo užívání k předmětu licence třetím osobám bez jakéhokoliv omezení</w:t>
      </w:r>
      <w:r>
        <w:rPr>
          <w:rFonts w:ascii="Arial" w:hAnsi="Arial" w:cs="Arial"/>
        </w:rPr>
        <w:t xml:space="preserve"> (licence je poskytována jako nevýhradní)</w:t>
      </w:r>
      <w:r w:rsidRPr="00432B42">
        <w:rPr>
          <w:rFonts w:ascii="Arial" w:hAnsi="Arial" w:cs="Arial"/>
        </w:rPr>
        <w:t xml:space="preserve">. </w:t>
      </w:r>
    </w:p>
    <w:p w14:paraId="3A190281" w14:textId="3DD31F4B" w:rsidR="000A41D9" w:rsidRPr="00432B42" w:rsidRDefault="000A41D9" w:rsidP="00F963EE">
      <w:pPr>
        <w:numPr>
          <w:ilvl w:val="1"/>
          <w:numId w:val="9"/>
        </w:numPr>
        <w:spacing w:after="0" w:line="240" w:lineRule="auto"/>
        <w:ind w:left="709" w:hanging="709"/>
        <w:jc w:val="both"/>
        <w:rPr>
          <w:rFonts w:ascii="Arial" w:hAnsi="Arial" w:cs="Arial"/>
        </w:rPr>
      </w:pPr>
      <w:r>
        <w:rPr>
          <w:rFonts w:ascii="Arial" w:hAnsi="Arial" w:cs="Arial"/>
        </w:rPr>
        <w:t>Zhotovitel</w:t>
      </w:r>
      <w:r w:rsidRPr="00432B42">
        <w:rPr>
          <w:rFonts w:ascii="Arial" w:hAnsi="Arial" w:cs="Arial"/>
        </w:rPr>
        <w:t xml:space="preserve"> je oprávněn po dobu trvání této smlouvy předmět licence užívat bez</w:t>
      </w:r>
      <w:r>
        <w:rPr>
          <w:rFonts w:ascii="Arial" w:hAnsi="Arial" w:cs="Arial"/>
        </w:rPr>
        <w:t> </w:t>
      </w:r>
      <w:r w:rsidRPr="00432B42">
        <w:rPr>
          <w:rFonts w:ascii="Arial" w:hAnsi="Arial" w:cs="Arial"/>
        </w:rPr>
        <w:t>jakéhokoliv omezení.</w:t>
      </w:r>
      <w:r w:rsidR="00F963EE">
        <w:rPr>
          <w:rFonts w:ascii="Arial" w:hAnsi="Arial" w:cs="Arial"/>
        </w:rPr>
        <w:t xml:space="preserve"> Článek 13.6 smlouvy tímto není dotčen.</w:t>
      </w:r>
    </w:p>
    <w:p w14:paraId="6C81CF73" w14:textId="64764722" w:rsidR="000A41D9" w:rsidRPr="00432B42" w:rsidRDefault="000A41D9" w:rsidP="00F963EE">
      <w:pPr>
        <w:numPr>
          <w:ilvl w:val="1"/>
          <w:numId w:val="9"/>
        </w:numPr>
        <w:spacing w:after="0" w:line="240" w:lineRule="auto"/>
        <w:ind w:left="709" w:hanging="709"/>
        <w:jc w:val="both"/>
        <w:rPr>
          <w:rFonts w:ascii="Arial" w:hAnsi="Arial" w:cs="Arial"/>
        </w:rPr>
      </w:pPr>
      <w:r>
        <w:rPr>
          <w:rFonts w:ascii="Arial" w:hAnsi="Arial" w:cs="Arial"/>
        </w:rPr>
        <w:t>Zhotovitel</w:t>
      </w:r>
      <w:r w:rsidRPr="00432B42">
        <w:rPr>
          <w:rFonts w:ascii="Arial" w:hAnsi="Arial" w:cs="Arial"/>
        </w:rPr>
        <w:t xml:space="preserve"> je povinen bez zbytečného odkladu po </w:t>
      </w:r>
      <w:r w:rsidR="00F963EE">
        <w:rPr>
          <w:rFonts w:ascii="Arial" w:hAnsi="Arial" w:cs="Arial"/>
        </w:rPr>
        <w:t>předání díla</w:t>
      </w:r>
      <w:r w:rsidRPr="00432B42">
        <w:rPr>
          <w:rFonts w:ascii="Arial" w:hAnsi="Arial" w:cs="Arial"/>
        </w:rPr>
        <w:t xml:space="preserve"> poskytnout </w:t>
      </w:r>
      <w:r>
        <w:rPr>
          <w:rFonts w:ascii="Arial" w:hAnsi="Arial" w:cs="Arial"/>
        </w:rPr>
        <w:t>objednatel</w:t>
      </w:r>
      <w:r w:rsidRPr="00432B42">
        <w:rPr>
          <w:rFonts w:ascii="Arial" w:hAnsi="Arial" w:cs="Arial"/>
        </w:rPr>
        <w:t xml:space="preserve">i manuál k používání předmětu licence, přístupová data a případně též veškeré věci, podklady a informace, které jsou potřebné k užívání předmětu licence. </w:t>
      </w:r>
    </w:p>
    <w:p w14:paraId="576CB2A7" w14:textId="6D951690" w:rsidR="000A41D9" w:rsidRPr="00432B42" w:rsidRDefault="000A41D9" w:rsidP="006039E0">
      <w:pPr>
        <w:numPr>
          <w:ilvl w:val="1"/>
          <w:numId w:val="9"/>
        </w:numPr>
        <w:spacing w:after="0" w:line="240" w:lineRule="auto"/>
        <w:ind w:left="709" w:hanging="709"/>
        <w:jc w:val="both"/>
        <w:rPr>
          <w:rFonts w:ascii="Arial" w:hAnsi="Arial" w:cs="Arial"/>
        </w:rPr>
      </w:pPr>
      <w:r w:rsidRPr="00432B42">
        <w:rPr>
          <w:rFonts w:ascii="Arial" w:hAnsi="Arial" w:cs="Arial"/>
        </w:rPr>
        <w:t xml:space="preserve">Zjistí-li </w:t>
      </w:r>
      <w:r>
        <w:rPr>
          <w:rFonts w:ascii="Arial" w:hAnsi="Arial" w:cs="Arial"/>
        </w:rPr>
        <w:t>objednatel</w:t>
      </w:r>
      <w:r w:rsidRPr="00432B42">
        <w:rPr>
          <w:rFonts w:ascii="Arial" w:hAnsi="Arial" w:cs="Arial"/>
        </w:rPr>
        <w:t xml:space="preserve">, že je omezován ve výkonu svého práva užívat předmět licence podle této smlouvy třetími osobami, nebo zjistí-li, že jiné osoby toto právo porušují, je povinen bez zbytečného odkladu podat o tom zprávu </w:t>
      </w:r>
      <w:r>
        <w:rPr>
          <w:rFonts w:ascii="Arial" w:hAnsi="Arial" w:cs="Arial"/>
        </w:rPr>
        <w:t>zhotovitel</w:t>
      </w:r>
      <w:r w:rsidRPr="00432B42">
        <w:rPr>
          <w:rFonts w:ascii="Arial" w:hAnsi="Arial" w:cs="Arial"/>
        </w:rPr>
        <w:t xml:space="preserve">i. </w:t>
      </w:r>
      <w:r>
        <w:rPr>
          <w:rFonts w:ascii="Arial" w:hAnsi="Arial" w:cs="Arial"/>
        </w:rPr>
        <w:t xml:space="preserve">Zhotovitel je povinen učinit veškeré kroky k tomu, aby objednatel nebyl omezován ve výkonu svých práv vyplývajících z této smlouvy. </w:t>
      </w:r>
    </w:p>
    <w:p w14:paraId="000E9C32" w14:textId="60CA7B46" w:rsidR="000A41D9" w:rsidRPr="00432B42" w:rsidRDefault="000A41D9" w:rsidP="006039E0">
      <w:pPr>
        <w:numPr>
          <w:ilvl w:val="1"/>
          <w:numId w:val="9"/>
        </w:numPr>
        <w:spacing w:after="0" w:line="240" w:lineRule="auto"/>
        <w:ind w:left="709" w:hanging="709"/>
        <w:jc w:val="both"/>
        <w:rPr>
          <w:rFonts w:ascii="Arial" w:hAnsi="Arial" w:cs="Arial"/>
        </w:rPr>
      </w:pPr>
      <w:r>
        <w:rPr>
          <w:rFonts w:ascii="Arial" w:hAnsi="Arial" w:cs="Arial"/>
        </w:rPr>
        <w:t>Objednatel</w:t>
      </w:r>
      <w:r w:rsidRPr="00432B42">
        <w:rPr>
          <w:rFonts w:ascii="Arial" w:hAnsi="Arial" w:cs="Arial"/>
        </w:rPr>
        <w:t xml:space="preserve"> nese nebezpečí škody na věcech a/nebo podkladech, které mu byly předány </w:t>
      </w:r>
      <w:r>
        <w:rPr>
          <w:rFonts w:ascii="Arial" w:hAnsi="Arial" w:cs="Arial"/>
        </w:rPr>
        <w:t>zhotovitel</w:t>
      </w:r>
      <w:r w:rsidRPr="00432B42">
        <w:rPr>
          <w:rFonts w:ascii="Arial" w:hAnsi="Arial" w:cs="Arial"/>
        </w:rPr>
        <w:t xml:space="preserve">em podle </w:t>
      </w:r>
      <w:r w:rsidR="006039E0">
        <w:rPr>
          <w:rFonts w:ascii="Arial" w:hAnsi="Arial" w:cs="Arial"/>
        </w:rPr>
        <w:t xml:space="preserve">13.11 </w:t>
      </w:r>
      <w:r w:rsidRPr="00432B42">
        <w:rPr>
          <w:rFonts w:ascii="Arial" w:hAnsi="Arial" w:cs="Arial"/>
        </w:rPr>
        <w:t xml:space="preserve">této smlouvy. </w:t>
      </w:r>
    </w:p>
    <w:p w14:paraId="173C0F34" w14:textId="38077818" w:rsidR="00036A08" w:rsidRDefault="00036A08" w:rsidP="009E2557">
      <w:pPr>
        <w:pStyle w:val="seznam-western"/>
        <w:spacing w:before="0" w:beforeAutospacing="0" w:after="0"/>
        <w:outlineLvl w:val="0"/>
        <w:rPr>
          <w:rFonts w:ascii="Arial" w:hAnsi="Arial" w:cs="Arial"/>
          <w:color w:val="000000"/>
          <w:sz w:val="22"/>
          <w:szCs w:val="22"/>
        </w:rPr>
      </w:pPr>
    </w:p>
    <w:p w14:paraId="28EE90BA" w14:textId="77777777" w:rsidR="00452E8C" w:rsidRPr="00452E8C" w:rsidRDefault="00452E8C" w:rsidP="00452E8C">
      <w:pPr>
        <w:pStyle w:val="seznam-western"/>
        <w:numPr>
          <w:ilvl w:val="0"/>
          <w:numId w:val="9"/>
        </w:numPr>
        <w:spacing w:before="0" w:beforeAutospacing="0" w:after="0"/>
        <w:ind w:hanging="720"/>
        <w:outlineLvl w:val="0"/>
        <w:rPr>
          <w:rFonts w:ascii="Arial" w:hAnsi="Arial" w:cs="Arial"/>
          <w:b/>
          <w:i/>
          <w:color w:val="000000"/>
          <w:sz w:val="22"/>
          <w:szCs w:val="22"/>
        </w:rPr>
      </w:pPr>
      <w:r w:rsidRPr="00452E8C">
        <w:rPr>
          <w:rFonts w:ascii="Arial" w:hAnsi="Arial" w:cs="Arial"/>
          <w:b/>
          <w:i/>
          <w:color w:val="000000"/>
          <w:sz w:val="22"/>
          <w:szCs w:val="22"/>
        </w:rPr>
        <w:t>Ostatní ustanovení</w:t>
      </w:r>
    </w:p>
    <w:p w14:paraId="36FA1E75" w14:textId="7CFDD1F2" w:rsidR="00452E8C" w:rsidRPr="00452E8C" w:rsidRDefault="00452E8C" w:rsidP="00452E8C">
      <w:pPr>
        <w:numPr>
          <w:ilvl w:val="1"/>
          <w:numId w:val="47"/>
        </w:numPr>
        <w:spacing w:after="0" w:line="259" w:lineRule="auto"/>
        <w:ind w:left="567" w:hanging="567"/>
        <w:contextualSpacing/>
        <w:jc w:val="both"/>
        <w:rPr>
          <w:rFonts w:ascii="Arial" w:eastAsiaTheme="minorHAnsi" w:hAnsi="Arial" w:cs="Arial"/>
          <w:color w:val="000000" w:themeColor="text1"/>
        </w:rPr>
      </w:pPr>
      <w:bookmarkStart w:id="5" w:name="_Ref461540105"/>
      <w:r>
        <w:rPr>
          <w:rFonts w:ascii="Arial" w:eastAsiaTheme="minorHAnsi" w:hAnsi="Arial" w:cs="Arial"/>
          <w:color w:val="000000" w:themeColor="text1"/>
        </w:rPr>
        <w:t>Zhotovitel</w:t>
      </w:r>
      <w:r w:rsidRPr="00452E8C">
        <w:rPr>
          <w:rFonts w:ascii="Arial" w:eastAsiaTheme="minorHAnsi" w:hAnsi="Arial" w:cs="Arial"/>
          <w:color w:val="000000" w:themeColor="text1"/>
        </w:rPr>
        <w:t xml:space="preserve"> je povinen archivovat do konce roku 20</w:t>
      </w:r>
      <w:r w:rsidR="00D87E8D">
        <w:rPr>
          <w:rFonts w:ascii="Arial" w:eastAsiaTheme="minorHAnsi" w:hAnsi="Arial" w:cs="Arial"/>
          <w:color w:val="000000" w:themeColor="text1"/>
        </w:rPr>
        <w:t>35</w:t>
      </w:r>
      <w:r w:rsidRPr="00452E8C">
        <w:rPr>
          <w:rFonts w:ascii="Arial" w:eastAsiaTheme="minorHAnsi" w:hAnsi="Arial" w:cs="Arial"/>
          <w:color w:val="000000" w:themeColor="text1"/>
        </w:rPr>
        <w:t xml:space="preserve"> veškerou dokumentaci související s plněním z</w:t>
      </w:r>
      <w:r>
        <w:rPr>
          <w:rFonts w:ascii="Arial" w:eastAsiaTheme="minorHAnsi" w:hAnsi="Arial" w:cs="Arial"/>
          <w:color w:val="000000" w:themeColor="text1"/>
        </w:rPr>
        <w:t>e</w:t>
      </w:r>
      <w:r w:rsidRPr="00452E8C">
        <w:rPr>
          <w:rFonts w:ascii="Arial" w:eastAsiaTheme="minorHAnsi" w:hAnsi="Arial" w:cs="Arial"/>
          <w:color w:val="000000" w:themeColor="text1"/>
        </w:rPr>
        <w:t xml:space="preserve"> smlouvy včetně účetních dokladů a kdykoli po tuto dobu umožnit </w:t>
      </w:r>
      <w:r>
        <w:rPr>
          <w:rFonts w:ascii="Arial" w:eastAsiaTheme="minorHAnsi" w:hAnsi="Arial" w:cs="Arial"/>
          <w:color w:val="000000" w:themeColor="text1"/>
        </w:rPr>
        <w:t>Objednateli</w:t>
      </w:r>
      <w:r w:rsidRPr="00452E8C">
        <w:rPr>
          <w:rFonts w:ascii="Arial" w:eastAsiaTheme="minorHAnsi" w:hAnsi="Arial" w:cs="Arial"/>
          <w:color w:val="000000" w:themeColor="text1"/>
        </w:rPr>
        <w:t xml:space="preserve"> přístup k této dokumentaci.</w:t>
      </w:r>
      <w:bookmarkEnd w:id="5"/>
    </w:p>
    <w:p w14:paraId="346F3B28" w14:textId="1C8F43A2" w:rsidR="00452E8C" w:rsidRPr="00452E8C" w:rsidRDefault="00452E8C" w:rsidP="00452E8C">
      <w:pPr>
        <w:numPr>
          <w:ilvl w:val="1"/>
          <w:numId w:val="47"/>
        </w:numPr>
        <w:spacing w:after="0" w:line="259" w:lineRule="auto"/>
        <w:ind w:left="567" w:hanging="567"/>
        <w:contextualSpacing/>
        <w:jc w:val="both"/>
        <w:rPr>
          <w:rFonts w:ascii="Arial" w:eastAsiaTheme="minorHAnsi" w:hAnsi="Arial" w:cs="Arial"/>
          <w:color w:val="000000" w:themeColor="text1"/>
        </w:rPr>
      </w:pPr>
      <w:r>
        <w:rPr>
          <w:rFonts w:ascii="Arial" w:eastAsiaTheme="minorHAnsi" w:hAnsi="Arial" w:cs="Arial"/>
          <w:color w:val="000000" w:themeColor="text1"/>
        </w:rPr>
        <w:lastRenderedPageBreak/>
        <w:t>Zhotovitel</w:t>
      </w:r>
      <w:r w:rsidRPr="00452E8C">
        <w:rPr>
          <w:rFonts w:ascii="Arial" w:eastAsiaTheme="minorHAnsi" w:hAnsi="Arial" w:cs="Arial"/>
          <w:color w:val="000000" w:themeColor="text1"/>
        </w:rPr>
        <w:t xml:space="preserve"> je povinen minimálně do konce roku 20</w:t>
      </w:r>
      <w:r w:rsidR="00D87E8D">
        <w:rPr>
          <w:rFonts w:ascii="Arial" w:eastAsiaTheme="minorHAnsi" w:hAnsi="Arial" w:cs="Arial"/>
          <w:color w:val="000000" w:themeColor="text1"/>
        </w:rPr>
        <w:t>35</w:t>
      </w:r>
      <w:r w:rsidRPr="00452E8C">
        <w:rPr>
          <w:rFonts w:ascii="Arial" w:eastAsiaTheme="minorHAnsi" w:hAnsi="Arial" w:cs="Arial"/>
          <w:color w:val="000000" w:themeColor="text1"/>
        </w:rPr>
        <w:t xml:space="preserve"> poskytovat požadované informace a dokumentaci související s plněním smlouvy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7048FC65" w14:textId="77777777" w:rsidR="00452E8C" w:rsidRPr="00957A2B" w:rsidRDefault="00452E8C" w:rsidP="009E2557">
      <w:pPr>
        <w:pStyle w:val="seznam-western"/>
        <w:spacing w:before="0" w:beforeAutospacing="0" w:after="0"/>
        <w:outlineLvl w:val="0"/>
        <w:rPr>
          <w:rFonts w:ascii="Arial" w:hAnsi="Arial" w:cs="Arial"/>
          <w:color w:val="000000"/>
          <w:sz w:val="22"/>
          <w:szCs w:val="22"/>
        </w:rPr>
      </w:pPr>
    </w:p>
    <w:p w14:paraId="761FECDE" w14:textId="77777777" w:rsidR="009D4936" w:rsidRPr="00957A2B" w:rsidRDefault="009D4936" w:rsidP="00CB4298">
      <w:pPr>
        <w:pStyle w:val="seznam-western"/>
        <w:numPr>
          <w:ilvl w:val="0"/>
          <w:numId w:val="9"/>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Závěrečná ustanove</w:t>
      </w:r>
      <w:r w:rsidR="007A4843" w:rsidRPr="00957A2B">
        <w:rPr>
          <w:rFonts w:ascii="Arial" w:hAnsi="Arial" w:cs="Arial"/>
          <w:b/>
          <w:i/>
          <w:color w:val="000000"/>
          <w:sz w:val="22"/>
          <w:szCs w:val="22"/>
        </w:rPr>
        <w:t>ní</w:t>
      </w:r>
    </w:p>
    <w:p w14:paraId="41CEFC94" w14:textId="755C4756" w:rsidR="0055539E" w:rsidRPr="00957A2B" w:rsidRDefault="0055539E" w:rsidP="00CB4298">
      <w:pPr>
        <w:numPr>
          <w:ilvl w:val="1"/>
          <w:numId w:val="9"/>
        </w:numPr>
        <w:spacing w:after="0" w:line="240" w:lineRule="auto"/>
        <w:ind w:left="709" w:hanging="720"/>
        <w:jc w:val="both"/>
        <w:rPr>
          <w:rFonts w:ascii="Arial" w:hAnsi="Arial" w:cs="Arial"/>
        </w:rPr>
      </w:pPr>
      <w:r w:rsidRPr="00957A2B">
        <w:rPr>
          <w:rFonts w:ascii="Arial" w:hAnsi="Arial" w:cs="Arial"/>
        </w:rPr>
        <w:t xml:space="preserve">Tato smlouva se řídí právním řádem České republiky, zejména příslušnými ustanoveními </w:t>
      </w:r>
      <w:del w:id="6" w:author="Páleník Robert" w:date="2023-07-21T14:50:00Z">
        <w:r w:rsidRPr="00957A2B" w:rsidDel="00C5230C">
          <w:rPr>
            <w:rFonts w:ascii="Arial" w:hAnsi="Arial" w:cs="Arial"/>
          </w:rPr>
          <w:delText xml:space="preserve">obchodního </w:delText>
        </w:r>
      </w:del>
      <w:ins w:id="7" w:author="Páleník Robert" w:date="2023-07-21T14:50:00Z">
        <w:r w:rsidR="00C5230C">
          <w:rPr>
            <w:rFonts w:ascii="Arial" w:hAnsi="Arial" w:cs="Arial"/>
          </w:rPr>
          <w:t>občanského</w:t>
        </w:r>
        <w:bookmarkStart w:id="8" w:name="_GoBack"/>
        <w:bookmarkEnd w:id="8"/>
        <w:r w:rsidR="00C5230C" w:rsidRPr="00957A2B">
          <w:rPr>
            <w:rFonts w:ascii="Arial" w:hAnsi="Arial" w:cs="Arial"/>
          </w:rPr>
          <w:t xml:space="preserve"> </w:t>
        </w:r>
      </w:ins>
      <w:r w:rsidRPr="00957A2B">
        <w:rPr>
          <w:rFonts w:ascii="Arial" w:hAnsi="Arial" w:cs="Arial"/>
        </w:rPr>
        <w:t xml:space="preserve">zákoníku. </w:t>
      </w:r>
    </w:p>
    <w:p w14:paraId="3CBCA464" w14:textId="77777777" w:rsidR="0055539E" w:rsidRPr="00957A2B" w:rsidRDefault="0055539E" w:rsidP="00CB4298">
      <w:pPr>
        <w:numPr>
          <w:ilvl w:val="1"/>
          <w:numId w:val="9"/>
        </w:numPr>
        <w:spacing w:after="0" w:line="240" w:lineRule="auto"/>
        <w:ind w:left="709" w:hanging="720"/>
        <w:jc w:val="both"/>
        <w:rPr>
          <w:rFonts w:ascii="Arial" w:hAnsi="Arial" w:cs="Arial"/>
        </w:rPr>
      </w:pPr>
      <w:r w:rsidRPr="00957A2B">
        <w:rPr>
          <w:rFonts w:ascii="Arial" w:hAnsi="Arial" w:cs="Arial"/>
        </w:rPr>
        <w:t>Tato smlouva představuje úplnou dohodu smluvních stran ohledně předmětu této smlouvy.</w:t>
      </w:r>
    </w:p>
    <w:p w14:paraId="2BFB5603" w14:textId="77777777" w:rsidR="0055539E" w:rsidRPr="00957A2B" w:rsidRDefault="007C032F" w:rsidP="00CB4298">
      <w:pPr>
        <w:numPr>
          <w:ilvl w:val="1"/>
          <w:numId w:val="9"/>
        </w:numPr>
        <w:spacing w:after="0" w:line="240" w:lineRule="auto"/>
        <w:ind w:left="709" w:hanging="720"/>
        <w:jc w:val="both"/>
        <w:rPr>
          <w:rFonts w:ascii="Arial" w:hAnsi="Arial" w:cs="Arial"/>
        </w:rPr>
      </w:pPr>
      <w:r w:rsidRPr="00957A2B">
        <w:rPr>
          <w:rFonts w:ascii="Arial" w:hAnsi="Arial" w:cs="Arial"/>
        </w:rPr>
        <w:t>Tato s</w:t>
      </w:r>
      <w:r w:rsidR="0055539E" w:rsidRPr="00957A2B">
        <w:rPr>
          <w:rFonts w:ascii="Arial" w:hAnsi="Arial" w:cs="Arial"/>
        </w:rPr>
        <w:t>mlouva může být měněna nebo doplňována pouze na základě písemných dodatků podepsaných oběma Smluvními stranami.</w:t>
      </w:r>
    </w:p>
    <w:p w14:paraId="641F8814" w14:textId="77777777" w:rsidR="0055539E" w:rsidRPr="00957A2B" w:rsidRDefault="0055539E" w:rsidP="00CB4298">
      <w:pPr>
        <w:numPr>
          <w:ilvl w:val="1"/>
          <w:numId w:val="9"/>
        </w:numPr>
        <w:spacing w:after="0" w:line="240" w:lineRule="auto"/>
        <w:ind w:left="709" w:hanging="720"/>
        <w:jc w:val="both"/>
        <w:rPr>
          <w:rFonts w:ascii="Arial" w:hAnsi="Arial" w:cs="Arial"/>
        </w:rPr>
      </w:pPr>
      <w:r w:rsidRPr="00957A2B">
        <w:rPr>
          <w:rFonts w:ascii="Arial" w:hAnsi="Arial" w:cs="Arial"/>
        </w:rPr>
        <w:t>Veškeré přílohy této Smlouvy jsou její neoddělitelnou součástí.</w:t>
      </w:r>
    </w:p>
    <w:p w14:paraId="28B4630D" w14:textId="77777777" w:rsidR="0055539E" w:rsidRPr="00957A2B" w:rsidRDefault="0055539E" w:rsidP="00CB4298">
      <w:pPr>
        <w:numPr>
          <w:ilvl w:val="1"/>
          <w:numId w:val="9"/>
        </w:numPr>
        <w:spacing w:after="0" w:line="240" w:lineRule="auto"/>
        <w:ind w:left="709" w:hanging="720"/>
        <w:jc w:val="both"/>
        <w:rPr>
          <w:rFonts w:ascii="Arial" w:hAnsi="Arial" w:cs="Arial"/>
        </w:rPr>
      </w:pPr>
      <w:r w:rsidRPr="00957A2B">
        <w:rPr>
          <w:rFonts w:ascii="Arial" w:hAnsi="Arial" w:cs="Arial"/>
        </w:rPr>
        <w:t xml:space="preserve">V případě, že se kterékoli ustanovení této </w:t>
      </w:r>
      <w:r w:rsidR="007C032F" w:rsidRPr="00957A2B">
        <w:rPr>
          <w:rFonts w:ascii="Arial" w:hAnsi="Arial" w:cs="Arial"/>
        </w:rPr>
        <w:t>s</w:t>
      </w:r>
      <w:r w:rsidRPr="00957A2B">
        <w:rPr>
          <w:rFonts w:ascii="Arial" w:hAnsi="Arial" w:cs="Arial"/>
        </w:rPr>
        <w:t xml:space="preserve">mlouvy stane neplatným, neúčinným, nebo nevynutitelným, zůstávají ostatní ustanovení této </w:t>
      </w:r>
      <w:r w:rsidR="007C032F" w:rsidRPr="00957A2B">
        <w:rPr>
          <w:rFonts w:ascii="Arial" w:hAnsi="Arial" w:cs="Arial"/>
        </w:rPr>
        <w:t>s</w:t>
      </w:r>
      <w:r w:rsidRPr="00957A2B">
        <w:rPr>
          <w:rFonts w:ascii="Arial" w:hAnsi="Arial" w:cs="Arial"/>
        </w:rPr>
        <w:t xml:space="preserve">mlouvy platná, účinná, resp. vynutitelná, pokud z povahy této </w:t>
      </w:r>
      <w:r w:rsidR="007C032F" w:rsidRPr="00957A2B">
        <w:rPr>
          <w:rFonts w:ascii="Arial" w:hAnsi="Arial" w:cs="Arial"/>
        </w:rPr>
        <w:t>s</w:t>
      </w:r>
      <w:r w:rsidRPr="00957A2B">
        <w:rPr>
          <w:rFonts w:ascii="Arial" w:hAnsi="Arial" w:cs="Arial"/>
        </w:rPr>
        <w:t>mlouvy nebo z jejího obsahu anebo z okolností, za</w:t>
      </w:r>
      <w:r w:rsidR="000110C5" w:rsidRPr="00957A2B">
        <w:rPr>
          <w:rFonts w:ascii="Arial" w:hAnsi="Arial" w:cs="Arial"/>
        </w:rPr>
        <w:t> </w:t>
      </w:r>
      <w:r w:rsidRPr="00957A2B">
        <w:rPr>
          <w:rFonts w:ascii="Arial" w:hAnsi="Arial" w:cs="Arial"/>
        </w:rPr>
        <w:t xml:space="preserve">nichž byla uzavřena, nevyplývá, že takové neplatné, neúčinné, resp. nevynutitelné ustanovení nelze oddělit od ostatního obsahu této </w:t>
      </w:r>
      <w:r w:rsidR="007C032F" w:rsidRPr="00957A2B">
        <w:rPr>
          <w:rFonts w:ascii="Arial" w:hAnsi="Arial" w:cs="Arial"/>
        </w:rPr>
        <w:t>s</w:t>
      </w:r>
      <w:r w:rsidRPr="00957A2B">
        <w:rPr>
          <w:rFonts w:ascii="Arial" w:hAnsi="Arial" w:cs="Arial"/>
        </w:rPr>
        <w:t xml:space="preserve">mlouvy.  </w:t>
      </w:r>
    </w:p>
    <w:p w14:paraId="2B489FE6" w14:textId="6132AF44" w:rsidR="00034677" w:rsidRPr="00E11FF7" w:rsidRDefault="00034677" w:rsidP="00CB4298">
      <w:pPr>
        <w:numPr>
          <w:ilvl w:val="1"/>
          <w:numId w:val="9"/>
        </w:numPr>
        <w:spacing w:after="0" w:line="240" w:lineRule="auto"/>
        <w:ind w:left="709" w:hanging="720"/>
        <w:jc w:val="both"/>
        <w:rPr>
          <w:rFonts w:ascii="Arial" w:hAnsi="Arial" w:cs="Arial"/>
        </w:rPr>
      </w:pPr>
      <w:r w:rsidRPr="00957A2B">
        <w:rPr>
          <w:rFonts w:ascii="Arial" w:hAnsi="Arial" w:cs="Arial"/>
          <w:color w:val="000000"/>
        </w:rPr>
        <w:t>Veškeré spory vznikající z této smlouvy a/nebo v souvislosti s ní, které se nepodaří vyřešit dohodou smluvních stran do jednoho (1) měsíce ode dne vzniku sporu, budou rozhodovány věcně a místně příslušnými obecnými soudy České republiky.</w:t>
      </w:r>
    </w:p>
    <w:p w14:paraId="707AA1F6" w14:textId="2DDF8E57" w:rsidR="00E11FF7" w:rsidRPr="00957A2B" w:rsidRDefault="00E11FF7" w:rsidP="00E11FF7">
      <w:pPr>
        <w:numPr>
          <w:ilvl w:val="1"/>
          <w:numId w:val="9"/>
        </w:numPr>
        <w:spacing w:after="0" w:line="240" w:lineRule="auto"/>
        <w:ind w:left="709" w:hanging="709"/>
        <w:jc w:val="both"/>
        <w:rPr>
          <w:rFonts w:ascii="Arial" w:hAnsi="Arial" w:cs="Arial"/>
        </w:rPr>
      </w:pPr>
      <w:r>
        <w:rPr>
          <w:rFonts w:ascii="Arial" w:hAnsi="Arial" w:cs="Arial"/>
        </w:rPr>
        <w:t>U</w:t>
      </w:r>
      <w:r w:rsidRPr="00E11FF7">
        <w:rPr>
          <w:rFonts w:ascii="Arial" w:hAnsi="Arial" w:cs="Arial"/>
        </w:rPr>
        <w:t xml:space="preserve">zavření této Smlouvy bylo v souladu s ustanovením § 59 </w:t>
      </w:r>
      <w:r>
        <w:rPr>
          <w:rFonts w:ascii="Arial" w:hAnsi="Arial" w:cs="Arial"/>
        </w:rPr>
        <w:t>odst. 3 zákona č. </w:t>
      </w:r>
      <w:r w:rsidRPr="00E11FF7">
        <w:rPr>
          <w:rFonts w:ascii="Arial" w:hAnsi="Arial" w:cs="Arial"/>
        </w:rPr>
        <w:t>129/2000 Sb., o krajích (krajské zřízení), v platné</w:t>
      </w:r>
      <w:r>
        <w:rPr>
          <w:rFonts w:ascii="Arial" w:hAnsi="Arial" w:cs="Arial"/>
        </w:rPr>
        <w:t>m znění rozhodnuto usnesením č. </w:t>
      </w:r>
      <w:r w:rsidR="00CB5867">
        <w:rPr>
          <w:rFonts w:ascii="Arial" w:hAnsi="Arial" w:cs="Arial"/>
          <w:highlight w:val="lightGray"/>
        </w:rPr>
        <w:t>[bude doplněno</w:t>
      </w:r>
      <w:r w:rsidRPr="00CB5867">
        <w:rPr>
          <w:rFonts w:ascii="Arial" w:hAnsi="Arial" w:cs="Arial"/>
          <w:highlight w:val="lightGray"/>
        </w:rPr>
        <w:t>]</w:t>
      </w:r>
      <w:r w:rsidRPr="00E11FF7">
        <w:rPr>
          <w:rFonts w:ascii="Arial" w:hAnsi="Arial" w:cs="Arial"/>
        </w:rPr>
        <w:t xml:space="preserve"> Radou Kraje Vysočina na jednání č</w:t>
      </w:r>
      <w:r w:rsidR="00CB5867" w:rsidRPr="004A31B5">
        <w:rPr>
          <w:rFonts w:ascii="Arial" w:hAnsi="Arial" w:cs="Arial"/>
        </w:rPr>
        <w:t xml:space="preserve">. </w:t>
      </w:r>
      <w:r w:rsidR="00CB5867">
        <w:rPr>
          <w:rFonts w:ascii="Arial" w:hAnsi="Arial" w:cs="Arial"/>
          <w:highlight w:val="lightGray"/>
        </w:rPr>
        <w:t>[bude doplněno</w:t>
      </w:r>
      <w:r w:rsidRPr="00CB5867">
        <w:rPr>
          <w:rFonts w:ascii="Arial" w:hAnsi="Arial" w:cs="Arial"/>
          <w:highlight w:val="lightGray"/>
        </w:rPr>
        <w:t>]</w:t>
      </w:r>
      <w:r w:rsidRPr="00E11FF7">
        <w:rPr>
          <w:rFonts w:ascii="Arial" w:hAnsi="Arial" w:cs="Arial"/>
        </w:rPr>
        <w:t xml:space="preserve"> konaném dne </w:t>
      </w:r>
      <w:r w:rsidR="00CB5867">
        <w:rPr>
          <w:rFonts w:ascii="Arial" w:hAnsi="Arial" w:cs="Arial"/>
          <w:highlight w:val="lightGray"/>
        </w:rPr>
        <w:t>[bude doplněno</w:t>
      </w:r>
      <w:r w:rsidRPr="00CB5867">
        <w:rPr>
          <w:rFonts w:ascii="Arial" w:hAnsi="Arial" w:cs="Arial"/>
          <w:highlight w:val="lightGray"/>
        </w:rPr>
        <w:t>]</w:t>
      </w:r>
      <w:r w:rsidRPr="004A31B5">
        <w:rPr>
          <w:rFonts w:ascii="Arial" w:hAnsi="Arial" w:cs="Arial"/>
        </w:rPr>
        <w:t>.</w:t>
      </w:r>
    </w:p>
    <w:p w14:paraId="1C2AFA8C" w14:textId="2EC6CE46" w:rsidR="0055539E" w:rsidRPr="00957A2B" w:rsidRDefault="0055539E" w:rsidP="00CB4298">
      <w:pPr>
        <w:numPr>
          <w:ilvl w:val="1"/>
          <w:numId w:val="9"/>
        </w:numPr>
        <w:spacing w:after="0" w:line="240" w:lineRule="auto"/>
        <w:ind w:left="709" w:hanging="720"/>
        <w:jc w:val="both"/>
        <w:rPr>
          <w:rFonts w:ascii="Arial" w:hAnsi="Arial" w:cs="Arial"/>
        </w:rPr>
      </w:pPr>
      <w:r w:rsidRPr="00957A2B">
        <w:rPr>
          <w:rFonts w:ascii="Arial" w:hAnsi="Arial" w:cs="Arial"/>
        </w:rPr>
        <w:t xml:space="preserve">Tato smlouva je vyhotovena </w:t>
      </w:r>
      <w:r w:rsidR="009028FF">
        <w:rPr>
          <w:rFonts w:ascii="Arial" w:hAnsi="Arial" w:cs="Arial"/>
        </w:rPr>
        <w:t>elektronicky</w:t>
      </w:r>
      <w:r w:rsidRPr="00957A2B">
        <w:rPr>
          <w:rFonts w:ascii="Arial" w:hAnsi="Arial" w:cs="Arial"/>
        </w:rPr>
        <w:t xml:space="preserve">. Každá ze smluvních stran obdrží po jednom řádně podepsaném </w:t>
      </w:r>
      <w:r w:rsidR="009028FF">
        <w:rPr>
          <w:rFonts w:ascii="Arial" w:hAnsi="Arial" w:cs="Arial"/>
        </w:rPr>
        <w:t>vyhotovení</w:t>
      </w:r>
      <w:r w:rsidRPr="00957A2B">
        <w:rPr>
          <w:rFonts w:ascii="Arial" w:hAnsi="Arial" w:cs="Arial"/>
        </w:rPr>
        <w:t>.</w:t>
      </w:r>
    </w:p>
    <w:p w14:paraId="37DA84FB" w14:textId="55FD9FF4" w:rsidR="0055539E" w:rsidRPr="00062E8C" w:rsidRDefault="0055539E" w:rsidP="00062E8C">
      <w:pPr>
        <w:numPr>
          <w:ilvl w:val="1"/>
          <w:numId w:val="9"/>
        </w:numPr>
        <w:spacing w:after="0" w:line="240" w:lineRule="auto"/>
        <w:ind w:left="709" w:hanging="709"/>
        <w:jc w:val="both"/>
        <w:rPr>
          <w:rFonts w:ascii="Arial" w:hAnsi="Arial" w:cs="Arial"/>
        </w:rPr>
      </w:pPr>
      <w:r w:rsidRPr="00062E8C">
        <w:rPr>
          <w:rFonts w:ascii="Arial" w:hAnsi="Arial" w:cs="Arial"/>
        </w:rPr>
        <w:t xml:space="preserve">Tato smlouva nabývá </w:t>
      </w:r>
      <w:r w:rsidR="00150C1B" w:rsidRPr="00062E8C">
        <w:rPr>
          <w:rFonts w:ascii="Arial" w:hAnsi="Arial" w:cs="Arial"/>
        </w:rPr>
        <w:t>platnosti</w:t>
      </w:r>
      <w:r w:rsidRPr="00062E8C">
        <w:rPr>
          <w:rFonts w:ascii="Arial" w:hAnsi="Arial" w:cs="Arial"/>
        </w:rPr>
        <w:t xml:space="preserve"> dnem jejího podpisu oběma smluvními stranami</w:t>
      </w:r>
      <w:r w:rsidR="00E11FF7">
        <w:rPr>
          <w:rFonts w:ascii="Arial" w:hAnsi="Arial" w:cs="Arial"/>
        </w:rPr>
        <w:t xml:space="preserve"> a </w:t>
      </w:r>
      <w:r w:rsidR="00822635" w:rsidRPr="00062E8C">
        <w:rPr>
          <w:rFonts w:ascii="Arial" w:hAnsi="Arial" w:cs="Arial"/>
        </w:rPr>
        <w:t xml:space="preserve">účinnosti dnem zveřejnění této smlouvy v Registru smluv. Zveřejnění smlouvy v Registru smluv zajistí </w:t>
      </w:r>
      <w:r w:rsidR="002B46C6" w:rsidRPr="00062E8C">
        <w:rPr>
          <w:rFonts w:ascii="Arial" w:hAnsi="Arial" w:cs="Arial"/>
        </w:rPr>
        <w:t xml:space="preserve">objednatel </w:t>
      </w:r>
      <w:r w:rsidR="00822635" w:rsidRPr="00062E8C">
        <w:rPr>
          <w:rFonts w:ascii="Arial" w:hAnsi="Arial" w:cs="Arial"/>
        </w:rPr>
        <w:t xml:space="preserve">a informuje o tom </w:t>
      </w:r>
      <w:r w:rsidR="000A41D9" w:rsidRPr="00062E8C">
        <w:rPr>
          <w:rFonts w:ascii="Arial" w:hAnsi="Arial" w:cs="Arial"/>
        </w:rPr>
        <w:t>zhotovitel</w:t>
      </w:r>
      <w:r w:rsidR="006039E0" w:rsidRPr="00062E8C">
        <w:rPr>
          <w:rFonts w:ascii="Arial" w:hAnsi="Arial" w:cs="Arial"/>
        </w:rPr>
        <w:t>e</w:t>
      </w:r>
      <w:r w:rsidR="00822635" w:rsidRPr="00062E8C">
        <w:rPr>
          <w:rFonts w:ascii="Arial" w:hAnsi="Arial" w:cs="Arial"/>
        </w:rPr>
        <w:t xml:space="preserve">. </w:t>
      </w:r>
      <w:r w:rsidR="002B46C6" w:rsidRPr="00062E8C">
        <w:rPr>
          <w:rFonts w:ascii="Arial" w:hAnsi="Arial" w:cs="Arial"/>
        </w:rPr>
        <w:t xml:space="preserve">Zhotovitel </w:t>
      </w:r>
      <w:r w:rsidR="00822635" w:rsidRPr="00062E8C">
        <w:rPr>
          <w:rFonts w:ascii="Arial" w:hAnsi="Arial" w:cs="Arial"/>
        </w:rPr>
        <w:t>souhlasí se zveřejněním celého textu této smlouvy včetně podpisů v Registru smluv</w:t>
      </w:r>
      <w:r w:rsidRPr="00062E8C">
        <w:rPr>
          <w:rFonts w:ascii="Arial" w:hAnsi="Arial" w:cs="Arial"/>
        </w:rPr>
        <w:t>.</w:t>
      </w:r>
      <w:r w:rsidR="00062E8C" w:rsidRPr="00062E8C">
        <w:rPr>
          <w:rFonts w:ascii="Arial" w:hAnsi="Arial" w:cs="Arial"/>
        </w:rPr>
        <w:t xml:space="preserve"> Současně bere zhotovitel na vědomí, že v případě nesplnění zákonné povinnosti je smlouva do tří měsíců od jejího podpisu</w:t>
      </w:r>
      <w:r w:rsidR="00062E8C">
        <w:rPr>
          <w:rFonts w:ascii="Arial" w:hAnsi="Arial" w:cs="Arial"/>
        </w:rPr>
        <w:t xml:space="preserve"> </w:t>
      </w:r>
      <w:r w:rsidR="00062E8C" w:rsidRPr="00062E8C">
        <w:rPr>
          <w:rFonts w:ascii="Arial" w:hAnsi="Arial" w:cs="Arial"/>
        </w:rPr>
        <w:t>bez dalšího zrušena od samého počátku.</w:t>
      </w:r>
    </w:p>
    <w:p w14:paraId="033CD698" w14:textId="5E341887" w:rsidR="00452E8C" w:rsidRPr="006F1177" w:rsidRDefault="009F3A1D" w:rsidP="00CB4298">
      <w:pPr>
        <w:numPr>
          <w:ilvl w:val="1"/>
          <w:numId w:val="9"/>
        </w:numPr>
        <w:spacing w:after="0" w:line="240" w:lineRule="auto"/>
        <w:ind w:left="709" w:hanging="720"/>
        <w:jc w:val="both"/>
        <w:rPr>
          <w:rFonts w:ascii="Arial" w:hAnsi="Arial" w:cs="Arial"/>
        </w:rPr>
      </w:pPr>
      <w:r w:rsidRPr="006F1177">
        <w:rPr>
          <w:rFonts w:ascii="Arial" w:hAnsi="Arial" w:cs="Arial"/>
        </w:rPr>
        <w:t xml:space="preserve">Nedílnou součástí této smlouvy </w:t>
      </w:r>
      <w:r w:rsidR="00452E8C" w:rsidRPr="006F1177">
        <w:rPr>
          <w:rFonts w:ascii="Arial" w:hAnsi="Arial" w:cs="Arial"/>
        </w:rPr>
        <w:t>je</w:t>
      </w:r>
    </w:p>
    <w:p w14:paraId="51FE6A9D" w14:textId="60137A7F" w:rsidR="00452E8C" w:rsidRDefault="009F3A1D" w:rsidP="00A83059">
      <w:pPr>
        <w:spacing w:after="0" w:line="240" w:lineRule="auto"/>
        <w:ind w:left="2268" w:hanging="1560"/>
        <w:jc w:val="both"/>
        <w:rPr>
          <w:rFonts w:ascii="Arial" w:hAnsi="Arial" w:cs="Arial"/>
        </w:rPr>
      </w:pPr>
      <w:r w:rsidRPr="006F1177">
        <w:rPr>
          <w:rFonts w:ascii="Arial" w:hAnsi="Arial" w:cs="Arial"/>
        </w:rPr>
        <w:t>příloha č. 1 –</w:t>
      </w:r>
      <w:r w:rsidR="00BA46B2">
        <w:rPr>
          <w:rFonts w:ascii="Arial" w:hAnsi="Arial" w:cs="Arial"/>
        </w:rPr>
        <w:tab/>
      </w:r>
      <w:r w:rsidRPr="006F1177">
        <w:rPr>
          <w:rFonts w:ascii="Arial" w:hAnsi="Arial" w:cs="Arial"/>
        </w:rPr>
        <w:t>bližší specifikace díla</w:t>
      </w:r>
      <w:r w:rsidR="00E007D3">
        <w:rPr>
          <w:rFonts w:ascii="Arial" w:hAnsi="Arial" w:cs="Arial"/>
        </w:rPr>
        <w:t xml:space="preserve"> – technický list z nabídky dodavatele vč. etap a specifikace díle dle zadávací dokumentace</w:t>
      </w:r>
    </w:p>
    <w:p w14:paraId="10E37712" w14:textId="335CA5D6" w:rsidR="00F14BFB" w:rsidRPr="006F1177" w:rsidRDefault="00E007D3" w:rsidP="00A83059">
      <w:pPr>
        <w:spacing w:after="0" w:line="240" w:lineRule="auto"/>
        <w:ind w:left="2268" w:hanging="1560"/>
        <w:jc w:val="both"/>
        <w:rPr>
          <w:rFonts w:ascii="Arial" w:hAnsi="Arial" w:cs="Arial"/>
        </w:rPr>
      </w:pPr>
      <w:r>
        <w:rPr>
          <w:rFonts w:ascii="Arial" w:hAnsi="Arial" w:cs="Arial"/>
        </w:rPr>
        <w:t xml:space="preserve">Příloha č. 2 – </w:t>
      </w:r>
      <w:r>
        <w:rPr>
          <w:rFonts w:ascii="Arial" w:hAnsi="Arial" w:cs="Arial"/>
        </w:rPr>
        <w:tab/>
        <w:t>cenová tabulka – etapizace ceny díla</w:t>
      </w:r>
    </w:p>
    <w:p w14:paraId="1A09A999" w14:textId="0CC6CEAB" w:rsidR="00452E8C" w:rsidRPr="006F1177" w:rsidRDefault="001676C6" w:rsidP="00A83059">
      <w:pPr>
        <w:spacing w:after="0" w:line="240" w:lineRule="auto"/>
        <w:ind w:left="2268" w:hanging="1560"/>
        <w:jc w:val="both"/>
        <w:rPr>
          <w:rFonts w:ascii="Arial" w:hAnsi="Arial" w:cs="Arial"/>
        </w:rPr>
      </w:pPr>
      <w:r w:rsidRPr="006F1177">
        <w:rPr>
          <w:rFonts w:ascii="Arial" w:hAnsi="Arial" w:cs="Arial"/>
        </w:rPr>
        <w:t xml:space="preserve">příloha č. </w:t>
      </w:r>
      <w:r w:rsidR="00E007D3">
        <w:rPr>
          <w:rFonts w:ascii="Arial" w:hAnsi="Arial" w:cs="Arial"/>
        </w:rPr>
        <w:t>3</w:t>
      </w:r>
      <w:r w:rsidR="00E007D3" w:rsidRPr="006F1177">
        <w:rPr>
          <w:rFonts w:ascii="Arial" w:hAnsi="Arial" w:cs="Arial"/>
        </w:rPr>
        <w:t xml:space="preserve"> </w:t>
      </w:r>
      <w:r w:rsidR="00452E8C" w:rsidRPr="006F1177">
        <w:rPr>
          <w:rFonts w:ascii="Arial" w:hAnsi="Arial" w:cs="Arial"/>
        </w:rPr>
        <w:t>–</w:t>
      </w:r>
      <w:r w:rsidR="00BA46B2">
        <w:rPr>
          <w:rFonts w:ascii="Arial" w:hAnsi="Arial" w:cs="Arial"/>
        </w:rPr>
        <w:tab/>
      </w:r>
      <w:r w:rsidR="00452E8C" w:rsidRPr="006F1177">
        <w:rPr>
          <w:rFonts w:ascii="Arial" w:hAnsi="Arial" w:cs="Arial"/>
        </w:rPr>
        <w:t>p</w:t>
      </w:r>
      <w:r w:rsidRPr="006F1177">
        <w:rPr>
          <w:rFonts w:ascii="Arial" w:hAnsi="Arial" w:cs="Arial"/>
        </w:rPr>
        <w:t>ožadavky a opatření pro za</w:t>
      </w:r>
      <w:r w:rsidR="00E11FF7">
        <w:rPr>
          <w:rFonts w:ascii="Arial" w:hAnsi="Arial" w:cs="Arial"/>
        </w:rPr>
        <w:t>jištění bezpečnosti informací a </w:t>
      </w:r>
      <w:r w:rsidRPr="006F1177">
        <w:rPr>
          <w:rFonts w:ascii="Arial" w:hAnsi="Arial" w:cs="Arial"/>
        </w:rPr>
        <w:t>informačních aktiv Kraje Vysočina</w:t>
      </w:r>
      <w:r w:rsidR="00452E8C" w:rsidRPr="006F1177">
        <w:rPr>
          <w:rFonts w:ascii="Arial" w:hAnsi="Arial" w:cs="Arial"/>
        </w:rPr>
        <w:t>,</w:t>
      </w:r>
    </w:p>
    <w:p w14:paraId="032FF1F7" w14:textId="0DFAD25D" w:rsidR="00613DCC" w:rsidRPr="006F1177" w:rsidRDefault="00452E8C" w:rsidP="00A83059">
      <w:pPr>
        <w:spacing w:after="0" w:line="240" w:lineRule="auto"/>
        <w:ind w:left="2268" w:hanging="1560"/>
        <w:jc w:val="both"/>
        <w:rPr>
          <w:rFonts w:ascii="Arial" w:hAnsi="Arial" w:cs="Arial"/>
        </w:rPr>
      </w:pPr>
      <w:r w:rsidRPr="006F1177">
        <w:rPr>
          <w:rFonts w:ascii="Arial" w:hAnsi="Arial" w:cs="Arial"/>
        </w:rPr>
        <w:t xml:space="preserve">příloha č. </w:t>
      </w:r>
      <w:r w:rsidR="00E007D3">
        <w:rPr>
          <w:rFonts w:ascii="Arial" w:hAnsi="Arial" w:cs="Arial"/>
        </w:rPr>
        <w:t>4</w:t>
      </w:r>
      <w:r w:rsidR="00E007D3" w:rsidRPr="006F1177">
        <w:rPr>
          <w:rFonts w:ascii="Arial" w:hAnsi="Arial" w:cs="Arial"/>
        </w:rPr>
        <w:t xml:space="preserve"> </w:t>
      </w:r>
      <w:r w:rsidRPr="006F1177">
        <w:rPr>
          <w:rFonts w:ascii="Arial" w:hAnsi="Arial" w:cs="Arial"/>
        </w:rPr>
        <w:t xml:space="preserve">– </w:t>
      </w:r>
      <w:r w:rsidR="00BA46B2">
        <w:rPr>
          <w:rFonts w:ascii="Arial" w:hAnsi="Arial" w:cs="Arial"/>
        </w:rPr>
        <w:tab/>
      </w:r>
      <w:r w:rsidRPr="006F1177">
        <w:rPr>
          <w:rFonts w:ascii="Arial" w:hAnsi="Arial" w:cs="Arial"/>
        </w:rPr>
        <w:t>seznam poddodavatelů</w:t>
      </w:r>
      <w:r w:rsidR="00E00E2B">
        <w:rPr>
          <w:rFonts w:ascii="Arial" w:hAnsi="Arial" w:cs="Arial"/>
        </w:rPr>
        <w:t xml:space="preserve"> </w:t>
      </w:r>
      <w:r w:rsidRPr="006F1177">
        <w:rPr>
          <w:rFonts w:ascii="Arial" w:hAnsi="Arial" w:cs="Arial"/>
        </w:rPr>
        <w:t>(je-li relevantní)</w:t>
      </w:r>
    </w:p>
    <w:p w14:paraId="21D50E6F" w14:textId="77777777" w:rsidR="00641331" w:rsidRDefault="00641331" w:rsidP="009E2557">
      <w:pPr>
        <w:pStyle w:val="western"/>
        <w:spacing w:before="0" w:beforeAutospacing="0" w:after="0"/>
        <w:outlineLvl w:val="0"/>
        <w:rPr>
          <w:color w:val="000000"/>
          <w:sz w:val="22"/>
          <w:szCs w:val="22"/>
        </w:rPr>
      </w:pPr>
    </w:p>
    <w:p w14:paraId="040DD7CA" w14:textId="2D2FE79C" w:rsidR="00A74FFD" w:rsidRPr="00957A2B" w:rsidRDefault="00A74FFD" w:rsidP="009E2557">
      <w:pPr>
        <w:pStyle w:val="western"/>
        <w:spacing w:before="0" w:beforeAutospacing="0" w:after="0"/>
        <w:outlineLvl w:val="0"/>
        <w:rPr>
          <w:sz w:val="22"/>
          <w:szCs w:val="22"/>
        </w:rPr>
      </w:pPr>
      <w:r w:rsidRPr="00957A2B">
        <w:rPr>
          <w:color w:val="000000"/>
          <w:sz w:val="22"/>
          <w:szCs w:val="22"/>
        </w:rPr>
        <w:t xml:space="preserve">V </w:t>
      </w:r>
      <w:r w:rsidR="00452E8C">
        <w:rPr>
          <w:color w:val="000000"/>
          <w:sz w:val="22"/>
          <w:szCs w:val="22"/>
        </w:rPr>
        <w:t>……………</w:t>
      </w:r>
      <w:proofErr w:type="gramStart"/>
      <w:r w:rsidR="00452E8C">
        <w:rPr>
          <w:color w:val="000000"/>
          <w:sz w:val="22"/>
          <w:szCs w:val="22"/>
        </w:rPr>
        <w:t>…..</w:t>
      </w:r>
      <w:r w:rsidRPr="00957A2B">
        <w:rPr>
          <w:color w:val="000000"/>
          <w:sz w:val="22"/>
          <w:szCs w:val="22"/>
        </w:rPr>
        <w:tab/>
      </w:r>
      <w:r w:rsidRPr="00957A2B">
        <w:rPr>
          <w:color w:val="000000"/>
          <w:sz w:val="22"/>
          <w:szCs w:val="22"/>
        </w:rPr>
        <w:tab/>
      </w:r>
      <w:r w:rsidRPr="00957A2B">
        <w:rPr>
          <w:color w:val="000000"/>
          <w:sz w:val="22"/>
          <w:szCs w:val="22"/>
        </w:rPr>
        <w:tab/>
      </w:r>
      <w:r w:rsidRPr="00957A2B">
        <w:rPr>
          <w:color w:val="000000"/>
          <w:sz w:val="22"/>
          <w:szCs w:val="22"/>
        </w:rPr>
        <w:tab/>
      </w:r>
      <w:r w:rsidR="002359A7">
        <w:rPr>
          <w:color w:val="000000"/>
          <w:sz w:val="22"/>
          <w:szCs w:val="22"/>
        </w:rPr>
        <w:tab/>
      </w:r>
      <w:r w:rsidR="002359A7">
        <w:rPr>
          <w:color w:val="000000"/>
          <w:sz w:val="22"/>
          <w:szCs w:val="22"/>
        </w:rPr>
        <w:tab/>
      </w:r>
      <w:r w:rsidRPr="00957A2B">
        <w:rPr>
          <w:color w:val="000000"/>
          <w:sz w:val="22"/>
          <w:szCs w:val="22"/>
        </w:rPr>
        <w:t>V Jihlavě</w:t>
      </w:r>
      <w:proofErr w:type="gramEnd"/>
      <w:r w:rsidRPr="00957A2B">
        <w:rPr>
          <w:color w:val="000000"/>
          <w:sz w:val="22"/>
          <w:szCs w:val="22"/>
        </w:rPr>
        <w:t xml:space="preserve"> </w:t>
      </w:r>
    </w:p>
    <w:p w14:paraId="221C20D3" w14:textId="77777777" w:rsidR="00A74FFD" w:rsidRPr="00957A2B" w:rsidRDefault="00A74FFD" w:rsidP="009E2557">
      <w:pPr>
        <w:pStyle w:val="western"/>
        <w:spacing w:before="0" w:beforeAutospacing="0" w:after="0"/>
        <w:ind w:left="284"/>
        <w:outlineLvl w:val="0"/>
        <w:rPr>
          <w:sz w:val="22"/>
          <w:szCs w:val="22"/>
        </w:rPr>
      </w:pPr>
    </w:p>
    <w:p w14:paraId="2C23FA39" w14:textId="16A3EE22" w:rsidR="00A74FFD" w:rsidRPr="00957A2B" w:rsidRDefault="000A41D9" w:rsidP="009E2557">
      <w:pPr>
        <w:pStyle w:val="western"/>
        <w:spacing w:before="0" w:beforeAutospacing="0" w:after="0"/>
        <w:rPr>
          <w:b/>
          <w:sz w:val="22"/>
          <w:szCs w:val="22"/>
        </w:rPr>
      </w:pPr>
      <w:r>
        <w:rPr>
          <w:b/>
          <w:sz w:val="22"/>
          <w:szCs w:val="22"/>
        </w:rPr>
        <w:t>Zhotovitel</w:t>
      </w:r>
      <w:r w:rsidR="00A74FFD" w:rsidRPr="00957A2B">
        <w:rPr>
          <w:b/>
          <w:sz w:val="22"/>
          <w:szCs w:val="22"/>
        </w:rPr>
        <w:tab/>
      </w:r>
      <w:r w:rsidR="00A74FFD" w:rsidRPr="00957A2B">
        <w:rPr>
          <w:b/>
          <w:sz w:val="22"/>
          <w:szCs w:val="22"/>
        </w:rPr>
        <w:tab/>
      </w:r>
      <w:r w:rsidR="00A74FFD" w:rsidRPr="00957A2B">
        <w:rPr>
          <w:b/>
          <w:sz w:val="22"/>
          <w:szCs w:val="22"/>
        </w:rPr>
        <w:tab/>
      </w:r>
      <w:r w:rsidR="00A74FFD" w:rsidRPr="00957A2B">
        <w:rPr>
          <w:b/>
          <w:sz w:val="22"/>
          <w:szCs w:val="22"/>
        </w:rPr>
        <w:tab/>
      </w:r>
      <w:r w:rsidR="00A74FFD" w:rsidRPr="00957A2B">
        <w:rPr>
          <w:b/>
          <w:sz w:val="22"/>
          <w:szCs w:val="22"/>
        </w:rPr>
        <w:tab/>
      </w:r>
      <w:r w:rsidR="00A74FFD" w:rsidRPr="00957A2B">
        <w:rPr>
          <w:b/>
          <w:sz w:val="22"/>
          <w:szCs w:val="22"/>
        </w:rPr>
        <w:tab/>
      </w:r>
      <w:r w:rsidR="00A74FFD" w:rsidRPr="00957A2B">
        <w:rPr>
          <w:b/>
          <w:sz w:val="22"/>
          <w:szCs w:val="22"/>
        </w:rPr>
        <w:tab/>
        <w:t>Objednatel</w:t>
      </w:r>
    </w:p>
    <w:p w14:paraId="7B431FB1" w14:textId="77777777" w:rsidR="00A74FFD" w:rsidRPr="00957A2B" w:rsidRDefault="00A74FFD" w:rsidP="009E2557">
      <w:pPr>
        <w:pStyle w:val="western"/>
        <w:spacing w:before="0" w:beforeAutospacing="0" w:after="0"/>
        <w:ind w:left="284"/>
        <w:rPr>
          <w:sz w:val="22"/>
          <w:szCs w:val="22"/>
        </w:rPr>
      </w:pPr>
    </w:p>
    <w:p w14:paraId="5923B1F9" w14:textId="77777777" w:rsidR="00A74FFD" w:rsidRPr="00957A2B" w:rsidRDefault="00A74FFD" w:rsidP="009E2557">
      <w:pPr>
        <w:pStyle w:val="Normlnweb"/>
        <w:spacing w:before="0" w:beforeAutospacing="0" w:after="0"/>
        <w:rPr>
          <w:rFonts w:ascii="Arial" w:hAnsi="Arial" w:cs="Arial"/>
          <w:sz w:val="22"/>
          <w:szCs w:val="22"/>
        </w:rPr>
      </w:pPr>
    </w:p>
    <w:p w14:paraId="496F9438" w14:textId="77777777" w:rsidR="00A74FFD" w:rsidRPr="00957A2B" w:rsidRDefault="00A74FFD" w:rsidP="009E2557">
      <w:pPr>
        <w:pStyle w:val="Normlnweb"/>
        <w:spacing w:before="0" w:beforeAutospacing="0" w:after="0"/>
        <w:rPr>
          <w:rFonts w:ascii="Arial" w:hAnsi="Arial" w:cs="Arial"/>
          <w:sz w:val="22"/>
          <w:szCs w:val="22"/>
        </w:rPr>
      </w:pPr>
    </w:p>
    <w:p w14:paraId="5895FE5C" w14:textId="1F54108B" w:rsidR="00A74FFD" w:rsidRDefault="00A74FFD" w:rsidP="009E2557">
      <w:pPr>
        <w:pStyle w:val="Normlnweb"/>
        <w:spacing w:before="0" w:beforeAutospacing="0" w:after="0"/>
        <w:rPr>
          <w:rFonts w:ascii="Arial" w:hAnsi="Arial" w:cs="Arial"/>
          <w:color w:val="000000"/>
          <w:sz w:val="22"/>
          <w:szCs w:val="22"/>
        </w:rPr>
      </w:pPr>
      <w:r w:rsidRPr="00957A2B">
        <w:rPr>
          <w:rFonts w:ascii="Arial" w:hAnsi="Arial" w:cs="Arial"/>
          <w:color w:val="000000"/>
          <w:sz w:val="22"/>
          <w:szCs w:val="22"/>
        </w:rPr>
        <w:t>.........…...........................</w:t>
      </w:r>
      <w:r w:rsidR="00452E8C">
        <w:rPr>
          <w:rFonts w:ascii="Arial" w:hAnsi="Arial" w:cs="Arial"/>
          <w:color w:val="000000"/>
          <w:sz w:val="22"/>
          <w:szCs w:val="22"/>
        </w:rPr>
        <w:tab/>
      </w:r>
      <w:r w:rsidR="00452E8C">
        <w:rPr>
          <w:rFonts w:ascii="Arial" w:hAnsi="Arial" w:cs="Arial"/>
          <w:color w:val="000000"/>
          <w:sz w:val="22"/>
          <w:szCs w:val="22"/>
        </w:rPr>
        <w:tab/>
      </w:r>
      <w:r w:rsidR="00452E8C">
        <w:rPr>
          <w:rFonts w:ascii="Arial" w:hAnsi="Arial" w:cs="Arial"/>
          <w:color w:val="000000"/>
          <w:sz w:val="22"/>
          <w:szCs w:val="22"/>
        </w:rPr>
        <w:tab/>
      </w:r>
      <w:r w:rsidR="00452E8C">
        <w:rPr>
          <w:rFonts w:ascii="Arial" w:hAnsi="Arial" w:cs="Arial"/>
          <w:color w:val="000000"/>
          <w:sz w:val="22"/>
          <w:szCs w:val="22"/>
        </w:rPr>
        <w:tab/>
      </w:r>
      <w:r w:rsidR="00452E8C">
        <w:rPr>
          <w:rFonts w:ascii="Arial" w:hAnsi="Arial" w:cs="Arial"/>
          <w:color w:val="000000"/>
          <w:sz w:val="22"/>
          <w:szCs w:val="22"/>
        </w:rPr>
        <w:tab/>
        <w:t>………………………………….</w:t>
      </w:r>
    </w:p>
    <w:p w14:paraId="47F18E6E" w14:textId="77777777" w:rsidR="00A92027" w:rsidRDefault="00A92027" w:rsidP="00A92027">
      <w:pPr>
        <w:pStyle w:val="Normlnweb"/>
        <w:spacing w:before="0" w:beforeAutospacing="0" w:after="0"/>
        <w:rPr>
          <w:rFonts w:ascii="Arial" w:hAnsi="Arial" w:cs="Arial"/>
          <w:color w:val="000000"/>
          <w:sz w:val="22"/>
          <w:szCs w:val="22"/>
        </w:rPr>
      </w:pPr>
      <w:r w:rsidRPr="00705CB5">
        <w:rPr>
          <w:rFonts w:ascii="Arial" w:hAnsi="Arial" w:cs="Arial"/>
          <w:color w:val="000000"/>
          <w:sz w:val="22"/>
          <w:szCs w:val="22"/>
          <w:highlight w:val="lightGray"/>
        </w:rPr>
        <w:t>[bude doplněno jméno a příjmení</w:t>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sidRPr="00A92027">
        <w:rPr>
          <w:rFonts w:ascii="Arial" w:hAnsi="Arial" w:cs="Arial"/>
          <w:color w:val="000000"/>
          <w:sz w:val="22"/>
          <w:szCs w:val="22"/>
        </w:rPr>
        <w:t>[</w:t>
      </w:r>
      <w:r w:rsidRPr="00705CB5">
        <w:rPr>
          <w:rFonts w:ascii="Arial" w:hAnsi="Arial" w:cs="Arial"/>
          <w:color w:val="000000"/>
          <w:sz w:val="22"/>
          <w:szCs w:val="22"/>
          <w:highlight w:val="lightGray"/>
        </w:rPr>
        <w:t>bude doplněno jméno a příjmení</w:t>
      </w:r>
    </w:p>
    <w:p w14:paraId="597A8474" w14:textId="155F0893" w:rsidR="00452E8C" w:rsidRDefault="00A92027" w:rsidP="009E2557">
      <w:pPr>
        <w:pStyle w:val="Normlnweb"/>
        <w:spacing w:before="0" w:beforeAutospacing="0" w:after="0"/>
        <w:rPr>
          <w:rFonts w:ascii="Arial" w:hAnsi="Arial" w:cs="Arial"/>
          <w:color w:val="000000"/>
          <w:sz w:val="22"/>
          <w:szCs w:val="22"/>
        </w:rPr>
      </w:pPr>
      <w:r w:rsidRPr="00705CB5">
        <w:rPr>
          <w:rFonts w:ascii="Arial" w:hAnsi="Arial" w:cs="Arial"/>
          <w:color w:val="000000"/>
          <w:sz w:val="22"/>
          <w:szCs w:val="22"/>
          <w:highlight w:val="lightGray"/>
        </w:rPr>
        <w:t xml:space="preserve">funkce oprávněné </w:t>
      </w:r>
      <w:proofErr w:type="gramStart"/>
      <w:r w:rsidRPr="00705CB5">
        <w:rPr>
          <w:rFonts w:ascii="Arial" w:hAnsi="Arial" w:cs="Arial"/>
          <w:color w:val="000000"/>
          <w:sz w:val="22"/>
          <w:szCs w:val="22"/>
          <w:highlight w:val="lightGray"/>
        </w:rPr>
        <w:t>osoby/osob</w:t>
      </w:r>
      <w:r w:rsidRPr="00A92027">
        <w:rPr>
          <w:rFonts w:ascii="Arial" w:hAnsi="Arial" w:cs="Arial"/>
          <w:color w:val="000000"/>
          <w:sz w:val="22"/>
          <w:szCs w:val="22"/>
        </w:rPr>
        <w:t>]</w:t>
      </w:r>
      <w:r>
        <w:rPr>
          <w:rFonts w:ascii="Arial" w:hAnsi="Arial" w:cs="Arial"/>
          <w:color w:val="000000"/>
          <w:sz w:val="22"/>
          <w:szCs w:val="22"/>
        </w:rPr>
        <w:t xml:space="preserve">                                            </w:t>
      </w:r>
      <w:r w:rsidRPr="00705CB5">
        <w:rPr>
          <w:rFonts w:ascii="Arial" w:hAnsi="Arial" w:cs="Arial"/>
          <w:color w:val="000000"/>
          <w:sz w:val="22"/>
          <w:szCs w:val="22"/>
          <w:highlight w:val="lightGray"/>
        </w:rPr>
        <w:t>funkce</w:t>
      </w:r>
      <w:proofErr w:type="gramEnd"/>
      <w:r w:rsidRPr="00705CB5">
        <w:rPr>
          <w:rFonts w:ascii="Arial" w:hAnsi="Arial" w:cs="Arial"/>
          <w:color w:val="000000"/>
          <w:sz w:val="22"/>
          <w:szCs w:val="22"/>
          <w:highlight w:val="lightGray"/>
        </w:rPr>
        <w:t xml:space="preserve"> oprávněné osoby/osob</w:t>
      </w:r>
      <w:r w:rsidRPr="00A92027">
        <w:rPr>
          <w:rFonts w:ascii="Arial" w:hAnsi="Arial" w:cs="Arial"/>
          <w:color w:val="000000"/>
          <w:sz w:val="22"/>
          <w:szCs w:val="22"/>
        </w:rPr>
        <w:t>]</w:t>
      </w:r>
    </w:p>
    <w:p w14:paraId="4896C52C" w14:textId="77777777" w:rsidR="00452E8C" w:rsidRPr="00957A2B" w:rsidRDefault="00452E8C" w:rsidP="009E2557">
      <w:pPr>
        <w:pStyle w:val="Normlnweb"/>
        <w:spacing w:before="0" w:beforeAutospacing="0" w:after="0"/>
        <w:rPr>
          <w:rFonts w:ascii="Arial" w:hAnsi="Arial" w:cs="Arial"/>
          <w:sz w:val="22"/>
          <w:szCs w:val="22"/>
        </w:rPr>
      </w:pPr>
    </w:p>
    <w:p w14:paraId="08692A4B" w14:textId="62F0073C" w:rsidR="005B1CD6" w:rsidRDefault="00084964" w:rsidP="00E007D3">
      <w:pPr>
        <w:pStyle w:val="seznam-western"/>
        <w:spacing w:before="0" w:beforeAutospacing="0" w:after="0"/>
        <w:outlineLvl w:val="0"/>
        <w:rPr>
          <w:rFonts w:ascii="Arial" w:eastAsia="Calibri" w:hAnsi="Arial" w:cs="Arial"/>
          <w:b/>
          <w:sz w:val="22"/>
          <w:szCs w:val="22"/>
          <w:lang w:eastAsia="en-US"/>
        </w:rPr>
      </w:pPr>
      <w:r w:rsidRPr="00957A2B">
        <w:rPr>
          <w:rFonts w:ascii="Arial" w:hAnsi="Arial" w:cs="Arial"/>
          <w:color w:val="000000"/>
          <w:sz w:val="22"/>
          <w:szCs w:val="22"/>
        </w:rPr>
        <w:br w:type="page"/>
      </w:r>
      <w:r w:rsidRPr="00957A2B">
        <w:rPr>
          <w:rFonts w:ascii="Arial" w:hAnsi="Arial" w:cs="Arial"/>
          <w:b/>
          <w:color w:val="000000"/>
          <w:sz w:val="22"/>
          <w:szCs w:val="22"/>
        </w:rPr>
        <w:lastRenderedPageBreak/>
        <w:t>Příloha č. 1</w:t>
      </w:r>
      <w:r w:rsidR="00E007D3">
        <w:rPr>
          <w:rFonts w:ascii="Arial" w:hAnsi="Arial" w:cs="Arial"/>
          <w:b/>
          <w:color w:val="000000"/>
          <w:sz w:val="22"/>
          <w:szCs w:val="22"/>
        </w:rPr>
        <w:t xml:space="preserve">: </w:t>
      </w:r>
      <w:r w:rsidR="005B1CD6" w:rsidRPr="00957A2B">
        <w:rPr>
          <w:rFonts w:ascii="Arial" w:eastAsia="Calibri" w:hAnsi="Arial" w:cs="Arial"/>
          <w:b/>
          <w:sz w:val="22"/>
          <w:szCs w:val="22"/>
          <w:lang w:eastAsia="en-US"/>
        </w:rPr>
        <w:t>Bližší specifikace díla</w:t>
      </w:r>
    </w:p>
    <w:p w14:paraId="32BED111" w14:textId="31B31D68" w:rsidR="003D2990" w:rsidRDefault="00CD68E0" w:rsidP="00E40F31">
      <w:pPr>
        <w:pStyle w:val="seznam-western"/>
        <w:spacing w:before="0" w:beforeAutospacing="0" w:after="0"/>
        <w:outlineLvl w:val="0"/>
        <w:rPr>
          <w:rFonts w:ascii="Arial" w:eastAsia="Calibri" w:hAnsi="Arial" w:cs="Arial"/>
          <w:sz w:val="22"/>
          <w:szCs w:val="22"/>
          <w:lang w:eastAsia="en-US"/>
        </w:rPr>
      </w:pPr>
      <w:r w:rsidRPr="006B5564">
        <w:rPr>
          <w:rFonts w:ascii="Arial" w:eastAsia="Calibri" w:hAnsi="Arial" w:cs="Arial"/>
          <w:sz w:val="22"/>
          <w:szCs w:val="22"/>
          <w:lang w:eastAsia="en-US"/>
        </w:rPr>
        <w:t>z nabídky zhotovitele</w:t>
      </w:r>
      <w:r w:rsidR="00E40F31" w:rsidRPr="006B5564">
        <w:rPr>
          <w:rFonts w:ascii="Arial" w:eastAsia="Calibri" w:hAnsi="Arial" w:cs="Arial"/>
          <w:sz w:val="22"/>
          <w:szCs w:val="22"/>
          <w:lang w:eastAsia="en-US"/>
        </w:rPr>
        <w:t xml:space="preserve"> – technick</w:t>
      </w:r>
      <w:r w:rsidR="003D2990">
        <w:rPr>
          <w:rFonts w:ascii="Arial" w:eastAsia="Calibri" w:hAnsi="Arial" w:cs="Arial"/>
          <w:sz w:val="22"/>
          <w:szCs w:val="22"/>
          <w:lang w:eastAsia="en-US"/>
        </w:rPr>
        <w:t>ý</w:t>
      </w:r>
      <w:r w:rsidR="005930FC" w:rsidRPr="006B5564">
        <w:rPr>
          <w:rFonts w:ascii="Arial" w:eastAsia="Calibri" w:hAnsi="Arial" w:cs="Arial"/>
          <w:sz w:val="22"/>
          <w:szCs w:val="22"/>
          <w:lang w:eastAsia="en-US"/>
        </w:rPr>
        <w:t xml:space="preserve"> list dle </w:t>
      </w:r>
      <w:r w:rsidR="00AF00E5" w:rsidRPr="006B5564">
        <w:rPr>
          <w:rFonts w:ascii="Arial" w:eastAsia="Calibri" w:hAnsi="Arial" w:cs="Arial"/>
          <w:sz w:val="22"/>
          <w:szCs w:val="22"/>
          <w:lang w:eastAsia="en-US"/>
        </w:rPr>
        <w:t>příloh</w:t>
      </w:r>
      <w:r w:rsidR="00E40F31" w:rsidRPr="006B5564">
        <w:rPr>
          <w:rFonts w:ascii="Arial" w:eastAsia="Calibri" w:hAnsi="Arial" w:cs="Arial"/>
          <w:sz w:val="22"/>
          <w:szCs w:val="22"/>
          <w:lang w:eastAsia="en-US"/>
        </w:rPr>
        <w:t>y</w:t>
      </w:r>
      <w:r w:rsidR="00AF00E5" w:rsidRPr="006B5564">
        <w:rPr>
          <w:rFonts w:ascii="Arial" w:eastAsia="Calibri" w:hAnsi="Arial" w:cs="Arial"/>
          <w:sz w:val="22"/>
          <w:szCs w:val="22"/>
          <w:lang w:eastAsia="en-US"/>
        </w:rPr>
        <w:t xml:space="preserve"> č. </w:t>
      </w:r>
      <w:r w:rsidR="003D2990">
        <w:rPr>
          <w:rFonts w:ascii="Arial" w:eastAsia="Calibri" w:hAnsi="Arial" w:cs="Arial"/>
          <w:sz w:val="22"/>
          <w:szCs w:val="22"/>
          <w:lang w:eastAsia="en-US"/>
        </w:rPr>
        <w:t>2</w:t>
      </w:r>
      <w:r w:rsidR="005930FC" w:rsidRPr="006B5564">
        <w:rPr>
          <w:rFonts w:ascii="Arial" w:eastAsia="Calibri" w:hAnsi="Arial" w:cs="Arial"/>
          <w:sz w:val="22"/>
          <w:szCs w:val="22"/>
          <w:lang w:eastAsia="en-US"/>
        </w:rPr>
        <w:t xml:space="preserve"> zadávací dokumentace</w:t>
      </w:r>
      <w:r w:rsidR="005515E8">
        <w:rPr>
          <w:rFonts w:ascii="Arial" w:eastAsia="Calibri" w:hAnsi="Arial" w:cs="Arial"/>
          <w:sz w:val="22"/>
          <w:szCs w:val="22"/>
          <w:lang w:eastAsia="en-US"/>
        </w:rPr>
        <w:t xml:space="preserve"> </w:t>
      </w:r>
    </w:p>
    <w:p w14:paraId="2BBB1613" w14:textId="35477F29" w:rsidR="003D2990" w:rsidRDefault="00E00E2B" w:rsidP="00E40F31">
      <w:pPr>
        <w:pStyle w:val="seznam-western"/>
        <w:spacing w:before="0" w:beforeAutospacing="0" w:after="0"/>
        <w:outlineLvl w:val="0"/>
        <w:rPr>
          <w:rFonts w:ascii="Arial" w:eastAsia="Calibri" w:hAnsi="Arial" w:cs="Arial"/>
          <w:sz w:val="22"/>
          <w:szCs w:val="22"/>
          <w:lang w:eastAsia="en-US"/>
        </w:rPr>
      </w:pPr>
      <w:r>
        <w:rPr>
          <w:rFonts w:ascii="Arial" w:eastAsia="Calibri" w:hAnsi="Arial" w:cs="Arial"/>
          <w:sz w:val="22"/>
          <w:szCs w:val="22"/>
          <w:lang w:eastAsia="en-US"/>
        </w:rPr>
        <w:t>a</w:t>
      </w:r>
    </w:p>
    <w:p w14:paraId="3DC7F62C" w14:textId="0CC6AB0A" w:rsidR="00CD68E0" w:rsidRDefault="003D2990" w:rsidP="00E40F31">
      <w:pPr>
        <w:pStyle w:val="seznam-western"/>
        <w:spacing w:before="0" w:beforeAutospacing="0" w:after="0"/>
        <w:outlineLvl w:val="0"/>
        <w:rPr>
          <w:rFonts w:ascii="Arial" w:eastAsia="Calibri" w:hAnsi="Arial" w:cs="Arial"/>
          <w:sz w:val="22"/>
          <w:szCs w:val="22"/>
          <w:lang w:eastAsia="en-US"/>
        </w:rPr>
      </w:pPr>
      <w:r>
        <w:rPr>
          <w:rFonts w:ascii="Arial" w:eastAsia="Calibri" w:hAnsi="Arial" w:cs="Arial"/>
          <w:sz w:val="22"/>
          <w:szCs w:val="22"/>
          <w:lang w:eastAsia="en-US"/>
        </w:rPr>
        <w:t>příloha č. 1 Zadávací dokumentace pro příslušnou část veřejné zakázky</w:t>
      </w:r>
    </w:p>
    <w:p w14:paraId="3C9C44FF" w14:textId="7D6FC830" w:rsidR="00E007D3" w:rsidRDefault="00E007D3">
      <w:pPr>
        <w:spacing w:after="0" w:line="240" w:lineRule="auto"/>
        <w:rPr>
          <w:rFonts w:ascii="Arial" w:hAnsi="Arial" w:cs="Arial"/>
        </w:rPr>
      </w:pPr>
      <w:r>
        <w:rPr>
          <w:rFonts w:ascii="Arial" w:hAnsi="Arial" w:cs="Arial"/>
        </w:rPr>
        <w:br w:type="page"/>
      </w:r>
    </w:p>
    <w:p w14:paraId="72BF5E74" w14:textId="2EEAD8AB" w:rsidR="00E007D3" w:rsidRPr="00957A2B" w:rsidRDefault="00E007D3" w:rsidP="00E007D3">
      <w:pPr>
        <w:pStyle w:val="seznam-western"/>
        <w:spacing w:before="0" w:beforeAutospacing="0" w:after="0"/>
        <w:outlineLvl w:val="0"/>
        <w:rPr>
          <w:rFonts w:ascii="Arial" w:hAnsi="Arial" w:cs="Arial"/>
          <w:b/>
          <w:color w:val="000000"/>
          <w:sz w:val="22"/>
          <w:szCs w:val="22"/>
        </w:rPr>
      </w:pPr>
      <w:r>
        <w:rPr>
          <w:rFonts w:ascii="Arial" w:hAnsi="Arial" w:cs="Arial"/>
          <w:b/>
          <w:color w:val="000000"/>
          <w:sz w:val="22"/>
          <w:szCs w:val="22"/>
        </w:rPr>
        <w:lastRenderedPageBreak/>
        <w:t>Příloha č. 2: Specifikace ceny</w:t>
      </w:r>
      <w:r w:rsidR="00E00E2B">
        <w:rPr>
          <w:rFonts w:ascii="Arial" w:hAnsi="Arial" w:cs="Arial"/>
          <w:b/>
          <w:color w:val="000000"/>
          <w:sz w:val="22"/>
          <w:szCs w:val="22"/>
        </w:rPr>
        <w:t xml:space="preserve"> vč. etap</w:t>
      </w:r>
    </w:p>
    <w:p w14:paraId="445FE182" w14:textId="53A32661" w:rsidR="00E007D3" w:rsidRDefault="00392286" w:rsidP="00E40F31">
      <w:pPr>
        <w:pStyle w:val="seznam-western"/>
        <w:spacing w:before="0" w:beforeAutospacing="0" w:after="0"/>
        <w:outlineLvl w:val="0"/>
        <w:rPr>
          <w:rFonts w:ascii="Arial" w:eastAsia="Calibri" w:hAnsi="Arial" w:cs="Arial"/>
          <w:sz w:val="22"/>
          <w:szCs w:val="22"/>
          <w:lang w:eastAsia="en-US"/>
        </w:rPr>
      </w:pPr>
      <w:r>
        <w:rPr>
          <w:rFonts w:ascii="Arial" w:eastAsia="Calibri" w:hAnsi="Arial" w:cs="Arial"/>
          <w:sz w:val="22"/>
          <w:szCs w:val="22"/>
          <w:lang w:eastAsia="en-US"/>
        </w:rPr>
        <w:t>z nabídky zhotovitele – příloha č. 4 zadávací dokumentace</w:t>
      </w:r>
    </w:p>
    <w:p w14:paraId="4B36C496" w14:textId="77777777" w:rsidR="00392286" w:rsidRDefault="00392286">
      <w:pPr>
        <w:spacing w:after="0" w:line="240" w:lineRule="auto"/>
        <w:rPr>
          <w:rFonts w:ascii="Arial" w:hAnsi="Arial" w:cs="Arial"/>
        </w:rPr>
      </w:pPr>
    </w:p>
    <w:p w14:paraId="2F0F5026" w14:textId="77777777" w:rsidR="00392286" w:rsidRDefault="00392286">
      <w:pPr>
        <w:spacing w:after="0" w:line="240" w:lineRule="auto"/>
        <w:rPr>
          <w:rFonts w:ascii="Arial" w:hAnsi="Arial" w:cs="Arial"/>
        </w:rPr>
      </w:pPr>
    </w:p>
    <w:p w14:paraId="01E67880" w14:textId="77777777" w:rsidR="00392286" w:rsidRDefault="00392286">
      <w:pPr>
        <w:spacing w:after="0" w:line="240" w:lineRule="auto"/>
        <w:rPr>
          <w:rFonts w:ascii="Arial" w:hAnsi="Arial" w:cs="Arial"/>
        </w:rPr>
      </w:pPr>
    </w:p>
    <w:p w14:paraId="4CB8BB49" w14:textId="77777777" w:rsidR="00392286" w:rsidRDefault="00392286">
      <w:pPr>
        <w:spacing w:after="0" w:line="240" w:lineRule="auto"/>
        <w:rPr>
          <w:rFonts w:ascii="Arial" w:hAnsi="Arial" w:cs="Arial"/>
        </w:rPr>
      </w:pPr>
    </w:p>
    <w:p w14:paraId="4B001B68" w14:textId="77777777" w:rsidR="00392286" w:rsidRDefault="00392286">
      <w:pPr>
        <w:spacing w:after="0" w:line="240" w:lineRule="auto"/>
        <w:rPr>
          <w:rFonts w:ascii="Arial" w:hAnsi="Arial" w:cs="Arial"/>
        </w:rPr>
      </w:pPr>
    </w:p>
    <w:p w14:paraId="7A9BB53D" w14:textId="77777777" w:rsidR="00392286" w:rsidRDefault="00392286">
      <w:pPr>
        <w:spacing w:after="0" w:line="240" w:lineRule="auto"/>
        <w:rPr>
          <w:rFonts w:ascii="Arial" w:hAnsi="Arial" w:cs="Arial"/>
        </w:rPr>
      </w:pPr>
    </w:p>
    <w:p w14:paraId="61BB6014" w14:textId="77777777" w:rsidR="00392286" w:rsidRDefault="00392286">
      <w:pPr>
        <w:spacing w:after="0" w:line="240" w:lineRule="auto"/>
        <w:rPr>
          <w:rFonts w:ascii="Arial" w:hAnsi="Arial" w:cs="Arial"/>
        </w:rPr>
      </w:pPr>
    </w:p>
    <w:p w14:paraId="0B5EBEA5" w14:textId="77777777" w:rsidR="00392286" w:rsidRDefault="00392286">
      <w:pPr>
        <w:spacing w:after="0" w:line="240" w:lineRule="auto"/>
        <w:rPr>
          <w:rFonts w:ascii="Arial" w:hAnsi="Arial" w:cs="Arial"/>
        </w:rPr>
      </w:pPr>
    </w:p>
    <w:p w14:paraId="24E0232F" w14:textId="77777777" w:rsidR="00392286" w:rsidRDefault="00392286">
      <w:pPr>
        <w:spacing w:after="0" w:line="240" w:lineRule="auto"/>
        <w:rPr>
          <w:rFonts w:ascii="Arial" w:hAnsi="Arial" w:cs="Arial"/>
        </w:rPr>
      </w:pPr>
    </w:p>
    <w:p w14:paraId="384526FB" w14:textId="77777777" w:rsidR="00392286" w:rsidRDefault="00392286">
      <w:pPr>
        <w:spacing w:after="0" w:line="240" w:lineRule="auto"/>
        <w:rPr>
          <w:rFonts w:ascii="Arial" w:hAnsi="Arial" w:cs="Arial"/>
        </w:rPr>
      </w:pPr>
    </w:p>
    <w:p w14:paraId="35043E44" w14:textId="7D7623B7" w:rsidR="00392286" w:rsidRDefault="00392286">
      <w:pPr>
        <w:spacing w:after="0" w:line="240" w:lineRule="auto"/>
        <w:rPr>
          <w:rFonts w:ascii="Arial" w:hAnsi="Arial" w:cs="Arial"/>
        </w:rPr>
      </w:pPr>
      <w:r>
        <w:rPr>
          <w:rFonts w:ascii="Arial" w:hAnsi="Arial" w:cs="Arial"/>
        </w:rPr>
        <w:br w:type="page"/>
      </w:r>
    </w:p>
    <w:p w14:paraId="458826F5" w14:textId="1BD36573" w:rsidR="00F970BC" w:rsidRPr="00957A2B" w:rsidRDefault="005E4535" w:rsidP="00F970BC">
      <w:pPr>
        <w:pStyle w:val="seznam-western"/>
        <w:pageBreakBefore/>
        <w:spacing w:before="0" w:beforeAutospacing="0" w:after="0"/>
        <w:rPr>
          <w:rFonts w:ascii="Arial" w:hAnsi="Arial" w:cs="Arial"/>
          <w:b/>
          <w:sz w:val="22"/>
          <w:szCs w:val="22"/>
        </w:rPr>
      </w:pPr>
      <w:r w:rsidRPr="00A83059">
        <w:rPr>
          <w:rFonts w:ascii="Arial" w:hAnsi="Arial" w:cs="Arial"/>
          <w:b/>
          <w:color w:val="000000"/>
          <w:sz w:val="22"/>
          <w:szCs w:val="22"/>
        </w:rPr>
        <w:lastRenderedPageBreak/>
        <w:t xml:space="preserve">Příloha č. </w:t>
      </w:r>
      <w:r w:rsidR="00E007D3" w:rsidRPr="00A83059">
        <w:rPr>
          <w:rFonts w:ascii="Arial" w:hAnsi="Arial" w:cs="Arial"/>
          <w:b/>
          <w:color w:val="000000"/>
          <w:sz w:val="22"/>
          <w:szCs w:val="22"/>
        </w:rPr>
        <w:t xml:space="preserve">3 </w:t>
      </w:r>
      <w:r w:rsidR="00F970BC" w:rsidRPr="00A83059">
        <w:rPr>
          <w:rFonts w:ascii="Arial" w:hAnsi="Arial" w:cs="Arial"/>
          <w:b/>
          <w:color w:val="000000"/>
          <w:sz w:val="22"/>
          <w:szCs w:val="22"/>
        </w:rPr>
        <w:t xml:space="preserve">- </w:t>
      </w:r>
      <w:r w:rsidR="00F970BC" w:rsidRPr="00A83059">
        <w:rPr>
          <w:rFonts w:ascii="Arial" w:hAnsi="Arial" w:cs="Arial"/>
          <w:b/>
          <w:sz w:val="22"/>
          <w:szCs w:val="22"/>
        </w:rPr>
        <w:t>Požadavky a opatření pro zajištění bezpečnosti informací a inf</w:t>
      </w:r>
      <w:r w:rsidR="001676C6" w:rsidRPr="00A83059">
        <w:rPr>
          <w:rFonts w:ascii="Arial" w:hAnsi="Arial" w:cs="Arial"/>
          <w:b/>
          <w:sz w:val="22"/>
          <w:szCs w:val="22"/>
        </w:rPr>
        <w:t>ormačních aktiv Kraje Vysočina</w:t>
      </w:r>
    </w:p>
    <w:p w14:paraId="12B49766" w14:textId="031AB0EC" w:rsidR="00A83059" w:rsidRPr="00A83059" w:rsidRDefault="00A83059" w:rsidP="00A83059">
      <w:pPr>
        <w:numPr>
          <w:ilvl w:val="0"/>
          <w:numId w:val="43"/>
        </w:numPr>
        <w:rPr>
          <w:rFonts w:ascii="Arial" w:hAnsi="Arial" w:cs="Arial"/>
          <w:lang w:val="en-GB"/>
        </w:rPr>
      </w:pPr>
      <w:bookmarkStart w:id="9" w:name="_Hlk132278221"/>
      <w:r w:rsidRPr="00A83059">
        <w:rPr>
          <w:rFonts w:ascii="Arial" w:hAnsi="Arial" w:cs="Arial"/>
        </w:rPr>
        <w:t xml:space="preserve"> </w:t>
      </w:r>
      <w:proofErr w:type="spellStart"/>
      <w:r w:rsidRPr="00A83059">
        <w:rPr>
          <w:rFonts w:ascii="Arial" w:hAnsi="Arial" w:cs="Arial"/>
          <w:lang w:val="en-GB"/>
        </w:rPr>
        <w:t>Bezpečnost</w:t>
      </w:r>
      <w:proofErr w:type="spellEnd"/>
      <w:r w:rsidRPr="00A83059">
        <w:rPr>
          <w:rFonts w:ascii="Arial" w:hAnsi="Arial" w:cs="Arial"/>
          <w:lang w:val="en-GB"/>
        </w:rPr>
        <w:t xml:space="preserve"> </w:t>
      </w:r>
      <w:proofErr w:type="spellStart"/>
      <w:r w:rsidRPr="00A83059">
        <w:rPr>
          <w:rFonts w:ascii="Arial" w:hAnsi="Arial" w:cs="Arial"/>
          <w:lang w:val="en-GB"/>
        </w:rPr>
        <w:t>přístupových</w:t>
      </w:r>
      <w:proofErr w:type="spellEnd"/>
      <w:r w:rsidRPr="00A83059">
        <w:rPr>
          <w:rFonts w:ascii="Arial" w:hAnsi="Arial" w:cs="Arial"/>
          <w:lang w:val="en-GB"/>
        </w:rPr>
        <w:t xml:space="preserve"> </w:t>
      </w:r>
      <w:proofErr w:type="spellStart"/>
      <w:r w:rsidRPr="00A83059">
        <w:rPr>
          <w:rFonts w:ascii="Arial" w:hAnsi="Arial" w:cs="Arial"/>
          <w:lang w:val="en-GB"/>
        </w:rPr>
        <w:t>oprávnění</w:t>
      </w:r>
      <w:proofErr w:type="spellEnd"/>
      <w:r w:rsidRPr="00A83059">
        <w:rPr>
          <w:rFonts w:ascii="Arial" w:hAnsi="Arial" w:cs="Arial"/>
          <w:lang w:val="en-GB"/>
        </w:rPr>
        <w:t xml:space="preserve"> </w:t>
      </w:r>
    </w:p>
    <w:p w14:paraId="3520D0DD" w14:textId="77777777" w:rsidR="00A83059" w:rsidRPr="00A83059" w:rsidRDefault="00A83059" w:rsidP="00A83059">
      <w:pPr>
        <w:numPr>
          <w:ilvl w:val="1"/>
          <w:numId w:val="42"/>
        </w:numPr>
        <w:spacing w:after="0" w:line="240" w:lineRule="auto"/>
        <w:rPr>
          <w:rFonts w:ascii="Arial" w:hAnsi="Arial" w:cs="Arial"/>
        </w:rPr>
      </w:pPr>
      <w:r w:rsidRPr="00A83059">
        <w:rPr>
          <w:rFonts w:ascii="Arial" w:hAnsi="Arial" w:cs="Arial"/>
        </w:rPr>
        <w:t xml:space="preserve">Zhotovitel je povinen chránit veškeré přístupové údaje k informačním aktivům objednatele včetně přístupů k informačním aktivům Zhotovitele, které umožňují přístup k informačním aktivům objednatele či umožnují jejich správu. </w:t>
      </w:r>
    </w:p>
    <w:p w14:paraId="46F97997" w14:textId="77777777" w:rsidR="00A83059" w:rsidRPr="00A83059" w:rsidRDefault="00A83059" w:rsidP="00A83059">
      <w:pPr>
        <w:numPr>
          <w:ilvl w:val="1"/>
          <w:numId w:val="42"/>
        </w:numPr>
        <w:spacing w:after="0" w:line="240" w:lineRule="auto"/>
        <w:rPr>
          <w:rFonts w:ascii="Arial" w:hAnsi="Arial" w:cs="Arial"/>
        </w:rPr>
      </w:pPr>
      <w:r w:rsidRPr="00A83059">
        <w:rPr>
          <w:rFonts w:ascii="Arial" w:hAnsi="Arial" w:cs="Arial"/>
        </w:rPr>
        <w:t xml:space="preserve">Zhotovitel je povinen dodržovat tuto bezpečnostní politiku hesel pro výše uvedené přístupové údaje: </w:t>
      </w:r>
    </w:p>
    <w:p w14:paraId="6BBA5E62" w14:textId="77777777" w:rsidR="00A83059" w:rsidRPr="00A83059" w:rsidRDefault="00A83059" w:rsidP="00A83059">
      <w:pPr>
        <w:numPr>
          <w:ilvl w:val="2"/>
          <w:numId w:val="42"/>
        </w:numPr>
        <w:spacing w:after="0" w:line="240" w:lineRule="auto"/>
        <w:rPr>
          <w:rFonts w:ascii="Arial" w:hAnsi="Arial" w:cs="Arial"/>
        </w:rPr>
      </w:pPr>
      <w:r w:rsidRPr="00A83059">
        <w:rPr>
          <w:rFonts w:ascii="Arial" w:hAnsi="Arial" w:cs="Arial"/>
        </w:rPr>
        <w:t>min. délka hesla 17 znaků</w:t>
      </w:r>
    </w:p>
    <w:p w14:paraId="67C3CF35" w14:textId="77777777" w:rsidR="00A83059" w:rsidRPr="00A83059" w:rsidRDefault="00A83059" w:rsidP="00A83059">
      <w:pPr>
        <w:numPr>
          <w:ilvl w:val="2"/>
          <w:numId w:val="42"/>
        </w:numPr>
        <w:spacing w:after="0" w:line="240" w:lineRule="auto"/>
        <w:rPr>
          <w:rFonts w:ascii="Arial" w:hAnsi="Arial" w:cs="Arial"/>
        </w:rPr>
      </w:pPr>
      <w:r w:rsidRPr="00A83059">
        <w:rPr>
          <w:rFonts w:ascii="Arial" w:hAnsi="Arial" w:cs="Arial"/>
        </w:rPr>
        <w:t xml:space="preserve">složitost hesla musí splňovat minimálně 3 ze 4 kategorií </w:t>
      </w:r>
    </w:p>
    <w:p w14:paraId="5DF11CF6" w14:textId="77777777" w:rsidR="00A83059" w:rsidRPr="00A83059" w:rsidRDefault="00A83059" w:rsidP="00A83059">
      <w:pPr>
        <w:numPr>
          <w:ilvl w:val="3"/>
          <w:numId w:val="48"/>
        </w:numPr>
        <w:spacing w:after="0" w:line="240" w:lineRule="auto"/>
        <w:rPr>
          <w:rFonts w:ascii="Arial" w:hAnsi="Arial" w:cs="Arial"/>
        </w:rPr>
      </w:pPr>
      <w:r w:rsidRPr="00A83059">
        <w:rPr>
          <w:rFonts w:ascii="Arial" w:hAnsi="Arial" w:cs="Arial"/>
        </w:rPr>
        <w:t xml:space="preserve">malá písmena </w:t>
      </w:r>
    </w:p>
    <w:p w14:paraId="05F0FB1D" w14:textId="77777777" w:rsidR="00A83059" w:rsidRPr="00A83059" w:rsidRDefault="00A83059" w:rsidP="00A83059">
      <w:pPr>
        <w:numPr>
          <w:ilvl w:val="3"/>
          <w:numId w:val="48"/>
        </w:numPr>
        <w:spacing w:after="0" w:line="240" w:lineRule="auto"/>
        <w:rPr>
          <w:rFonts w:ascii="Arial" w:hAnsi="Arial" w:cs="Arial"/>
        </w:rPr>
      </w:pPr>
      <w:r w:rsidRPr="00A83059">
        <w:rPr>
          <w:rFonts w:ascii="Arial" w:hAnsi="Arial" w:cs="Arial"/>
        </w:rPr>
        <w:t xml:space="preserve">velká písmena </w:t>
      </w:r>
    </w:p>
    <w:p w14:paraId="08DE30AD" w14:textId="77777777" w:rsidR="00A83059" w:rsidRPr="00A83059" w:rsidRDefault="00A83059" w:rsidP="00A83059">
      <w:pPr>
        <w:numPr>
          <w:ilvl w:val="3"/>
          <w:numId w:val="48"/>
        </w:numPr>
        <w:spacing w:after="0" w:line="240" w:lineRule="auto"/>
        <w:rPr>
          <w:rFonts w:ascii="Arial" w:hAnsi="Arial" w:cs="Arial"/>
        </w:rPr>
      </w:pPr>
      <w:r w:rsidRPr="00A83059">
        <w:rPr>
          <w:rFonts w:ascii="Arial" w:hAnsi="Arial" w:cs="Arial"/>
        </w:rPr>
        <w:t xml:space="preserve">číslice </w:t>
      </w:r>
    </w:p>
    <w:p w14:paraId="4EFE059C" w14:textId="77777777" w:rsidR="00A83059" w:rsidRPr="00A83059" w:rsidRDefault="00A83059" w:rsidP="00A83059">
      <w:pPr>
        <w:numPr>
          <w:ilvl w:val="3"/>
          <w:numId w:val="48"/>
        </w:numPr>
        <w:spacing w:after="0" w:line="240" w:lineRule="auto"/>
        <w:rPr>
          <w:rFonts w:ascii="Arial" w:hAnsi="Arial" w:cs="Arial"/>
        </w:rPr>
      </w:pPr>
      <w:r w:rsidRPr="00A83059">
        <w:rPr>
          <w:rFonts w:ascii="Arial" w:hAnsi="Arial" w:cs="Arial"/>
        </w:rPr>
        <w:t xml:space="preserve">speciální znaky </w:t>
      </w:r>
    </w:p>
    <w:p w14:paraId="022A0452" w14:textId="77777777" w:rsidR="00A83059" w:rsidRPr="00A83059" w:rsidRDefault="00A83059" w:rsidP="00A83059">
      <w:pPr>
        <w:numPr>
          <w:ilvl w:val="2"/>
          <w:numId w:val="42"/>
        </w:numPr>
        <w:spacing w:after="0" w:line="240" w:lineRule="auto"/>
        <w:rPr>
          <w:rFonts w:ascii="Arial" w:hAnsi="Arial" w:cs="Arial"/>
        </w:rPr>
      </w:pPr>
      <w:r w:rsidRPr="00A83059">
        <w:rPr>
          <w:rFonts w:ascii="Arial" w:hAnsi="Arial" w:cs="Arial"/>
        </w:rPr>
        <w:t xml:space="preserve">hesla musí být uchovávána v tajnosti, nesmí být ukládána v nezašifrované podobě (dle bodu kryptografie) </w:t>
      </w:r>
    </w:p>
    <w:p w14:paraId="20F47EAE" w14:textId="77777777" w:rsidR="00A83059" w:rsidRPr="00A83059" w:rsidRDefault="00A83059" w:rsidP="00A83059">
      <w:pPr>
        <w:numPr>
          <w:ilvl w:val="2"/>
          <w:numId w:val="42"/>
        </w:numPr>
        <w:spacing w:after="0" w:line="240" w:lineRule="auto"/>
        <w:rPr>
          <w:rFonts w:ascii="Arial" w:hAnsi="Arial" w:cs="Arial"/>
        </w:rPr>
      </w:pPr>
      <w:r w:rsidRPr="00A83059">
        <w:rPr>
          <w:rFonts w:ascii="Arial" w:hAnsi="Arial" w:cs="Arial"/>
        </w:rPr>
        <w:t>hesla nesmí obsahovat žádné informace z přihlašovacího jména (</w:t>
      </w:r>
      <w:proofErr w:type="spellStart"/>
      <w:r w:rsidRPr="00A83059">
        <w:rPr>
          <w:rFonts w:ascii="Arial" w:hAnsi="Arial" w:cs="Arial"/>
        </w:rPr>
        <w:t>login</w:t>
      </w:r>
      <w:proofErr w:type="spellEnd"/>
      <w:r w:rsidRPr="00A83059">
        <w:rPr>
          <w:rFonts w:ascii="Arial" w:hAnsi="Arial" w:cs="Arial"/>
        </w:rPr>
        <w:t>)</w:t>
      </w:r>
    </w:p>
    <w:p w14:paraId="5EAC983A" w14:textId="77777777" w:rsidR="00A83059" w:rsidRPr="00A83059" w:rsidRDefault="00A83059" w:rsidP="00A83059">
      <w:pPr>
        <w:numPr>
          <w:ilvl w:val="2"/>
          <w:numId w:val="42"/>
        </w:numPr>
        <w:spacing w:after="0" w:line="240" w:lineRule="auto"/>
        <w:rPr>
          <w:rFonts w:ascii="Arial" w:hAnsi="Arial" w:cs="Arial"/>
        </w:rPr>
      </w:pPr>
      <w:r w:rsidRPr="00A83059">
        <w:rPr>
          <w:rFonts w:ascii="Arial" w:hAnsi="Arial" w:cs="Arial"/>
        </w:rPr>
        <w:t>platnost hesla musí být maximálně 1,5 roku.</w:t>
      </w:r>
    </w:p>
    <w:p w14:paraId="1E58D0B3" w14:textId="77777777" w:rsidR="00A83059" w:rsidRPr="00A83059" w:rsidRDefault="00A83059" w:rsidP="00A83059">
      <w:pPr>
        <w:numPr>
          <w:ilvl w:val="1"/>
          <w:numId w:val="42"/>
        </w:numPr>
        <w:spacing w:after="0" w:line="240" w:lineRule="auto"/>
        <w:rPr>
          <w:rFonts w:ascii="Arial" w:hAnsi="Arial" w:cs="Arial"/>
        </w:rPr>
      </w:pPr>
      <w:r w:rsidRPr="00A83059">
        <w:rPr>
          <w:rFonts w:ascii="Arial" w:hAnsi="Arial" w:cs="Arial"/>
        </w:rPr>
        <w:t xml:space="preserve">Zhotovitel je povinen používat personifikované účty, které jsou nepřenosné na jiné osoby, než kterým byly údaje přiděleny. </w:t>
      </w:r>
    </w:p>
    <w:p w14:paraId="504B1E85" w14:textId="77777777" w:rsidR="00A83059" w:rsidRPr="00A83059" w:rsidRDefault="00A83059" w:rsidP="00A83059">
      <w:pPr>
        <w:numPr>
          <w:ilvl w:val="1"/>
          <w:numId w:val="42"/>
        </w:numPr>
        <w:spacing w:after="0" w:line="240" w:lineRule="auto"/>
        <w:rPr>
          <w:rFonts w:ascii="Arial" w:hAnsi="Arial" w:cs="Arial"/>
        </w:rPr>
      </w:pPr>
      <w:r w:rsidRPr="00A83059">
        <w:rPr>
          <w:rFonts w:ascii="Arial" w:hAnsi="Arial" w:cs="Arial"/>
        </w:rPr>
        <w:t xml:space="preserve">Přístupová oprávnění lze využívat pouze pro ten účel, pro který byla zřízena. </w:t>
      </w:r>
    </w:p>
    <w:p w14:paraId="6CDEB6B2" w14:textId="77777777" w:rsidR="00A83059" w:rsidRPr="00A83059" w:rsidRDefault="00A83059" w:rsidP="00A83059">
      <w:pPr>
        <w:numPr>
          <w:ilvl w:val="1"/>
          <w:numId w:val="42"/>
        </w:numPr>
        <w:spacing w:after="0" w:line="240" w:lineRule="auto"/>
        <w:rPr>
          <w:rFonts w:ascii="Arial" w:hAnsi="Arial" w:cs="Arial"/>
        </w:rPr>
      </w:pPr>
      <w:r w:rsidRPr="00A83059">
        <w:rPr>
          <w:rFonts w:ascii="Arial" w:hAnsi="Arial" w:cs="Arial"/>
        </w:rPr>
        <w:t xml:space="preserve">Pokud by Zhotovitel zřizoval přístupová oprávnění třetí straně, je Zhotovitel povinen o této skutečnosti informovat objednatele. Objednatel má v tomto případě právo zřízení přístupu zamítnout. </w:t>
      </w:r>
    </w:p>
    <w:p w14:paraId="3713B776" w14:textId="77777777" w:rsidR="00A83059" w:rsidRPr="00A83059" w:rsidRDefault="00A83059" w:rsidP="00A83059">
      <w:pPr>
        <w:numPr>
          <w:ilvl w:val="0"/>
          <w:numId w:val="43"/>
        </w:numPr>
        <w:spacing w:after="0" w:line="240" w:lineRule="auto"/>
        <w:rPr>
          <w:rFonts w:ascii="Arial" w:hAnsi="Arial" w:cs="Arial"/>
          <w:lang w:val="en-GB"/>
        </w:rPr>
      </w:pPr>
      <w:proofErr w:type="spellStart"/>
      <w:r w:rsidRPr="00A83059">
        <w:rPr>
          <w:rFonts w:ascii="Arial" w:hAnsi="Arial" w:cs="Arial"/>
          <w:lang w:val="en-GB"/>
        </w:rPr>
        <w:t>Řízení</w:t>
      </w:r>
      <w:proofErr w:type="spellEnd"/>
      <w:r w:rsidRPr="00A83059">
        <w:rPr>
          <w:rFonts w:ascii="Arial" w:hAnsi="Arial" w:cs="Arial"/>
          <w:lang w:val="en-GB"/>
        </w:rPr>
        <w:t xml:space="preserve"> </w:t>
      </w:r>
      <w:proofErr w:type="spellStart"/>
      <w:r w:rsidRPr="00A83059">
        <w:rPr>
          <w:rFonts w:ascii="Arial" w:hAnsi="Arial" w:cs="Arial"/>
          <w:lang w:val="en-GB"/>
        </w:rPr>
        <w:t>rizik</w:t>
      </w:r>
      <w:proofErr w:type="spellEnd"/>
      <w:r w:rsidRPr="00A83059">
        <w:rPr>
          <w:rFonts w:ascii="Arial" w:hAnsi="Arial" w:cs="Arial"/>
          <w:lang w:val="en-GB"/>
        </w:rPr>
        <w:t xml:space="preserve"> </w:t>
      </w:r>
    </w:p>
    <w:p w14:paraId="0A71F9D2" w14:textId="77777777" w:rsidR="00A83059" w:rsidRPr="00A83059" w:rsidRDefault="00A83059" w:rsidP="00A83059">
      <w:pPr>
        <w:numPr>
          <w:ilvl w:val="1"/>
          <w:numId w:val="42"/>
        </w:numPr>
        <w:spacing w:after="0" w:line="240" w:lineRule="auto"/>
        <w:rPr>
          <w:rFonts w:ascii="Arial" w:hAnsi="Arial" w:cs="Arial"/>
        </w:rPr>
      </w:pPr>
      <w:r w:rsidRPr="00A83059">
        <w:rPr>
          <w:rFonts w:ascii="Arial" w:hAnsi="Arial" w:cs="Arial"/>
        </w:rPr>
        <w:t xml:space="preserve">Objednatel si vyhrazuje právo na informace o tom, jakým způsobem Zhotovitel řídí rizika v souvislosti s plněním této smlouvy, tedy o tom, jakou metodiku pro řízení rizik používá, jakým způsobem jsou rizika hodnocena a klasifikována, jakým způsobem jsou rizika ošetřována a kdo je za řízení rizik za Zhotovitele zodpovědný. </w:t>
      </w:r>
    </w:p>
    <w:p w14:paraId="5189997F" w14:textId="77777777" w:rsidR="00A83059" w:rsidRPr="00A83059" w:rsidRDefault="00A83059" w:rsidP="00A83059">
      <w:pPr>
        <w:numPr>
          <w:ilvl w:val="1"/>
          <w:numId w:val="42"/>
        </w:numPr>
        <w:spacing w:after="0" w:line="240" w:lineRule="auto"/>
        <w:rPr>
          <w:rFonts w:ascii="Arial" w:hAnsi="Arial" w:cs="Arial"/>
        </w:rPr>
      </w:pPr>
      <w:r w:rsidRPr="00A83059">
        <w:rPr>
          <w:rFonts w:ascii="Arial" w:hAnsi="Arial" w:cs="Arial"/>
        </w:rPr>
        <w:t xml:space="preserve">Zhotovitel se zavazuje řídit rizika informační bezpečnosti minimálně v následujícím rozsahu: </w:t>
      </w:r>
    </w:p>
    <w:p w14:paraId="26D27D6C" w14:textId="77777777" w:rsidR="00A83059" w:rsidRPr="00A83059" w:rsidRDefault="00A83059" w:rsidP="00A83059">
      <w:pPr>
        <w:numPr>
          <w:ilvl w:val="2"/>
          <w:numId w:val="42"/>
        </w:numPr>
        <w:spacing w:after="0" w:line="240" w:lineRule="auto"/>
        <w:rPr>
          <w:rFonts w:ascii="Arial" w:hAnsi="Arial" w:cs="Arial"/>
        </w:rPr>
      </w:pPr>
      <w:r w:rsidRPr="00A83059">
        <w:rPr>
          <w:rFonts w:ascii="Arial" w:hAnsi="Arial" w:cs="Arial"/>
        </w:rPr>
        <w:t xml:space="preserve">Identifikace a ohodnocení aktiv souvisejících s plněním této smlouvy, </w:t>
      </w:r>
    </w:p>
    <w:p w14:paraId="74225B5E" w14:textId="77777777" w:rsidR="00A83059" w:rsidRPr="00A83059" w:rsidRDefault="00A83059" w:rsidP="00A83059">
      <w:pPr>
        <w:numPr>
          <w:ilvl w:val="2"/>
          <w:numId w:val="42"/>
        </w:numPr>
        <w:spacing w:after="0" w:line="240" w:lineRule="auto"/>
        <w:rPr>
          <w:rFonts w:ascii="Arial" w:hAnsi="Arial" w:cs="Arial"/>
        </w:rPr>
      </w:pPr>
      <w:r w:rsidRPr="00A83059">
        <w:rPr>
          <w:rFonts w:ascii="Arial" w:hAnsi="Arial" w:cs="Arial"/>
        </w:rPr>
        <w:t xml:space="preserve">Identifikace, analýza a ohodnocení rizik souvisejících s plněním této smlouvy, </w:t>
      </w:r>
    </w:p>
    <w:p w14:paraId="65181BC2" w14:textId="77777777" w:rsidR="00A83059" w:rsidRPr="00A83059" w:rsidRDefault="00A83059" w:rsidP="00A83059">
      <w:pPr>
        <w:numPr>
          <w:ilvl w:val="2"/>
          <w:numId w:val="42"/>
        </w:numPr>
        <w:spacing w:after="0" w:line="240" w:lineRule="auto"/>
        <w:rPr>
          <w:rFonts w:ascii="Arial" w:hAnsi="Arial" w:cs="Arial"/>
        </w:rPr>
      </w:pPr>
      <w:r w:rsidRPr="00A83059">
        <w:rPr>
          <w:rFonts w:ascii="Arial" w:hAnsi="Arial" w:cs="Arial"/>
        </w:rPr>
        <w:t xml:space="preserve">Zvládání a monitoring rizik souvisejících s plněním této smlouvy. </w:t>
      </w:r>
    </w:p>
    <w:p w14:paraId="68EDCFFE" w14:textId="77777777" w:rsidR="00A83059" w:rsidRPr="00A83059" w:rsidRDefault="00A83059" w:rsidP="00A83059">
      <w:pPr>
        <w:numPr>
          <w:ilvl w:val="0"/>
          <w:numId w:val="43"/>
        </w:numPr>
        <w:spacing w:after="0" w:line="240" w:lineRule="auto"/>
        <w:rPr>
          <w:rFonts w:ascii="Arial" w:hAnsi="Arial" w:cs="Arial"/>
          <w:lang w:val="en-GB"/>
        </w:rPr>
      </w:pPr>
      <w:proofErr w:type="spellStart"/>
      <w:r w:rsidRPr="00A83059">
        <w:rPr>
          <w:rFonts w:ascii="Arial" w:hAnsi="Arial" w:cs="Arial"/>
          <w:lang w:val="en-GB"/>
        </w:rPr>
        <w:t>Řízení</w:t>
      </w:r>
      <w:proofErr w:type="spellEnd"/>
      <w:r w:rsidRPr="00A83059">
        <w:rPr>
          <w:rFonts w:ascii="Arial" w:hAnsi="Arial" w:cs="Arial"/>
          <w:lang w:val="en-GB"/>
        </w:rPr>
        <w:t xml:space="preserve"> </w:t>
      </w:r>
      <w:proofErr w:type="spellStart"/>
      <w:r w:rsidRPr="00A83059">
        <w:rPr>
          <w:rFonts w:ascii="Arial" w:hAnsi="Arial" w:cs="Arial"/>
          <w:lang w:val="en-GB"/>
        </w:rPr>
        <w:t>kybernetických</w:t>
      </w:r>
      <w:proofErr w:type="spellEnd"/>
      <w:r w:rsidRPr="00A83059">
        <w:rPr>
          <w:rFonts w:ascii="Arial" w:hAnsi="Arial" w:cs="Arial"/>
          <w:lang w:val="en-GB"/>
        </w:rPr>
        <w:t xml:space="preserve"> </w:t>
      </w:r>
      <w:proofErr w:type="spellStart"/>
      <w:r w:rsidRPr="00A83059">
        <w:rPr>
          <w:rFonts w:ascii="Arial" w:hAnsi="Arial" w:cs="Arial"/>
          <w:lang w:val="en-GB"/>
        </w:rPr>
        <w:t>bezpečnostních</w:t>
      </w:r>
      <w:proofErr w:type="spellEnd"/>
      <w:r w:rsidRPr="00A83059">
        <w:rPr>
          <w:rFonts w:ascii="Arial" w:hAnsi="Arial" w:cs="Arial"/>
          <w:lang w:val="en-GB"/>
        </w:rPr>
        <w:t xml:space="preserve"> </w:t>
      </w:r>
      <w:proofErr w:type="spellStart"/>
      <w:r w:rsidRPr="00A83059">
        <w:rPr>
          <w:rFonts w:ascii="Arial" w:hAnsi="Arial" w:cs="Arial"/>
          <w:lang w:val="en-GB"/>
        </w:rPr>
        <w:t>incidentů</w:t>
      </w:r>
      <w:proofErr w:type="spellEnd"/>
      <w:r w:rsidRPr="00A83059">
        <w:rPr>
          <w:rFonts w:ascii="Arial" w:hAnsi="Arial" w:cs="Arial"/>
          <w:lang w:val="en-GB"/>
        </w:rPr>
        <w:t xml:space="preserve">: </w:t>
      </w:r>
    </w:p>
    <w:p w14:paraId="06514068" w14:textId="77777777" w:rsidR="00A83059" w:rsidRPr="00A83059" w:rsidRDefault="00A83059" w:rsidP="00A83059">
      <w:pPr>
        <w:numPr>
          <w:ilvl w:val="1"/>
          <w:numId w:val="42"/>
        </w:numPr>
        <w:spacing w:after="0" w:line="240" w:lineRule="auto"/>
        <w:rPr>
          <w:rFonts w:ascii="Arial" w:hAnsi="Arial" w:cs="Arial"/>
        </w:rPr>
      </w:pPr>
      <w:r w:rsidRPr="00A83059">
        <w:rPr>
          <w:rFonts w:ascii="Arial" w:hAnsi="Arial" w:cs="Arial"/>
        </w:rPr>
        <w:t xml:space="preserve">Zhotovitel je povinen objednateli hlásit veškeré kybernetické bezpečnostní incidenty, které by mohli mít nějakou souvislost s: </w:t>
      </w:r>
    </w:p>
    <w:p w14:paraId="7620964B" w14:textId="77777777" w:rsidR="00A83059" w:rsidRPr="00A83059" w:rsidRDefault="00A83059" w:rsidP="00A83059">
      <w:pPr>
        <w:numPr>
          <w:ilvl w:val="2"/>
          <w:numId w:val="42"/>
        </w:numPr>
        <w:spacing w:after="0" w:line="240" w:lineRule="auto"/>
        <w:rPr>
          <w:rFonts w:ascii="Arial" w:hAnsi="Arial" w:cs="Arial"/>
        </w:rPr>
      </w:pPr>
      <w:r w:rsidRPr="00A83059">
        <w:rPr>
          <w:rFonts w:ascii="Arial" w:hAnsi="Arial" w:cs="Arial"/>
        </w:rPr>
        <w:t xml:space="preserve">informačními aktivy objednatele, </w:t>
      </w:r>
    </w:p>
    <w:p w14:paraId="5B32A425" w14:textId="77777777" w:rsidR="00A83059" w:rsidRPr="00A83059" w:rsidRDefault="00A83059" w:rsidP="00A83059">
      <w:pPr>
        <w:numPr>
          <w:ilvl w:val="2"/>
          <w:numId w:val="42"/>
        </w:numPr>
        <w:spacing w:after="0" w:line="240" w:lineRule="auto"/>
        <w:rPr>
          <w:rFonts w:ascii="Arial" w:hAnsi="Arial" w:cs="Arial"/>
        </w:rPr>
      </w:pPr>
      <w:r w:rsidRPr="00A83059">
        <w:rPr>
          <w:rFonts w:ascii="Arial" w:hAnsi="Arial" w:cs="Arial"/>
        </w:rPr>
        <w:t xml:space="preserve">přístupovými údaji k informačním aktivům objednatele, </w:t>
      </w:r>
    </w:p>
    <w:p w14:paraId="40D004AB" w14:textId="77777777" w:rsidR="00A83059" w:rsidRPr="00A83059" w:rsidRDefault="00A83059" w:rsidP="00A83059">
      <w:pPr>
        <w:numPr>
          <w:ilvl w:val="2"/>
          <w:numId w:val="42"/>
        </w:numPr>
        <w:spacing w:after="0" w:line="240" w:lineRule="auto"/>
        <w:rPr>
          <w:rFonts w:ascii="Arial" w:hAnsi="Arial" w:cs="Arial"/>
        </w:rPr>
      </w:pPr>
      <w:r w:rsidRPr="00A83059">
        <w:rPr>
          <w:rFonts w:ascii="Arial" w:hAnsi="Arial" w:cs="Arial"/>
        </w:rPr>
        <w:t xml:space="preserve">informacím objednatele.  </w:t>
      </w:r>
    </w:p>
    <w:p w14:paraId="074FFD2D" w14:textId="77777777" w:rsidR="00A83059" w:rsidRPr="00A83059" w:rsidRDefault="00A83059" w:rsidP="00A83059">
      <w:pPr>
        <w:numPr>
          <w:ilvl w:val="1"/>
          <w:numId w:val="42"/>
        </w:numPr>
        <w:spacing w:after="0" w:line="240" w:lineRule="auto"/>
        <w:rPr>
          <w:rFonts w:ascii="Arial" w:hAnsi="Arial" w:cs="Arial"/>
        </w:rPr>
      </w:pPr>
      <w:r w:rsidRPr="00A83059">
        <w:rPr>
          <w:rFonts w:ascii="Arial" w:hAnsi="Arial" w:cs="Arial"/>
        </w:rPr>
        <w:t xml:space="preserve">Zhotovitel je dále povinen poskytnout adekvátní součinnost při řešení kybernetických bezpečnostních incidentů a při forenzní analýze incidentů souvisejících s informačními aktivy Kraje Vysočina. </w:t>
      </w:r>
    </w:p>
    <w:p w14:paraId="22B04DCA" w14:textId="77777777" w:rsidR="00A83059" w:rsidRPr="00A83059" w:rsidRDefault="00A83059" w:rsidP="00A83059">
      <w:pPr>
        <w:numPr>
          <w:ilvl w:val="0"/>
          <w:numId w:val="43"/>
        </w:numPr>
        <w:spacing w:after="0" w:line="240" w:lineRule="auto"/>
        <w:rPr>
          <w:rFonts w:ascii="Arial" w:hAnsi="Arial" w:cs="Arial"/>
          <w:lang w:val="en-GB"/>
        </w:rPr>
      </w:pPr>
      <w:proofErr w:type="spellStart"/>
      <w:r w:rsidRPr="00A83059">
        <w:rPr>
          <w:rFonts w:ascii="Arial" w:hAnsi="Arial" w:cs="Arial"/>
          <w:lang w:val="en-GB"/>
        </w:rPr>
        <w:t>Kryptografie</w:t>
      </w:r>
      <w:proofErr w:type="spellEnd"/>
      <w:r w:rsidRPr="00A83059">
        <w:rPr>
          <w:rFonts w:ascii="Arial" w:hAnsi="Arial" w:cs="Arial"/>
          <w:lang w:val="en-GB"/>
        </w:rPr>
        <w:t xml:space="preserve">: </w:t>
      </w:r>
    </w:p>
    <w:p w14:paraId="60A4F8D3" w14:textId="77777777" w:rsidR="00A83059" w:rsidRPr="00A83059" w:rsidRDefault="00A83059" w:rsidP="00A83059">
      <w:pPr>
        <w:spacing w:after="0" w:line="240" w:lineRule="auto"/>
        <w:rPr>
          <w:rFonts w:ascii="Arial" w:hAnsi="Arial" w:cs="Arial"/>
        </w:rPr>
      </w:pPr>
    </w:p>
    <w:p w14:paraId="33EAAA91" w14:textId="77777777" w:rsidR="00A83059" w:rsidRPr="00A83059" w:rsidRDefault="00A83059" w:rsidP="00A83059">
      <w:pPr>
        <w:spacing w:after="0" w:line="240" w:lineRule="auto"/>
        <w:rPr>
          <w:rFonts w:ascii="Arial" w:hAnsi="Arial" w:cs="Arial"/>
        </w:rPr>
      </w:pPr>
      <w:r w:rsidRPr="00A83059">
        <w:rPr>
          <w:rFonts w:ascii="Arial" w:hAnsi="Arial" w:cs="Arial"/>
        </w:rPr>
        <w:t xml:space="preserve">Zhotovitel se zavazuje v rámci plnění této smlouvy používat bezpečné a dostatečně odolné kryptografické funkce a algoritmy. Minimální závazné požadavky na bezpečnost použitých funkcí jsou tyto: </w:t>
      </w:r>
    </w:p>
    <w:p w14:paraId="4C9E5670" w14:textId="77777777" w:rsidR="00A83059" w:rsidRPr="00A83059" w:rsidRDefault="00A83059" w:rsidP="00A83059">
      <w:pPr>
        <w:spacing w:after="0" w:line="240" w:lineRule="auto"/>
        <w:rPr>
          <w:rFonts w:ascii="Arial" w:hAnsi="Arial" w:cs="Arial"/>
        </w:rPr>
      </w:pPr>
    </w:p>
    <w:p w14:paraId="7166F7C0" w14:textId="77777777" w:rsidR="00A83059" w:rsidRPr="00A83059" w:rsidRDefault="00A83059" w:rsidP="00A83059">
      <w:pPr>
        <w:spacing w:after="0" w:line="240" w:lineRule="auto"/>
        <w:rPr>
          <w:rFonts w:ascii="Arial" w:hAnsi="Arial" w:cs="Arial"/>
          <w:b/>
        </w:rPr>
      </w:pPr>
      <w:bookmarkStart w:id="10" w:name="_Toc15480883"/>
      <w:r w:rsidRPr="00A83059">
        <w:rPr>
          <w:rFonts w:ascii="Arial" w:hAnsi="Arial" w:cs="Arial"/>
          <w:b/>
        </w:rPr>
        <w:t>Obecně</w:t>
      </w:r>
      <w:bookmarkEnd w:id="10"/>
      <w:r w:rsidRPr="00A83059">
        <w:rPr>
          <w:rFonts w:ascii="Arial" w:hAnsi="Arial" w:cs="Arial"/>
          <w:b/>
        </w:rPr>
        <w:t xml:space="preserve"> </w:t>
      </w:r>
    </w:p>
    <w:p w14:paraId="163B84A0" w14:textId="77777777" w:rsidR="00A83059" w:rsidRPr="00A83059" w:rsidRDefault="00A83059" w:rsidP="00A83059">
      <w:pPr>
        <w:spacing w:after="0" w:line="240" w:lineRule="auto"/>
        <w:rPr>
          <w:rFonts w:ascii="Arial" w:hAnsi="Arial" w:cs="Arial"/>
        </w:rPr>
      </w:pPr>
      <w:r w:rsidRPr="00A83059">
        <w:rPr>
          <w:rFonts w:ascii="Arial" w:hAnsi="Arial" w:cs="Arial"/>
        </w:rPr>
        <w:lastRenderedPageBreak/>
        <w:t>Pro šifrování, elektronické podepisování a provádění otisků dat (</w:t>
      </w:r>
      <w:proofErr w:type="spellStart"/>
      <w:r w:rsidRPr="00A83059">
        <w:rPr>
          <w:rFonts w:ascii="Arial" w:hAnsi="Arial" w:cs="Arial"/>
        </w:rPr>
        <w:t>hashování</w:t>
      </w:r>
      <w:proofErr w:type="spellEnd"/>
      <w:r w:rsidRPr="00A83059">
        <w:rPr>
          <w:rFonts w:ascii="Arial" w:hAnsi="Arial" w:cs="Arial"/>
        </w:rPr>
        <w:t xml:space="preserve">) nesmí být použity proprietární/uzavřené algoritmy, ale ty, které jsou považovány za standardy, jejich funkcionalita je všeobecně známá a popsaná. </w:t>
      </w:r>
    </w:p>
    <w:p w14:paraId="045BBBFB" w14:textId="77777777" w:rsidR="00A83059" w:rsidRPr="00A83059" w:rsidRDefault="00A83059" w:rsidP="00A83059">
      <w:pPr>
        <w:spacing w:after="0" w:line="240" w:lineRule="auto"/>
        <w:rPr>
          <w:rFonts w:ascii="Arial" w:hAnsi="Arial" w:cs="Arial"/>
        </w:rPr>
      </w:pPr>
    </w:p>
    <w:p w14:paraId="4E473518" w14:textId="77777777" w:rsidR="00A83059" w:rsidRPr="00A83059" w:rsidRDefault="00A83059" w:rsidP="00A83059">
      <w:pPr>
        <w:spacing w:after="0" w:line="240" w:lineRule="auto"/>
        <w:rPr>
          <w:rFonts w:ascii="Arial" w:hAnsi="Arial" w:cs="Arial"/>
        </w:rPr>
      </w:pPr>
      <w:bookmarkStart w:id="11" w:name="_Toc40962175"/>
      <w:proofErr w:type="spellStart"/>
      <w:r w:rsidRPr="00A83059">
        <w:rPr>
          <w:rFonts w:ascii="Arial" w:hAnsi="Arial" w:cs="Arial"/>
        </w:rPr>
        <w:t>Hashovací</w:t>
      </w:r>
      <w:proofErr w:type="spellEnd"/>
      <w:r w:rsidRPr="00A83059">
        <w:rPr>
          <w:rFonts w:ascii="Arial" w:hAnsi="Arial" w:cs="Arial"/>
        </w:rPr>
        <w:t xml:space="preserve"> funkce</w:t>
      </w:r>
      <w:bookmarkEnd w:id="11"/>
    </w:p>
    <w:p w14:paraId="1CCCBA4E" w14:textId="77777777" w:rsidR="00A83059" w:rsidRPr="00A83059" w:rsidRDefault="00A83059" w:rsidP="00A83059">
      <w:pPr>
        <w:spacing w:after="0" w:line="240" w:lineRule="auto"/>
        <w:rPr>
          <w:rFonts w:ascii="Arial" w:hAnsi="Arial" w:cs="Arial"/>
          <w:b/>
          <w:bCs/>
          <w:lang w:val="x-none"/>
        </w:rPr>
      </w:pPr>
      <w:bookmarkStart w:id="12" w:name="_Toc40962176"/>
      <w:r w:rsidRPr="00A83059">
        <w:rPr>
          <w:rFonts w:ascii="Arial" w:hAnsi="Arial" w:cs="Arial"/>
          <w:b/>
          <w:bCs/>
          <w:lang w:val="x-none"/>
        </w:rPr>
        <w:t>Ukládání otisků hesel</w:t>
      </w:r>
      <w:bookmarkEnd w:id="12"/>
      <w:r w:rsidRPr="00A83059">
        <w:rPr>
          <w:rFonts w:ascii="Arial" w:hAnsi="Arial" w:cs="Arial"/>
          <w:b/>
          <w:bCs/>
          <w:lang w:val="x-none"/>
        </w:rPr>
        <w:t xml:space="preserve"> </w:t>
      </w:r>
    </w:p>
    <w:p w14:paraId="7513FAFB" w14:textId="77777777" w:rsidR="00A83059" w:rsidRPr="00A83059" w:rsidRDefault="00A83059" w:rsidP="00A83059">
      <w:pPr>
        <w:numPr>
          <w:ilvl w:val="0"/>
          <w:numId w:val="49"/>
        </w:numPr>
        <w:spacing w:after="0" w:line="240" w:lineRule="auto"/>
        <w:rPr>
          <w:rFonts w:ascii="Arial" w:hAnsi="Arial" w:cs="Arial"/>
        </w:rPr>
      </w:pPr>
      <w:r w:rsidRPr="00A83059">
        <w:rPr>
          <w:rFonts w:ascii="Arial" w:hAnsi="Arial" w:cs="Arial"/>
        </w:rPr>
        <w:t xml:space="preserve">pro ukládání hesel uživatelů mohou být použity pouze tyto tzv. pomalé </w:t>
      </w:r>
      <w:proofErr w:type="spellStart"/>
      <w:r w:rsidRPr="00A83059">
        <w:rPr>
          <w:rFonts w:ascii="Arial" w:hAnsi="Arial" w:cs="Arial"/>
        </w:rPr>
        <w:t>hashovací</w:t>
      </w:r>
      <w:proofErr w:type="spellEnd"/>
      <w:r w:rsidRPr="00A83059">
        <w:rPr>
          <w:rFonts w:ascii="Arial" w:hAnsi="Arial" w:cs="Arial"/>
        </w:rPr>
        <w:t xml:space="preserve"> funkce: </w:t>
      </w:r>
    </w:p>
    <w:p w14:paraId="1A905550" w14:textId="77777777" w:rsidR="00A83059" w:rsidRPr="00A83059" w:rsidRDefault="00A83059" w:rsidP="00A83059">
      <w:pPr>
        <w:numPr>
          <w:ilvl w:val="1"/>
          <w:numId w:val="49"/>
        </w:numPr>
        <w:spacing w:after="0" w:line="240" w:lineRule="auto"/>
        <w:rPr>
          <w:rFonts w:ascii="Arial" w:hAnsi="Arial" w:cs="Arial"/>
        </w:rPr>
      </w:pPr>
      <w:r w:rsidRPr="00A83059">
        <w:rPr>
          <w:rFonts w:ascii="Arial" w:hAnsi="Arial" w:cs="Arial"/>
        </w:rPr>
        <w:t xml:space="preserve">Argon2 s parametry alespoň t=1, m=221, p=4 a funkcí Argon2id </w:t>
      </w:r>
    </w:p>
    <w:p w14:paraId="2E25A7B8" w14:textId="77777777" w:rsidR="00A83059" w:rsidRPr="00A83059" w:rsidRDefault="00A83059" w:rsidP="00A83059">
      <w:pPr>
        <w:numPr>
          <w:ilvl w:val="1"/>
          <w:numId w:val="49"/>
        </w:numPr>
        <w:spacing w:after="0" w:line="240" w:lineRule="auto"/>
        <w:rPr>
          <w:rFonts w:ascii="Arial" w:hAnsi="Arial" w:cs="Arial"/>
        </w:rPr>
      </w:pPr>
      <w:proofErr w:type="spellStart"/>
      <w:r w:rsidRPr="00A83059">
        <w:rPr>
          <w:rFonts w:ascii="Arial" w:hAnsi="Arial" w:cs="Arial"/>
        </w:rPr>
        <w:t>scrypt</w:t>
      </w:r>
      <w:proofErr w:type="spellEnd"/>
      <w:r w:rsidRPr="00A83059">
        <w:rPr>
          <w:rFonts w:ascii="Arial" w:hAnsi="Arial" w:cs="Arial"/>
        </w:rPr>
        <w:t xml:space="preserve"> s parametry alespoň N=32768 (215), r=8, a p=1</w:t>
      </w:r>
    </w:p>
    <w:p w14:paraId="75A00685" w14:textId="77777777" w:rsidR="00A83059" w:rsidRPr="00A83059" w:rsidRDefault="00A83059" w:rsidP="00A83059">
      <w:pPr>
        <w:numPr>
          <w:ilvl w:val="1"/>
          <w:numId w:val="49"/>
        </w:numPr>
        <w:spacing w:after="0" w:line="240" w:lineRule="auto"/>
        <w:rPr>
          <w:rFonts w:ascii="Arial" w:hAnsi="Arial" w:cs="Arial"/>
        </w:rPr>
      </w:pPr>
      <w:r w:rsidRPr="00A83059">
        <w:rPr>
          <w:rFonts w:ascii="Arial" w:hAnsi="Arial" w:cs="Arial"/>
        </w:rPr>
        <w:t xml:space="preserve">PBKDF2 s počtem iterací alespoň 100 000 a schválenou </w:t>
      </w:r>
      <w:proofErr w:type="spellStart"/>
      <w:r w:rsidRPr="00A83059">
        <w:rPr>
          <w:rFonts w:ascii="Arial" w:hAnsi="Arial" w:cs="Arial"/>
        </w:rPr>
        <w:t>hašovací</w:t>
      </w:r>
      <w:proofErr w:type="spellEnd"/>
      <w:r w:rsidRPr="00A83059">
        <w:rPr>
          <w:rFonts w:ascii="Arial" w:hAnsi="Arial" w:cs="Arial"/>
        </w:rPr>
        <w:t xml:space="preserve"> funkcí SHA-2 (viz níže)</w:t>
      </w:r>
    </w:p>
    <w:p w14:paraId="172723DD" w14:textId="77777777" w:rsidR="00A83059" w:rsidRPr="00A83059" w:rsidRDefault="00A83059" w:rsidP="00A83059">
      <w:pPr>
        <w:numPr>
          <w:ilvl w:val="0"/>
          <w:numId w:val="49"/>
        </w:numPr>
        <w:spacing w:after="0" w:line="240" w:lineRule="auto"/>
        <w:rPr>
          <w:rFonts w:ascii="Arial" w:hAnsi="Arial" w:cs="Arial"/>
        </w:rPr>
      </w:pPr>
      <w:r w:rsidRPr="00A83059">
        <w:rPr>
          <w:rFonts w:ascii="Arial" w:hAnsi="Arial" w:cs="Arial"/>
        </w:rPr>
        <w:t xml:space="preserve">při </w:t>
      </w:r>
      <w:proofErr w:type="spellStart"/>
      <w:r w:rsidRPr="00A83059">
        <w:rPr>
          <w:rFonts w:ascii="Arial" w:hAnsi="Arial" w:cs="Arial"/>
        </w:rPr>
        <w:t>hashování</w:t>
      </w:r>
      <w:proofErr w:type="spellEnd"/>
      <w:r w:rsidRPr="00A83059">
        <w:rPr>
          <w:rFonts w:ascii="Arial" w:hAnsi="Arial" w:cs="Arial"/>
        </w:rPr>
        <w:t xml:space="preserve"> hesla musí být použit pseudonáhodně vygenerovaný kryptografický salt </w:t>
      </w:r>
    </w:p>
    <w:p w14:paraId="53979F63" w14:textId="77777777" w:rsidR="00A83059" w:rsidRPr="00A83059" w:rsidRDefault="00A83059" w:rsidP="00A83059">
      <w:pPr>
        <w:numPr>
          <w:ilvl w:val="0"/>
          <w:numId w:val="49"/>
        </w:numPr>
        <w:spacing w:after="0" w:line="240" w:lineRule="auto"/>
        <w:rPr>
          <w:rFonts w:ascii="Arial" w:hAnsi="Arial" w:cs="Arial"/>
        </w:rPr>
      </w:pPr>
      <w:r w:rsidRPr="00A83059">
        <w:rPr>
          <w:rFonts w:ascii="Arial" w:hAnsi="Arial" w:cs="Arial"/>
        </w:rPr>
        <w:t xml:space="preserve">pro ukládání hesel nesmí být použity tzv. rychlé </w:t>
      </w:r>
      <w:proofErr w:type="spellStart"/>
      <w:r w:rsidRPr="00A83059">
        <w:rPr>
          <w:rFonts w:ascii="Arial" w:hAnsi="Arial" w:cs="Arial"/>
        </w:rPr>
        <w:t>hashovací</w:t>
      </w:r>
      <w:proofErr w:type="spellEnd"/>
      <w:r w:rsidRPr="00A83059">
        <w:rPr>
          <w:rFonts w:ascii="Arial" w:hAnsi="Arial" w:cs="Arial"/>
        </w:rPr>
        <w:t xml:space="preserve"> funkce typu MD-X, SHA-X, apod. </w:t>
      </w:r>
    </w:p>
    <w:p w14:paraId="7ACA8B74" w14:textId="77777777" w:rsidR="00A83059" w:rsidRPr="00A83059" w:rsidRDefault="00A83059" w:rsidP="00A83059">
      <w:pPr>
        <w:spacing w:after="0" w:line="240" w:lineRule="auto"/>
        <w:rPr>
          <w:rFonts w:ascii="Arial" w:hAnsi="Arial" w:cs="Arial"/>
        </w:rPr>
      </w:pPr>
    </w:p>
    <w:p w14:paraId="4754CFF6" w14:textId="77777777" w:rsidR="00A83059" w:rsidRPr="00A83059" w:rsidRDefault="00A83059" w:rsidP="00A83059">
      <w:pPr>
        <w:spacing w:after="0" w:line="240" w:lineRule="auto"/>
        <w:rPr>
          <w:rFonts w:ascii="Arial" w:hAnsi="Arial" w:cs="Arial"/>
          <w:b/>
          <w:bCs/>
          <w:lang w:val="x-none"/>
        </w:rPr>
      </w:pPr>
      <w:bookmarkStart w:id="13" w:name="_Toc40962177"/>
      <w:r w:rsidRPr="00A83059">
        <w:rPr>
          <w:rFonts w:ascii="Arial" w:hAnsi="Arial" w:cs="Arial"/>
          <w:b/>
          <w:bCs/>
          <w:lang w:val="x-none"/>
        </w:rPr>
        <w:t>Elektronické podepisování e-mailů a dokumentů</w:t>
      </w:r>
      <w:bookmarkEnd w:id="13"/>
      <w:r w:rsidRPr="00A83059">
        <w:rPr>
          <w:rFonts w:ascii="Arial" w:hAnsi="Arial" w:cs="Arial"/>
          <w:b/>
          <w:bCs/>
          <w:lang w:val="x-none"/>
        </w:rPr>
        <w:t xml:space="preserve"> </w:t>
      </w:r>
    </w:p>
    <w:p w14:paraId="1BBADCB9" w14:textId="77777777" w:rsidR="00A83059" w:rsidRPr="00A83059" w:rsidRDefault="00A83059" w:rsidP="00A83059">
      <w:pPr>
        <w:numPr>
          <w:ilvl w:val="0"/>
          <w:numId w:val="49"/>
        </w:numPr>
        <w:spacing w:after="0" w:line="240" w:lineRule="auto"/>
        <w:rPr>
          <w:rFonts w:ascii="Arial" w:hAnsi="Arial" w:cs="Arial"/>
        </w:rPr>
      </w:pPr>
      <w:r w:rsidRPr="00A83059">
        <w:rPr>
          <w:rFonts w:ascii="Arial" w:hAnsi="Arial" w:cs="Arial"/>
        </w:rPr>
        <w:t xml:space="preserve">SHA-2 (SHA-256, SHA-384, SHA-512, SHA-512/256) a SHA-3 (SHA3-256, SHA3-384, SHA3-512, SHAKE128, SHAKE256) </w:t>
      </w:r>
    </w:p>
    <w:p w14:paraId="6AB25C34" w14:textId="77777777" w:rsidR="00A83059" w:rsidRPr="00A83059" w:rsidRDefault="00A83059" w:rsidP="00A83059">
      <w:pPr>
        <w:numPr>
          <w:ilvl w:val="0"/>
          <w:numId w:val="49"/>
        </w:numPr>
        <w:spacing w:after="0" w:line="240" w:lineRule="auto"/>
        <w:rPr>
          <w:rFonts w:ascii="Arial" w:hAnsi="Arial" w:cs="Arial"/>
        </w:rPr>
      </w:pPr>
      <w:r w:rsidRPr="00A83059">
        <w:rPr>
          <w:rFonts w:ascii="Arial" w:hAnsi="Arial" w:cs="Arial"/>
        </w:rPr>
        <w:t xml:space="preserve">délka otisku 384 bitů a vyšší </w:t>
      </w:r>
    </w:p>
    <w:p w14:paraId="57881D2B" w14:textId="77777777" w:rsidR="00A83059" w:rsidRPr="00A83059" w:rsidRDefault="00A83059" w:rsidP="00A83059">
      <w:pPr>
        <w:spacing w:after="0" w:line="240" w:lineRule="auto"/>
        <w:rPr>
          <w:rFonts w:ascii="Arial" w:hAnsi="Arial" w:cs="Arial"/>
        </w:rPr>
      </w:pPr>
    </w:p>
    <w:p w14:paraId="1BD3D224" w14:textId="77777777" w:rsidR="00A83059" w:rsidRPr="00A83059" w:rsidRDefault="00A83059" w:rsidP="00A83059">
      <w:pPr>
        <w:spacing w:after="0" w:line="240" w:lineRule="auto"/>
        <w:rPr>
          <w:rFonts w:ascii="Arial" w:hAnsi="Arial" w:cs="Arial"/>
          <w:b/>
          <w:bCs/>
          <w:lang w:val="x-none"/>
        </w:rPr>
      </w:pPr>
      <w:bookmarkStart w:id="14" w:name="_Toc40962178"/>
      <w:r w:rsidRPr="00A83059">
        <w:rPr>
          <w:rFonts w:ascii="Arial" w:hAnsi="Arial" w:cs="Arial"/>
          <w:b/>
          <w:bCs/>
          <w:lang w:val="x-none"/>
        </w:rPr>
        <w:t>Ověřování integrity souborů</w:t>
      </w:r>
      <w:bookmarkEnd w:id="14"/>
      <w:r w:rsidRPr="00A83059">
        <w:rPr>
          <w:rFonts w:ascii="Arial" w:hAnsi="Arial" w:cs="Arial"/>
          <w:b/>
          <w:bCs/>
          <w:lang w:val="x-none"/>
        </w:rPr>
        <w:t xml:space="preserve"> </w:t>
      </w:r>
    </w:p>
    <w:p w14:paraId="2831688D" w14:textId="77777777" w:rsidR="00A83059" w:rsidRPr="00A83059" w:rsidRDefault="00A83059" w:rsidP="00A83059">
      <w:pPr>
        <w:numPr>
          <w:ilvl w:val="0"/>
          <w:numId w:val="49"/>
        </w:numPr>
        <w:spacing w:after="0" w:line="240" w:lineRule="auto"/>
        <w:rPr>
          <w:rFonts w:ascii="Arial" w:hAnsi="Arial" w:cs="Arial"/>
        </w:rPr>
      </w:pPr>
      <w:r w:rsidRPr="00A83059">
        <w:rPr>
          <w:rFonts w:ascii="Arial" w:hAnsi="Arial" w:cs="Arial"/>
        </w:rPr>
        <w:t xml:space="preserve">SHA-2 (SHA-256, SHA-384, SHA-512, SHA-512/256) a SHA-3 (SHA3-256, SHA3-384, SHA3-512, SHAKE128, SHAKE256) </w:t>
      </w:r>
    </w:p>
    <w:p w14:paraId="0A84A8EA" w14:textId="77777777" w:rsidR="00A83059" w:rsidRPr="00A83059" w:rsidRDefault="00A83059" w:rsidP="00A83059">
      <w:pPr>
        <w:numPr>
          <w:ilvl w:val="0"/>
          <w:numId w:val="49"/>
        </w:numPr>
        <w:spacing w:after="0" w:line="240" w:lineRule="auto"/>
        <w:rPr>
          <w:rFonts w:ascii="Arial" w:hAnsi="Arial" w:cs="Arial"/>
        </w:rPr>
      </w:pPr>
      <w:r w:rsidRPr="00A83059">
        <w:rPr>
          <w:rFonts w:ascii="Arial" w:hAnsi="Arial" w:cs="Arial"/>
        </w:rPr>
        <w:t xml:space="preserve">délka otisku 384 bitů a vyšší </w:t>
      </w:r>
    </w:p>
    <w:p w14:paraId="1E50DB9F" w14:textId="77777777" w:rsidR="00A83059" w:rsidRPr="00A83059" w:rsidRDefault="00A83059" w:rsidP="00A83059">
      <w:pPr>
        <w:spacing w:after="0" w:line="240" w:lineRule="auto"/>
        <w:rPr>
          <w:rFonts w:ascii="Arial" w:hAnsi="Arial" w:cs="Arial"/>
        </w:rPr>
      </w:pPr>
      <w:bookmarkStart w:id="15" w:name="_Toc40962179"/>
      <w:r w:rsidRPr="00A83059">
        <w:rPr>
          <w:rFonts w:ascii="Arial" w:hAnsi="Arial" w:cs="Arial"/>
        </w:rPr>
        <w:t>Asymetrická kryptografie</w:t>
      </w:r>
      <w:bookmarkEnd w:id="15"/>
      <w:r w:rsidRPr="00A83059">
        <w:rPr>
          <w:rFonts w:ascii="Arial" w:hAnsi="Arial" w:cs="Arial"/>
        </w:rPr>
        <w:t xml:space="preserve"> </w:t>
      </w:r>
    </w:p>
    <w:p w14:paraId="1F062899" w14:textId="77777777" w:rsidR="00A83059" w:rsidRPr="00A83059" w:rsidRDefault="00A83059" w:rsidP="00A83059">
      <w:pPr>
        <w:spacing w:after="0" w:line="240" w:lineRule="auto"/>
        <w:rPr>
          <w:rFonts w:ascii="Arial" w:hAnsi="Arial" w:cs="Arial"/>
          <w:b/>
          <w:bCs/>
          <w:lang w:val="x-none"/>
        </w:rPr>
      </w:pPr>
      <w:bookmarkStart w:id="16" w:name="_SSL/TLS"/>
      <w:bookmarkStart w:id="17" w:name="_Toc40962180"/>
      <w:bookmarkEnd w:id="16"/>
      <w:r w:rsidRPr="00A83059">
        <w:rPr>
          <w:rFonts w:ascii="Arial" w:hAnsi="Arial" w:cs="Arial"/>
          <w:b/>
          <w:bCs/>
          <w:lang w:val="x-none"/>
        </w:rPr>
        <w:t>SSL/TLS</w:t>
      </w:r>
      <w:bookmarkEnd w:id="17"/>
      <w:r w:rsidRPr="00A83059">
        <w:rPr>
          <w:rFonts w:ascii="Arial" w:hAnsi="Arial" w:cs="Arial"/>
          <w:b/>
          <w:bCs/>
          <w:lang w:val="x-none"/>
        </w:rPr>
        <w:t xml:space="preserve"> </w:t>
      </w:r>
    </w:p>
    <w:p w14:paraId="4A503426" w14:textId="77777777" w:rsidR="00A83059" w:rsidRPr="00A83059" w:rsidRDefault="00A83059" w:rsidP="00A83059">
      <w:pPr>
        <w:numPr>
          <w:ilvl w:val="0"/>
          <w:numId w:val="50"/>
        </w:numPr>
        <w:spacing w:after="0" w:line="240" w:lineRule="auto"/>
        <w:rPr>
          <w:rFonts w:ascii="Arial" w:hAnsi="Arial" w:cs="Arial"/>
          <w:lang w:val="en-GB"/>
        </w:rPr>
      </w:pPr>
      <w:proofErr w:type="spellStart"/>
      <w:r w:rsidRPr="00A83059">
        <w:rPr>
          <w:rFonts w:ascii="Arial" w:hAnsi="Arial" w:cs="Arial"/>
          <w:lang w:val="en-GB"/>
        </w:rPr>
        <w:t>verze</w:t>
      </w:r>
      <w:proofErr w:type="spellEnd"/>
      <w:r w:rsidRPr="00A83059">
        <w:rPr>
          <w:rFonts w:ascii="Arial" w:hAnsi="Arial" w:cs="Arial"/>
          <w:lang w:val="en-GB"/>
        </w:rPr>
        <w:t xml:space="preserve"> </w:t>
      </w:r>
      <w:proofErr w:type="spellStart"/>
      <w:r w:rsidRPr="00A83059">
        <w:rPr>
          <w:rFonts w:ascii="Arial" w:hAnsi="Arial" w:cs="Arial"/>
          <w:lang w:val="en-GB"/>
        </w:rPr>
        <w:t>protokolu</w:t>
      </w:r>
      <w:proofErr w:type="spellEnd"/>
      <w:r w:rsidRPr="00A83059">
        <w:rPr>
          <w:rFonts w:ascii="Arial" w:hAnsi="Arial" w:cs="Arial"/>
          <w:lang w:val="en-GB"/>
        </w:rPr>
        <w:t xml:space="preserve"> </w:t>
      </w:r>
      <w:proofErr w:type="spellStart"/>
      <w:r w:rsidRPr="00A83059">
        <w:rPr>
          <w:rFonts w:ascii="Arial" w:hAnsi="Arial" w:cs="Arial"/>
          <w:lang w:val="en-GB"/>
        </w:rPr>
        <w:t>minimálně</w:t>
      </w:r>
      <w:proofErr w:type="spellEnd"/>
      <w:r w:rsidRPr="00A83059">
        <w:rPr>
          <w:rFonts w:ascii="Arial" w:hAnsi="Arial" w:cs="Arial"/>
          <w:lang w:val="en-GB"/>
        </w:rPr>
        <w:t xml:space="preserve"> TLSv1.2 a </w:t>
      </w:r>
      <w:proofErr w:type="spellStart"/>
      <w:r w:rsidRPr="00A83059">
        <w:rPr>
          <w:rFonts w:ascii="Arial" w:hAnsi="Arial" w:cs="Arial"/>
          <w:lang w:val="en-GB"/>
        </w:rPr>
        <w:t>vyšší</w:t>
      </w:r>
      <w:proofErr w:type="spellEnd"/>
      <w:r w:rsidRPr="00A83059">
        <w:rPr>
          <w:rFonts w:ascii="Arial" w:hAnsi="Arial" w:cs="Arial"/>
          <w:lang w:val="en-GB"/>
        </w:rPr>
        <w:t xml:space="preserve"> </w:t>
      </w:r>
    </w:p>
    <w:p w14:paraId="01ED62FC" w14:textId="77777777" w:rsidR="00A83059" w:rsidRPr="00A83059" w:rsidRDefault="00A83059" w:rsidP="00A83059">
      <w:pPr>
        <w:numPr>
          <w:ilvl w:val="0"/>
          <w:numId w:val="50"/>
        </w:numPr>
        <w:spacing w:after="0" w:line="240" w:lineRule="auto"/>
        <w:rPr>
          <w:rFonts w:ascii="Arial" w:hAnsi="Arial" w:cs="Arial"/>
          <w:lang w:val="en-GB"/>
        </w:rPr>
      </w:pPr>
      <w:proofErr w:type="spellStart"/>
      <w:r w:rsidRPr="00A83059">
        <w:rPr>
          <w:rFonts w:ascii="Arial" w:hAnsi="Arial" w:cs="Arial"/>
          <w:lang w:val="en-GB"/>
        </w:rPr>
        <w:t>konfigurace</w:t>
      </w:r>
      <w:proofErr w:type="spellEnd"/>
      <w:r w:rsidRPr="00A83059">
        <w:rPr>
          <w:rFonts w:ascii="Arial" w:hAnsi="Arial" w:cs="Arial"/>
          <w:lang w:val="en-GB"/>
        </w:rPr>
        <w:t xml:space="preserve"> </w:t>
      </w:r>
    </w:p>
    <w:p w14:paraId="0AFB1479" w14:textId="77777777" w:rsidR="00A83059" w:rsidRPr="00A83059" w:rsidRDefault="00A83059" w:rsidP="00A83059">
      <w:pPr>
        <w:numPr>
          <w:ilvl w:val="1"/>
          <w:numId w:val="49"/>
        </w:numPr>
        <w:spacing w:after="0" w:line="240" w:lineRule="auto"/>
        <w:rPr>
          <w:rFonts w:ascii="Arial" w:hAnsi="Arial" w:cs="Arial"/>
        </w:rPr>
      </w:pPr>
      <w:proofErr w:type="spellStart"/>
      <w:r w:rsidRPr="00A83059">
        <w:rPr>
          <w:rFonts w:ascii="Arial" w:hAnsi="Arial" w:cs="Arial"/>
        </w:rPr>
        <w:t>cipher</w:t>
      </w:r>
      <w:proofErr w:type="spellEnd"/>
      <w:r w:rsidRPr="00A83059">
        <w:rPr>
          <w:rFonts w:ascii="Arial" w:hAnsi="Arial" w:cs="Arial"/>
        </w:rPr>
        <w:t xml:space="preserve"> </w:t>
      </w:r>
      <w:proofErr w:type="spellStart"/>
      <w:r w:rsidRPr="00A83059">
        <w:rPr>
          <w:rFonts w:ascii="Arial" w:hAnsi="Arial" w:cs="Arial"/>
        </w:rPr>
        <w:t>suite</w:t>
      </w:r>
      <w:proofErr w:type="spellEnd"/>
      <w:r w:rsidRPr="00A83059">
        <w:rPr>
          <w:rFonts w:ascii="Arial" w:hAnsi="Arial" w:cs="Arial"/>
        </w:rPr>
        <w:t xml:space="preserve"> musí být vybrána na základě serverem preferovaného pořadí </w:t>
      </w:r>
    </w:p>
    <w:p w14:paraId="5D4D1EE7" w14:textId="77777777" w:rsidR="00A83059" w:rsidRPr="00A83059" w:rsidRDefault="00A83059" w:rsidP="00A83059">
      <w:pPr>
        <w:numPr>
          <w:ilvl w:val="1"/>
          <w:numId w:val="49"/>
        </w:numPr>
        <w:spacing w:after="0" w:line="240" w:lineRule="auto"/>
        <w:rPr>
          <w:rFonts w:ascii="Arial" w:hAnsi="Arial" w:cs="Arial"/>
        </w:rPr>
      </w:pPr>
      <w:r w:rsidRPr="00A83059">
        <w:rPr>
          <w:rFonts w:ascii="Arial" w:hAnsi="Arial" w:cs="Arial"/>
        </w:rPr>
        <w:t xml:space="preserve">vyšší priority musí mít </w:t>
      </w:r>
      <w:proofErr w:type="spellStart"/>
      <w:r w:rsidRPr="00A83059">
        <w:rPr>
          <w:rFonts w:ascii="Arial" w:hAnsi="Arial" w:cs="Arial"/>
        </w:rPr>
        <w:t>cipher</w:t>
      </w:r>
      <w:proofErr w:type="spellEnd"/>
      <w:r w:rsidRPr="00A83059">
        <w:rPr>
          <w:rFonts w:ascii="Arial" w:hAnsi="Arial" w:cs="Arial"/>
        </w:rPr>
        <w:t xml:space="preserve"> </w:t>
      </w:r>
      <w:proofErr w:type="spellStart"/>
      <w:r w:rsidRPr="00A83059">
        <w:rPr>
          <w:rFonts w:ascii="Arial" w:hAnsi="Arial" w:cs="Arial"/>
        </w:rPr>
        <w:t>suites</w:t>
      </w:r>
      <w:proofErr w:type="spellEnd"/>
      <w:r w:rsidRPr="00A83059">
        <w:rPr>
          <w:rFonts w:ascii="Arial" w:hAnsi="Arial" w:cs="Arial"/>
        </w:rPr>
        <w:t xml:space="preserve">, které obsahují varianty asymetrických algoritmů s eliptickými křivkami, např.: </w:t>
      </w:r>
    </w:p>
    <w:p w14:paraId="72A7768C" w14:textId="77777777" w:rsidR="00A83059" w:rsidRPr="00A83059" w:rsidRDefault="00A83059" w:rsidP="00A83059">
      <w:pPr>
        <w:numPr>
          <w:ilvl w:val="2"/>
          <w:numId w:val="49"/>
        </w:numPr>
        <w:spacing w:after="0" w:line="240" w:lineRule="auto"/>
        <w:rPr>
          <w:rFonts w:ascii="Arial" w:hAnsi="Arial" w:cs="Arial"/>
        </w:rPr>
      </w:pPr>
      <w:r w:rsidRPr="00A83059">
        <w:rPr>
          <w:rFonts w:ascii="Arial" w:hAnsi="Arial" w:cs="Arial"/>
        </w:rPr>
        <w:t xml:space="preserve">ECDHE musí mít vyšší prioritu než DHE </w:t>
      </w:r>
    </w:p>
    <w:p w14:paraId="1D7BC655" w14:textId="77777777" w:rsidR="00A83059" w:rsidRPr="00A83059" w:rsidRDefault="00A83059" w:rsidP="00A83059">
      <w:pPr>
        <w:numPr>
          <w:ilvl w:val="2"/>
          <w:numId w:val="49"/>
        </w:numPr>
        <w:spacing w:after="0" w:line="240" w:lineRule="auto"/>
        <w:rPr>
          <w:rFonts w:ascii="Arial" w:hAnsi="Arial" w:cs="Arial"/>
        </w:rPr>
      </w:pPr>
      <w:r w:rsidRPr="00A83059">
        <w:rPr>
          <w:rFonts w:ascii="Arial" w:hAnsi="Arial" w:cs="Arial"/>
        </w:rPr>
        <w:t xml:space="preserve">ECDSA musí mít vyšší prioritu než DSA </w:t>
      </w:r>
    </w:p>
    <w:p w14:paraId="30746CE4" w14:textId="77777777" w:rsidR="00A83059" w:rsidRPr="00A83059" w:rsidRDefault="00A83059" w:rsidP="00A83059">
      <w:pPr>
        <w:numPr>
          <w:ilvl w:val="1"/>
          <w:numId w:val="49"/>
        </w:numPr>
        <w:spacing w:after="0" w:line="240" w:lineRule="auto"/>
        <w:rPr>
          <w:rFonts w:ascii="Arial" w:hAnsi="Arial" w:cs="Arial"/>
        </w:rPr>
      </w:pPr>
      <w:r w:rsidRPr="00A83059">
        <w:rPr>
          <w:rFonts w:ascii="Arial" w:hAnsi="Arial" w:cs="Arial"/>
        </w:rPr>
        <w:t xml:space="preserve">všechny EXPORT </w:t>
      </w:r>
      <w:proofErr w:type="spellStart"/>
      <w:r w:rsidRPr="00A83059">
        <w:rPr>
          <w:rFonts w:ascii="Arial" w:hAnsi="Arial" w:cs="Arial"/>
        </w:rPr>
        <w:t>cipher</w:t>
      </w:r>
      <w:proofErr w:type="spellEnd"/>
      <w:r w:rsidRPr="00A83059">
        <w:rPr>
          <w:rFonts w:ascii="Arial" w:hAnsi="Arial" w:cs="Arial"/>
        </w:rPr>
        <w:t xml:space="preserve"> </w:t>
      </w:r>
      <w:proofErr w:type="spellStart"/>
      <w:r w:rsidRPr="00A83059">
        <w:rPr>
          <w:rFonts w:ascii="Arial" w:hAnsi="Arial" w:cs="Arial"/>
        </w:rPr>
        <w:t>suites</w:t>
      </w:r>
      <w:proofErr w:type="spellEnd"/>
      <w:r w:rsidRPr="00A83059">
        <w:rPr>
          <w:rFonts w:ascii="Arial" w:hAnsi="Arial" w:cs="Arial"/>
        </w:rPr>
        <w:t xml:space="preserve"> musí být zakázány </w:t>
      </w:r>
    </w:p>
    <w:p w14:paraId="7D8241A3" w14:textId="77777777" w:rsidR="00A83059" w:rsidRPr="00A83059" w:rsidRDefault="00A83059" w:rsidP="00A83059">
      <w:pPr>
        <w:numPr>
          <w:ilvl w:val="1"/>
          <w:numId w:val="49"/>
        </w:numPr>
        <w:spacing w:after="0" w:line="240" w:lineRule="auto"/>
        <w:rPr>
          <w:rFonts w:ascii="Arial" w:hAnsi="Arial" w:cs="Arial"/>
        </w:rPr>
      </w:pPr>
      <w:r w:rsidRPr="00A83059">
        <w:rPr>
          <w:rFonts w:ascii="Arial" w:hAnsi="Arial" w:cs="Arial"/>
        </w:rPr>
        <w:t>algoritmy a funkce pro výměnu klíčů</w:t>
      </w:r>
    </w:p>
    <w:p w14:paraId="091D101E" w14:textId="77777777" w:rsidR="00A83059" w:rsidRPr="00A83059" w:rsidRDefault="00A83059" w:rsidP="00A83059">
      <w:pPr>
        <w:numPr>
          <w:ilvl w:val="2"/>
          <w:numId w:val="49"/>
        </w:numPr>
        <w:spacing w:after="0" w:line="240" w:lineRule="auto"/>
        <w:rPr>
          <w:rFonts w:ascii="Arial" w:hAnsi="Arial" w:cs="Arial"/>
        </w:rPr>
      </w:pPr>
      <w:r w:rsidRPr="00A83059">
        <w:rPr>
          <w:rFonts w:ascii="Arial" w:hAnsi="Arial" w:cs="Arial"/>
        </w:rPr>
        <w:t xml:space="preserve">algoritmus pro výměnu klíčů musí podporovat </w:t>
      </w:r>
      <w:proofErr w:type="spellStart"/>
      <w:r w:rsidRPr="00A83059">
        <w:rPr>
          <w:rFonts w:ascii="Arial" w:hAnsi="Arial" w:cs="Arial"/>
        </w:rPr>
        <w:t>Perfect</w:t>
      </w:r>
      <w:proofErr w:type="spellEnd"/>
      <w:r w:rsidRPr="00A83059">
        <w:rPr>
          <w:rFonts w:ascii="Arial" w:hAnsi="Arial" w:cs="Arial"/>
        </w:rPr>
        <w:t xml:space="preserve"> forward </w:t>
      </w:r>
      <w:proofErr w:type="spellStart"/>
      <w:r w:rsidRPr="00A83059">
        <w:rPr>
          <w:rFonts w:ascii="Arial" w:hAnsi="Arial" w:cs="Arial"/>
        </w:rPr>
        <w:t>secrecy</w:t>
      </w:r>
      <w:proofErr w:type="spellEnd"/>
      <w:r w:rsidRPr="00A83059">
        <w:rPr>
          <w:rFonts w:ascii="Arial" w:hAnsi="Arial" w:cs="Arial"/>
        </w:rPr>
        <w:t xml:space="preserve"> </w:t>
      </w:r>
    </w:p>
    <w:p w14:paraId="3AFFF2CA" w14:textId="77777777" w:rsidR="00A83059" w:rsidRPr="00A83059" w:rsidRDefault="00A83059" w:rsidP="00A83059">
      <w:pPr>
        <w:numPr>
          <w:ilvl w:val="3"/>
          <w:numId w:val="49"/>
        </w:numPr>
        <w:spacing w:after="0" w:line="240" w:lineRule="auto"/>
        <w:rPr>
          <w:rFonts w:ascii="Arial" w:hAnsi="Arial" w:cs="Arial"/>
        </w:rPr>
      </w:pPr>
      <w:r w:rsidRPr="00A83059">
        <w:rPr>
          <w:rFonts w:ascii="Arial" w:hAnsi="Arial" w:cs="Arial"/>
        </w:rPr>
        <w:t xml:space="preserve">tzn., že šifrovací klíč je vyměněn mezi klientem a serverem tak, aby jej nebylo možné získat se znalostí privátního klíče serveru, např. musí být použit </w:t>
      </w:r>
      <w:proofErr w:type="spellStart"/>
      <w:r w:rsidRPr="00A83059">
        <w:rPr>
          <w:rFonts w:ascii="Arial" w:hAnsi="Arial" w:cs="Arial"/>
        </w:rPr>
        <w:t>Diffie</w:t>
      </w:r>
      <w:proofErr w:type="spellEnd"/>
      <w:r w:rsidRPr="00A83059">
        <w:rPr>
          <w:rFonts w:ascii="Arial" w:hAnsi="Arial" w:cs="Arial"/>
        </w:rPr>
        <w:t>-Hellman (DH nebo ECDH) algoritmus</w:t>
      </w:r>
      <w:r w:rsidRPr="00A83059">
        <w:rPr>
          <w:rFonts w:ascii="Arial" w:hAnsi="Arial" w:cs="Arial"/>
          <w:i/>
          <w:iCs/>
        </w:rPr>
        <w:t xml:space="preserve"> </w:t>
      </w:r>
    </w:p>
    <w:p w14:paraId="08120973" w14:textId="77777777" w:rsidR="00A83059" w:rsidRPr="00A83059" w:rsidRDefault="00A83059" w:rsidP="00A83059">
      <w:pPr>
        <w:numPr>
          <w:ilvl w:val="3"/>
          <w:numId w:val="49"/>
        </w:numPr>
        <w:spacing w:after="0" w:line="240" w:lineRule="auto"/>
        <w:rPr>
          <w:rFonts w:ascii="Arial" w:hAnsi="Arial" w:cs="Arial"/>
        </w:rPr>
      </w:pPr>
      <w:r w:rsidRPr="00A83059">
        <w:rPr>
          <w:rFonts w:ascii="Arial" w:hAnsi="Arial" w:cs="Arial"/>
        </w:rPr>
        <w:t xml:space="preserve">a navíc se musí jednat o tzv. </w:t>
      </w:r>
      <w:proofErr w:type="spellStart"/>
      <w:r w:rsidRPr="00A83059">
        <w:rPr>
          <w:rFonts w:ascii="Arial" w:hAnsi="Arial" w:cs="Arial"/>
        </w:rPr>
        <w:t>ephemeral</w:t>
      </w:r>
      <w:proofErr w:type="spellEnd"/>
      <w:r w:rsidRPr="00A83059">
        <w:rPr>
          <w:rFonts w:ascii="Arial" w:hAnsi="Arial" w:cs="Arial"/>
        </w:rPr>
        <w:t xml:space="preserve"> </w:t>
      </w:r>
      <w:proofErr w:type="spellStart"/>
      <w:r w:rsidRPr="00A83059">
        <w:rPr>
          <w:rFonts w:ascii="Arial" w:hAnsi="Arial" w:cs="Arial"/>
        </w:rPr>
        <w:t>Diffie</w:t>
      </w:r>
      <w:proofErr w:type="spellEnd"/>
      <w:r w:rsidRPr="00A83059">
        <w:rPr>
          <w:rFonts w:ascii="Arial" w:hAnsi="Arial" w:cs="Arial"/>
        </w:rPr>
        <w:t xml:space="preserve">-Hellman (DHE, ECDHE), </w:t>
      </w:r>
      <w:proofErr w:type="gramStart"/>
      <w:r w:rsidRPr="00A83059">
        <w:rPr>
          <w:rFonts w:ascii="Arial" w:hAnsi="Arial" w:cs="Arial"/>
        </w:rPr>
        <w:t>tzn. že</w:t>
      </w:r>
      <w:proofErr w:type="gramEnd"/>
      <w:r w:rsidRPr="00A83059">
        <w:rPr>
          <w:rFonts w:ascii="Arial" w:hAnsi="Arial" w:cs="Arial"/>
        </w:rPr>
        <w:t xml:space="preserve"> pro každou session je generován nový set </w:t>
      </w:r>
      <w:proofErr w:type="spellStart"/>
      <w:r w:rsidRPr="00A83059">
        <w:rPr>
          <w:rFonts w:ascii="Arial" w:hAnsi="Arial" w:cs="Arial"/>
        </w:rPr>
        <w:t>Diffie</w:t>
      </w:r>
      <w:proofErr w:type="spellEnd"/>
      <w:r w:rsidRPr="00A83059">
        <w:rPr>
          <w:rFonts w:ascii="Arial" w:hAnsi="Arial" w:cs="Arial"/>
        </w:rPr>
        <w:t xml:space="preserve">-Hellman klíčů  </w:t>
      </w:r>
    </w:p>
    <w:p w14:paraId="370140FE" w14:textId="77777777" w:rsidR="00A83059" w:rsidRPr="00A83059" w:rsidRDefault="00A83059" w:rsidP="00A83059">
      <w:pPr>
        <w:numPr>
          <w:ilvl w:val="2"/>
          <w:numId w:val="49"/>
        </w:numPr>
        <w:spacing w:after="0" w:line="240" w:lineRule="auto"/>
        <w:rPr>
          <w:rFonts w:ascii="Arial" w:hAnsi="Arial" w:cs="Arial"/>
        </w:rPr>
      </w:pPr>
      <w:r w:rsidRPr="00A83059">
        <w:rPr>
          <w:rFonts w:ascii="Arial" w:hAnsi="Arial" w:cs="Arial"/>
        </w:rPr>
        <w:t xml:space="preserve">délky klíčů: </w:t>
      </w:r>
    </w:p>
    <w:p w14:paraId="46271D4D" w14:textId="77777777" w:rsidR="00A83059" w:rsidRPr="00A83059" w:rsidRDefault="00A83059" w:rsidP="00A83059">
      <w:pPr>
        <w:numPr>
          <w:ilvl w:val="3"/>
          <w:numId w:val="49"/>
        </w:numPr>
        <w:spacing w:after="0" w:line="240" w:lineRule="auto"/>
        <w:rPr>
          <w:rFonts w:ascii="Arial" w:hAnsi="Arial" w:cs="Arial"/>
        </w:rPr>
      </w:pPr>
      <w:r w:rsidRPr="00A83059">
        <w:rPr>
          <w:rFonts w:ascii="Arial" w:hAnsi="Arial" w:cs="Arial"/>
        </w:rPr>
        <w:t xml:space="preserve">pro  </w:t>
      </w:r>
      <w:proofErr w:type="spellStart"/>
      <w:r w:rsidRPr="00A83059">
        <w:rPr>
          <w:rFonts w:ascii="Arial" w:hAnsi="Arial" w:cs="Arial"/>
        </w:rPr>
        <w:t>Diffie</w:t>
      </w:r>
      <w:proofErr w:type="spellEnd"/>
      <w:r w:rsidRPr="00A83059">
        <w:rPr>
          <w:rFonts w:ascii="Arial" w:hAnsi="Arial" w:cs="Arial"/>
        </w:rPr>
        <w:t xml:space="preserve">-Hellman (DH) -  3072 bitů </w:t>
      </w:r>
    </w:p>
    <w:p w14:paraId="659BE252" w14:textId="77777777" w:rsidR="00A83059" w:rsidRPr="00A83059" w:rsidRDefault="00A83059" w:rsidP="00A83059">
      <w:pPr>
        <w:numPr>
          <w:ilvl w:val="3"/>
          <w:numId w:val="49"/>
        </w:numPr>
        <w:spacing w:after="0" w:line="240" w:lineRule="auto"/>
        <w:rPr>
          <w:rFonts w:ascii="Arial" w:hAnsi="Arial" w:cs="Arial"/>
        </w:rPr>
      </w:pPr>
      <w:r w:rsidRPr="00A83059">
        <w:rPr>
          <w:rFonts w:ascii="Arial" w:hAnsi="Arial" w:cs="Arial"/>
        </w:rPr>
        <w:t xml:space="preserve">pro </w:t>
      </w:r>
      <w:proofErr w:type="spellStart"/>
      <w:r w:rsidRPr="00A83059">
        <w:rPr>
          <w:rFonts w:ascii="Arial" w:hAnsi="Arial" w:cs="Arial"/>
        </w:rPr>
        <w:t>Elliptic</w:t>
      </w:r>
      <w:proofErr w:type="spellEnd"/>
      <w:r w:rsidRPr="00A83059">
        <w:rPr>
          <w:rFonts w:ascii="Arial" w:hAnsi="Arial" w:cs="Arial"/>
        </w:rPr>
        <w:t xml:space="preserve"> </w:t>
      </w:r>
      <w:proofErr w:type="spellStart"/>
      <w:r w:rsidRPr="00A83059">
        <w:rPr>
          <w:rFonts w:ascii="Arial" w:hAnsi="Arial" w:cs="Arial"/>
        </w:rPr>
        <w:t>Curve</w:t>
      </w:r>
      <w:proofErr w:type="spellEnd"/>
      <w:r w:rsidRPr="00A83059">
        <w:rPr>
          <w:rFonts w:ascii="Arial" w:hAnsi="Arial" w:cs="Arial"/>
        </w:rPr>
        <w:t xml:space="preserve"> </w:t>
      </w:r>
      <w:proofErr w:type="spellStart"/>
      <w:r w:rsidRPr="00A83059">
        <w:rPr>
          <w:rFonts w:ascii="Arial" w:hAnsi="Arial" w:cs="Arial"/>
        </w:rPr>
        <w:t>Diffie</w:t>
      </w:r>
      <w:proofErr w:type="spellEnd"/>
      <w:r w:rsidRPr="00A83059">
        <w:rPr>
          <w:rFonts w:ascii="Arial" w:hAnsi="Arial" w:cs="Arial"/>
        </w:rPr>
        <w:t xml:space="preserve">-Hellman (ECDH) – 256 bitů a více </w:t>
      </w:r>
    </w:p>
    <w:p w14:paraId="28464B57" w14:textId="77777777" w:rsidR="00A83059" w:rsidRPr="00A83059" w:rsidRDefault="00A83059" w:rsidP="00A83059">
      <w:pPr>
        <w:numPr>
          <w:ilvl w:val="2"/>
          <w:numId w:val="49"/>
        </w:numPr>
        <w:spacing w:after="0" w:line="240" w:lineRule="auto"/>
        <w:rPr>
          <w:rFonts w:ascii="Arial" w:hAnsi="Arial" w:cs="Arial"/>
        </w:rPr>
      </w:pPr>
      <w:r w:rsidRPr="00A83059">
        <w:rPr>
          <w:rFonts w:ascii="Arial" w:hAnsi="Arial" w:cs="Arial"/>
        </w:rPr>
        <w:t xml:space="preserve">nesmí být použita anonymní výměna klíčů </w:t>
      </w:r>
    </w:p>
    <w:p w14:paraId="2BC5237F" w14:textId="77777777" w:rsidR="00A83059" w:rsidRPr="00A83059" w:rsidRDefault="00A83059" w:rsidP="00A83059">
      <w:pPr>
        <w:numPr>
          <w:ilvl w:val="1"/>
          <w:numId w:val="49"/>
        </w:numPr>
        <w:spacing w:after="0" w:line="240" w:lineRule="auto"/>
        <w:rPr>
          <w:rFonts w:ascii="Arial" w:hAnsi="Arial" w:cs="Arial"/>
        </w:rPr>
      </w:pPr>
      <w:r w:rsidRPr="00A83059">
        <w:rPr>
          <w:rFonts w:ascii="Arial" w:hAnsi="Arial" w:cs="Arial"/>
        </w:rPr>
        <w:t xml:space="preserve">algoritmy a funkce pro autentizaci </w:t>
      </w:r>
    </w:p>
    <w:p w14:paraId="44EF7F46" w14:textId="77777777" w:rsidR="00A83059" w:rsidRPr="00A83059" w:rsidRDefault="00A83059" w:rsidP="00A83059">
      <w:pPr>
        <w:numPr>
          <w:ilvl w:val="2"/>
          <w:numId w:val="49"/>
        </w:numPr>
        <w:spacing w:after="0" w:line="240" w:lineRule="auto"/>
        <w:rPr>
          <w:rFonts w:ascii="Arial" w:hAnsi="Arial" w:cs="Arial"/>
        </w:rPr>
      </w:pPr>
      <w:r w:rsidRPr="00A83059">
        <w:rPr>
          <w:rFonts w:ascii="Arial" w:hAnsi="Arial" w:cs="Arial"/>
        </w:rPr>
        <w:t xml:space="preserve">minimální délky klíčů: </w:t>
      </w:r>
    </w:p>
    <w:p w14:paraId="32F28CDA" w14:textId="77777777" w:rsidR="00A83059" w:rsidRPr="00A83059" w:rsidRDefault="00A83059" w:rsidP="00A83059">
      <w:pPr>
        <w:numPr>
          <w:ilvl w:val="3"/>
          <w:numId w:val="49"/>
        </w:numPr>
        <w:spacing w:after="0" w:line="240" w:lineRule="auto"/>
        <w:rPr>
          <w:rFonts w:ascii="Arial" w:hAnsi="Arial" w:cs="Arial"/>
        </w:rPr>
      </w:pPr>
      <w:r w:rsidRPr="00A83059">
        <w:rPr>
          <w:rFonts w:ascii="Arial" w:hAnsi="Arial" w:cs="Arial"/>
        </w:rPr>
        <w:t xml:space="preserve">RSA - 3072 bitů </w:t>
      </w:r>
    </w:p>
    <w:p w14:paraId="1E125AAB" w14:textId="77777777" w:rsidR="00A83059" w:rsidRPr="00A83059" w:rsidRDefault="00A83059" w:rsidP="00A83059">
      <w:pPr>
        <w:numPr>
          <w:ilvl w:val="3"/>
          <w:numId w:val="49"/>
        </w:numPr>
        <w:spacing w:after="0" w:line="240" w:lineRule="auto"/>
        <w:rPr>
          <w:rFonts w:ascii="Arial" w:hAnsi="Arial" w:cs="Arial"/>
        </w:rPr>
      </w:pPr>
      <w:r w:rsidRPr="00A83059">
        <w:rPr>
          <w:rFonts w:ascii="Arial" w:hAnsi="Arial" w:cs="Arial"/>
        </w:rPr>
        <w:t xml:space="preserve">DSA – 3072 bitů </w:t>
      </w:r>
    </w:p>
    <w:p w14:paraId="412D12EF" w14:textId="77777777" w:rsidR="00A83059" w:rsidRPr="00A83059" w:rsidRDefault="00A83059" w:rsidP="00A83059">
      <w:pPr>
        <w:numPr>
          <w:ilvl w:val="3"/>
          <w:numId w:val="49"/>
        </w:numPr>
        <w:spacing w:after="0" w:line="240" w:lineRule="auto"/>
        <w:rPr>
          <w:rFonts w:ascii="Arial" w:hAnsi="Arial" w:cs="Arial"/>
        </w:rPr>
      </w:pPr>
      <w:r w:rsidRPr="00A83059">
        <w:rPr>
          <w:rFonts w:ascii="Arial" w:hAnsi="Arial" w:cs="Arial"/>
        </w:rPr>
        <w:t>ECDSA - 256 bitů</w:t>
      </w:r>
    </w:p>
    <w:p w14:paraId="793C393B" w14:textId="77777777" w:rsidR="00A83059" w:rsidRPr="00A83059" w:rsidRDefault="00A83059" w:rsidP="00A83059">
      <w:pPr>
        <w:numPr>
          <w:ilvl w:val="1"/>
          <w:numId w:val="49"/>
        </w:numPr>
        <w:spacing w:after="0" w:line="240" w:lineRule="auto"/>
        <w:rPr>
          <w:rFonts w:ascii="Arial" w:hAnsi="Arial" w:cs="Arial"/>
        </w:rPr>
      </w:pPr>
      <w:r w:rsidRPr="00A83059">
        <w:rPr>
          <w:rFonts w:ascii="Arial" w:hAnsi="Arial" w:cs="Arial"/>
        </w:rPr>
        <w:t xml:space="preserve">algoritmy a funkce pro symetrické šifrování </w:t>
      </w:r>
    </w:p>
    <w:p w14:paraId="166C878B" w14:textId="77777777" w:rsidR="00A83059" w:rsidRPr="00A83059" w:rsidRDefault="00A83059" w:rsidP="00A83059">
      <w:pPr>
        <w:numPr>
          <w:ilvl w:val="2"/>
          <w:numId w:val="49"/>
        </w:numPr>
        <w:spacing w:after="0" w:line="240" w:lineRule="auto"/>
        <w:rPr>
          <w:rFonts w:ascii="Arial" w:hAnsi="Arial" w:cs="Arial"/>
        </w:rPr>
      </w:pPr>
      <w:r w:rsidRPr="00A83059">
        <w:rPr>
          <w:rFonts w:ascii="Arial" w:hAnsi="Arial" w:cs="Arial"/>
        </w:rPr>
        <w:t xml:space="preserve">nesmí být použita hodnota NULL v </w:t>
      </w:r>
      <w:proofErr w:type="spellStart"/>
      <w:r w:rsidRPr="00A83059">
        <w:rPr>
          <w:rFonts w:ascii="Arial" w:hAnsi="Arial" w:cs="Arial"/>
        </w:rPr>
        <w:t>cipher</w:t>
      </w:r>
      <w:proofErr w:type="spellEnd"/>
      <w:r w:rsidRPr="00A83059">
        <w:rPr>
          <w:rFonts w:ascii="Arial" w:hAnsi="Arial" w:cs="Arial"/>
        </w:rPr>
        <w:t xml:space="preserve"> </w:t>
      </w:r>
      <w:proofErr w:type="spellStart"/>
      <w:r w:rsidRPr="00A83059">
        <w:rPr>
          <w:rFonts w:ascii="Arial" w:hAnsi="Arial" w:cs="Arial"/>
        </w:rPr>
        <w:t>suites</w:t>
      </w:r>
      <w:proofErr w:type="spellEnd"/>
      <w:r w:rsidRPr="00A83059">
        <w:rPr>
          <w:rFonts w:ascii="Arial" w:hAnsi="Arial" w:cs="Arial"/>
        </w:rPr>
        <w:t xml:space="preserve"> </w:t>
      </w:r>
    </w:p>
    <w:p w14:paraId="5C98A3C1" w14:textId="77777777" w:rsidR="00A83059" w:rsidRPr="00A83059" w:rsidRDefault="00A83059" w:rsidP="00A83059">
      <w:pPr>
        <w:numPr>
          <w:ilvl w:val="2"/>
          <w:numId w:val="49"/>
        </w:numPr>
        <w:spacing w:after="0" w:line="240" w:lineRule="auto"/>
        <w:rPr>
          <w:rFonts w:ascii="Arial" w:hAnsi="Arial" w:cs="Arial"/>
        </w:rPr>
      </w:pPr>
      <w:r w:rsidRPr="00A83059">
        <w:rPr>
          <w:rFonts w:ascii="Arial" w:hAnsi="Arial" w:cs="Arial"/>
        </w:rPr>
        <w:t xml:space="preserve">nesmí být použity tyto šifry: </w:t>
      </w:r>
    </w:p>
    <w:p w14:paraId="66CF0F28" w14:textId="77777777" w:rsidR="00A83059" w:rsidRPr="00A83059" w:rsidRDefault="00A83059" w:rsidP="00A83059">
      <w:pPr>
        <w:numPr>
          <w:ilvl w:val="3"/>
          <w:numId w:val="49"/>
        </w:numPr>
        <w:spacing w:after="0" w:line="240" w:lineRule="auto"/>
        <w:rPr>
          <w:rFonts w:ascii="Arial" w:hAnsi="Arial" w:cs="Arial"/>
        </w:rPr>
      </w:pPr>
      <w:r w:rsidRPr="00A83059">
        <w:rPr>
          <w:rFonts w:ascii="Arial" w:hAnsi="Arial" w:cs="Arial"/>
        </w:rPr>
        <w:lastRenderedPageBreak/>
        <w:t xml:space="preserve">DES, 3DES, RC4 </w:t>
      </w:r>
    </w:p>
    <w:p w14:paraId="30856EE3" w14:textId="77777777" w:rsidR="00A83059" w:rsidRPr="00A83059" w:rsidRDefault="00A83059" w:rsidP="00A83059">
      <w:pPr>
        <w:numPr>
          <w:ilvl w:val="2"/>
          <w:numId w:val="49"/>
        </w:numPr>
        <w:spacing w:after="0" w:line="240" w:lineRule="auto"/>
        <w:rPr>
          <w:rFonts w:ascii="Arial" w:hAnsi="Arial" w:cs="Arial"/>
        </w:rPr>
      </w:pPr>
      <w:r w:rsidRPr="00A83059">
        <w:rPr>
          <w:rFonts w:ascii="Arial" w:hAnsi="Arial" w:cs="Arial"/>
        </w:rPr>
        <w:t xml:space="preserve">minimální délka šifrovacího klíče - 128 bitů </w:t>
      </w:r>
    </w:p>
    <w:p w14:paraId="09FBCFE3" w14:textId="77777777" w:rsidR="00A83059" w:rsidRPr="00A83059" w:rsidRDefault="00A83059" w:rsidP="00A83059">
      <w:pPr>
        <w:numPr>
          <w:ilvl w:val="2"/>
          <w:numId w:val="49"/>
        </w:numPr>
        <w:spacing w:after="0" w:line="240" w:lineRule="auto"/>
        <w:rPr>
          <w:rFonts w:ascii="Arial" w:hAnsi="Arial" w:cs="Arial"/>
        </w:rPr>
      </w:pPr>
      <w:proofErr w:type="spellStart"/>
      <w:r w:rsidRPr="00A83059">
        <w:rPr>
          <w:rFonts w:ascii="Arial" w:hAnsi="Arial" w:cs="Arial"/>
        </w:rPr>
        <w:t>cipher</w:t>
      </w:r>
      <w:proofErr w:type="spellEnd"/>
      <w:r w:rsidRPr="00A83059">
        <w:rPr>
          <w:rFonts w:ascii="Arial" w:hAnsi="Arial" w:cs="Arial"/>
        </w:rPr>
        <w:t xml:space="preserve"> </w:t>
      </w:r>
      <w:proofErr w:type="spellStart"/>
      <w:r w:rsidRPr="00A83059">
        <w:rPr>
          <w:rFonts w:ascii="Arial" w:hAnsi="Arial" w:cs="Arial"/>
        </w:rPr>
        <w:t>suites</w:t>
      </w:r>
      <w:proofErr w:type="spellEnd"/>
      <w:r w:rsidRPr="00A83059">
        <w:rPr>
          <w:rFonts w:ascii="Arial" w:hAnsi="Arial" w:cs="Arial"/>
        </w:rPr>
        <w:t xml:space="preserve"> s šiframi s větší délkou klíče musí mít větší prioritu v seznamu </w:t>
      </w:r>
      <w:proofErr w:type="spellStart"/>
      <w:r w:rsidRPr="00A83059">
        <w:rPr>
          <w:rFonts w:ascii="Arial" w:hAnsi="Arial" w:cs="Arial"/>
        </w:rPr>
        <w:t>ciphersuites</w:t>
      </w:r>
      <w:proofErr w:type="spellEnd"/>
      <w:r w:rsidRPr="00A83059">
        <w:rPr>
          <w:rFonts w:ascii="Arial" w:hAnsi="Arial" w:cs="Arial"/>
        </w:rPr>
        <w:t xml:space="preserve"> než s menší délkou klíče </w:t>
      </w:r>
    </w:p>
    <w:p w14:paraId="1C62EDA4" w14:textId="77777777" w:rsidR="00A83059" w:rsidRPr="00A83059" w:rsidRDefault="00A83059" w:rsidP="00A83059">
      <w:pPr>
        <w:numPr>
          <w:ilvl w:val="1"/>
          <w:numId w:val="49"/>
        </w:numPr>
        <w:spacing w:after="0" w:line="240" w:lineRule="auto"/>
        <w:rPr>
          <w:rFonts w:ascii="Arial" w:hAnsi="Arial" w:cs="Arial"/>
        </w:rPr>
      </w:pPr>
      <w:r w:rsidRPr="00A83059">
        <w:rPr>
          <w:rFonts w:ascii="Arial" w:hAnsi="Arial" w:cs="Arial"/>
        </w:rPr>
        <w:t>MAC (</w:t>
      </w:r>
      <w:proofErr w:type="spellStart"/>
      <w:r w:rsidRPr="00A83059">
        <w:rPr>
          <w:rFonts w:ascii="Arial" w:hAnsi="Arial" w:cs="Arial"/>
        </w:rPr>
        <w:t>Message</w:t>
      </w:r>
      <w:proofErr w:type="spellEnd"/>
      <w:r w:rsidRPr="00A83059">
        <w:rPr>
          <w:rFonts w:ascii="Arial" w:hAnsi="Arial" w:cs="Arial"/>
        </w:rPr>
        <w:t xml:space="preserve"> </w:t>
      </w:r>
      <w:proofErr w:type="spellStart"/>
      <w:r w:rsidRPr="00A83059">
        <w:rPr>
          <w:rFonts w:ascii="Arial" w:hAnsi="Arial" w:cs="Arial"/>
        </w:rPr>
        <w:t>Authentication</w:t>
      </w:r>
      <w:proofErr w:type="spellEnd"/>
      <w:r w:rsidRPr="00A83059">
        <w:rPr>
          <w:rFonts w:ascii="Arial" w:hAnsi="Arial" w:cs="Arial"/>
        </w:rPr>
        <w:t xml:space="preserve"> </w:t>
      </w:r>
      <w:proofErr w:type="spellStart"/>
      <w:r w:rsidRPr="00A83059">
        <w:rPr>
          <w:rFonts w:ascii="Arial" w:hAnsi="Arial" w:cs="Arial"/>
        </w:rPr>
        <w:t>Code</w:t>
      </w:r>
      <w:proofErr w:type="spellEnd"/>
      <w:r w:rsidRPr="00A83059">
        <w:rPr>
          <w:rFonts w:ascii="Arial" w:hAnsi="Arial" w:cs="Arial"/>
        </w:rPr>
        <w:t xml:space="preserve">) </w:t>
      </w:r>
    </w:p>
    <w:p w14:paraId="1A436C92" w14:textId="77777777" w:rsidR="00A83059" w:rsidRPr="00A83059" w:rsidRDefault="00A83059" w:rsidP="00A83059">
      <w:pPr>
        <w:numPr>
          <w:ilvl w:val="2"/>
          <w:numId w:val="49"/>
        </w:numPr>
        <w:spacing w:after="0" w:line="240" w:lineRule="auto"/>
        <w:rPr>
          <w:rFonts w:ascii="Arial" w:hAnsi="Arial" w:cs="Arial"/>
        </w:rPr>
      </w:pPr>
      <w:r w:rsidRPr="00A83059">
        <w:rPr>
          <w:rFonts w:ascii="Arial" w:hAnsi="Arial" w:cs="Arial"/>
        </w:rPr>
        <w:t xml:space="preserve">použití SHA funkce s minimální délkou </w:t>
      </w:r>
      <w:proofErr w:type="spellStart"/>
      <w:r w:rsidRPr="00A83059">
        <w:rPr>
          <w:rFonts w:ascii="Arial" w:hAnsi="Arial" w:cs="Arial"/>
        </w:rPr>
        <w:t>hashe</w:t>
      </w:r>
      <w:proofErr w:type="spellEnd"/>
      <w:r w:rsidRPr="00A83059">
        <w:rPr>
          <w:rFonts w:ascii="Arial" w:hAnsi="Arial" w:cs="Arial"/>
        </w:rPr>
        <w:t xml:space="preserve"> 256 bitů </w:t>
      </w:r>
    </w:p>
    <w:p w14:paraId="27A8D52A" w14:textId="77777777" w:rsidR="00A83059" w:rsidRPr="00A83059" w:rsidRDefault="00A83059" w:rsidP="00A83059">
      <w:pPr>
        <w:numPr>
          <w:ilvl w:val="2"/>
          <w:numId w:val="49"/>
        </w:numPr>
        <w:spacing w:after="0" w:line="240" w:lineRule="auto"/>
        <w:rPr>
          <w:rFonts w:ascii="Arial" w:hAnsi="Arial" w:cs="Arial"/>
        </w:rPr>
      </w:pPr>
      <w:r w:rsidRPr="00A83059">
        <w:rPr>
          <w:rFonts w:ascii="Arial" w:hAnsi="Arial" w:cs="Arial"/>
        </w:rPr>
        <w:t xml:space="preserve">vyšší délky otisků musí mít vyšší prioritu v </w:t>
      </w:r>
      <w:proofErr w:type="spellStart"/>
      <w:r w:rsidRPr="00A83059">
        <w:rPr>
          <w:rFonts w:ascii="Arial" w:hAnsi="Arial" w:cs="Arial"/>
        </w:rPr>
        <w:t>cipher</w:t>
      </w:r>
      <w:proofErr w:type="spellEnd"/>
      <w:r w:rsidRPr="00A83059">
        <w:rPr>
          <w:rFonts w:ascii="Arial" w:hAnsi="Arial" w:cs="Arial"/>
        </w:rPr>
        <w:t xml:space="preserve"> </w:t>
      </w:r>
      <w:proofErr w:type="spellStart"/>
      <w:r w:rsidRPr="00A83059">
        <w:rPr>
          <w:rFonts w:ascii="Arial" w:hAnsi="Arial" w:cs="Arial"/>
        </w:rPr>
        <w:t>suites</w:t>
      </w:r>
      <w:proofErr w:type="spellEnd"/>
      <w:r w:rsidRPr="00A83059">
        <w:rPr>
          <w:rFonts w:ascii="Arial" w:hAnsi="Arial" w:cs="Arial"/>
        </w:rPr>
        <w:t xml:space="preserve"> </w:t>
      </w:r>
    </w:p>
    <w:p w14:paraId="1306619C" w14:textId="77777777" w:rsidR="00A83059" w:rsidRPr="00A83059" w:rsidRDefault="00A83059" w:rsidP="00A83059">
      <w:pPr>
        <w:numPr>
          <w:ilvl w:val="0"/>
          <w:numId w:val="50"/>
        </w:numPr>
        <w:spacing w:after="0" w:line="240" w:lineRule="auto"/>
        <w:rPr>
          <w:rFonts w:ascii="Arial" w:hAnsi="Arial" w:cs="Arial"/>
          <w:lang w:val="en-GB"/>
        </w:rPr>
      </w:pPr>
      <w:proofErr w:type="spellStart"/>
      <w:r w:rsidRPr="00A83059">
        <w:rPr>
          <w:rFonts w:ascii="Arial" w:hAnsi="Arial" w:cs="Arial"/>
          <w:lang w:val="en-GB"/>
        </w:rPr>
        <w:t>Certifikáty</w:t>
      </w:r>
      <w:proofErr w:type="spellEnd"/>
      <w:r w:rsidRPr="00A83059">
        <w:rPr>
          <w:rFonts w:ascii="Arial" w:hAnsi="Arial" w:cs="Arial"/>
          <w:lang w:val="en-GB"/>
        </w:rPr>
        <w:t xml:space="preserve"> </w:t>
      </w:r>
    </w:p>
    <w:p w14:paraId="76DB5DBC" w14:textId="77777777" w:rsidR="00A83059" w:rsidRPr="00A83059" w:rsidRDefault="00A83059" w:rsidP="00A83059">
      <w:pPr>
        <w:numPr>
          <w:ilvl w:val="1"/>
          <w:numId w:val="49"/>
        </w:numPr>
        <w:spacing w:after="0" w:line="240" w:lineRule="auto"/>
        <w:rPr>
          <w:rFonts w:ascii="Arial" w:hAnsi="Arial" w:cs="Arial"/>
        </w:rPr>
      </w:pPr>
      <w:r w:rsidRPr="00A83059">
        <w:rPr>
          <w:rFonts w:ascii="Arial" w:hAnsi="Arial" w:cs="Arial"/>
        </w:rPr>
        <w:t xml:space="preserve">minimální délka privátního klíče </w:t>
      </w:r>
    </w:p>
    <w:p w14:paraId="58A7DAC0" w14:textId="77777777" w:rsidR="00A83059" w:rsidRPr="00A83059" w:rsidRDefault="00A83059" w:rsidP="00A83059">
      <w:pPr>
        <w:numPr>
          <w:ilvl w:val="2"/>
          <w:numId w:val="49"/>
        </w:numPr>
        <w:spacing w:after="0" w:line="240" w:lineRule="auto"/>
        <w:rPr>
          <w:rFonts w:ascii="Arial" w:hAnsi="Arial" w:cs="Arial"/>
        </w:rPr>
      </w:pPr>
      <w:r w:rsidRPr="00A83059">
        <w:rPr>
          <w:rFonts w:ascii="Arial" w:hAnsi="Arial" w:cs="Arial"/>
        </w:rPr>
        <w:t xml:space="preserve">RSA 3072 bitů </w:t>
      </w:r>
    </w:p>
    <w:p w14:paraId="3A7FCF7E" w14:textId="77777777" w:rsidR="00A83059" w:rsidRPr="00A83059" w:rsidRDefault="00A83059" w:rsidP="00A83059">
      <w:pPr>
        <w:numPr>
          <w:ilvl w:val="2"/>
          <w:numId w:val="49"/>
        </w:numPr>
        <w:spacing w:after="0" w:line="240" w:lineRule="auto"/>
        <w:rPr>
          <w:rFonts w:ascii="Arial" w:hAnsi="Arial" w:cs="Arial"/>
        </w:rPr>
      </w:pPr>
      <w:r w:rsidRPr="00A83059">
        <w:rPr>
          <w:rFonts w:ascii="Arial" w:hAnsi="Arial" w:cs="Arial"/>
        </w:rPr>
        <w:t xml:space="preserve">DSA 3072 bitů </w:t>
      </w:r>
    </w:p>
    <w:p w14:paraId="5447E326" w14:textId="77777777" w:rsidR="00A83059" w:rsidRPr="00A83059" w:rsidRDefault="00A83059" w:rsidP="00A83059">
      <w:pPr>
        <w:numPr>
          <w:ilvl w:val="2"/>
          <w:numId w:val="49"/>
        </w:numPr>
        <w:spacing w:after="0" w:line="240" w:lineRule="auto"/>
        <w:rPr>
          <w:rFonts w:ascii="Arial" w:hAnsi="Arial" w:cs="Arial"/>
        </w:rPr>
      </w:pPr>
      <w:r w:rsidRPr="00A83059">
        <w:rPr>
          <w:rFonts w:ascii="Arial" w:hAnsi="Arial" w:cs="Arial"/>
        </w:rPr>
        <w:t>ECDSA - 256 bitů</w:t>
      </w:r>
    </w:p>
    <w:p w14:paraId="64E2027E" w14:textId="77777777" w:rsidR="00A83059" w:rsidRPr="00A83059" w:rsidRDefault="00A83059" w:rsidP="00A83059">
      <w:pPr>
        <w:numPr>
          <w:ilvl w:val="1"/>
          <w:numId w:val="49"/>
        </w:numPr>
        <w:spacing w:after="0" w:line="240" w:lineRule="auto"/>
        <w:rPr>
          <w:rFonts w:ascii="Arial" w:hAnsi="Arial" w:cs="Arial"/>
        </w:rPr>
      </w:pPr>
      <w:proofErr w:type="spellStart"/>
      <w:r w:rsidRPr="00A83059">
        <w:rPr>
          <w:rFonts w:ascii="Arial" w:hAnsi="Arial" w:cs="Arial"/>
        </w:rPr>
        <w:t>hash</w:t>
      </w:r>
      <w:proofErr w:type="spellEnd"/>
      <w:r w:rsidRPr="00A83059">
        <w:rPr>
          <w:rFonts w:ascii="Arial" w:hAnsi="Arial" w:cs="Arial"/>
        </w:rPr>
        <w:t xml:space="preserve"> funkce pro podpis </w:t>
      </w:r>
    </w:p>
    <w:p w14:paraId="4D8685DF" w14:textId="77777777" w:rsidR="00A83059" w:rsidRPr="00A83059" w:rsidRDefault="00A83059" w:rsidP="00A83059">
      <w:pPr>
        <w:numPr>
          <w:ilvl w:val="2"/>
          <w:numId w:val="49"/>
        </w:numPr>
        <w:spacing w:after="0" w:line="240" w:lineRule="auto"/>
        <w:rPr>
          <w:rFonts w:ascii="Arial" w:hAnsi="Arial" w:cs="Arial"/>
        </w:rPr>
      </w:pPr>
      <w:r w:rsidRPr="00A83059">
        <w:rPr>
          <w:rFonts w:ascii="Arial" w:hAnsi="Arial" w:cs="Arial"/>
        </w:rPr>
        <w:t xml:space="preserve">SHA-2 s minimální délkou 256 bitů </w:t>
      </w:r>
    </w:p>
    <w:p w14:paraId="3CCA9DA5" w14:textId="77777777" w:rsidR="00A83059" w:rsidRPr="00A83059" w:rsidRDefault="00A83059" w:rsidP="00A83059">
      <w:pPr>
        <w:numPr>
          <w:ilvl w:val="1"/>
          <w:numId w:val="49"/>
        </w:numPr>
        <w:spacing w:after="0" w:line="240" w:lineRule="auto"/>
        <w:rPr>
          <w:rFonts w:ascii="Arial" w:hAnsi="Arial" w:cs="Arial"/>
        </w:rPr>
      </w:pPr>
      <w:r w:rsidRPr="00A83059">
        <w:rPr>
          <w:rFonts w:ascii="Arial" w:hAnsi="Arial" w:cs="Arial"/>
        </w:rPr>
        <w:t xml:space="preserve">v případě veřejně publikované webové aplikace  </w:t>
      </w:r>
    </w:p>
    <w:p w14:paraId="440E906B" w14:textId="77777777" w:rsidR="00A83059" w:rsidRPr="00A83059" w:rsidRDefault="00A83059" w:rsidP="00A83059">
      <w:pPr>
        <w:numPr>
          <w:ilvl w:val="2"/>
          <w:numId w:val="49"/>
        </w:numPr>
        <w:spacing w:after="0" w:line="240" w:lineRule="auto"/>
        <w:rPr>
          <w:rFonts w:ascii="Arial" w:hAnsi="Arial" w:cs="Arial"/>
        </w:rPr>
      </w:pPr>
      <w:r w:rsidRPr="00A83059">
        <w:rPr>
          <w:rFonts w:ascii="Arial" w:hAnsi="Arial" w:cs="Arial"/>
        </w:rPr>
        <w:t xml:space="preserve">webová aplikace publikovaná přes WAF (webový aplikační FW) </w:t>
      </w:r>
    </w:p>
    <w:p w14:paraId="7DC72BAA" w14:textId="77777777" w:rsidR="00A83059" w:rsidRPr="00A83059" w:rsidRDefault="00A83059" w:rsidP="00A83059">
      <w:pPr>
        <w:numPr>
          <w:ilvl w:val="3"/>
          <w:numId w:val="49"/>
        </w:numPr>
        <w:spacing w:after="0" w:line="240" w:lineRule="auto"/>
        <w:rPr>
          <w:rFonts w:ascii="Arial" w:hAnsi="Arial" w:cs="Arial"/>
        </w:rPr>
      </w:pPr>
      <w:r w:rsidRPr="00A83059">
        <w:rPr>
          <w:rFonts w:ascii="Arial" w:hAnsi="Arial" w:cs="Arial"/>
        </w:rPr>
        <w:t xml:space="preserve">certifikát určený pro navázání komunikace mezi klientem a WAF </w:t>
      </w:r>
    </w:p>
    <w:p w14:paraId="5CE30DF2" w14:textId="77777777" w:rsidR="00A83059" w:rsidRPr="00A83059" w:rsidRDefault="00A83059" w:rsidP="00A83059">
      <w:pPr>
        <w:numPr>
          <w:ilvl w:val="4"/>
          <w:numId w:val="49"/>
        </w:numPr>
        <w:spacing w:after="0" w:line="240" w:lineRule="auto"/>
        <w:rPr>
          <w:rFonts w:ascii="Arial" w:hAnsi="Arial" w:cs="Arial"/>
        </w:rPr>
      </w:pPr>
      <w:r w:rsidRPr="00A83059">
        <w:rPr>
          <w:rFonts w:ascii="Arial" w:hAnsi="Arial" w:cs="Arial"/>
        </w:rPr>
        <w:t xml:space="preserve">Pro doménu kr-vysocina.cz </w:t>
      </w:r>
    </w:p>
    <w:p w14:paraId="0D9ADA0E" w14:textId="77777777" w:rsidR="00A83059" w:rsidRPr="00A83059" w:rsidRDefault="00A83059" w:rsidP="00A83059">
      <w:pPr>
        <w:numPr>
          <w:ilvl w:val="5"/>
          <w:numId w:val="49"/>
        </w:numPr>
        <w:spacing w:after="0" w:line="240" w:lineRule="auto"/>
        <w:rPr>
          <w:rFonts w:ascii="Arial" w:hAnsi="Arial" w:cs="Arial"/>
        </w:rPr>
      </w:pPr>
      <w:r w:rsidRPr="00A83059">
        <w:rPr>
          <w:rFonts w:ascii="Arial" w:hAnsi="Arial" w:cs="Arial"/>
        </w:rPr>
        <w:t xml:space="preserve">musí být vydaný důvěryhodnou certifikační autoritou </w:t>
      </w:r>
    </w:p>
    <w:p w14:paraId="08ABF619" w14:textId="77777777" w:rsidR="00A83059" w:rsidRPr="00A83059" w:rsidRDefault="00A83059" w:rsidP="00A83059">
      <w:pPr>
        <w:numPr>
          <w:ilvl w:val="5"/>
          <w:numId w:val="49"/>
        </w:numPr>
        <w:spacing w:after="0" w:line="240" w:lineRule="auto"/>
        <w:rPr>
          <w:rFonts w:ascii="Arial" w:hAnsi="Arial" w:cs="Arial"/>
        </w:rPr>
      </w:pPr>
      <w:r w:rsidRPr="00A83059">
        <w:rPr>
          <w:rFonts w:ascii="Arial" w:hAnsi="Arial" w:cs="Arial"/>
        </w:rPr>
        <w:t xml:space="preserve">může se jednat o </w:t>
      </w:r>
      <w:proofErr w:type="spellStart"/>
      <w:r w:rsidRPr="00A83059">
        <w:rPr>
          <w:rFonts w:ascii="Arial" w:hAnsi="Arial" w:cs="Arial"/>
        </w:rPr>
        <w:t>wildcard</w:t>
      </w:r>
      <w:proofErr w:type="spellEnd"/>
      <w:r w:rsidRPr="00A83059">
        <w:rPr>
          <w:rFonts w:ascii="Arial" w:hAnsi="Arial" w:cs="Arial"/>
        </w:rPr>
        <w:t xml:space="preserve"> certifikát (*.kr-vysocina.cz) </w:t>
      </w:r>
    </w:p>
    <w:p w14:paraId="480CDA99" w14:textId="77777777" w:rsidR="00A83059" w:rsidRPr="00A83059" w:rsidRDefault="00A83059" w:rsidP="00A83059">
      <w:pPr>
        <w:numPr>
          <w:ilvl w:val="5"/>
          <w:numId w:val="49"/>
        </w:numPr>
        <w:spacing w:after="0" w:line="240" w:lineRule="auto"/>
        <w:rPr>
          <w:rFonts w:ascii="Arial" w:hAnsi="Arial" w:cs="Arial"/>
        </w:rPr>
      </w:pPr>
      <w:r w:rsidRPr="00A83059">
        <w:rPr>
          <w:rFonts w:ascii="Arial" w:hAnsi="Arial" w:cs="Arial"/>
        </w:rPr>
        <w:t xml:space="preserve">nesmí mít platnost delší než 1 rok </w:t>
      </w:r>
    </w:p>
    <w:p w14:paraId="302AFE4B" w14:textId="77777777" w:rsidR="00A83059" w:rsidRPr="00A83059" w:rsidRDefault="00A83059" w:rsidP="00A83059">
      <w:pPr>
        <w:numPr>
          <w:ilvl w:val="5"/>
          <w:numId w:val="49"/>
        </w:numPr>
        <w:spacing w:after="0" w:line="240" w:lineRule="auto"/>
        <w:rPr>
          <w:rFonts w:ascii="Arial" w:hAnsi="Arial" w:cs="Arial"/>
        </w:rPr>
      </w:pPr>
      <w:proofErr w:type="spellStart"/>
      <w:r w:rsidRPr="00A83059">
        <w:rPr>
          <w:rFonts w:ascii="Arial" w:hAnsi="Arial" w:cs="Arial"/>
        </w:rPr>
        <w:t>wildcard</w:t>
      </w:r>
      <w:proofErr w:type="spellEnd"/>
      <w:r w:rsidRPr="00A83059">
        <w:rPr>
          <w:rFonts w:ascii="Arial" w:hAnsi="Arial" w:cs="Arial"/>
        </w:rPr>
        <w:t xml:space="preserve"> certifikáty musí být uloženy pouze na WAF </w:t>
      </w:r>
    </w:p>
    <w:p w14:paraId="7C6A4D7F" w14:textId="77777777" w:rsidR="00A83059" w:rsidRPr="00A83059" w:rsidRDefault="00A83059" w:rsidP="00A83059">
      <w:pPr>
        <w:numPr>
          <w:ilvl w:val="4"/>
          <w:numId w:val="49"/>
        </w:numPr>
        <w:spacing w:after="0" w:line="240" w:lineRule="auto"/>
        <w:rPr>
          <w:rFonts w:ascii="Arial" w:hAnsi="Arial" w:cs="Arial"/>
        </w:rPr>
      </w:pPr>
      <w:r w:rsidRPr="00A83059">
        <w:rPr>
          <w:rFonts w:ascii="Arial" w:hAnsi="Arial" w:cs="Arial"/>
        </w:rPr>
        <w:t xml:space="preserve">Pro ostatní domény (mimo kr-vysocina.cz) </w:t>
      </w:r>
    </w:p>
    <w:p w14:paraId="152C0191" w14:textId="77777777" w:rsidR="00A83059" w:rsidRPr="00A83059" w:rsidRDefault="00A83059" w:rsidP="00A83059">
      <w:pPr>
        <w:numPr>
          <w:ilvl w:val="5"/>
          <w:numId w:val="49"/>
        </w:numPr>
        <w:spacing w:after="0" w:line="240" w:lineRule="auto"/>
        <w:rPr>
          <w:rFonts w:ascii="Arial" w:hAnsi="Arial" w:cs="Arial"/>
        </w:rPr>
      </w:pPr>
      <w:r w:rsidRPr="00A83059">
        <w:rPr>
          <w:rFonts w:ascii="Arial" w:hAnsi="Arial" w:cs="Arial"/>
        </w:rPr>
        <w:t xml:space="preserve">Může být vydaný </w:t>
      </w:r>
      <w:proofErr w:type="spellStart"/>
      <w:r w:rsidRPr="00A83059">
        <w:rPr>
          <w:rFonts w:ascii="Arial" w:hAnsi="Arial" w:cs="Arial"/>
        </w:rPr>
        <w:t>Let´s</w:t>
      </w:r>
      <w:proofErr w:type="spellEnd"/>
      <w:r w:rsidRPr="00A83059">
        <w:rPr>
          <w:rFonts w:ascii="Arial" w:hAnsi="Arial" w:cs="Arial"/>
        </w:rPr>
        <w:t xml:space="preserve"> </w:t>
      </w:r>
      <w:proofErr w:type="spellStart"/>
      <w:r w:rsidRPr="00A83059">
        <w:rPr>
          <w:rFonts w:ascii="Arial" w:hAnsi="Arial" w:cs="Arial"/>
        </w:rPr>
        <w:t>encrypt</w:t>
      </w:r>
      <w:proofErr w:type="spellEnd"/>
      <w:r w:rsidRPr="00A83059">
        <w:rPr>
          <w:rFonts w:ascii="Arial" w:hAnsi="Arial" w:cs="Arial"/>
        </w:rPr>
        <w:t xml:space="preserve"> certifikační autoritou </w:t>
      </w:r>
    </w:p>
    <w:p w14:paraId="5444D80A" w14:textId="77777777" w:rsidR="00A83059" w:rsidRPr="00A83059" w:rsidRDefault="00A83059" w:rsidP="00A83059">
      <w:pPr>
        <w:numPr>
          <w:ilvl w:val="5"/>
          <w:numId w:val="49"/>
        </w:numPr>
        <w:spacing w:after="0" w:line="240" w:lineRule="auto"/>
        <w:rPr>
          <w:rFonts w:ascii="Arial" w:hAnsi="Arial" w:cs="Arial"/>
        </w:rPr>
      </w:pPr>
      <w:r w:rsidRPr="00A83059">
        <w:rPr>
          <w:rFonts w:ascii="Arial" w:hAnsi="Arial" w:cs="Arial"/>
        </w:rPr>
        <w:t xml:space="preserve">Může se jednat o DV certifikát </w:t>
      </w:r>
    </w:p>
    <w:p w14:paraId="7020D298" w14:textId="77777777" w:rsidR="00A83059" w:rsidRPr="00A83059" w:rsidRDefault="00A83059" w:rsidP="00A83059">
      <w:pPr>
        <w:numPr>
          <w:ilvl w:val="5"/>
          <w:numId w:val="49"/>
        </w:numPr>
        <w:spacing w:after="0" w:line="240" w:lineRule="auto"/>
        <w:rPr>
          <w:rFonts w:ascii="Arial" w:hAnsi="Arial" w:cs="Arial"/>
        </w:rPr>
      </w:pPr>
      <w:r w:rsidRPr="00A83059">
        <w:rPr>
          <w:rFonts w:ascii="Arial" w:hAnsi="Arial" w:cs="Arial"/>
        </w:rPr>
        <w:t xml:space="preserve">nesmí mít platnost delší než 1 rok </w:t>
      </w:r>
    </w:p>
    <w:p w14:paraId="363BFEB1" w14:textId="77777777" w:rsidR="00A83059" w:rsidRPr="00A83059" w:rsidRDefault="00A83059" w:rsidP="00A83059">
      <w:pPr>
        <w:numPr>
          <w:ilvl w:val="3"/>
          <w:numId w:val="49"/>
        </w:numPr>
        <w:spacing w:after="0" w:line="240" w:lineRule="auto"/>
        <w:rPr>
          <w:rFonts w:ascii="Arial" w:hAnsi="Arial" w:cs="Arial"/>
        </w:rPr>
      </w:pPr>
      <w:r w:rsidRPr="00A83059">
        <w:rPr>
          <w:rFonts w:ascii="Arial" w:hAnsi="Arial" w:cs="Arial"/>
        </w:rPr>
        <w:t xml:space="preserve">certifikát určený pro navázání komunikace mezi WAF a aplikací </w:t>
      </w:r>
    </w:p>
    <w:p w14:paraId="36A68E50" w14:textId="77777777" w:rsidR="00A83059" w:rsidRPr="00A83059" w:rsidRDefault="00A83059" w:rsidP="00A83059">
      <w:pPr>
        <w:numPr>
          <w:ilvl w:val="4"/>
          <w:numId w:val="49"/>
        </w:numPr>
        <w:spacing w:after="0" w:line="240" w:lineRule="auto"/>
        <w:rPr>
          <w:rFonts w:ascii="Arial" w:hAnsi="Arial" w:cs="Arial"/>
        </w:rPr>
      </w:pPr>
      <w:r w:rsidRPr="00A83059">
        <w:rPr>
          <w:rFonts w:ascii="Arial" w:hAnsi="Arial" w:cs="Arial"/>
        </w:rPr>
        <w:t xml:space="preserve">je vydaný interní certifikační autoritou </w:t>
      </w:r>
    </w:p>
    <w:p w14:paraId="2EAE6DE1" w14:textId="77777777" w:rsidR="00A83059" w:rsidRPr="00A83059" w:rsidRDefault="00A83059" w:rsidP="00A83059">
      <w:pPr>
        <w:numPr>
          <w:ilvl w:val="4"/>
          <w:numId w:val="49"/>
        </w:numPr>
        <w:spacing w:after="0" w:line="240" w:lineRule="auto"/>
        <w:rPr>
          <w:rFonts w:ascii="Arial" w:hAnsi="Arial" w:cs="Arial"/>
        </w:rPr>
      </w:pPr>
      <w:r w:rsidRPr="00A83059">
        <w:rPr>
          <w:rFonts w:ascii="Arial" w:hAnsi="Arial" w:cs="Arial"/>
        </w:rPr>
        <w:t xml:space="preserve">je možné použít </w:t>
      </w:r>
      <w:proofErr w:type="spellStart"/>
      <w:r w:rsidRPr="00A83059">
        <w:rPr>
          <w:rFonts w:ascii="Arial" w:hAnsi="Arial" w:cs="Arial"/>
        </w:rPr>
        <w:t>multi-domain</w:t>
      </w:r>
      <w:proofErr w:type="spellEnd"/>
      <w:r w:rsidRPr="00A83059">
        <w:rPr>
          <w:rFonts w:ascii="Arial" w:hAnsi="Arial" w:cs="Arial"/>
        </w:rPr>
        <w:t xml:space="preserve"> certifikát </w:t>
      </w:r>
    </w:p>
    <w:p w14:paraId="74BA09E8" w14:textId="77777777" w:rsidR="00A83059" w:rsidRPr="00A83059" w:rsidRDefault="00A83059" w:rsidP="00A83059">
      <w:pPr>
        <w:numPr>
          <w:ilvl w:val="4"/>
          <w:numId w:val="49"/>
        </w:numPr>
        <w:spacing w:after="0" w:line="240" w:lineRule="auto"/>
        <w:rPr>
          <w:rFonts w:ascii="Arial" w:hAnsi="Arial" w:cs="Arial"/>
        </w:rPr>
      </w:pPr>
      <w:r w:rsidRPr="00A83059">
        <w:rPr>
          <w:rFonts w:ascii="Arial" w:hAnsi="Arial" w:cs="Arial"/>
        </w:rPr>
        <w:t xml:space="preserve">Nesmí mít platnost delší než 1 rok  </w:t>
      </w:r>
    </w:p>
    <w:p w14:paraId="201AF9D3" w14:textId="77777777" w:rsidR="00A83059" w:rsidRPr="00A83059" w:rsidRDefault="00A83059" w:rsidP="00A83059">
      <w:pPr>
        <w:numPr>
          <w:ilvl w:val="2"/>
          <w:numId w:val="49"/>
        </w:numPr>
        <w:spacing w:after="0" w:line="240" w:lineRule="auto"/>
        <w:rPr>
          <w:rFonts w:ascii="Arial" w:hAnsi="Arial" w:cs="Arial"/>
        </w:rPr>
      </w:pPr>
      <w:r w:rsidRPr="00A83059">
        <w:rPr>
          <w:rFonts w:ascii="Arial" w:hAnsi="Arial" w:cs="Arial"/>
        </w:rPr>
        <w:t xml:space="preserve">Webová aplikace publikovaná mimo WAF </w:t>
      </w:r>
    </w:p>
    <w:p w14:paraId="45EEE6E6" w14:textId="77777777" w:rsidR="00A83059" w:rsidRPr="00A83059" w:rsidRDefault="00A83059" w:rsidP="00A83059">
      <w:pPr>
        <w:numPr>
          <w:ilvl w:val="3"/>
          <w:numId w:val="49"/>
        </w:numPr>
        <w:spacing w:after="0" w:line="240" w:lineRule="auto"/>
        <w:rPr>
          <w:rFonts w:ascii="Arial" w:hAnsi="Arial" w:cs="Arial"/>
        </w:rPr>
      </w:pPr>
      <w:r w:rsidRPr="00A83059">
        <w:rPr>
          <w:rFonts w:ascii="Arial" w:hAnsi="Arial" w:cs="Arial"/>
        </w:rPr>
        <w:t xml:space="preserve">Nesmí být použit </w:t>
      </w:r>
      <w:proofErr w:type="spellStart"/>
      <w:r w:rsidRPr="00A83059">
        <w:rPr>
          <w:rFonts w:ascii="Arial" w:hAnsi="Arial" w:cs="Arial"/>
        </w:rPr>
        <w:t>wildcard</w:t>
      </w:r>
      <w:proofErr w:type="spellEnd"/>
      <w:r w:rsidRPr="00A83059">
        <w:rPr>
          <w:rFonts w:ascii="Arial" w:hAnsi="Arial" w:cs="Arial"/>
        </w:rPr>
        <w:t xml:space="preserve"> certifikát druhého a nižšího řádu </w:t>
      </w:r>
    </w:p>
    <w:p w14:paraId="791CD7D3" w14:textId="77777777" w:rsidR="00A83059" w:rsidRPr="00A83059" w:rsidRDefault="00A83059" w:rsidP="00A83059">
      <w:pPr>
        <w:numPr>
          <w:ilvl w:val="4"/>
          <w:numId w:val="49"/>
        </w:numPr>
        <w:spacing w:after="0" w:line="240" w:lineRule="auto"/>
        <w:rPr>
          <w:rFonts w:ascii="Arial" w:hAnsi="Arial" w:cs="Arial"/>
        </w:rPr>
      </w:pPr>
      <w:r w:rsidRPr="00A83059">
        <w:rPr>
          <w:rFonts w:ascii="Arial" w:hAnsi="Arial" w:cs="Arial"/>
        </w:rPr>
        <w:t xml:space="preserve">Je přípustné použít </w:t>
      </w:r>
      <w:proofErr w:type="spellStart"/>
      <w:r w:rsidRPr="00A83059">
        <w:rPr>
          <w:rFonts w:ascii="Arial" w:hAnsi="Arial" w:cs="Arial"/>
        </w:rPr>
        <w:t>wildcard</w:t>
      </w:r>
      <w:proofErr w:type="spellEnd"/>
      <w:r w:rsidRPr="00A83059">
        <w:rPr>
          <w:rFonts w:ascii="Arial" w:hAnsi="Arial" w:cs="Arial"/>
        </w:rPr>
        <w:t xml:space="preserve"> certifikát čtvrtého a vyššího řádu </w:t>
      </w:r>
    </w:p>
    <w:p w14:paraId="6290A46C" w14:textId="77777777" w:rsidR="00A83059" w:rsidRPr="00A83059" w:rsidRDefault="00A83059" w:rsidP="00A83059">
      <w:pPr>
        <w:numPr>
          <w:ilvl w:val="3"/>
          <w:numId w:val="49"/>
        </w:numPr>
        <w:spacing w:after="0" w:line="240" w:lineRule="auto"/>
        <w:rPr>
          <w:rFonts w:ascii="Arial" w:hAnsi="Arial" w:cs="Arial"/>
        </w:rPr>
      </w:pPr>
      <w:r w:rsidRPr="00A83059">
        <w:rPr>
          <w:rFonts w:ascii="Arial" w:hAnsi="Arial" w:cs="Arial"/>
        </w:rPr>
        <w:t xml:space="preserve">Může se jednat o DV certifikát </w:t>
      </w:r>
    </w:p>
    <w:p w14:paraId="6200BD4A" w14:textId="77777777" w:rsidR="00A83059" w:rsidRPr="00A83059" w:rsidRDefault="00A83059" w:rsidP="00A83059">
      <w:pPr>
        <w:numPr>
          <w:ilvl w:val="3"/>
          <w:numId w:val="49"/>
        </w:numPr>
        <w:spacing w:after="0" w:line="240" w:lineRule="auto"/>
        <w:rPr>
          <w:rFonts w:ascii="Arial" w:hAnsi="Arial" w:cs="Arial"/>
        </w:rPr>
      </w:pPr>
      <w:r w:rsidRPr="00A83059">
        <w:rPr>
          <w:rFonts w:ascii="Arial" w:hAnsi="Arial" w:cs="Arial"/>
        </w:rPr>
        <w:t xml:space="preserve">Certifikát nesmí mít platnost delší než 1 rok </w:t>
      </w:r>
    </w:p>
    <w:p w14:paraId="516ABBF7" w14:textId="77777777" w:rsidR="00A83059" w:rsidRPr="00A83059" w:rsidRDefault="00A83059" w:rsidP="00A83059">
      <w:pPr>
        <w:numPr>
          <w:ilvl w:val="3"/>
          <w:numId w:val="49"/>
        </w:numPr>
        <w:spacing w:after="0" w:line="240" w:lineRule="auto"/>
        <w:rPr>
          <w:rFonts w:ascii="Arial" w:hAnsi="Arial" w:cs="Arial"/>
        </w:rPr>
      </w:pPr>
      <w:r w:rsidRPr="00A83059">
        <w:rPr>
          <w:rFonts w:ascii="Arial" w:hAnsi="Arial" w:cs="Arial"/>
        </w:rPr>
        <w:t xml:space="preserve">Může být vydaný </w:t>
      </w:r>
      <w:proofErr w:type="spellStart"/>
      <w:r w:rsidRPr="00A83059">
        <w:rPr>
          <w:rFonts w:ascii="Arial" w:hAnsi="Arial" w:cs="Arial"/>
        </w:rPr>
        <w:t>Let´s</w:t>
      </w:r>
      <w:proofErr w:type="spellEnd"/>
      <w:r w:rsidRPr="00A83059">
        <w:rPr>
          <w:rFonts w:ascii="Arial" w:hAnsi="Arial" w:cs="Arial"/>
        </w:rPr>
        <w:t xml:space="preserve"> </w:t>
      </w:r>
      <w:proofErr w:type="spellStart"/>
      <w:r w:rsidRPr="00A83059">
        <w:rPr>
          <w:rFonts w:ascii="Arial" w:hAnsi="Arial" w:cs="Arial"/>
        </w:rPr>
        <w:t>encrypt</w:t>
      </w:r>
      <w:proofErr w:type="spellEnd"/>
      <w:r w:rsidRPr="00A83059">
        <w:rPr>
          <w:rFonts w:ascii="Arial" w:hAnsi="Arial" w:cs="Arial"/>
        </w:rPr>
        <w:t xml:space="preserve"> certifikační autoritou</w:t>
      </w:r>
    </w:p>
    <w:p w14:paraId="06B9C4C8" w14:textId="77777777" w:rsidR="00A83059" w:rsidRPr="00A83059" w:rsidRDefault="00A83059" w:rsidP="00A83059">
      <w:pPr>
        <w:spacing w:after="0" w:line="240" w:lineRule="auto"/>
        <w:rPr>
          <w:rFonts w:ascii="Arial" w:hAnsi="Arial" w:cs="Arial"/>
        </w:rPr>
      </w:pPr>
      <w:bookmarkStart w:id="18" w:name="_TLS_cipher_suites"/>
      <w:bookmarkEnd w:id="18"/>
    </w:p>
    <w:p w14:paraId="1FBEDC2A" w14:textId="77777777" w:rsidR="00A83059" w:rsidRPr="00A83059" w:rsidRDefault="00A83059" w:rsidP="00A83059">
      <w:pPr>
        <w:spacing w:after="0" w:line="240" w:lineRule="auto"/>
        <w:rPr>
          <w:rFonts w:ascii="Arial" w:hAnsi="Arial" w:cs="Arial"/>
          <w:b/>
          <w:bCs/>
          <w:lang w:val="x-none"/>
        </w:rPr>
      </w:pPr>
      <w:r w:rsidRPr="00A83059">
        <w:rPr>
          <w:rFonts w:ascii="Arial" w:hAnsi="Arial" w:cs="Arial"/>
          <w:b/>
          <w:bCs/>
          <w:lang w:val="x-none"/>
        </w:rPr>
        <w:t xml:space="preserve">TLS </w:t>
      </w:r>
      <w:proofErr w:type="spellStart"/>
      <w:r w:rsidRPr="00A83059">
        <w:rPr>
          <w:rFonts w:ascii="Arial" w:hAnsi="Arial" w:cs="Arial"/>
          <w:b/>
          <w:bCs/>
          <w:lang w:val="x-none"/>
        </w:rPr>
        <w:t>cipher</w:t>
      </w:r>
      <w:proofErr w:type="spellEnd"/>
      <w:r w:rsidRPr="00A83059">
        <w:rPr>
          <w:rFonts w:ascii="Arial" w:hAnsi="Arial" w:cs="Arial"/>
          <w:b/>
          <w:bCs/>
          <w:lang w:val="x-none"/>
        </w:rPr>
        <w:t xml:space="preserve"> </w:t>
      </w:r>
      <w:proofErr w:type="spellStart"/>
      <w:r w:rsidRPr="00A83059">
        <w:rPr>
          <w:rFonts w:ascii="Arial" w:hAnsi="Arial" w:cs="Arial"/>
          <w:b/>
          <w:bCs/>
          <w:lang w:val="x-none"/>
        </w:rPr>
        <w:t>suites</w:t>
      </w:r>
      <w:proofErr w:type="spellEnd"/>
      <w:r w:rsidRPr="00A83059">
        <w:rPr>
          <w:rFonts w:ascii="Arial" w:hAnsi="Arial" w:cs="Arial"/>
          <w:b/>
          <w:bCs/>
          <w:lang w:val="x-none"/>
        </w:rPr>
        <w:t xml:space="preserve"> </w:t>
      </w:r>
    </w:p>
    <w:p w14:paraId="7810F0E0" w14:textId="77777777" w:rsidR="00A83059" w:rsidRPr="00A83059" w:rsidRDefault="00A83059" w:rsidP="00A83059">
      <w:pPr>
        <w:numPr>
          <w:ilvl w:val="0"/>
          <w:numId w:val="50"/>
        </w:numPr>
        <w:spacing w:after="0" w:line="240" w:lineRule="auto"/>
        <w:rPr>
          <w:rFonts w:ascii="Arial" w:hAnsi="Arial" w:cs="Arial"/>
          <w:lang w:val="en-GB"/>
        </w:rPr>
      </w:pPr>
      <w:proofErr w:type="spellStart"/>
      <w:r w:rsidRPr="00A83059">
        <w:rPr>
          <w:rFonts w:ascii="Arial" w:hAnsi="Arial" w:cs="Arial"/>
          <w:lang w:val="en-GB"/>
        </w:rPr>
        <w:t>Doporučené</w:t>
      </w:r>
      <w:proofErr w:type="spellEnd"/>
      <w:r w:rsidRPr="00A83059">
        <w:rPr>
          <w:rFonts w:ascii="Arial" w:hAnsi="Arial" w:cs="Arial"/>
          <w:lang w:val="en-GB"/>
        </w:rPr>
        <w:t xml:space="preserve"> cipher suites (v </w:t>
      </w:r>
      <w:proofErr w:type="spellStart"/>
      <w:r w:rsidRPr="00A83059">
        <w:rPr>
          <w:rFonts w:ascii="Arial" w:hAnsi="Arial" w:cs="Arial"/>
          <w:lang w:val="en-GB"/>
        </w:rPr>
        <w:t>doporučeném</w:t>
      </w:r>
      <w:proofErr w:type="spellEnd"/>
      <w:r w:rsidRPr="00A83059">
        <w:rPr>
          <w:rFonts w:ascii="Arial" w:hAnsi="Arial" w:cs="Arial"/>
          <w:lang w:val="en-GB"/>
        </w:rPr>
        <w:t xml:space="preserve"> </w:t>
      </w:r>
      <w:proofErr w:type="spellStart"/>
      <w:r w:rsidRPr="00A83059">
        <w:rPr>
          <w:rFonts w:ascii="Arial" w:hAnsi="Arial" w:cs="Arial"/>
          <w:lang w:val="en-GB"/>
        </w:rPr>
        <w:t>pořadí</w:t>
      </w:r>
      <w:proofErr w:type="spellEnd"/>
      <w:r w:rsidRPr="00A83059">
        <w:rPr>
          <w:rFonts w:ascii="Arial" w:hAnsi="Arial" w:cs="Arial"/>
          <w:lang w:val="en-GB"/>
        </w:rPr>
        <w:t xml:space="preserve">), </w:t>
      </w:r>
      <w:proofErr w:type="spellStart"/>
      <w:r w:rsidRPr="00A83059">
        <w:rPr>
          <w:rFonts w:ascii="Arial" w:hAnsi="Arial" w:cs="Arial"/>
          <w:lang w:val="en-GB"/>
        </w:rPr>
        <w:t>které</w:t>
      </w:r>
      <w:proofErr w:type="spellEnd"/>
      <w:r w:rsidRPr="00A83059">
        <w:rPr>
          <w:rFonts w:ascii="Arial" w:hAnsi="Arial" w:cs="Arial"/>
          <w:lang w:val="en-GB"/>
        </w:rPr>
        <w:t xml:space="preserve"> </w:t>
      </w:r>
      <w:proofErr w:type="spellStart"/>
      <w:r w:rsidRPr="00A83059">
        <w:rPr>
          <w:rFonts w:ascii="Arial" w:hAnsi="Arial" w:cs="Arial"/>
          <w:lang w:val="en-GB"/>
        </w:rPr>
        <w:t>naplňují</w:t>
      </w:r>
      <w:proofErr w:type="spellEnd"/>
      <w:r w:rsidRPr="00A83059">
        <w:rPr>
          <w:rFonts w:ascii="Arial" w:hAnsi="Arial" w:cs="Arial"/>
          <w:lang w:val="en-GB"/>
        </w:rPr>
        <w:t xml:space="preserve"> </w:t>
      </w:r>
      <w:proofErr w:type="spellStart"/>
      <w:r w:rsidRPr="00A83059">
        <w:rPr>
          <w:rFonts w:ascii="Arial" w:hAnsi="Arial" w:cs="Arial"/>
          <w:lang w:val="en-GB"/>
        </w:rPr>
        <w:t>výše</w:t>
      </w:r>
      <w:proofErr w:type="spellEnd"/>
      <w:r w:rsidRPr="00A83059">
        <w:rPr>
          <w:rFonts w:ascii="Arial" w:hAnsi="Arial" w:cs="Arial"/>
          <w:lang w:val="en-GB"/>
        </w:rPr>
        <w:t xml:space="preserve"> </w:t>
      </w:r>
      <w:proofErr w:type="spellStart"/>
      <w:r w:rsidRPr="00A83059">
        <w:rPr>
          <w:rFonts w:ascii="Arial" w:hAnsi="Arial" w:cs="Arial"/>
          <w:lang w:val="en-GB"/>
        </w:rPr>
        <w:t>zmíněné</w:t>
      </w:r>
      <w:proofErr w:type="spellEnd"/>
      <w:r w:rsidRPr="00A83059">
        <w:rPr>
          <w:rFonts w:ascii="Arial" w:hAnsi="Arial" w:cs="Arial"/>
          <w:lang w:val="en-GB"/>
        </w:rPr>
        <w:t xml:space="preserve"> </w:t>
      </w:r>
      <w:proofErr w:type="spellStart"/>
      <w:r w:rsidRPr="00A83059">
        <w:rPr>
          <w:rFonts w:ascii="Arial" w:hAnsi="Arial" w:cs="Arial"/>
          <w:lang w:val="en-GB"/>
        </w:rPr>
        <w:t>požadavky</w:t>
      </w:r>
      <w:proofErr w:type="spellEnd"/>
      <w:r w:rsidRPr="00A83059">
        <w:rPr>
          <w:rFonts w:ascii="Arial" w:hAnsi="Arial" w:cs="Arial"/>
          <w:lang w:val="en-GB"/>
        </w:rPr>
        <w:t xml:space="preserve"> </w:t>
      </w:r>
    </w:p>
    <w:p w14:paraId="3CF5B55D" w14:textId="77777777" w:rsidR="00A83059" w:rsidRPr="00A83059" w:rsidRDefault="00A83059" w:rsidP="00A83059">
      <w:pPr>
        <w:numPr>
          <w:ilvl w:val="0"/>
          <w:numId w:val="50"/>
        </w:numPr>
        <w:spacing w:after="0" w:line="240" w:lineRule="auto"/>
        <w:rPr>
          <w:rFonts w:ascii="Arial" w:hAnsi="Arial" w:cs="Arial"/>
          <w:lang w:val="en-GB"/>
        </w:rPr>
      </w:pPr>
      <w:r w:rsidRPr="00A83059">
        <w:rPr>
          <w:rFonts w:ascii="Arial" w:hAnsi="Arial" w:cs="Arial"/>
          <w:lang w:val="en-GB"/>
        </w:rPr>
        <w:t xml:space="preserve">TLS1.3: </w:t>
      </w:r>
    </w:p>
    <w:p w14:paraId="393B9185" w14:textId="77777777" w:rsidR="00A83059" w:rsidRPr="00A83059" w:rsidRDefault="00A83059" w:rsidP="00A83059">
      <w:pPr>
        <w:spacing w:after="0" w:line="240" w:lineRule="auto"/>
        <w:rPr>
          <w:rFonts w:ascii="Arial" w:hAnsi="Arial" w:cs="Arial"/>
          <w:lang w:val="en-GB"/>
        </w:rPr>
      </w:pPr>
      <w:r w:rsidRPr="00A83059">
        <w:rPr>
          <w:rFonts w:ascii="Arial" w:hAnsi="Arial" w:cs="Arial"/>
          <w:lang w:val="en-GB"/>
        </w:rPr>
        <w:t>TLS_AES_256_GCM_SHA384</w:t>
      </w:r>
    </w:p>
    <w:p w14:paraId="3D4A61E6" w14:textId="77777777" w:rsidR="00A83059" w:rsidRPr="00A83059" w:rsidRDefault="00A83059" w:rsidP="00A83059">
      <w:pPr>
        <w:spacing w:after="0" w:line="240" w:lineRule="auto"/>
        <w:rPr>
          <w:rFonts w:ascii="Arial" w:hAnsi="Arial" w:cs="Arial"/>
          <w:lang w:val="en-GB"/>
        </w:rPr>
      </w:pPr>
      <w:r w:rsidRPr="00A83059">
        <w:rPr>
          <w:rFonts w:ascii="Arial" w:hAnsi="Arial" w:cs="Arial"/>
          <w:lang w:val="en-GB"/>
        </w:rPr>
        <w:t>TLS_CHACHA20_POLY1305_SHA256</w:t>
      </w:r>
    </w:p>
    <w:p w14:paraId="699A9270" w14:textId="77777777" w:rsidR="00A83059" w:rsidRPr="00A83059" w:rsidRDefault="00A83059" w:rsidP="00A83059">
      <w:pPr>
        <w:spacing w:after="0" w:line="240" w:lineRule="auto"/>
        <w:rPr>
          <w:rFonts w:ascii="Arial" w:hAnsi="Arial" w:cs="Arial"/>
          <w:lang w:val="en-GB"/>
        </w:rPr>
      </w:pPr>
      <w:r w:rsidRPr="00A83059">
        <w:rPr>
          <w:rFonts w:ascii="Arial" w:hAnsi="Arial" w:cs="Arial"/>
          <w:lang w:val="en-GB"/>
        </w:rPr>
        <w:t>TLS_AES_128_GCM_SHA256</w:t>
      </w:r>
    </w:p>
    <w:p w14:paraId="69F0C361" w14:textId="77777777" w:rsidR="00A83059" w:rsidRPr="00A83059" w:rsidRDefault="00A83059" w:rsidP="00A83059">
      <w:pPr>
        <w:spacing w:after="0" w:line="240" w:lineRule="auto"/>
        <w:rPr>
          <w:rFonts w:ascii="Arial" w:hAnsi="Arial" w:cs="Arial"/>
          <w:lang w:val="en-GB"/>
        </w:rPr>
      </w:pPr>
      <w:r w:rsidRPr="00A83059">
        <w:rPr>
          <w:rFonts w:ascii="Arial" w:hAnsi="Arial" w:cs="Arial"/>
          <w:lang w:val="en-GB"/>
        </w:rPr>
        <w:t xml:space="preserve">TLS_AES_128_CCM_SHA256 </w:t>
      </w:r>
    </w:p>
    <w:p w14:paraId="54844145" w14:textId="77777777" w:rsidR="00A83059" w:rsidRPr="00A83059" w:rsidRDefault="00A83059" w:rsidP="00A83059">
      <w:pPr>
        <w:spacing w:after="0" w:line="240" w:lineRule="auto"/>
        <w:rPr>
          <w:rFonts w:ascii="Arial" w:hAnsi="Arial" w:cs="Arial"/>
          <w:lang w:val="en-GB"/>
        </w:rPr>
      </w:pPr>
    </w:p>
    <w:p w14:paraId="70C8D685" w14:textId="77777777" w:rsidR="00A83059" w:rsidRPr="00A83059" w:rsidRDefault="00A83059" w:rsidP="00A83059">
      <w:pPr>
        <w:numPr>
          <w:ilvl w:val="0"/>
          <w:numId w:val="50"/>
        </w:numPr>
        <w:spacing w:after="0" w:line="240" w:lineRule="auto"/>
        <w:rPr>
          <w:rFonts w:ascii="Arial" w:hAnsi="Arial" w:cs="Arial"/>
          <w:lang w:val="en-GB"/>
        </w:rPr>
      </w:pPr>
      <w:r w:rsidRPr="00A83059">
        <w:rPr>
          <w:rFonts w:ascii="Arial" w:hAnsi="Arial" w:cs="Arial"/>
          <w:lang w:val="en-GB"/>
        </w:rPr>
        <w:t xml:space="preserve">TLS1.2: </w:t>
      </w:r>
    </w:p>
    <w:p w14:paraId="63DAA014" w14:textId="77777777" w:rsidR="00A83059" w:rsidRPr="00A83059" w:rsidRDefault="00A83059" w:rsidP="00A83059">
      <w:pPr>
        <w:spacing w:after="0" w:line="240" w:lineRule="auto"/>
        <w:rPr>
          <w:rFonts w:ascii="Arial" w:hAnsi="Arial" w:cs="Arial"/>
          <w:lang w:val="en-GB"/>
        </w:rPr>
      </w:pPr>
      <w:r w:rsidRPr="00A83059">
        <w:rPr>
          <w:rFonts w:ascii="Arial" w:hAnsi="Arial" w:cs="Arial"/>
          <w:lang w:val="en-GB"/>
        </w:rPr>
        <w:t>TLS_ECDHE_ECDSA_WITH_AES_256_GCM_SHA384</w:t>
      </w:r>
    </w:p>
    <w:p w14:paraId="553C1188" w14:textId="77777777" w:rsidR="00A83059" w:rsidRPr="00A83059" w:rsidRDefault="00A83059" w:rsidP="00A83059">
      <w:pPr>
        <w:spacing w:after="0" w:line="240" w:lineRule="auto"/>
        <w:rPr>
          <w:rFonts w:ascii="Arial" w:hAnsi="Arial" w:cs="Arial"/>
          <w:lang w:val="en-GB"/>
        </w:rPr>
      </w:pPr>
      <w:r w:rsidRPr="00A83059">
        <w:rPr>
          <w:rFonts w:ascii="Arial" w:hAnsi="Arial" w:cs="Arial"/>
          <w:lang w:val="en-GB"/>
        </w:rPr>
        <w:t>TLS_ECDHE_ECDSA_WITH_CHACHA20_POLY1305_SHA256</w:t>
      </w:r>
    </w:p>
    <w:p w14:paraId="7C796851" w14:textId="77777777" w:rsidR="00A83059" w:rsidRPr="00A83059" w:rsidRDefault="00A83059" w:rsidP="00A83059">
      <w:pPr>
        <w:spacing w:after="0" w:line="240" w:lineRule="auto"/>
        <w:rPr>
          <w:rFonts w:ascii="Arial" w:hAnsi="Arial" w:cs="Arial"/>
          <w:lang w:val="en-GB"/>
        </w:rPr>
      </w:pPr>
      <w:r w:rsidRPr="00A83059">
        <w:rPr>
          <w:rFonts w:ascii="Arial" w:hAnsi="Arial" w:cs="Arial"/>
          <w:lang w:val="en-GB"/>
        </w:rPr>
        <w:t>TLS_ECDHE_ECDSA_WITH_AES_128_GCM_SHA256</w:t>
      </w:r>
    </w:p>
    <w:p w14:paraId="58A3EA6E" w14:textId="77777777" w:rsidR="00A83059" w:rsidRPr="00A83059" w:rsidRDefault="00A83059" w:rsidP="00A83059">
      <w:pPr>
        <w:spacing w:after="0" w:line="240" w:lineRule="auto"/>
        <w:rPr>
          <w:rFonts w:ascii="Arial" w:hAnsi="Arial" w:cs="Arial"/>
          <w:lang w:val="en-GB"/>
        </w:rPr>
      </w:pPr>
      <w:r w:rsidRPr="00A83059">
        <w:rPr>
          <w:rFonts w:ascii="Arial" w:hAnsi="Arial" w:cs="Arial"/>
          <w:lang w:val="en-GB"/>
        </w:rPr>
        <w:lastRenderedPageBreak/>
        <w:t>TLS_ECDHE_RSA_WITH_AES_256_GCM_SHA384</w:t>
      </w:r>
    </w:p>
    <w:p w14:paraId="2365534E" w14:textId="77777777" w:rsidR="00A83059" w:rsidRPr="00A83059" w:rsidRDefault="00A83059" w:rsidP="00A83059">
      <w:pPr>
        <w:spacing w:after="0" w:line="240" w:lineRule="auto"/>
        <w:rPr>
          <w:rFonts w:ascii="Arial" w:hAnsi="Arial" w:cs="Arial"/>
          <w:lang w:val="en-GB"/>
        </w:rPr>
      </w:pPr>
      <w:r w:rsidRPr="00A83059">
        <w:rPr>
          <w:rFonts w:ascii="Arial" w:hAnsi="Arial" w:cs="Arial"/>
          <w:lang w:val="en-GB"/>
        </w:rPr>
        <w:t>TLS_ECDHE_RSA_WITH_CHACHA20_POLY1305_SHA256</w:t>
      </w:r>
    </w:p>
    <w:p w14:paraId="0139ACE9" w14:textId="77777777" w:rsidR="00A83059" w:rsidRPr="00A83059" w:rsidRDefault="00A83059" w:rsidP="00A83059">
      <w:pPr>
        <w:spacing w:after="0" w:line="240" w:lineRule="auto"/>
        <w:rPr>
          <w:rFonts w:ascii="Arial" w:hAnsi="Arial" w:cs="Arial"/>
          <w:lang w:val="en-GB"/>
        </w:rPr>
      </w:pPr>
      <w:r w:rsidRPr="00A83059">
        <w:rPr>
          <w:rFonts w:ascii="Arial" w:hAnsi="Arial" w:cs="Arial"/>
          <w:lang w:val="en-GB"/>
        </w:rPr>
        <w:t>TLS_ECDHE_RSA_WITH_AES_128_GCM_SHA256</w:t>
      </w:r>
    </w:p>
    <w:p w14:paraId="1CAB0465" w14:textId="77777777" w:rsidR="00A83059" w:rsidRPr="00A83059" w:rsidRDefault="00A83059" w:rsidP="00A83059">
      <w:pPr>
        <w:spacing w:after="0" w:line="240" w:lineRule="auto"/>
        <w:rPr>
          <w:rFonts w:ascii="Arial" w:hAnsi="Arial" w:cs="Arial"/>
          <w:lang w:val="en-GB"/>
        </w:rPr>
      </w:pPr>
      <w:r w:rsidRPr="00A83059">
        <w:rPr>
          <w:rFonts w:ascii="Arial" w:hAnsi="Arial" w:cs="Arial"/>
          <w:lang w:val="en-GB"/>
        </w:rPr>
        <w:t>TLS_DHE_RSA_WITH_AES_256_GCM_SHA384</w:t>
      </w:r>
    </w:p>
    <w:p w14:paraId="67D44E70" w14:textId="77777777" w:rsidR="00A83059" w:rsidRPr="00A83059" w:rsidRDefault="00A83059" w:rsidP="00A83059">
      <w:pPr>
        <w:spacing w:after="0" w:line="240" w:lineRule="auto"/>
        <w:rPr>
          <w:rFonts w:ascii="Arial" w:hAnsi="Arial" w:cs="Arial"/>
          <w:lang w:val="en-GB"/>
        </w:rPr>
      </w:pPr>
      <w:r w:rsidRPr="00A83059">
        <w:rPr>
          <w:rFonts w:ascii="Arial" w:hAnsi="Arial" w:cs="Arial"/>
          <w:lang w:val="en-GB"/>
        </w:rPr>
        <w:t>TLS_DHE_RSA_WITH_AES_128_GCM_SHA256</w:t>
      </w:r>
    </w:p>
    <w:p w14:paraId="56D2096C" w14:textId="77777777" w:rsidR="00A83059" w:rsidRPr="00A83059" w:rsidRDefault="00A83059" w:rsidP="00A83059">
      <w:pPr>
        <w:spacing w:after="0" w:line="240" w:lineRule="auto"/>
        <w:rPr>
          <w:rFonts w:ascii="Arial" w:hAnsi="Arial" w:cs="Arial"/>
          <w:lang w:val="en-GB"/>
        </w:rPr>
      </w:pPr>
      <w:r w:rsidRPr="00A83059">
        <w:rPr>
          <w:rFonts w:ascii="Arial" w:hAnsi="Arial" w:cs="Arial"/>
          <w:lang w:val="en-GB"/>
        </w:rPr>
        <w:t xml:space="preserve">TLS_DHE_RSA_WITH_CHACHA20_POLY1305_SHA256 </w:t>
      </w:r>
    </w:p>
    <w:p w14:paraId="52C05797" w14:textId="77777777" w:rsidR="00A83059" w:rsidRPr="00A83059" w:rsidRDefault="00A83059" w:rsidP="00A83059">
      <w:pPr>
        <w:spacing w:after="0" w:line="240" w:lineRule="auto"/>
        <w:rPr>
          <w:rFonts w:ascii="Arial" w:hAnsi="Arial" w:cs="Arial"/>
          <w:lang w:val="en-GB"/>
        </w:rPr>
      </w:pPr>
    </w:p>
    <w:p w14:paraId="37ED1027" w14:textId="77777777" w:rsidR="00A83059" w:rsidRPr="00A83059" w:rsidRDefault="00A83059" w:rsidP="00A83059">
      <w:pPr>
        <w:spacing w:after="0" w:line="240" w:lineRule="auto"/>
        <w:rPr>
          <w:rFonts w:ascii="Arial" w:hAnsi="Arial" w:cs="Arial"/>
          <w:b/>
          <w:bCs/>
          <w:lang w:val="x-none"/>
        </w:rPr>
      </w:pPr>
      <w:bookmarkStart w:id="19" w:name="_Toc40962182"/>
      <w:r w:rsidRPr="00A83059">
        <w:rPr>
          <w:rFonts w:ascii="Arial" w:hAnsi="Arial" w:cs="Arial"/>
          <w:b/>
          <w:bCs/>
          <w:lang w:val="x-none"/>
        </w:rPr>
        <w:t>Šifrování, podepisování a autentizace</w:t>
      </w:r>
      <w:bookmarkEnd w:id="19"/>
      <w:r w:rsidRPr="00A83059">
        <w:rPr>
          <w:rFonts w:ascii="Arial" w:hAnsi="Arial" w:cs="Arial"/>
          <w:b/>
          <w:bCs/>
          <w:lang w:val="x-none"/>
        </w:rPr>
        <w:t xml:space="preserve"> </w:t>
      </w:r>
    </w:p>
    <w:p w14:paraId="1C9168E9" w14:textId="77777777" w:rsidR="00A83059" w:rsidRPr="00A83059" w:rsidRDefault="00A83059" w:rsidP="00A83059">
      <w:pPr>
        <w:numPr>
          <w:ilvl w:val="0"/>
          <w:numId w:val="49"/>
        </w:numPr>
        <w:spacing w:after="0" w:line="240" w:lineRule="auto"/>
        <w:rPr>
          <w:rFonts w:ascii="Arial" w:hAnsi="Arial" w:cs="Arial"/>
        </w:rPr>
      </w:pPr>
      <w:r w:rsidRPr="00A83059">
        <w:rPr>
          <w:rFonts w:ascii="Arial" w:hAnsi="Arial" w:cs="Arial"/>
        </w:rPr>
        <w:t xml:space="preserve">týká se různých technologií PKI, PGP, S/MIME, SSH, apod. </w:t>
      </w:r>
    </w:p>
    <w:p w14:paraId="117263BA" w14:textId="77777777" w:rsidR="00A83059" w:rsidRPr="00A83059" w:rsidRDefault="00A83059" w:rsidP="00A83059">
      <w:pPr>
        <w:numPr>
          <w:ilvl w:val="0"/>
          <w:numId w:val="49"/>
        </w:numPr>
        <w:spacing w:after="0" w:line="240" w:lineRule="auto"/>
        <w:rPr>
          <w:rFonts w:ascii="Arial" w:hAnsi="Arial" w:cs="Arial"/>
        </w:rPr>
      </w:pPr>
      <w:r w:rsidRPr="00A83059">
        <w:rPr>
          <w:rFonts w:ascii="Arial" w:hAnsi="Arial" w:cs="Arial"/>
        </w:rPr>
        <w:t xml:space="preserve">minimální délka klíče </w:t>
      </w:r>
    </w:p>
    <w:p w14:paraId="6C688912" w14:textId="77777777" w:rsidR="00A83059" w:rsidRPr="00A83059" w:rsidRDefault="00A83059" w:rsidP="00A83059">
      <w:pPr>
        <w:numPr>
          <w:ilvl w:val="1"/>
          <w:numId w:val="49"/>
        </w:numPr>
        <w:spacing w:after="0" w:line="240" w:lineRule="auto"/>
        <w:rPr>
          <w:rFonts w:ascii="Arial" w:hAnsi="Arial" w:cs="Arial"/>
        </w:rPr>
      </w:pPr>
      <w:r w:rsidRPr="00A83059">
        <w:rPr>
          <w:rFonts w:ascii="Arial" w:hAnsi="Arial" w:cs="Arial"/>
        </w:rPr>
        <w:t>algoritmus DSA – 2048 bitů (postupně přecházet na 3072 bitů, tam kde to půjde)</w:t>
      </w:r>
    </w:p>
    <w:p w14:paraId="015F61B7" w14:textId="77777777" w:rsidR="00A83059" w:rsidRPr="00A83059" w:rsidRDefault="00A83059" w:rsidP="00A83059">
      <w:pPr>
        <w:numPr>
          <w:ilvl w:val="1"/>
          <w:numId w:val="49"/>
        </w:numPr>
        <w:spacing w:after="0" w:line="240" w:lineRule="auto"/>
        <w:rPr>
          <w:rFonts w:ascii="Arial" w:hAnsi="Arial" w:cs="Arial"/>
        </w:rPr>
      </w:pPr>
      <w:r w:rsidRPr="00A83059">
        <w:rPr>
          <w:rFonts w:ascii="Arial" w:hAnsi="Arial" w:cs="Arial"/>
        </w:rPr>
        <w:t>algoritmus RSA - 2048 bitů (postupně přecházet na 3072 bitů, tam kde to půjde)</w:t>
      </w:r>
    </w:p>
    <w:p w14:paraId="43346BCB" w14:textId="77777777" w:rsidR="00A83059" w:rsidRPr="00A83059" w:rsidRDefault="00A83059" w:rsidP="00A83059">
      <w:pPr>
        <w:numPr>
          <w:ilvl w:val="1"/>
          <w:numId w:val="49"/>
        </w:numPr>
        <w:spacing w:after="0" w:line="240" w:lineRule="auto"/>
        <w:rPr>
          <w:rFonts w:ascii="Arial" w:hAnsi="Arial" w:cs="Arial"/>
        </w:rPr>
      </w:pPr>
      <w:r w:rsidRPr="00A83059">
        <w:rPr>
          <w:rFonts w:ascii="Arial" w:hAnsi="Arial" w:cs="Arial"/>
        </w:rPr>
        <w:t xml:space="preserve">algoritmus ECDSA - 256 bitů </w:t>
      </w:r>
    </w:p>
    <w:p w14:paraId="4D181B12" w14:textId="77777777" w:rsidR="00A83059" w:rsidRPr="00A83059" w:rsidRDefault="00A83059" w:rsidP="00A83059">
      <w:pPr>
        <w:numPr>
          <w:ilvl w:val="0"/>
          <w:numId w:val="49"/>
        </w:numPr>
        <w:spacing w:after="0" w:line="240" w:lineRule="auto"/>
        <w:rPr>
          <w:rFonts w:ascii="Arial" w:hAnsi="Arial" w:cs="Arial"/>
        </w:rPr>
      </w:pPr>
      <w:r w:rsidRPr="00A83059">
        <w:rPr>
          <w:rFonts w:ascii="Arial" w:hAnsi="Arial" w:cs="Arial"/>
        </w:rPr>
        <w:t xml:space="preserve">Ověřování (např. SSH klíče) </w:t>
      </w:r>
    </w:p>
    <w:p w14:paraId="30D35C0E" w14:textId="77777777" w:rsidR="00A83059" w:rsidRPr="00A83059" w:rsidRDefault="00A83059" w:rsidP="00A83059">
      <w:pPr>
        <w:numPr>
          <w:ilvl w:val="1"/>
          <w:numId w:val="49"/>
        </w:numPr>
        <w:spacing w:after="0" w:line="240" w:lineRule="auto"/>
        <w:rPr>
          <w:rFonts w:ascii="Arial" w:hAnsi="Arial" w:cs="Arial"/>
        </w:rPr>
      </w:pPr>
      <w:r w:rsidRPr="00A83059">
        <w:rPr>
          <w:rFonts w:ascii="Arial" w:hAnsi="Arial" w:cs="Arial"/>
        </w:rPr>
        <w:t>délka klíče minimálně 2048 bitů u RSA a DSA algoritmů (postupně přecházet na 3072 bitů, tam kde to půjde)</w:t>
      </w:r>
    </w:p>
    <w:p w14:paraId="377F48BF" w14:textId="77777777" w:rsidR="00A83059" w:rsidRPr="00A83059" w:rsidRDefault="00A83059" w:rsidP="00A83059">
      <w:pPr>
        <w:numPr>
          <w:ilvl w:val="1"/>
          <w:numId w:val="49"/>
        </w:numPr>
        <w:spacing w:after="0" w:line="240" w:lineRule="auto"/>
        <w:rPr>
          <w:rFonts w:ascii="Arial" w:hAnsi="Arial" w:cs="Arial"/>
        </w:rPr>
      </w:pPr>
      <w:r w:rsidRPr="00A83059">
        <w:rPr>
          <w:rFonts w:ascii="Arial" w:hAnsi="Arial" w:cs="Arial"/>
        </w:rPr>
        <w:t xml:space="preserve">délka klíče minimálně 256 bitů u algoritmů používajících eliptické křivky </w:t>
      </w:r>
    </w:p>
    <w:p w14:paraId="2916A20D" w14:textId="77777777" w:rsidR="00A83059" w:rsidRPr="00A83059" w:rsidRDefault="00A83059" w:rsidP="00A83059">
      <w:pPr>
        <w:spacing w:after="0" w:line="240" w:lineRule="auto"/>
        <w:rPr>
          <w:rFonts w:ascii="Arial" w:hAnsi="Arial" w:cs="Arial"/>
        </w:rPr>
      </w:pPr>
      <w:bookmarkStart w:id="20" w:name="_Toc40962183"/>
      <w:r w:rsidRPr="00A83059">
        <w:rPr>
          <w:rFonts w:ascii="Arial" w:hAnsi="Arial" w:cs="Arial"/>
        </w:rPr>
        <w:t>Symetrická kryptografie</w:t>
      </w:r>
      <w:bookmarkEnd w:id="20"/>
      <w:r w:rsidRPr="00A83059">
        <w:rPr>
          <w:rFonts w:ascii="Arial" w:hAnsi="Arial" w:cs="Arial"/>
        </w:rPr>
        <w:t xml:space="preserve"> </w:t>
      </w:r>
    </w:p>
    <w:p w14:paraId="64539E51" w14:textId="77777777" w:rsidR="00A83059" w:rsidRPr="00A83059" w:rsidRDefault="00A83059" w:rsidP="00A83059">
      <w:pPr>
        <w:numPr>
          <w:ilvl w:val="0"/>
          <w:numId w:val="49"/>
        </w:numPr>
        <w:spacing w:after="0" w:line="240" w:lineRule="auto"/>
        <w:rPr>
          <w:rFonts w:ascii="Arial" w:hAnsi="Arial" w:cs="Arial"/>
        </w:rPr>
      </w:pPr>
      <w:r w:rsidRPr="00A83059">
        <w:rPr>
          <w:rFonts w:ascii="Arial" w:hAnsi="Arial" w:cs="Arial"/>
        </w:rPr>
        <w:t xml:space="preserve">nesmí být použity tyto šifry: </w:t>
      </w:r>
    </w:p>
    <w:p w14:paraId="76ED8235" w14:textId="77777777" w:rsidR="00A83059" w:rsidRPr="00A83059" w:rsidRDefault="00A83059" w:rsidP="00A83059">
      <w:pPr>
        <w:numPr>
          <w:ilvl w:val="1"/>
          <w:numId w:val="49"/>
        </w:numPr>
        <w:spacing w:after="0" w:line="240" w:lineRule="auto"/>
        <w:rPr>
          <w:rFonts w:ascii="Arial" w:hAnsi="Arial" w:cs="Arial"/>
        </w:rPr>
      </w:pPr>
      <w:r w:rsidRPr="00A83059">
        <w:rPr>
          <w:rFonts w:ascii="Arial" w:hAnsi="Arial" w:cs="Arial"/>
        </w:rPr>
        <w:t xml:space="preserve">DES, 3DES, RC4, </w:t>
      </w:r>
      <w:proofErr w:type="spellStart"/>
      <w:r w:rsidRPr="00A83059">
        <w:rPr>
          <w:rFonts w:ascii="Arial" w:hAnsi="Arial" w:cs="Arial"/>
        </w:rPr>
        <w:t>Blowfish</w:t>
      </w:r>
      <w:proofErr w:type="spellEnd"/>
      <w:r w:rsidRPr="00A83059">
        <w:rPr>
          <w:rFonts w:ascii="Arial" w:hAnsi="Arial" w:cs="Arial"/>
        </w:rPr>
        <w:t xml:space="preserve">, </w:t>
      </w:r>
      <w:proofErr w:type="spellStart"/>
      <w:r w:rsidRPr="00A83059">
        <w:rPr>
          <w:rFonts w:ascii="Arial" w:hAnsi="Arial" w:cs="Arial"/>
        </w:rPr>
        <w:t>Kasumi</w:t>
      </w:r>
      <w:proofErr w:type="spellEnd"/>
      <w:r w:rsidRPr="00A83059">
        <w:rPr>
          <w:rFonts w:ascii="Arial" w:hAnsi="Arial" w:cs="Arial"/>
        </w:rPr>
        <w:t xml:space="preserve">  </w:t>
      </w:r>
    </w:p>
    <w:p w14:paraId="10A923F7" w14:textId="77777777" w:rsidR="00A83059" w:rsidRPr="00A83059" w:rsidRDefault="00A83059" w:rsidP="00A83059">
      <w:pPr>
        <w:numPr>
          <w:ilvl w:val="0"/>
          <w:numId w:val="49"/>
        </w:numPr>
        <w:spacing w:after="0" w:line="240" w:lineRule="auto"/>
        <w:rPr>
          <w:rFonts w:ascii="Arial" w:hAnsi="Arial" w:cs="Arial"/>
        </w:rPr>
      </w:pPr>
      <w:r w:rsidRPr="00A83059">
        <w:rPr>
          <w:rFonts w:ascii="Arial" w:hAnsi="Arial" w:cs="Arial"/>
        </w:rPr>
        <w:t xml:space="preserve">minimální délka šifrovacího klíče - 128 bitů </w:t>
      </w:r>
    </w:p>
    <w:p w14:paraId="43D5862F" w14:textId="77777777" w:rsidR="00A83059" w:rsidRPr="00A83059" w:rsidRDefault="00A83059" w:rsidP="00A83059">
      <w:pPr>
        <w:numPr>
          <w:ilvl w:val="1"/>
          <w:numId w:val="49"/>
        </w:numPr>
        <w:spacing w:after="0" w:line="240" w:lineRule="auto"/>
        <w:rPr>
          <w:rFonts w:ascii="Arial" w:hAnsi="Arial" w:cs="Arial"/>
        </w:rPr>
      </w:pPr>
      <w:r w:rsidRPr="00A83059">
        <w:rPr>
          <w:rFonts w:ascii="Arial" w:hAnsi="Arial" w:cs="Arial"/>
        </w:rPr>
        <w:t xml:space="preserve">pro šifru Chacha20 minimálně 256 bitů a se zatížením klíče menším než 256 GB </w:t>
      </w:r>
    </w:p>
    <w:p w14:paraId="71898F8A" w14:textId="77777777" w:rsidR="00A83059" w:rsidRPr="00A83059" w:rsidRDefault="00A83059" w:rsidP="00A83059">
      <w:pPr>
        <w:numPr>
          <w:ilvl w:val="0"/>
          <w:numId w:val="49"/>
        </w:numPr>
        <w:spacing w:after="0" w:line="240" w:lineRule="auto"/>
        <w:rPr>
          <w:rFonts w:ascii="Arial" w:hAnsi="Arial" w:cs="Arial"/>
        </w:rPr>
      </w:pPr>
      <w:r w:rsidRPr="00A83059">
        <w:rPr>
          <w:rFonts w:ascii="Arial" w:hAnsi="Arial" w:cs="Arial"/>
        </w:rPr>
        <w:t xml:space="preserve">nesmí být použity tyto módy pro ochranu integrity: </w:t>
      </w:r>
    </w:p>
    <w:p w14:paraId="45549280" w14:textId="77777777" w:rsidR="00A83059" w:rsidRPr="00A83059" w:rsidRDefault="00A83059" w:rsidP="00A83059">
      <w:pPr>
        <w:numPr>
          <w:ilvl w:val="1"/>
          <w:numId w:val="49"/>
        </w:numPr>
        <w:spacing w:after="0" w:line="240" w:lineRule="auto"/>
        <w:rPr>
          <w:rFonts w:ascii="Arial" w:hAnsi="Arial" w:cs="Arial"/>
        </w:rPr>
      </w:pPr>
      <w:r w:rsidRPr="00A83059">
        <w:rPr>
          <w:rFonts w:ascii="Arial" w:hAnsi="Arial" w:cs="Arial"/>
        </w:rPr>
        <w:t>HMAC-SHA1, CBC-MAC-X9.19</w:t>
      </w:r>
    </w:p>
    <w:bookmarkEnd w:id="9"/>
    <w:p w14:paraId="58850B98" w14:textId="77777777" w:rsidR="00A83059" w:rsidRPr="00A83059" w:rsidRDefault="00A83059" w:rsidP="00A83059">
      <w:pPr>
        <w:spacing w:after="0" w:line="240" w:lineRule="auto"/>
        <w:rPr>
          <w:rFonts w:ascii="Arial" w:hAnsi="Arial" w:cs="Arial"/>
          <w:b/>
        </w:rPr>
      </w:pPr>
    </w:p>
    <w:p w14:paraId="6B8ACD91" w14:textId="77777777" w:rsidR="006B1EBF" w:rsidRPr="00A83059" w:rsidRDefault="006B1EBF">
      <w:pPr>
        <w:spacing w:after="0" w:line="240" w:lineRule="auto"/>
        <w:rPr>
          <w:rFonts w:ascii="Arial" w:hAnsi="Arial" w:cs="Arial"/>
        </w:rPr>
      </w:pPr>
    </w:p>
    <w:p w14:paraId="35CB88B7" w14:textId="6117DD1F" w:rsidR="00CE3A72" w:rsidRDefault="00CE3A72">
      <w:pPr>
        <w:spacing w:after="0" w:line="240" w:lineRule="auto"/>
      </w:pPr>
      <w:r>
        <w:br w:type="page"/>
      </w:r>
    </w:p>
    <w:p w14:paraId="5CC1F273" w14:textId="77777777" w:rsidR="007E7D87" w:rsidRPr="007E7D87" w:rsidRDefault="00CE3A72" w:rsidP="007E7D87">
      <w:pPr>
        <w:spacing w:after="0" w:line="240" w:lineRule="auto"/>
        <w:rPr>
          <w:rFonts w:ascii="Arial" w:hAnsi="Arial" w:cs="Arial"/>
          <w:b/>
        </w:rPr>
      </w:pPr>
      <w:r w:rsidRPr="007E7D87">
        <w:rPr>
          <w:rFonts w:ascii="Arial" w:hAnsi="Arial" w:cs="Arial"/>
          <w:b/>
        </w:rPr>
        <w:lastRenderedPageBreak/>
        <w:t xml:space="preserve">Příloha č. </w:t>
      </w:r>
      <w:r w:rsidR="00E007D3" w:rsidRPr="007E7D87">
        <w:rPr>
          <w:rFonts w:ascii="Arial" w:hAnsi="Arial" w:cs="Arial"/>
          <w:b/>
        </w:rPr>
        <w:t xml:space="preserve">4 </w:t>
      </w:r>
      <w:r w:rsidRPr="007E7D87">
        <w:rPr>
          <w:rFonts w:ascii="Arial" w:hAnsi="Arial" w:cs="Arial"/>
          <w:b/>
        </w:rPr>
        <w:t xml:space="preserve">– Seznam poddodavatelů, (je-li relevantní) </w:t>
      </w:r>
    </w:p>
    <w:p w14:paraId="3CA0305E" w14:textId="67B3188E" w:rsidR="00CE3A72" w:rsidRPr="007E7D87" w:rsidRDefault="00CE3A72" w:rsidP="007E7D87">
      <w:pPr>
        <w:spacing w:after="0" w:line="240" w:lineRule="auto"/>
        <w:rPr>
          <w:rFonts w:ascii="Arial" w:hAnsi="Arial" w:cs="Arial"/>
        </w:rPr>
      </w:pPr>
      <w:r w:rsidRPr="00CE3A72">
        <w:rPr>
          <w:rFonts w:ascii="Arial" w:hAnsi="Arial" w:cs="Arial"/>
        </w:rPr>
        <w:t>z nabídky zhotovitele</w:t>
      </w:r>
    </w:p>
    <w:p w14:paraId="02AF6D6D" w14:textId="7A7A54E7" w:rsidR="00184DE9" w:rsidRPr="007E7D87" w:rsidRDefault="00184DE9" w:rsidP="007E7D87">
      <w:pPr>
        <w:spacing w:after="0" w:line="240" w:lineRule="auto"/>
        <w:rPr>
          <w:rFonts w:ascii="Arial" w:hAnsi="Arial" w:cs="Arial"/>
        </w:rPr>
      </w:pPr>
    </w:p>
    <w:sectPr w:rsidR="00184DE9" w:rsidRPr="007E7D87" w:rsidSect="00957A2B">
      <w:footerReference w:type="default" r:id="rId8"/>
      <w:headerReference w:type="first" r:id="rId9"/>
      <w:footerReference w:type="first" r:id="rId10"/>
      <w:pgSz w:w="11906" w:h="16838"/>
      <w:pgMar w:top="1135" w:right="1417" w:bottom="1417"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8B9F62" w16cex:dateUtc="2023-02-06T14: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94C7098" w16cid:durableId="278B9F6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550617" w14:textId="77777777" w:rsidR="00A53C7D" w:rsidRDefault="00A53C7D" w:rsidP="00B879B8">
      <w:pPr>
        <w:spacing w:after="0" w:line="240" w:lineRule="auto"/>
      </w:pPr>
      <w:r>
        <w:separator/>
      </w:r>
    </w:p>
  </w:endnote>
  <w:endnote w:type="continuationSeparator" w:id="0">
    <w:p w14:paraId="66547559" w14:textId="77777777" w:rsidR="00A53C7D" w:rsidRDefault="00A53C7D" w:rsidP="00B879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1">
    <w:altName w:val="Times New Roman"/>
    <w:charset w:val="00"/>
    <w:family w:val="auto"/>
    <w:pitch w:val="variable"/>
  </w:font>
  <w:font w:name="F1, 'Times New Roman'">
    <w:charset w:val="00"/>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24542F" w14:textId="19732F57" w:rsidR="00B8333C" w:rsidRPr="00E11FF7" w:rsidRDefault="00B8333C">
    <w:pPr>
      <w:pStyle w:val="Zpat"/>
      <w:jc w:val="center"/>
      <w:rPr>
        <w:rFonts w:ascii="Arial" w:hAnsi="Arial" w:cs="Arial"/>
        <w:sz w:val="20"/>
        <w:szCs w:val="20"/>
      </w:rPr>
    </w:pPr>
    <w:r w:rsidRPr="00E11FF7">
      <w:rPr>
        <w:rFonts w:ascii="Arial" w:hAnsi="Arial" w:cs="Arial"/>
        <w:sz w:val="20"/>
        <w:szCs w:val="20"/>
      </w:rPr>
      <w:t xml:space="preserve">Stránka </w:t>
    </w:r>
    <w:r w:rsidRPr="00E11FF7">
      <w:rPr>
        <w:rFonts w:ascii="Arial" w:hAnsi="Arial" w:cs="Arial"/>
        <w:b/>
        <w:sz w:val="20"/>
        <w:szCs w:val="20"/>
      </w:rPr>
      <w:fldChar w:fldCharType="begin"/>
    </w:r>
    <w:r w:rsidRPr="00E11FF7">
      <w:rPr>
        <w:rFonts w:ascii="Arial" w:hAnsi="Arial" w:cs="Arial"/>
        <w:b/>
        <w:sz w:val="20"/>
        <w:szCs w:val="20"/>
      </w:rPr>
      <w:instrText>PAGE</w:instrText>
    </w:r>
    <w:r w:rsidRPr="00E11FF7">
      <w:rPr>
        <w:rFonts w:ascii="Arial" w:hAnsi="Arial" w:cs="Arial"/>
        <w:b/>
        <w:sz w:val="20"/>
        <w:szCs w:val="20"/>
      </w:rPr>
      <w:fldChar w:fldCharType="separate"/>
    </w:r>
    <w:r w:rsidR="00C5230C">
      <w:rPr>
        <w:rFonts w:ascii="Arial" w:hAnsi="Arial" w:cs="Arial"/>
        <w:b/>
        <w:noProof/>
        <w:sz w:val="20"/>
        <w:szCs w:val="20"/>
      </w:rPr>
      <w:t>9</w:t>
    </w:r>
    <w:r w:rsidRPr="00E11FF7">
      <w:rPr>
        <w:rFonts w:ascii="Arial" w:hAnsi="Arial" w:cs="Arial"/>
        <w:b/>
        <w:sz w:val="20"/>
        <w:szCs w:val="20"/>
      </w:rPr>
      <w:fldChar w:fldCharType="end"/>
    </w:r>
    <w:r w:rsidRPr="00E11FF7">
      <w:rPr>
        <w:rFonts w:ascii="Arial" w:hAnsi="Arial" w:cs="Arial"/>
        <w:sz w:val="20"/>
        <w:szCs w:val="20"/>
      </w:rPr>
      <w:t xml:space="preserve"> z </w:t>
    </w:r>
    <w:r w:rsidRPr="00E11FF7">
      <w:rPr>
        <w:rFonts w:ascii="Arial" w:hAnsi="Arial" w:cs="Arial"/>
        <w:b/>
        <w:sz w:val="20"/>
        <w:szCs w:val="20"/>
      </w:rPr>
      <w:fldChar w:fldCharType="begin"/>
    </w:r>
    <w:r w:rsidRPr="00E11FF7">
      <w:rPr>
        <w:rFonts w:ascii="Arial" w:hAnsi="Arial" w:cs="Arial"/>
        <w:b/>
        <w:sz w:val="20"/>
        <w:szCs w:val="20"/>
      </w:rPr>
      <w:instrText>NUMPAGES</w:instrText>
    </w:r>
    <w:r w:rsidRPr="00E11FF7">
      <w:rPr>
        <w:rFonts w:ascii="Arial" w:hAnsi="Arial" w:cs="Arial"/>
        <w:b/>
        <w:sz w:val="20"/>
        <w:szCs w:val="20"/>
      </w:rPr>
      <w:fldChar w:fldCharType="separate"/>
    </w:r>
    <w:r w:rsidR="00C5230C">
      <w:rPr>
        <w:rFonts w:ascii="Arial" w:hAnsi="Arial" w:cs="Arial"/>
        <w:b/>
        <w:noProof/>
        <w:sz w:val="20"/>
        <w:szCs w:val="20"/>
      </w:rPr>
      <w:t>16</w:t>
    </w:r>
    <w:r w:rsidRPr="00E11FF7">
      <w:rPr>
        <w:rFonts w:ascii="Arial" w:hAnsi="Arial" w:cs="Arial"/>
        <w:b/>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B544F5" w14:textId="556CA54F" w:rsidR="00957A2B" w:rsidRPr="004D1536" w:rsidRDefault="00957A2B" w:rsidP="00957A2B">
    <w:pPr>
      <w:pStyle w:val="Zpat"/>
      <w:jc w:val="center"/>
      <w:rPr>
        <w:rFonts w:cs="Arial"/>
        <w:sz w:val="20"/>
        <w:szCs w:val="20"/>
      </w:rPr>
    </w:pPr>
    <w:r w:rsidRPr="004D1536">
      <w:rPr>
        <w:rFonts w:cs="Arial"/>
        <w:sz w:val="20"/>
        <w:szCs w:val="20"/>
      </w:rPr>
      <w:t xml:space="preserve">Stránka </w:t>
    </w:r>
    <w:r w:rsidRPr="004D1536">
      <w:rPr>
        <w:rFonts w:cs="Arial"/>
        <w:b/>
        <w:sz w:val="20"/>
        <w:szCs w:val="20"/>
      </w:rPr>
      <w:fldChar w:fldCharType="begin"/>
    </w:r>
    <w:r w:rsidRPr="004D1536">
      <w:rPr>
        <w:rFonts w:cs="Arial"/>
        <w:b/>
        <w:sz w:val="20"/>
        <w:szCs w:val="20"/>
      </w:rPr>
      <w:instrText>PAGE</w:instrText>
    </w:r>
    <w:r w:rsidRPr="004D1536">
      <w:rPr>
        <w:rFonts w:cs="Arial"/>
        <w:b/>
        <w:sz w:val="20"/>
        <w:szCs w:val="20"/>
      </w:rPr>
      <w:fldChar w:fldCharType="separate"/>
    </w:r>
    <w:r w:rsidR="00C5230C">
      <w:rPr>
        <w:rFonts w:cs="Arial"/>
        <w:b/>
        <w:noProof/>
        <w:sz w:val="20"/>
        <w:szCs w:val="20"/>
      </w:rPr>
      <w:t>1</w:t>
    </w:r>
    <w:r w:rsidRPr="004D1536">
      <w:rPr>
        <w:rFonts w:cs="Arial"/>
        <w:b/>
        <w:sz w:val="20"/>
        <w:szCs w:val="20"/>
      </w:rPr>
      <w:fldChar w:fldCharType="end"/>
    </w:r>
    <w:r w:rsidRPr="004D1536">
      <w:rPr>
        <w:rFonts w:cs="Arial"/>
        <w:sz w:val="20"/>
        <w:szCs w:val="20"/>
      </w:rPr>
      <w:t xml:space="preserve"> z </w:t>
    </w:r>
    <w:r w:rsidRPr="004D1536">
      <w:rPr>
        <w:rFonts w:cs="Arial"/>
        <w:b/>
        <w:sz w:val="20"/>
        <w:szCs w:val="20"/>
      </w:rPr>
      <w:fldChar w:fldCharType="begin"/>
    </w:r>
    <w:r w:rsidRPr="004D1536">
      <w:rPr>
        <w:rFonts w:cs="Arial"/>
        <w:b/>
        <w:sz w:val="20"/>
        <w:szCs w:val="20"/>
      </w:rPr>
      <w:instrText>NUMPAGES</w:instrText>
    </w:r>
    <w:r w:rsidRPr="004D1536">
      <w:rPr>
        <w:rFonts w:cs="Arial"/>
        <w:b/>
        <w:sz w:val="20"/>
        <w:szCs w:val="20"/>
      </w:rPr>
      <w:fldChar w:fldCharType="separate"/>
    </w:r>
    <w:r w:rsidR="00C5230C">
      <w:rPr>
        <w:rFonts w:cs="Arial"/>
        <w:b/>
        <w:noProof/>
        <w:sz w:val="20"/>
        <w:szCs w:val="20"/>
      </w:rPr>
      <w:t>16</w:t>
    </w:r>
    <w:r w:rsidRPr="004D1536">
      <w:rPr>
        <w:rFonts w:cs="Arial"/>
        <w:b/>
        <w:sz w:val="20"/>
        <w:szCs w:val="20"/>
      </w:rPr>
      <w:fldChar w:fldCharType="end"/>
    </w:r>
  </w:p>
  <w:p w14:paraId="73231197" w14:textId="77777777" w:rsidR="00957A2B" w:rsidRDefault="00957A2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6129DE" w14:textId="77777777" w:rsidR="00A53C7D" w:rsidRDefault="00A53C7D" w:rsidP="00B879B8">
      <w:pPr>
        <w:spacing w:after="0" w:line="240" w:lineRule="auto"/>
      </w:pPr>
      <w:r>
        <w:separator/>
      </w:r>
    </w:p>
  </w:footnote>
  <w:footnote w:type="continuationSeparator" w:id="0">
    <w:p w14:paraId="7DB72F00" w14:textId="77777777" w:rsidR="00A53C7D" w:rsidRDefault="00A53C7D" w:rsidP="00B879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CF0970" w14:textId="6F952C8A" w:rsidR="00957A2B" w:rsidRDefault="00957A2B" w:rsidP="00957A2B">
    <w:pPr>
      <w:pStyle w:val="Zhlav"/>
      <w:spacing w:after="0"/>
    </w:pPr>
  </w:p>
  <w:p w14:paraId="48DAAEAE" w14:textId="3410F618" w:rsidR="002359A7" w:rsidRDefault="002359A7" w:rsidP="00957A2B">
    <w:pPr>
      <w:pStyle w:val="Zhlav"/>
      <w:spacing w:after="0"/>
    </w:pPr>
  </w:p>
  <w:p w14:paraId="09BDCB04" w14:textId="77777777" w:rsidR="002359A7" w:rsidRDefault="002359A7" w:rsidP="00957A2B">
    <w:pPr>
      <w:pStyle w:val="Zhlav"/>
      <w:spacing w:after="0"/>
    </w:pPr>
  </w:p>
  <w:p w14:paraId="36A9BEFE" w14:textId="77777777" w:rsidR="00957A2B" w:rsidRDefault="00957A2B" w:rsidP="00957A2B">
    <w:pPr>
      <w:pStyle w:val="Zhlav"/>
      <w:spacing w:after="0"/>
      <w:ind w:firstLine="708"/>
    </w:pPr>
  </w:p>
  <w:p w14:paraId="7E8C0E3E" w14:textId="77777777" w:rsidR="00121FA4" w:rsidRPr="00006F5F" w:rsidRDefault="00121FA4" w:rsidP="00121FA4">
    <w:pPr>
      <w:spacing w:after="0" w:line="240" w:lineRule="auto"/>
      <w:ind w:right="-851"/>
      <w:rPr>
        <w:rFonts w:ascii="Arial" w:eastAsia="Times New Roman" w:hAnsi="Arial" w:cs="Arial"/>
        <w:b/>
        <w:sz w:val="20"/>
        <w:szCs w:val="20"/>
        <w:lang w:eastAsia="cs-CZ"/>
      </w:rPr>
    </w:pPr>
    <w:r w:rsidRPr="00006F5F">
      <w:rPr>
        <w:rFonts w:ascii="Arial" w:eastAsia="Times New Roman" w:hAnsi="Arial" w:cs="Arial"/>
        <w:sz w:val="20"/>
        <w:szCs w:val="20"/>
        <w:lang w:eastAsia="cs-CZ"/>
      </w:rPr>
      <w:t xml:space="preserve">Veřejná zakázka </w:t>
    </w:r>
  </w:p>
  <w:p w14:paraId="18760689" w14:textId="77777777" w:rsidR="008E4C06" w:rsidRDefault="008E4C06" w:rsidP="00121FA4">
    <w:pPr>
      <w:spacing w:after="0" w:line="240" w:lineRule="auto"/>
      <w:ind w:right="-851"/>
      <w:rPr>
        <w:rFonts w:ascii="Arial" w:eastAsia="Times New Roman" w:hAnsi="Arial" w:cs="Arial"/>
        <w:b/>
        <w:sz w:val="20"/>
        <w:szCs w:val="20"/>
        <w:lang w:eastAsia="cs-CZ"/>
      </w:rPr>
    </w:pPr>
    <w:r w:rsidRPr="008E4C06">
      <w:rPr>
        <w:rFonts w:ascii="Arial" w:eastAsia="Times New Roman" w:hAnsi="Arial" w:cs="Arial"/>
        <w:b/>
        <w:sz w:val="20"/>
        <w:szCs w:val="20"/>
        <w:lang w:eastAsia="cs-CZ"/>
      </w:rPr>
      <w:t xml:space="preserve">Společné datové prostředí – CDE a elektronický stavební deník </w:t>
    </w:r>
  </w:p>
  <w:p w14:paraId="74D57963" w14:textId="1A71BD40" w:rsidR="00121FA4" w:rsidRPr="00006F5F" w:rsidRDefault="00121FA4" w:rsidP="00121FA4">
    <w:pPr>
      <w:spacing w:after="0" w:line="240" w:lineRule="auto"/>
      <w:ind w:right="-851"/>
      <w:rPr>
        <w:rFonts w:ascii="Arial" w:eastAsia="Times New Roman" w:hAnsi="Arial" w:cs="Arial"/>
        <w:sz w:val="20"/>
        <w:szCs w:val="20"/>
        <w:lang w:eastAsia="cs-CZ"/>
      </w:rPr>
    </w:pPr>
    <w:r w:rsidRPr="00006F5F">
      <w:rPr>
        <w:rFonts w:ascii="Arial" w:eastAsia="Times New Roman" w:hAnsi="Arial" w:cs="Arial"/>
        <w:sz w:val="20"/>
        <w:szCs w:val="20"/>
        <w:lang w:eastAsia="cs-CZ"/>
      </w:rPr>
      <w:fldChar w:fldCharType="begin"/>
    </w:r>
    <w:r w:rsidRPr="00006F5F">
      <w:rPr>
        <w:rFonts w:ascii="Arial" w:eastAsia="Times New Roman" w:hAnsi="Arial" w:cs="Arial"/>
        <w:sz w:val="20"/>
        <w:szCs w:val="20"/>
        <w:lang w:eastAsia="cs-CZ"/>
      </w:rPr>
      <w:instrText xml:space="preserve"> REF Výzva_ZD \h  \* MERGEFORMAT </w:instrText>
    </w:r>
    <w:r w:rsidRPr="00006F5F">
      <w:rPr>
        <w:rFonts w:ascii="Arial" w:eastAsia="Times New Roman" w:hAnsi="Arial" w:cs="Arial"/>
        <w:sz w:val="20"/>
        <w:szCs w:val="20"/>
        <w:lang w:eastAsia="cs-CZ"/>
      </w:rPr>
    </w:r>
    <w:r w:rsidRPr="00006F5F">
      <w:rPr>
        <w:rFonts w:ascii="Arial" w:eastAsia="Times New Roman" w:hAnsi="Arial" w:cs="Arial"/>
        <w:sz w:val="20"/>
        <w:szCs w:val="20"/>
        <w:lang w:eastAsia="cs-CZ"/>
      </w:rPr>
      <w:fldChar w:fldCharType="separate"/>
    </w:r>
    <w:r w:rsidRPr="00006F5F">
      <w:rPr>
        <w:rFonts w:ascii="Arial" w:eastAsia="Times New Roman" w:hAnsi="Arial" w:cs="Arial"/>
        <w:sz w:val="20"/>
        <w:szCs w:val="20"/>
        <w:lang w:eastAsia="cs-CZ"/>
      </w:rPr>
      <w:t>Zadávací dokumentace</w:t>
    </w:r>
  </w:p>
  <w:p w14:paraId="0F5CB056" w14:textId="53461C18" w:rsidR="00121FA4" w:rsidRPr="00121FA4" w:rsidRDefault="00121FA4" w:rsidP="00121FA4">
    <w:pPr>
      <w:pStyle w:val="Zhlav"/>
      <w:spacing w:after="0"/>
      <w:rPr>
        <w:rFonts w:ascii="Arial" w:eastAsia="Times New Roman" w:hAnsi="Arial" w:cs="Arial"/>
        <w:sz w:val="20"/>
        <w:szCs w:val="20"/>
        <w:lang w:val="cs-CZ" w:eastAsia="cs-CZ"/>
      </w:rPr>
    </w:pPr>
    <w:r w:rsidRPr="00006F5F">
      <w:rPr>
        <w:rFonts w:ascii="Arial" w:eastAsia="Times New Roman" w:hAnsi="Arial" w:cs="Arial"/>
        <w:sz w:val="20"/>
        <w:szCs w:val="20"/>
        <w:lang w:eastAsia="cs-CZ"/>
      </w:rPr>
      <w:fldChar w:fldCharType="end"/>
    </w:r>
    <w:r w:rsidRPr="00006F5F">
      <w:rPr>
        <w:rFonts w:ascii="Arial" w:eastAsia="Times New Roman" w:hAnsi="Arial" w:cs="Arial"/>
        <w:sz w:val="20"/>
        <w:szCs w:val="20"/>
        <w:lang w:eastAsia="cs-CZ"/>
      </w:rPr>
      <w:t xml:space="preserve">Příloha č. </w:t>
    </w:r>
    <w:r w:rsidR="005C0062">
      <w:rPr>
        <w:rFonts w:ascii="Arial" w:eastAsia="Times New Roman" w:hAnsi="Arial" w:cs="Arial"/>
        <w:sz w:val="20"/>
        <w:szCs w:val="20"/>
        <w:lang w:val="cs-CZ" w:eastAsia="cs-CZ"/>
      </w:rPr>
      <w:t>6</w:t>
    </w:r>
    <w:r w:rsidR="00A564C3" w:rsidRPr="00006F5F">
      <w:rPr>
        <w:rFonts w:ascii="Arial" w:eastAsia="Times New Roman" w:hAnsi="Arial" w:cs="Arial"/>
        <w:sz w:val="20"/>
        <w:szCs w:val="20"/>
        <w:lang w:eastAsia="cs-CZ"/>
      </w:rPr>
      <w:t xml:space="preserve"> </w:t>
    </w:r>
    <w:r w:rsidRPr="00006F5F">
      <w:rPr>
        <w:rFonts w:ascii="Arial" w:eastAsia="Times New Roman" w:hAnsi="Arial" w:cs="Arial"/>
        <w:sz w:val="20"/>
        <w:szCs w:val="20"/>
        <w:lang w:eastAsia="cs-CZ"/>
      </w:rPr>
      <w:t xml:space="preserve">zadávací dokumentace: Závazný text smlouvy </w:t>
    </w:r>
    <w:r>
      <w:rPr>
        <w:rFonts w:ascii="Arial" w:eastAsia="Times New Roman" w:hAnsi="Arial" w:cs="Arial"/>
        <w:sz w:val="20"/>
        <w:szCs w:val="20"/>
        <w:lang w:val="cs-CZ" w:eastAsia="cs-CZ"/>
      </w:rPr>
      <w:t>o dílo</w:t>
    </w:r>
  </w:p>
  <w:p w14:paraId="63550C99" w14:textId="26290976" w:rsidR="00957A2B" w:rsidRDefault="00957A2B" w:rsidP="00121FA4">
    <w:pPr>
      <w:pStyle w:val="Zhlav"/>
      <w:spacing w:after="0"/>
    </w:pPr>
    <w:r w:rsidRPr="003807EE">
      <w:rPr>
        <w:rFonts w:ascii="Arial" w:hAnsi="Arial" w:cs="Arial"/>
        <w:noProof/>
        <w:lang w:val="cs-CZ" w:eastAsia="cs-CZ"/>
      </w:rPr>
      <w:drawing>
        <wp:anchor distT="0" distB="0" distL="114300" distR="114300" simplePos="0" relativeHeight="251658752" behindDoc="1" locked="1" layoutInCell="1" allowOverlap="1" wp14:anchorId="31CDC8DF" wp14:editId="63404574">
          <wp:simplePos x="0" y="0"/>
          <wp:positionH relativeFrom="page">
            <wp:posOffset>2716530</wp:posOffset>
          </wp:positionH>
          <wp:positionV relativeFrom="page">
            <wp:posOffset>238125</wp:posOffset>
          </wp:positionV>
          <wp:extent cx="2109470" cy="788035"/>
          <wp:effectExtent l="0" t="0" r="5080" b="0"/>
          <wp:wrapTight wrapText="bothSides">
            <wp:wrapPolygon edited="0">
              <wp:start x="13654" y="1566"/>
              <wp:lineTo x="11509" y="3133"/>
              <wp:lineTo x="11509" y="5222"/>
              <wp:lineTo x="14240" y="10965"/>
              <wp:lineTo x="0" y="12010"/>
              <wp:lineTo x="0" y="18798"/>
              <wp:lineTo x="4291" y="20886"/>
              <wp:lineTo x="9558" y="20886"/>
              <wp:lineTo x="20872" y="18798"/>
              <wp:lineTo x="21262" y="13054"/>
              <wp:lineTo x="15995" y="10965"/>
              <wp:lineTo x="21457" y="5744"/>
              <wp:lineTo x="21457" y="4177"/>
              <wp:lineTo x="15020" y="1566"/>
              <wp:lineTo x="13654" y="1566"/>
            </wp:wrapPolygon>
          </wp:wrapTight>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9470" cy="78803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RTF_Num 7"/>
    <w:lvl w:ilvl="0">
      <w:start w:val="1"/>
      <w:numFmt w:val="lowerLetter"/>
      <w:lvlText w:val="%1)"/>
      <w:lvlJc w:val="left"/>
      <w:pPr>
        <w:ind w:left="566" w:hanging="283"/>
      </w:pPr>
      <w:rPr>
        <w:rFonts w:cs="Times New Roman"/>
      </w:rPr>
    </w:lvl>
  </w:abstractNum>
  <w:abstractNum w:abstractNumId="1" w15:restartNumberingAfterBreak="0">
    <w:nsid w:val="019D13C3"/>
    <w:multiLevelType w:val="hybridMultilevel"/>
    <w:tmpl w:val="9D52D7EA"/>
    <w:lvl w:ilvl="0" w:tplc="04050001">
      <w:start w:val="1"/>
      <w:numFmt w:val="bullet"/>
      <w:lvlText w:val=""/>
      <w:lvlJc w:val="left"/>
      <w:pPr>
        <w:ind w:left="1412" w:hanging="360"/>
      </w:pPr>
      <w:rPr>
        <w:rFonts w:ascii="Symbol" w:hAnsi="Symbol" w:hint="default"/>
      </w:rPr>
    </w:lvl>
    <w:lvl w:ilvl="1" w:tplc="04050003" w:tentative="1">
      <w:start w:val="1"/>
      <w:numFmt w:val="bullet"/>
      <w:lvlText w:val="o"/>
      <w:lvlJc w:val="left"/>
      <w:pPr>
        <w:ind w:left="2132" w:hanging="360"/>
      </w:pPr>
      <w:rPr>
        <w:rFonts w:ascii="Courier New" w:hAnsi="Courier New" w:cs="Courier New" w:hint="default"/>
      </w:rPr>
    </w:lvl>
    <w:lvl w:ilvl="2" w:tplc="04050005" w:tentative="1">
      <w:start w:val="1"/>
      <w:numFmt w:val="bullet"/>
      <w:lvlText w:val=""/>
      <w:lvlJc w:val="left"/>
      <w:pPr>
        <w:ind w:left="2852" w:hanging="360"/>
      </w:pPr>
      <w:rPr>
        <w:rFonts w:ascii="Wingdings" w:hAnsi="Wingdings" w:hint="default"/>
      </w:rPr>
    </w:lvl>
    <w:lvl w:ilvl="3" w:tplc="04050001" w:tentative="1">
      <w:start w:val="1"/>
      <w:numFmt w:val="bullet"/>
      <w:lvlText w:val=""/>
      <w:lvlJc w:val="left"/>
      <w:pPr>
        <w:ind w:left="3572" w:hanging="360"/>
      </w:pPr>
      <w:rPr>
        <w:rFonts w:ascii="Symbol" w:hAnsi="Symbol" w:hint="default"/>
      </w:rPr>
    </w:lvl>
    <w:lvl w:ilvl="4" w:tplc="04050003" w:tentative="1">
      <w:start w:val="1"/>
      <w:numFmt w:val="bullet"/>
      <w:lvlText w:val="o"/>
      <w:lvlJc w:val="left"/>
      <w:pPr>
        <w:ind w:left="4292" w:hanging="360"/>
      </w:pPr>
      <w:rPr>
        <w:rFonts w:ascii="Courier New" w:hAnsi="Courier New" w:cs="Courier New" w:hint="default"/>
      </w:rPr>
    </w:lvl>
    <w:lvl w:ilvl="5" w:tplc="04050005" w:tentative="1">
      <w:start w:val="1"/>
      <w:numFmt w:val="bullet"/>
      <w:lvlText w:val=""/>
      <w:lvlJc w:val="left"/>
      <w:pPr>
        <w:ind w:left="5012" w:hanging="360"/>
      </w:pPr>
      <w:rPr>
        <w:rFonts w:ascii="Wingdings" w:hAnsi="Wingdings" w:hint="default"/>
      </w:rPr>
    </w:lvl>
    <w:lvl w:ilvl="6" w:tplc="04050001" w:tentative="1">
      <w:start w:val="1"/>
      <w:numFmt w:val="bullet"/>
      <w:lvlText w:val=""/>
      <w:lvlJc w:val="left"/>
      <w:pPr>
        <w:ind w:left="5732" w:hanging="360"/>
      </w:pPr>
      <w:rPr>
        <w:rFonts w:ascii="Symbol" w:hAnsi="Symbol" w:hint="default"/>
      </w:rPr>
    </w:lvl>
    <w:lvl w:ilvl="7" w:tplc="04050003" w:tentative="1">
      <w:start w:val="1"/>
      <w:numFmt w:val="bullet"/>
      <w:lvlText w:val="o"/>
      <w:lvlJc w:val="left"/>
      <w:pPr>
        <w:ind w:left="6452" w:hanging="360"/>
      </w:pPr>
      <w:rPr>
        <w:rFonts w:ascii="Courier New" w:hAnsi="Courier New" w:cs="Courier New" w:hint="default"/>
      </w:rPr>
    </w:lvl>
    <w:lvl w:ilvl="8" w:tplc="04050005" w:tentative="1">
      <w:start w:val="1"/>
      <w:numFmt w:val="bullet"/>
      <w:lvlText w:val=""/>
      <w:lvlJc w:val="left"/>
      <w:pPr>
        <w:ind w:left="7172" w:hanging="360"/>
      </w:pPr>
      <w:rPr>
        <w:rFonts w:ascii="Wingdings" w:hAnsi="Wingdings" w:hint="default"/>
      </w:rPr>
    </w:lvl>
  </w:abstractNum>
  <w:abstractNum w:abstractNumId="2" w15:restartNumberingAfterBreak="0">
    <w:nsid w:val="060C2BE3"/>
    <w:multiLevelType w:val="multilevel"/>
    <w:tmpl w:val="B9207A88"/>
    <w:styleLink w:val="WW8Num53"/>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3" w15:restartNumberingAfterBreak="0">
    <w:nsid w:val="08457E98"/>
    <w:multiLevelType w:val="hybridMultilevel"/>
    <w:tmpl w:val="3FCE4D1C"/>
    <w:lvl w:ilvl="0" w:tplc="EE26D274">
      <w:numFmt w:val="bullet"/>
      <w:lvlText w:val="-"/>
      <w:lvlJc w:val="left"/>
      <w:pPr>
        <w:ind w:left="720" w:hanging="360"/>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BF3231"/>
    <w:multiLevelType w:val="hybridMultilevel"/>
    <w:tmpl w:val="806635E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F7D6AEF"/>
    <w:multiLevelType w:val="multilevel"/>
    <w:tmpl w:val="BF5CCB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Arial" w:hAnsi="Arial" w:cs="Arial" w:hint="default"/>
        <w:color w:val="000000"/>
        <w:sz w:val="20"/>
        <w:szCs w:val="2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6" w15:restartNumberingAfterBreak="0">
    <w:nsid w:val="118665C0"/>
    <w:multiLevelType w:val="multilevel"/>
    <w:tmpl w:val="6E7AB608"/>
    <w:styleLink w:val="WW8Num25"/>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7" w15:restartNumberingAfterBreak="0">
    <w:nsid w:val="12877A02"/>
    <w:multiLevelType w:val="multilevel"/>
    <w:tmpl w:val="C78276CA"/>
    <w:styleLink w:val="WW8Num5"/>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8" w15:restartNumberingAfterBreak="0">
    <w:nsid w:val="1BB17F67"/>
    <w:multiLevelType w:val="hybridMultilevel"/>
    <w:tmpl w:val="34E8F776"/>
    <w:lvl w:ilvl="0" w:tplc="B9E2B2F8">
      <w:start w:val="1"/>
      <w:numFmt w:val="upperLetter"/>
      <w:lvlText w:val="(%1)"/>
      <w:lvlJc w:val="left"/>
      <w:pPr>
        <w:ind w:left="332" w:hanging="360"/>
      </w:pPr>
      <w:rPr>
        <w:rFonts w:hint="default"/>
      </w:rPr>
    </w:lvl>
    <w:lvl w:ilvl="1" w:tplc="1F544D34">
      <w:numFmt w:val="bullet"/>
      <w:lvlText w:val="•"/>
      <w:lvlJc w:val="left"/>
      <w:pPr>
        <w:ind w:left="1412" w:hanging="720"/>
      </w:pPr>
      <w:rPr>
        <w:rFonts w:ascii="Arial" w:eastAsia="Calibri" w:hAnsi="Arial" w:cs="Arial" w:hint="default"/>
      </w:rPr>
    </w:lvl>
    <w:lvl w:ilvl="2" w:tplc="0405001B" w:tentative="1">
      <w:start w:val="1"/>
      <w:numFmt w:val="lowerRoman"/>
      <w:lvlText w:val="%3."/>
      <w:lvlJc w:val="right"/>
      <w:pPr>
        <w:ind w:left="1772" w:hanging="180"/>
      </w:pPr>
    </w:lvl>
    <w:lvl w:ilvl="3" w:tplc="0405000F" w:tentative="1">
      <w:start w:val="1"/>
      <w:numFmt w:val="decimal"/>
      <w:lvlText w:val="%4."/>
      <w:lvlJc w:val="left"/>
      <w:pPr>
        <w:ind w:left="2492" w:hanging="360"/>
      </w:pPr>
    </w:lvl>
    <w:lvl w:ilvl="4" w:tplc="04050019" w:tentative="1">
      <w:start w:val="1"/>
      <w:numFmt w:val="lowerLetter"/>
      <w:lvlText w:val="%5."/>
      <w:lvlJc w:val="left"/>
      <w:pPr>
        <w:ind w:left="3212" w:hanging="360"/>
      </w:pPr>
    </w:lvl>
    <w:lvl w:ilvl="5" w:tplc="0405001B" w:tentative="1">
      <w:start w:val="1"/>
      <w:numFmt w:val="lowerRoman"/>
      <w:lvlText w:val="%6."/>
      <w:lvlJc w:val="right"/>
      <w:pPr>
        <w:ind w:left="3932" w:hanging="180"/>
      </w:pPr>
    </w:lvl>
    <w:lvl w:ilvl="6" w:tplc="0405000F" w:tentative="1">
      <w:start w:val="1"/>
      <w:numFmt w:val="decimal"/>
      <w:lvlText w:val="%7."/>
      <w:lvlJc w:val="left"/>
      <w:pPr>
        <w:ind w:left="4652" w:hanging="360"/>
      </w:pPr>
    </w:lvl>
    <w:lvl w:ilvl="7" w:tplc="04050019" w:tentative="1">
      <w:start w:val="1"/>
      <w:numFmt w:val="lowerLetter"/>
      <w:lvlText w:val="%8."/>
      <w:lvlJc w:val="left"/>
      <w:pPr>
        <w:ind w:left="5372" w:hanging="360"/>
      </w:pPr>
    </w:lvl>
    <w:lvl w:ilvl="8" w:tplc="0405001B" w:tentative="1">
      <w:start w:val="1"/>
      <w:numFmt w:val="lowerRoman"/>
      <w:lvlText w:val="%9."/>
      <w:lvlJc w:val="right"/>
      <w:pPr>
        <w:ind w:left="6092" w:hanging="180"/>
      </w:pPr>
    </w:lvl>
  </w:abstractNum>
  <w:abstractNum w:abstractNumId="9" w15:restartNumberingAfterBreak="0">
    <w:nsid w:val="23E67860"/>
    <w:multiLevelType w:val="multilevel"/>
    <w:tmpl w:val="BF8E5960"/>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28C96C96"/>
    <w:multiLevelType w:val="multilevel"/>
    <w:tmpl w:val="2E827A00"/>
    <w:styleLink w:val="WW8Num54"/>
    <w:lvl w:ilvl="0">
      <w:numFmt w:val="bullet"/>
      <w:lvlText w:val=""/>
      <w:lvlJc w:val="left"/>
      <w:rPr>
        <w:rFonts w:ascii="Symbol" w:hAnsi="Symbol" w:cs="Symbol"/>
        <w:sz w:val="20"/>
        <w:szCs w:val="22"/>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11" w15:restartNumberingAfterBreak="0">
    <w:nsid w:val="2AE834AD"/>
    <w:multiLevelType w:val="multilevel"/>
    <w:tmpl w:val="066A7934"/>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F1F7458"/>
    <w:multiLevelType w:val="multilevel"/>
    <w:tmpl w:val="601C6886"/>
    <w:styleLink w:val="WW8Num9"/>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13" w15:restartNumberingAfterBreak="0">
    <w:nsid w:val="30880BC5"/>
    <w:multiLevelType w:val="multilevel"/>
    <w:tmpl w:val="526A10DC"/>
    <w:lvl w:ilvl="0">
      <w:start w:val="5"/>
      <w:numFmt w:val="decimal"/>
      <w:lvlText w:val="%1"/>
      <w:lvlJc w:val="left"/>
      <w:pPr>
        <w:ind w:left="360" w:hanging="360"/>
      </w:pPr>
      <w:rPr>
        <w:rFonts w:hint="default"/>
      </w:rPr>
    </w:lvl>
    <w:lvl w:ilvl="1">
      <w:start w:val="6"/>
      <w:numFmt w:val="decimal"/>
      <w:lvlText w:val="%1.%2"/>
      <w:lvlJc w:val="left"/>
      <w:pPr>
        <w:ind w:left="1770" w:hanging="360"/>
      </w:pPr>
      <w:rPr>
        <w:rFonts w:hint="default"/>
      </w:rPr>
    </w:lvl>
    <w:lvl w:ilvl="2">
      <w:start w:val="1"/>
      <w:numFmt w:val="decimal"/>
      <w:lvlText w:val="%1.%2.%3"/>
      <w:lvlJc w:val="left"/>
      <w:pPr>
        <w:ind w:left="3540" w:hanging="720"/>
      </w:pPr>
      <w:rPr>
        <w:rFonts w:hint="default"/>
      </w:rPr>
    </w:lvl>
    <w:lvl w:ilvl="3">
      <w:start w:val="1"/>
      <w:numFmt w:val="decimal"/>
      <w:lvlText w:val="%1.%2.%3.%4"/>
      <w:lvlJc w:val="left"/>
      <w:pPr>
        <w:ind w:left="4950" w:hanging="72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130" w:hanging="108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310" w:hanging="1440"/>
      </w:pPr>
      <w:rPr>
        <w:rFonts w:hint="default"/>
      </w:rPr>
    </w:lvl>
    <w:lvl w:ilvl="8">
      <w:start w:val="1"/>
      <w:numFmt w:val="decimal"/>
      <w:lvlText w:val="%1.%2.%3.%4.%5.%6.%7.%8.%9"/>
      <w:lvlJc w:val="left"/>
      <w:pPr>
        <w:ind w:left="13080" w:hanging="1800"/>
      </w:pPr>
      <w:rPr>
        <w:rFonts w:hint="default"/>
      </w:rPr>
    </w:lvl>
  </w:abstractNum>
  <w:abstractNum w:abstractNumId="14" w15:restartNumberingAfterBreak="0">
    <w:nsid w:val="32524070"/>
    <w:multiLevelType w:val="multilevel"/>
    <w:tmpl w:val="ADD4285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o"/>
      <w:lvlJc w:val="left"/>
      <w:pPr>
        <w:tabs>
          <w:tab w:val="num" w:pos="2160"/>
        </w:tabs>
        <w:ind w:left="2160" w:hanging="360"/>
      </w:pPr>
      <w:rPr>
        <w:rFonts w:ascii="Courier New" w:hAnsi="Courier New"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65B03D2"/>
    <w:multiLevelType w:val="hybridMultilevel"/>
    <w:tmpl w:val="581A357E"/>
    <w:lvl w:ilvl="0" w:tplc="04050001">
      <w:start w:val="1"/>
      <w:numFmt w:val="bullet"/>
      <w:lvlText w:val=""/>
      <w:lvlJc w:val="left"/>
      <w:pPr>
        <w:ind w:left="1068" w:hanging="360"/>
      </w:pPr>
      <w:rPr>
        <w:rFonts w:ascii="Symbol" w:hAnsi="Symbol"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6" w15:restartNumberingAfterBreak="0">
    <w:nsid w:val="3C1B230C"/>
    <w:multiLevelType w:val="multilevel"/>
    <w:tmpl w:val="90023FB8"/>
    <w:styleLink w:val="WW8Num13"/>
    <w:lvl w:ilvl="0">
      <w:numFmt w:val="bullet"/>
      <w:lvlText w:val=""/>
      <w:lvlJc w:val="left"/>
      <w:rPr>
        <w:rFonts w:ascii="Symbol" w:hAnsi="Symbol" w:cs="Symbol"/>
        <w:shd w:val="clear" w:color="auto" w:fill="00FF00"/>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shd w:val="clear" w:color="auto" w:fill="00FF00"/>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shd w:val="clear" w:color="auto" w:fill="00FF00"/>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7" w15:restartNumberingAfterBreak="0">
    <w:nsid w:val="3C746EE3"/>
    <w:multiLevelType w:val="multilevel"/>
    <w:tmpl w:val="A8CAD456"/>
    <w:styleLink w:val="WW8Num33"/>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18" w15:restartNumberingAfterBreak="0">
    <w:nsid w:val="3E4B0C14"/>
    <w:multiLevelType w:val="multilevel"/>
    <w:tmpl w:val="0D060C72"/>
    <w:lvl w:ilvl="0">
      <w:start w:val="5"/>
      <w:numFmt w:val="decimal"/>
      <w:lvlText w:val="%1."/>
      <w:lvlJc w:val="left"/>
      <w:pPr>
        <w:ind w:left="360" w:hanging="360"/>
      </w:pPr>
      <w:rPr>
        <w:rFonts w:hint="default"/>
      </w:rPr>
    </w:lvl>
    <w:lvl w:ilvl="1">
      <w:start w:val="4"/>
      <w:numFmt w:val="decimal"/>
      <w:lvlText w:val="%1.%2."/>
      <w:lvlJc w:val="left"/>
      <w:pPr>
        <w:ind w:left="1140" w:hanging="7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160" w:hanging="1800"/>
      </w:pPr>
      <w:rPr>
        <w:rFonts w:hint="default"/>
      </w:rPr>
    </w:lvl>
  </w:abstractNum>
  <w:abstractNum w:abstractNumId="19" w15:restartNumberingAfterBreak="0">
    <w:nsid w:val="3FEF7563"/>
    <w:multiLevelType w:val="multilevel"/>
    <w:tmpl w:val="5DE0B972"/>
    <w:styleLink w:val="WW8Num18"/>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20" w15:restartNumberingAfterBreak="0">
    <w:nsid w:val="428640AE"/>
    <w:multiLevelType w:val="multilevel"/>
    <w:tmpl w:val="0E8C5B4A"/>
    <w:styleLink w:val="WW8Num23"/>
    <w:lvl w:ilvl="0">
      <w:numFmt w:val="bullet"/>
      <w:lvlText w:val=""/>
      <w:lvlJc w:val="left"/>
      <w:rPr>
        <w:rFonts w:ascii="Symbol" w:hAnsi="Symbol" w:cs="Symbol"/>
        <w:sz w:val="20"/>
        <w:szCs w:val="22"/>
        <w:shd w:val="clear" w:color="auto" w:fill="00FF0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21" w15:restartNumberingAfterBreak="0">
    <w:nsid w:val="482C143B"/>
    <w:multiLevelType w:val="multilevel"/>
    <w:tmpl w:val="84AAD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9033435"/>
    <w:multiLevelType w:val="multilevel"/>
    <w:tmpl w:val="41D2A77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20"/>
      <w:numFmt w:val="bullet"/>
      <w:lvlText w:val="-"/>
      <w:lvlJc w:val="left"/>
      <w:pPr>
        <w:ind w:left="2160" w:hanging="360"/>
      </w:pPr>
      <w:rPr>
        <w:rFonts w:ascii="Arial" w:eastAsia="Calibri" w:hAnsi="Arial" w:cs="Arial" w:hint="default"/>
        <w:b w:val="0"/>
        <w:i w:val="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FCA3DEB"/>
    <w:multiLevelType w:val="multilevel"/>
    <w:tmpl w:val="2F30C122"/>
    <w:styleLink w:val="WW8Num34"/>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24" w15:restartNumberingAfterBreak="0">
    <w:nsid w:val="532C01BE"/>
    <w:multiLevelType w:val="multilevel"/>
    <w:tmpl w:val="0E460348"/>
    <w:styleLink w:val="WW8Num58"/>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25" w15:restartNumberingAfterBreak="0">
    <w:nsid w:val="56C8713B"/>
    <w:multiLevelType w:val="multilevel"/>
    <w:tmpl w:val="6B34118A"/>
    <w:styleLink w:val="WW8Num16"/>
    <w:lvl w:ilvl="0">
      <w:numFmt w:val="bullet"/>
      <w:lvlText w:val=""/>
      <w:lvlJc w:val="left"/>
      <w:rPr>
        <w:rFonts w:ascii="Symbol" w:hAnsi="Symbol" w:cs="Symbol"/>
        <w:sz w:val="20"/>
      </w:rPr>
    </w:lvl>
    <w:lvl w:ilvl="1">
      <w:numFmt w:val="bullet"/>
      <w:lvlText w:val="o"/>
      <w:lvlJc w:val="left"/>
      <w:rPr>
        <w:rFonts w:ascii="Courier New" w:hAnsi="Courier New" w:cs="Courier New"/>
        <w:sz w:val="20"/>
        <w:szCs w:val="22"/>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26" w15:restartNumberingAfterBreak="0">
    <w:nsid w:val="5CA31092"/>
    <w:multiLevelType w:val="hybridMultilevel"/>
    <w:tmpl w:val="144894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FCB35C3"/>
    <w:multiLevelType w:val="multilevel"/>
    <w:tmpl w:val="947019F4"/>
    <w:styleLink w:val="WW8Num7"/>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28" w15:restartNumberingAfterBreak="0">
    <w:nsid w:val="62786483"/>
    <w:multiLevelType w:val="multilevel"/>
    <w:tmpl w:val="A42215AC"/>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6593AD7"/>
    <w:multiLevelType w:val="multilevel"/>
    <w:tmpl w:val="0CE4CF5E"/>
    <w:styleLink w:val="WW8Num27"/>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30" w15:restartNumberingAfterBreak="0">
    <w:nsid w:val="670C714D"/>
    <w:multiLevelType w:val="hybridMultilevel"/>
    <w:tmpl w:val="B3DA49D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B1D02A96">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24E6B33"/>
    <w:multiLevelType w:val="multilevel"/>
    <w:tmpl w:val="A15CB9B4"/>
    <w:styleLink w:val="WW8Num55"/>
    <w:lvl w:ilvl="0">
      <w:numFmt w:val="bullet"/>
      <w:lvlText w:val=""/>
      <w:lvlJc w:val="left"/>
      <w:rPr>
        <w:rFonts w:ascii="Symbol" w:hAnsi="Symbol" w:cs="Symbol"/>
        <w:sz w:val="20"/>
      </w:rPr>
    </w:lvl>
    <w:lvl w:ilvl="1">
      <w:numFmt w:val="bullet"/>
      <w:lvlText w:val="o"/>
      <w:lvlJc w:val="left"/>
      <w:rPr>
        <w:rFonts w:ascii="Courier New" w:hAnsi="Courier New" w:cs="Courier New"/>
        <w:sz w:val="20"/>
        <w:szCs w:val="22"/>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32" w15:restartNumberingAfterBreak="0">
    <w:nsid w:val="74FA6095"/>
    <w:multiLevelType w:val="multilevel"/>
    <w:tmpl w:val="E51A9868"/>
    <w:styleLink w:val="WW8Num28"/>
    <w:lvl w:ilvl="0">
      <w:numFmt w:val="bullet"/>
      <w:lvlText w:val=""/>
      <w:lvlJc w:val="left"/>
      <w:rPr>
        <w:rFonts w:ascii="Symbol" w:hAnsi="Symbol" w:cs="Symbol"/>
        <w:sz w:val="20"/>
      </w:rPr>
    </w:lvl>
    <w:lvl w:ilvl="1">
      <w:numFmt w:val="bullet"/>
      <w:lvlText w:val="o"/>
      <w:lvlJc w:val="left"/>
      <w:rPr>
        <w:rFonts w:ascii="Courier New" w:hAnsi="Courier New" w:cs="Courier New"/>
        <w:sz w:val="20"/>
        <w:szCs w:val="22"/>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33" w15:restartNumberingAfterBreak="0">
    <w:nsid w:val="77473750"/>
    <w:multiLevelType w:val="multilevel"/>
    <w:tmpl w:val="04128870"/>
    <w:lvl w:ilvl="0">
      <w:start w:val="1"/>
      <w:numFmt w:val="decimal"/>
      <w:lvlText w:val="%1."/>
      <w:lvlJc w:val="left"/>
      <w:pPr>
        <w:ind w:left="502" w:hanging="360"/>
      </w:pPr>
    </w:lvl>
    <w:lvl w:ilvl="1">
      <w:start w:val="1"/>
      <w:numFmt w:val="decimal"/>
      <w:isLgl/>
      <w:lvlText w:val="%1.%2"/>
      <w:lvlJc w:val="left"/>
      <w:pPr>
        <w:ind w:left="572" w:hanging="43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34" w15:restartNumberingAfterBreak="0">
    <w:nsid w:val="781D4171"/>
    <w:multiLevelType w:val="multilevel"/>
    <w:tmpl w:val="909E7288"/>
    <w:styleLink w:val="WW8Num14"/>
    <w:lvl w:ilvl="0">
      <w:numFmt w:val="bullet"/>
      <w:lvlText w:val=""/>
      <w:lvlJc w:val="left"/>
      <w:rPr>
        <w:rFonts w:ascii="Symbol" w:hAnsi="Symbol" w:cs="Symbol"/>
        <w:sz w:val="20"/>
        <w:szCs w:val="22"/>
        <w:shd w:val="clear" w:color="auto" w:fill="FFFF00"/>
      </w:rPr>
    </w:lvl>
    <w:lvl w:ilvl="1">
      <w:numFmt w:val="bullet"/>
      <w:lvlText w:val="o"/>
      <w:lvlJc w:val="left"/>
      <w:rPr>
        <w:rFonts w:ascii="Courier New" w:hAnsi="Courier New" w:cs="Courier New"/>
        <w:sz w:val="20"/>
        <w:szCs w:val="22"/>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35" w15:restartNumberingAfterBreak="0">
    <w:nsid w:val="787E5E74"/>
    <w:multiLevelType w:val="multilevel"/>
    <w:tmpl w:val="7FA07FC6"/>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7D7705CA"/>
    <w:multiLevelType w:val="hybridMultilevel"/>
    <w:tmpl w:val="B2ECACD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8"/>
  </w:num>
  <w:num w:numId="2">
    <w:abstractNumId w:val="5"/>
  </w:num>
  <w:num w:numId="3">
    <w:abstractNumId w:val="22"/>
  </w:num>
  <w:num w:numId="4">
    <w:abstractNumId w:val="26"/>
  </w:num>
  <w:num w:numId="5">
    <w:abstractNumId w:val="1"/>
  </w:num>
  <w:num w:numId="6">
    <w:abstractNumId w:val="21"/>
  </w:num>
  <w:num w:numId="7">
    <w:abstractNumId w:val="18"/>
  </w:num>
  <w:num w:numId="8">
    <w:abstractNumId w:val="13"/>
  </w:num>
  <w:num w:numId="9">
    <w:abstractNumId w:val="9"/>
  </w:num>
  <w:num w:numId="10">
    <w:abstractNumId w:val="7"/>
  </w:num>
  <w:num w:numId="11">
    <w:abstractNumId w:val="27"/>
  </w:num>
  <w:num w:numId="12">
    <w:abstractNumId w:val="12"/>
  </w:num>
  <w:num w:numId="13">
    <w:abstractNumId w:val="16"/>
  </w:num>
  <w:num w:numId="14">
    <w:abstractNumId w:val="34"/>
  </w:num>
  <w:num w:numId="15">
    <w:abstractNumId w:val="25"/>
  </w:num>
  <w:num w:numId="16">
    <w:abstractNumId w:val="19"/>
  </w:num>
  <w:num w:numId="17">
    <w:abstractNumId w:val="20"/>
  </w:num>
  <w:num w:numId="18">
    <w:abstractNumId w:val="6"/>
  </w:num>
  <w:num w:numId="19">
    <w:abstractNumId w:val="29"/>
  </w:num>
  <w:num w:numId="20">
    <w:abstractNumId w:val="32"/>
  </w:num>
  <w:num w:numId="21">
    <w:abstractNumId w:val="17"/>
  </w:num>
  <w:num w:numId="22">
    <w:abstractNumId w:val="23"/>
  </w:num>
  <w:num w:numId="23">
    <w:abstractNumId w:val="2"/>
  </w:num>
  <w:num w:numId="24">
    <w:abstractNumId w:val="10"/>
  </w:num>
  <w:num w:numId="25">
    <w:abstractNumId w:val="31"/>
  </w:num>
  <w:num w:numId="26">
    <w:abstractNumId w:val="24"/>
  </w:num>
  <w:num w:numId="27">
    <w:abstractNumId w:val="34"/>
  </w:num>
  <w:num w:numId="28">
    <w:abstractNumId w:val="25"/>
  </w:num>
  <w:num w:numId="29">
    <w:abstractNumId w:val="6"/>
  </w:num>
  <w:num w:numId="30">
    <w:abstractNumId w:val="29"/>
  </w:num>
  <w:num w:numId="31">
    <w:abstractNumId w:val="27"/>
  </w:num>
  <w:num w:numId="32">
    <w:abstractNumId w:val="17"/>
  </w:num>
  <w:num w:numId="33">
    <w:abstractNumId w:val="10"/>
  </w:num>
  <w:num w:numId="34">
    <w:abstractNumId w:val="31"/>
  </w:num>
  <w:num w:numId="35">
    <w:abstractNumId w:val="16"/>
  </w:num>
  <w:num w:numId="36">
    <w:abstractNumId w:val="7"/>
  </w:num>
  <w:num w:numId="37">
    <w:abstractNumId w:val="23"/>
  </w:num>
  <w:num w:numId="38">
    <w:abstractNumId w:val="24"/>
  </w:num>
  <w:num w:numId="39">
    <w:abstractNumId w:val="12"/>
  </w:num>
  <w:num w:numId="40">
    <w:abstractNumId w:val="19"/>
  </w:num>
  <w:num w:numId="41">
    <w:abstractNumId w:val="15"/>
  </w:num>
  <w:num w:numId="42">
    <w:abstractNumId w:val="4"/>
  </w:num>
  <w:num w:numId="43">
    <w:abstractNumId w:val="36"/>
  </w:num>
  <w:num w:numId="44">
    <w:abstractNumId w:val="33"/>
  </w:num>
  <w:num w:numId="45">
    <w:abstractNumId w:val="11"/>
  </w:num>
  <w:num w:numId="46">
    <w:abstractNumId w:val="35"/>
  </w:num>
  <w:num w:numId="47">
    <w:abstractNumId w:val="28"/>
  </w:num>
  <w:num w:numId="48">
    <w:abstractNumId w:val="30"/>
  </w:num>
  <w:num w:numId="49">
    <w:abstractNumId w:val="14"/>
  </w:num>
  <w:num w:numId="50">
    <w:abstractNumId w:val="3"/>
  </w:num>
  <w:numIdMacAtCleanup w:val="40"/>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áleník Robert">
    <w15:presenceInfo w15:providerId="AD" w15:userId="S-1-5-21-2922865233-739661894-3270051605-11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oNotTrackFormattin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4DE9"/>
    <w:rsid w:val="00002D56"/>
    <w:rsid w:val="00005F92"/>
    <w:rsid w:val="000110C5"/>
    <w:rsid w:val="00020264"/>
    <w:rsid w:val="00022903"/>
    <w:rsid w:val="00034677"/>
    <w:rsid w:val="00036A08"/>
    <w:rsid w:val="00042525"/>
    <w:rsid w:val="00045324"/>
    <w:rsid w:val="00045656"/>
    <w:rsid w:val="00054118"/>
    <w:rsid w:val="000548F0"/>
    <w:rsid w:val="0005628D"/>
    <w:rsid w:val="00061867"/>
    <w:rsid w:val="00062E8C"/>
    <w:rsid w:val="000663FE"/>
    <w:rsid w:val="00076627"/>
    <w:rsid w:val="00076EDE"/>
    <w:rsid w:val="00084964"/>
    <w:rsid w:val="00085797"/>
    <w:rsid w:val="00085BF8"/>
    <w:rsid w:val="00086B9A"/>
    <w:rsid w:val="00087C15"/>
    <w:rsid w:val="000A41D9"/>
    <w:rsid w:val="000A77C5"/>
    <w:rsid w:val="000B5E8A"/>
    <w:rsid w:val="000C0DC0"/>
    <w:rsid w:val="000D2324"/>
    <w:rsid w:val="000D6656"/>
    <w:rsid w:val="000E1DFE"/>
    <w:rsid w:val="000F17D5"/>
    <w:rsid w:val="000F1840"/>
    <w:rsid w:val="000F2687"/>
    <w:rsid w:val="001116FD"/>
    <w:rsid w:val="00115380"/>
    <w:rsid w:val="001216A1"/>
    <w:rsid w:val="00121FA4"/>
    <w:rsid w:val="00123AB0"/>
    <w:rsid w:val="00124120"/>
    <w:rsid w:val="001270B1"/>
    <w:rsid w:val="001338EE"/>
    <w:rsid w:val="00134383"/>
    <w:rsid w:val="00140CEE"/>
    <w:rsid w:val="0014383F"/>
    <w:rsid w:val="00147CB9"/>
    <w:rsid w:val="00147F32"/>
    <w:rsid w:val="00150C1B"/>
    <w:rsid w:val="001676C6"/>
    <w:rsid w:val="0017275C"/>
    <w:rsid w:val="0018439D"/>
    <w:rsid w:val="00184DE9"/>
    <w:rsid w:val="00186D6C"/>
    <w:rsid w:val="00190CFD"/>
    <w:rsid w:val="00196EFD"/>
    <w:rsid w:val="001A2862"/>
    <w:rsid w:val="001B3EA3"/>
    <w:rsid w:val="001B5177"/>
    <w:rsid w:val="001C497D"/>
    <w:rsid w:val="001D4C44"/>
    <w:rsid w:val="001D6FE6"/>
    <w:rsid w:val="001E2733"/>
    <w:rsid w:val="001F5E82"/>
    <w:rsid w:val="001F7C3E"/>
    <w:rsid w:val="002109CC"/>
    <w:rsid w:val="00211B56"/>
    <w:rsid w:val="00221200"/>
    <w:rsid w:val="00221D37"/>
    <w:rsid w:val="002359A7"/>
    <w:rsid w:val="00242A43"/>
    <w:rsid w:val="00243141"/>
    <w:rsid w:val="00243EF0"/>
    <w:rsid w:val="002449F6"/>
    <w:rsid w:val="00244C2F"/>
    <w:rsid w:val="00247A22"/>
    <w:rsid w:val="00251A93"/>
    <w:rsid w:val="0025277A"/>
    <w:rsid w:val="00257DE4"/>
    <w:rsid w:val="002753A2"/>
    <w:rsid w:val="00275674"/>
    <w:rsid w:val="00276B34"/>
    <w:rsid w:val="00283544"/>
    <w:rsid w:val="00297507"/>
    <w:rsid w:val="00297C11"/>
    <w:rsid w:val="002A0048"/>
    <w:rsid w:val="002A018D"/>
    <w:rsid w:val="002B0F3E"/>
    <w:rsid w:val="002B46C6"/>
    <w:rsid w:val="002B7257"/>
    <w:rsid w:val="002B7A3B"/>
    <w:rsid w:val="002C0889"/>
    <w:rsid w:val="002C5C4D"/>
    <w:rsid w:val="002D7F33"/>
    <w:rsid w:val="002E2011"/>
    <w:rsid w:val="002E56C6"/>
    <w:rsid w:val="002E67F4"/>
    <w:rsid w:val="002F0F74"/>
    <w:rsid w:val="002F7975"/>
    <w:rsid w:val="00300216"/>
    <w:rsid w:val="003053FE"/>
    <w:rsid w:val="00306EBF"/>
    <w:rsid w:val="00310D1D"/>
    <w:rsid w:val="00316270"/>
    <w:rsid w:val="00322512"/>
    <w:rsid w:val="0032297E"/>
    <w:rsid w:val="00324BD8"/>
    <w:rsid w:val="00325FED"/>
    <w:rsid w:val="00334CBA"/>
    <w:rsid w:val="0033777D"/>
    <w:rsid w:val="0034022D"/>
    <w:rsid w:val="00341733"/>
    <w:rsid w:val="00341894"/>
    <w:rsid w:val="00357E1D"/>
    <w:rsid w:val="00360364"/>
    <w:rsid w:val="003738A1"/>
    <w:rsid w:val="00374BD6"/>
    <w:rsid w:val="00374F31"/>
    <w:rsid w:val="00376328"/>
    <w:rsid w:val="00392286"/>
    <w:rsid w:val="00396009"/>
    <w:rsid w:val="003A5B48"/>
    <w:rsid w:val="003B1BD6"/>
    <w:rsid w:val="003B5494"/>
    <w:rsid w:val="003D2990"/>
    <w:rsid w:val="003D7C8E"/>
    <w:rsid w:val="003E5FF4"/>
    <w:rsid w:val="003E6D82"/>
    <w:rsid w:val="003F51E8"/>
    <w:rsid w:val="004035B4"/>
    <w:rsid w:val="00403DC8"/>
    <w:rsid w:val="00403F7E"/>
    <w:rsid w:val="00405198"/>
    <w:rsid w:val="00406EE7"/>
    <w:rsid w:val="00411F30"/>
    <w:rsid w:val="0041654E"/>
    <w:rsid w:val="00420F24"/>
    <w:rsid w:val="00443F35"/>
    <w:rsid w:val="0044473D"/>
    <w:rsid w:val="0045127A"/>
    <w:rsid w:val="00452E8C"/>
    <w:rsid w:val="0045796F"/>
    <w:rsid w:val="00464884"/>
    <w:rsid w:val="00467AAB"/>
    <w:rsid w:val="004731CC"/>
    <w:rsid w:val="00475FAC"/>
    <w:rsid w:val="004816D9"/>
    <w:rsid w:val="0049338E"/>
    <w:rsid w:val="00495C16"/>
    <w:rsid w:val="004A31B5"/>
    <w:rsid w:val="004A6E84"/>
    <w:rsid w:val="004B7A0A"/>
    <w:rsid w:val="004C25AF"/>
    <w:rsid w:val="004C38E0"/>
    <w:rsid w:val="004D1536"/>
    <w:rsid w:val="004D6286"/>
    <w:rsid w:val="004E2FFB"/>
    <w:rsid w:val="004E3757"/>
    <w:rsid w:val="004E4505"/>
    <w:rsid w:val="004E6E8C"/>
    <w:rsid w:val="004F1F92"/>
    <w:rsid w:val="00513108"/>
    <w:rsid w:val="005179B3"/>
    <w:rsid w:val="00523B22"/>
    <w:rsid w:val="0053165F"/>
    <w:rsid w:val="00540E2E"/>
    <w:rsid w:val="00544A81"/>
    <w:rsid w:val="005456D9"/>
    <w:rsid w:val="005515E8"/>
    <w:rsid w:val="0055539E"/>
    <w:rsid w:val="00564967"/>
    <w:rsid w:val="00566820"/>
    <w:rsid w:val="005710B3"/>
    <w:rsid w:val="005727FA"/>
    <w:rsid w:val="005750B1"/>
    <w:rsid w:val="00576573"/>
    <w:rsid w:val="00580BA1"/>
    <w:rsid w:val="0058747F"/>
    <w:rsid w:val="005900D7"/>
    <w:rsid w:val="005917F1"/>
    <w:rsid w:val="005930FC"/>
    <w:rsid w:val="005A0D00"/>
    <w:rsid w:val="005A137D"/>
    <w:rsid w:val="005B1CD6"/>
    <w:rsid w:val="005B6F50"/>
    <w:rsid w:val="005B7E9C"/>
    <w:rsid w:val="005C0062"/>
    <w:rsid w:val="005C3C75"/>
    <w:rsid w:val="005C5284"/>
    <w:rsid w:val="005D2309"/>
    <w:rsid w:val="005D3DD5"/>
    <w:rsid w:val="005D6C83"/>
    <w:rsid w:val="005E4535"/>
    <w:rsid w:val="005F4B97"/>
    <w:rsid w:val="006039E0"/>
    <w:rsid w:val="0061034E"/>
    <w:rsid w:val="00613DCC"/>
    <w:rsid w:val="00616DB1"/>
    <w:rsid w:val="00620E98"/>
    <w:rsid w:val="00622298"/>
    <w:rsid w:val="00625BC2"/>
    <w:rsid w:val="006311BF"/>
    <w:rsid w:val="006343B2"/>
    <w:rsid w:val="00637F0A"/>
    <w:rsid w:val="00641331"/>
    <w:rsid w:val="00644153"/>
    <w:rsid w:val="00656682"/>
    <w:rsid w:val="00662E53"/>
    <w:rsid w:val="00663771"/>
    <w:rsid w:val="00667C16"/>
    <w:rsid w:val="00667E8D"/>
    <w:rsid w:val="00691A42"/>
    <w:rsid w:val="00697600"/>
    <w:rsid w:val="006A6BAF"/>
    <w:rsid w:val="006A7BB8"/>
    <w:rsid w:val="006B0AF9"/>
    <w:rsid w:val="006B1EBF"/>
    <w:rsid w:val="006B5564"/>
    <w:rsid w:val="006D01C8"/>
    <w:rsid w:val="006E264B"/>
    <w:rsid w:val="006E5424"/>
    <w:rsid w:val="006F1177"/>
    <w:rsid w:val="006F1328"/>
    <w:rsid w:val="00700814"/>
    <w:rsid w:val="0070287C"/>
    <w:rsid w:val="00705CB5"/>
    <w:rsid w:val="00716E08"/>
    <w:rsid w:val="007233E2"/>
    <w:rsid w:val="00723B0E"/>
    <w:rsid w:val="007261F4"/>
    <w:rsid w:val="00744574"/>
    <w:rsid w:val="00746F23"/>
    <w:rsid w:val="00746FCE"/>
    <w:rsid w:val="007479FD"/>
    <w:rsid w:val="00755646"/>
    <w:rsid w:val="00756342"/>
    <w:rsid w:val="00757F09"/>
    <w:rsid w:val="00765E7E"/>
    <w:rsid w:val="007663A4"/>
    <w:rsid w:val="007701B9"/>
    <w:rsid w:val="007774B4"/>
    <w:rsid w:val="00780BD9"/>
    <w:rsid w:val="007A4843"/>
    <w:rsid w:val="007A4B44"/>
    <w:rsid w:val="007A502D"/>
    <w:rsid w:val="007A57C0"/>
    <w:rsid w:val="007A7330"/>
    <w:rsid w:val="007C032F"/>
    <w:rsid w:val="007C6C67"/>
    <w:rsid w:val="007C7538"/>
    <w:rsid w:val="007E7C2C"/>
    <w:rsid w:val="007E7D87"/>
    <w:rsid w:val="007F2BBE"/>
    <w:rsid w:val="007F7D69"/>
    <w:rsid w:val="00800616"/>
    <w:rsid w:val="00813EB7"/>
    <w:rsid w:val="00820378"/>
    <w:rsid w:val="00820A3F"/>
    <w:rsid w:val="00822635"/>
    <w:rsid w:val="00830D5D"/>
    <w:rsid w:val="00835E0C"/>
    <w:rsid w:val="0083676A"/>
    <w:rsid w:val="0084410A"/>
    <w:rsid w:val="008757EE"/>
    <w:rsid w:val="0087587A"/>
    <w:rsid w:val="0087635C"/>
    <w:rsid w:val="008859B2"/>
    <w:rsid w:val="008A4310"/>
    <w:rsid w:val="008A4B3B"/>
    <w:rsid w:val="008B45D3"/>
    <w:rsid w:val="008C2CB3"/>
    <w:rsid w:val="008C2FCB"/>
    <w:rsid w:val="008C4BC0"/>
    <w:rsid w:val="008D18F2"/>
    <w:rsid w:val="008D5AFD"/>
    <w:rsid w:val="008E1169"/>
    <w:rsid w:val="008E3AE0"/>
    <w:rsid w:val="008E43B7"/>
    <w:rsid w:val="008E4C06"/>
    <w:rsid w:val="008F0AC3"/>
    <w:rsid w:val="009028FF"/>
    <w:rsid w:val="00902EA6"/>
    <w:rsid w:val="0091376C"/>
    <w:rsid w:val="00916B77"/>
    <w:rsid w:val="00922DA9"/>
    <w:rsid w:val="00923892"/>
    <w:rsid w:val="00923C53"/>
    <w:rsid w:val="009356E5"/>
    <w:rsid w:val="00950B94"/>
    <w:rsid w:val="00955CBF"/>
    <w:rsid w:val="00957A2B"/>
    <w:rsid w:val="00961911"/>
    <w:rsid w:val="00963574"/>
    <w:rsid w:val="009742F6"/>
    <w:rsid w:val="0097600C"/>
    <w:rsid w:val="00977281"/>
    <w:rsid w:val="009A25FB"/>
    <w:rsid w:val="009A4EC3"/>
    <w:rsid w:val="009A5836"/>
    <w:rsid w:val="009D418E"/>
    <w:rsid w:val="009D4936"/>
    <w:rsid w:val="009E1FE3"/>
    <w:rsid w:val="009E2557"/>
    <w:rsid w:val="009F3A1D"/>
    <w:rsid w:val="009F418C"/>
    <w:rsid w:val="009F6B13"/>
    <w:rsid w:val="00A002CD"/>
    <w:rsid w:val="00A07649"/>
    <w:rsid w:val="00A22DDC"/>
    <w:rsid w:val="00A25D83"/>
    <w:rsid w:val="00A30584"/>
    <w:rsid w:val="00A3073E"/>
    <w:rsid w:val="00A415D8"/>
    <w:rsid w:val="00A50096"/>
    <w:rsid w:val="00A53C7D"/>
    <w:rsid w:val="00A564C3"/>
    <w:rsid w:val="00A60390"/>
    <w:rsid w:val="00A61069"/>
    <w:rsid w:val="00A651E6"/>
    <w:rsid w:val="00A74FFD"/>
    <w:rsid w:val="00A83059"/>
    <w:rsid w:val="00A86430"/>
    <w:rsid w:val="00A92027"/>
    <w:rsid w:val="00A93F19"/>
    <w:rsid w:val="00AB3803"/>
    <w:rsid w:val="00AC2B56"/>
    <w:rsid w:val="00AD0B99"/>
    <w:rsid w:val="00AD2926"/>
    <w:rsid w:val="00AE0EB1"/>
    <w:rsid w:val="00AE2B8F"/>
    <w:rsid w:val="00AF00E5"/>
    <w:rsid w:val="00AF341E"/>
    <w:rsid w:val="00AF706B"/>
    <w:rsid w:val="00B05A7B"/>
    <w:rsid w:val="00B10C16"/>
    <w:rsid w:val="00B27B97"/>
    <w:rsid w:val="00B362DD"/>
    <w:rsid w:val="00B404F5"/>
    <w:rsid w:val="00B427CF"/>
    <w:rsid w:val="00B56F17"/>
    <w:rsid w:val="00B578A6"/>
    <w:rsid w:val="00B65E04"/>
    <w:rsid w:val="00B66C6F"/>
    <w:rsid w:val="00B814EC"/>
    <w:rsid w:val="00B8333C"/>
    <w:rsid w:val="00B85141"/>
    <w:rsid w:val="00B857B9"/>
    <w:rsid w:val="00B879B8"/>
    <w:rsid w:val="00B9030C"/>
    <w:rsid w:val="00B90B33"/>
    <w:rsid w:val="00B91EE1"/>
    <w:rsid w:val="00B967DA"/>
    <w:rsid w:val="00BA46B2"/>
    <w:rsid w:val="00BA4BA7"/>
    <w:rsid w:val="00BB65D5"/>
    <w:rsid w:val="00BC5348"/>
    <w:rsid w:val="00BC5754"/>
    <w:rsid w:val="00BD0AE4"/>
    <w:rsid w:val="00BD3A97"/>
    <w:rsid w:val="00BD54F6"/>
    <w:rsid w:val="00BD5929"/>
    <w:rsid w:val="00BD6516"/>
    <w:rsid w:val="00BE0483"/>
    <w:rsid w:val="00BE3F35"/>
    <w:rsid w:val="00BF6086"/>
    <w:rsid w:val="00BF615C"/>
    <w:rsid w:val="00C12FEC"/>
    <w:rsid w:val="00C1762E"/>
    <w:rsid w:val="00C17813"/>
    <w:rsid w:val="00C44110"/>
    <w:rsid w:val="00C46322"/>
    <w:rsid w:val="00C52025"/>
    <w:rsid w:val="00C5230C"/>
    <w:rsid w:val="00C6192B"/>
    <w:rsid w:val="00C61957"/>
    <w:rsid w:val="00C64ADA"/>
    <w:rsid w:val="00C66057"/>
    <w:rsid w:val="00C6609F"/>
    <w:rsid w:val="00C73AA5"/>
    <w:rsid w:val="00C8613B"/>
    <w:rsid w:val="00C871D9"/>
    <w:rsid w:val="00C87FA8"/>
    <w:rsid w:val="00C912F4"/>
    <w:rsid w:val="00CA3EFF"/>
    <w:rsid w:val="00CA4B8C"/>
    <w:rsid w:val="00CA538F"/>
    <w:rsid w:val="00CB4298"/>
    <w:rsid w:val="00CB4628"/>
    <w:rsid w:val="00CB5867"/>
    <w:rsid w:val="00CC1A44"/>
    <w:rsid w:val="00CD6053"/>
    <w:rsid w:val="00CD68E0"/>
    <w:rsid w:val="00CE3A72"/>
    <w:rsid w:val="00CE5DC3"/>
    <w:rsid w:val="00CE63EC"/>
    <w:rsid w:val="00CE75B6"/>
    <w:rsid w:val="00CF352D"/>
    <w:rsid w:val="00D13C91"/>
    <w:rsid w:val="00D21D5B"/>
    <w:rsid w:val="00D319E5"/>
    <w:rsid w:val="00D33D93"/>
    <w:rsid w:val="00D46AC8"/>
    <w:rsid w:val="00D56B2F"/>
    <w:rsid w:val="00D8392D"/>
    <w:rsid w:val="00D87E8D"/>
    <w:rsid w:val="00DA2119"/>
    <w:rsid w:val="00DA264B"/>
    <w:rsid w:val="00DA34F0"/>
    <w:rsid w:val="00DB14C3"/>
    <w:rsid w:val="00DB3F21"/>
    <w:rsid w:val="00DB6CD5"/>
    <w:rsid w:val="00DC1A29"/>
    <w:rsid w:val="00DC4FB0"/>
    <w:rsid w:val="00DC7283"/>
    <w:rsid w:val="00DD0C3E"/>
    <w:rsid w:val="00DE1B50"/>
    <w:rsid w:val="00DE7D01"/>
    <w:rsid w:val="00DF2E9C"/>
    <w:rsid w:val="00E007D3"/>
    <w:rsid w:val="00E00DB4"/>
    <w:rsid w:val="00E00E2B"/>
    <w:rsid w:val="00E05420"/>
    <w:rsid w:val="00E05AD5"/>
    <w:rsid w:val="00E11FF7"/>
    <w:rsid w:val="00E2267B"/>
    <w:rsid w:val="00E2418A"/>
    <w:rsid w:val="00E3160C"/>
    <w:rsid w:val="00E356E1"/>
    <w:rsid w:val="00E35D2B"/>
    <w:rsid w:val="00E37CA4"/>
    <w:rsid w:val="00E40F31"/>
    <w:rsid w:val="00E86426"/>
    <w:rsid w:val="00E95489"/>
    <w:rsid w:val="00E9577E"/>
    <w:rsid w:val="00EA2D1F"/>
    <w:rsid w:val="00EC5DA0"/>
    <w:rsid w:val="00EC706F"/>
    <w:rsid w:val="00ED299C"/>
    <w:rsid w:val="00EE3C71"/>
    <w:rsid w:val="00EE450B"/>
    <w:rsid w:val="00EE61E4"/>
    <w:rsid w:val="00EF044C"/>
    <w:rsid w:val="00EF0CBA"/>
    <w:rsid w:val="00EF22C7"/>
    <w:rsid w:val="00EF4CFB"/>
    <w:rsid w:val="00F00B26"/>
    <w:rsid w:val="00F06956"/>
    <w:rsid w:val="00F14BFB"/>
    <w:rsid w:val="00F1764C"/>
    <w:rsid w:val="00F25FC0"/>
    <w:rsid w:val="00F2725D"/>
    <w:rsid w:val="00F37963"/>
    <w:rsid w:val="00F42B70"/>
    <w:rsid w:val="00F50265"/>
    <w:rsid w:val="00F50703"/>
    <w:rsid w:val="00F51DB5"/>
    <w:rsid w:val="00F6076D"/>
    <w:rsid w:val="00F64F50"/>
    <w:rsid w:val="00F74465"/>
    <w:rsid w:val="00F8695A"/>
    <w:rsid w:val="00F908DB"/>
    <w:rsid w:val="00F92BF0"/>
    <w:rsid w:val="00F963EE"/>
    <w:rsid w:val="00F970BC"/>
    <w:rsid w:val="00FA7907"/>
    <w:rsid w:val="00FB02A7"/>
    <w:rsid w:val="00FB4553"/>
    <w:rsid w:val="00FC4913"/>
    <w:rsid w:val="00FD11B3"/>
    <w:rsid w:val="00FD37AF"/>
    <w:rsid w:val="00FD5A8D"/>
    <w:rsid w:val="00FE677F"/>
    <w:rsid w:val="00FF347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3C866E"/>
  <w15:docId w15:val="{2D7067F6-0C41-49D0-A3B0-F723CC07D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05198"/>
    <w:pPr>
      <w:spacing w:after="200" w:line="276" w:lineRule="auto"/>
    </w:pPr>
    <w:rPr>
      <w:sz w:val="22"/>
      <w:szCs w:val="22"/>
      <w:lang w:eastAsia="en-US"/>
    </w:rPr>
  </w:style>
  <w:style w:type="paragraph" w:styleId="Nadpis1">
    <w:name w:val="heading 1"/>
    <w:basedOn w:val="Normln"/>
    <w:next w:val="Normln"/>
    <w:link w:val="Nadpis1Char"/>
    <w:uiPriority w:val="9"/>
    <w:qFormat/>
    <w:rsid w:val="00FF3471"/>
    <w:pPr>
      <w:keepNext/>
      <w:spacing w:before="240" w:after="60"/>
      <w:outlineLvl w:val="0"/>
    </w:pPr>
    <w:rPr>
      <w:rFonts w:ascii="Cambria" w:eastAsia="Times New Roman" w:hAnsi="Cambria"/>
      <w:b/>
      <w:bCs/>
      <w:kern w:val="32"/>
      <w:sz w:val="32"/>
      <w:szCs w:val="32"/>
    </w:rPr>
  </w:style>
  <w:style w:type="paragraph" w:styleId="Nadpis3">
    <w:name w:val="heading 3"/>
    <w:basedOn w:val="Normln"/>
    <w:link w:val="Nadpis3Char"/>
    <w:uiPriority w:val="9"/>
    <w:qFormat/>
    <w:rsid w:val="00403DC8"/>
    <w:pPr>
      <w:spacing w:before="100" w:beforeAutospacing="1" w:after="100" w:afterAutospacing="1" w:line="240" w:lineRule="auto"/>
      <w:outlineLvl w:val="2"/>
    </w:pPr>
    <w:rPr>
      <w:rFonts w:ascii="Times New Roman" w:eastAsia="Times New Roman" w:hAnsi="Times New Roman"/>
      <w:b/>
      <w:bCs/>
      <w:sz w:val="27"/>
      <w:szCs w:val="27"/>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184DE9"/>
    <w:rPr>
      <w:color w:val="000080"/>
      <w:u w:val="single"/>
    </w:rPr>
  </w:style>
  <w:style w:type="paragraph" w:styleId="Normlnweb">
    <w:name w:val="Normal (Web)"/>
    <w:basedOn w:val="Normln"/>
    <w:uiPriority w:val="99"/>
    <w:unhideWhenUsed/>
    <w:rsid w:val="00184DE9"/>
    <w:pPr>
      <w:spacing w:before="100" w:beforeAutospacing="1" w:after="119" w:line="240" w:lineRule="auto"/>
      <w:jc w:val="both"/>
    </w:pPr>
    <w:rPr>
      <w:rFonts w:ascii="Times New Roman" w:eastAsia="Times New Roman" w:hAnsi="Times New Roman"/>
      <w:sz w:val="24"/>
      <w:szCs w:val="24"/>
      <w:lang w:eastAsia="cs-CZ"/>
    </w:rPr>
  </w:style>
  <w:style w:type="paragraph" w:customStyle="1" w:styleId="western">
    <w:name w:val="western"/>
    <w:basedOn w:val="Normln"/>
    <w:rsid w:val="00184DE9"/>
    <w:pPr>
      <w:spacing w:before="100" w:beforeAutospacing="1" w:after="119" w:line="240" w:lineRule="auto"/>
      <w:jc w:val="both"/>
    </w:pPr>
    <w:rPr>
      <w:rFonts w:ascii="Arial" w:eastAsia="Times New Roman" w:hAnsi="Arial" w:cs="Arial"/>
      <w:sz w:val="20"/>
      <w:szCs w:val="20"/>
      <w:lang w:eastAsia="cs-CZ"/>
    </w:rPr>
  </w:style>
  <w:style w:type="paragraph" w:customStyle="1" w:styleId="seznam-western">
    <w:name w:val="seznam-western"/>
    <w:basedOn w:val="Normln"/>
    <w:rsid w:val="00184DE9"/>
    <w:pPr>
      <w:spacing w:before="100" w:beforeAutospacing="1" w:after="119" w:line="240" w:lineRule="auto"/>
      <w:jc w:val="both"/>
    </w:pPr>
    <w:rPr>
      <w:rFonts w:ascii="Times New Roman" w:eastAsia="Times New Roman" w:hAnsi="Times New Roman"/>
      <w:sz w:val="24"/>
      <w:szCs w:val="24"/>
      <w:lang w:eastAsia="cs-CZ"/>
    </w:rPr>
  </w:style>
  <w:style w:type="character" w:styleId="Siln">
    <w:name w:val="Strong"/>
    <w:uiPriority w:val="22"/>
    <w:qFormat/>
    <w:rsid w:val="00184DE9"/>
    <w:rPr>
      <w:b/>
      <w:bCs/>
    </w:rPr>
  </w:style>
  <w:style w:type="paragraph" w:customStyle="1" w:styleId="Rozvrendokumentu">
    <w:name w:val="Rozvržení dokumentu"/>
    <w:basedOn w:val="Normln"/>
    <w:semiHidden/>
    <w:rsid w:val="00F00B26"/>
    <w:pPr>
      <w:shd w:val="clear" w:color="auto" w:fill="000080"/>
    </w:pPr>
    <w:rPr>
      <w:rFonts w:ascii="Tahoma" w:hAnsi="Tahoma" w:cs="Tahoma"/>
      <w:sz w:val="20"/>
      <w:szCs w:val="20"/>
    </w:rPr>
  </w:style>
  <w:style w:type="paragraph" w:styleId="Textbubliny">
    <w:name w:val="Balloon Text"/>
    <w:basedOn w:val="Normln"/>
    <w:semiHidden/>
    <w:rsid w:val="00F00B26"/>
    <w:rPr>
      <w:rFonts w:ascii="Tahoma" w:hAnsi="Tahoma" w:cs="Tahoma"/>
      <w:sz w:val="16"/>
      <w:szCs w:val="16"/>
    </w:rPr>
  </w:style>
  <w:style w:type="character" w:styleId="Odkaznakoment">
    <w:name w:val="annotation reference"/>
    <w:unhideWhenUsed/>
    <w:rsid w:val="00CA538F"/>
    <w:rPr>
      <w:sz w:val="16"/>
      <w:szCs w:val="16"/>
    </w:rPr>
  </w:style>
  <w:style w:type="paragraph" w:styleId="Textkomente">
    <w:name w:val="annotation text"/>
    <w:basedOn w:val="Normln"/>
    <w:link w:val="TextkomenteChar"/>
    <w:uiPriority w:val="99"/>
    <w:unhideWhenUsed/>
    <w:rsid w:val="00CA538F"/>
    <w:rPr>
      <w:sz w:val="20"/>
      <w:szCs w:val="20"/>
      <w:lang w:val="x-none"/>
    </w:rPr>
  </w:style>
  <w:style w:type="character" w:customStyle="1" w:styleId="TextkomenteChar">
    <w:name w:val="Text komentáře Char"/>
    <w:link w:val="Textkomente"/>
    <w:uiPriority w:val="99"/>
    <w:rsid w:val="00CA538F"/>
    <w:rPr>
      <w:lang w:eastAsia="en-US"/>
    </w:rPr>
  </w:style>
  <w:style w:type="paragraph" w:styleId="Pedmtkomente">
    <w:name w:val="annotation subject"/>
    <w:basedOn w:val="Textkomente"/>
    <w:next w:val="Textkomente"/>
    <w:link w:val="PedmtkomenteChar"/>
    <w:uiPriority w:val="99"/>
    <w:semiHidden/>
    <w:unhideWhenUsed/>
    <w:rsid w:val="00CA538F"/>
    <w:rPr>
      <w:b/>
      <w:bCs/>
    </w:rPr>
  </w:style>
  <w:style w:type="character" w:customStyle="1" w:styleId="PedmtkomenteChar">
    <w:name w:val="Předmět komentáře Char"/>
    <w:link w:val="Pedmtkomente"/>
    <w:uiPriority w:val="99"/>
    <w:semiHidden/>
    <w:rsid w:val="00CA538F"/>
    <w:rPr>
      <w:b/>
      <w:bCs/>
      <w:lang w:eastAsia="en-US"/>
    </w:rPr>
  </w:style>
  <w:style w:type="paragraph" w:customStyle="1" w:styleId="Seznam21">
    <w:name w:val="Seznam 21"/>
    <w:rsid w:val="00B05A7B"/>
    <w:pPr>
      <w:widowControl w:val="0"/>
      <w:suppressAutoHyphens/>
      <w:spacing w:after="40"/>
      <w:ind w:left="566" w:hanging="283"/>
      <w:jc w:val="both"/>
    </w:pPr>
    <w:rPr>
      <w:rFonts w:ascii="Arial" w:eastAsia="Arial Unicode MS" w:hAnsi="Arial"/>
      <w:kern w:val="1"/>
      <w:sz w:val="24"/>
      <w:szCs w:val="24"/>
    </w:rPr>
  </w:style>
  <w:style w:type="paragraph" w:styleId="Seznam">
    <w:name w:val="List"/>
    <w:basedOn w:val="Normln"/>
    <w:semiHidden/>
    <w:rsid w:val="00297C11"/>
    <w:pPr>
      <w:widowControl w:val="0"/>
      <w:suppressAutoHyphens/>
      <w:spacing w:after="120" w:line="240" w:lineRule="auto"/>
    </w:pPr>
    <w:rPr>
      <w:rFonts w:ascii="Times New Roman" w:eastAsia="Arial Unicode MS" w:hAnsi="Times New Roman" w:cs="Tahoma"/>
      <w:kern w:val="1"/>
      <w:sz w:val="24"/>
      <w:szCs w:val="24"/>
    </w:rPr>
  </w:style>
  <w:style w:type="paragraph" w:styleId="Seznam2">
    <w:name w:val="List 2"/>
    <w:basedOn w:val="Normln"/>
    <w:uiPriority w:val="99"/>
    <w:semiHidden/>
    <w:unhideWhenUsed/>
    <w:rsid w:val="00EF22C7"/>
    <w:pPr>
      <w:ind w:left="566" w:hanging="283"/>
      <w:contextualSpacing/>
    </w:pPr>
  </w:style>
  <w:style w:type="paragraph" w:styleId="Zhlav">
    <w:name w:val="header"/>
    <w:basedOn w:val="Normln"/>
    <w:link w:val="ZhlavChar"/>
    <w:uiPriority w:val="99"/>
    <w:unhideWhenUsed/>
    <w:rsid w:val="00B879B8"/>
    <w:pPr>
      <w:tabs>
        <w:tab w:val="center" w:pos="4536"/>
        <w:tab w:val="right" w:pos="9072"/>
      </w:tabs>
    </w:pPr>
    <w:rPr>
      <w:lang w:val="x-none"/>
    </w:rPr>
  </w:style>
  <w:style w:type="character" w:customStyle="1" w:styleId="ZhlavChar">
    <w:name w:val="Záhlaví Char"/>
    <w:link w:val="Zhlav"/>
    <w:uiPriority w:val="99"/>
    <w:rsid w:val="00B879B8"/>
    <w:rPr>
      <w:sz w:val="22"/>
      <w:szCs w:val="22"/>
      <w:lang w:eastAsia="en-US"/>
    </w:rPr>
  </w:style>
  <w:style w:type="paragraph" w:styleId="Zpat">
    <w:name w:val="footer"/>
    <w:basedOn w:val="Normln"/>
    <w:link w:val="ZpatChar"/>
    <w:uiPriority w:val="99"/>
    <w:unhideWhenUsed/>
    <w:rsid w:val="00B879B8"/>
    <w:pPr>
      <w:tabs>
        <w:tab w:val="center" w:pos="4536"/>
        <w:tab w:val="right" w:pos="9072"/>
      </w:tabs>
    </w:pPr>
    <w:rPr>
      <w:lang w:val="x-none"/>
    </w:rPr>
  </w:style>
  <w:style w:type="character" w:customStyle="1" w:styleId="ZpatChar">
    <w:name w:val="Zápatí Char"/>
    <w:link w:val="Zpat"/>
    <w:uiPriority w:val="99"/>
    <w:rsid w:val="00B879B8"/>
    <w:rPr>
      <w:sz w:val="22"/>
      <w:szCs w:val="22"/>
      <w:lang w:eastAsia="en-US"/>
    </w:rPr>
  </w:style>
  <w:style w:type="paragraph" w:styleId="Odstavecseseznamem">
    <w:name w:val="List Paragraph"/>
    <w:aliases w:val="ODST S,Odstavec se seznamem a odrážkou,1 úroveň Odstavec se seznamem,List Paragraph (Czech Tourism),Nad,Odstavec cíl se seznamem,Odstavec se seznamem5,Odstavec_muj,NAKIT List Paragraph,Reference List,s odrážkami,Odrážky"/>
    <w:basedOn w:val="Normln"/>
    <w:link w:val="OdstavecseseznamemChar"/>
    <w:uiPriority w:val="34"/>
    <w:qFormat/>
    <w:rsid w:val="006E5424"/>
    <w:pPr>
      <w:widowControl w:val="0"/>
      <w:spacing w:after="0" w:line="240" w:lineRule="auto"/>
      <w:ind w:left="708"/>
      <w:jc w:val="both"/>
    </w:pPr>
    <w:rPr>
      <w:rFonts w:ascii="Times New Roman" w:eastAsia="Times New Roman" w:hAnsi="Times New Roman"/>
      <w:sz w:val="20"/>
      <w:szCs w:val="20"/>
      <w:lang w:val="en-GB" w:eastAsia="cs-CZ"/>
    </w:rPr>
  </w:style>
  <w:style w:type="paragraph" w:styleId="Bezmezer">
    <w:name w:val="No Spacing"/>
    <w:link w:val="BezmezerChar"/>
    <w:uiPriority w:val="1"/>
    <w:qFormat/>
    <w:rsid w:val="00084964"/>
    <w:rPr>
      <w:sz w:val="22"/>
      <w:szCs w:val="22"/>
      <w:lang w:eastAsia="en-US"/>
    </w:rPr>
  </w:style>
  <w:style w:type="character" w:customStyle="1" w:styleId="Nadpis3Char">
    <w:name w:val="Nadpis 3 Char"/>
    <w:link w:val="Nadpis3"/>
    <w:uiPriority w:val="9"/>
    <w:rsid w:val="00403DC8"/>
    <w:rPr>
      <w:rFonts w:ascii="Times New Roman" w:eastAsia="Times New Roman" w:hAnsi="Times New Roman"/>
      <w:b/>
      <w:bCs/>
      <w:sz w:val="27"/>
      <w:szCs w:val="27"/>
    </w:rPr>
  </w:style>
  <w:style w:type="character" w:customStyle="1" w:styleId="apple-converted-space">
    <w:name w:val="apple-converted-space"/>
    <w:rsid w:val="00403DC8"/>
  </w:style>
  <w:style w:type="character" w:customStyle="1" w:styleId="markedexp">
    <w:name w:val="marked_exp"/>
    <w:rsid w:val="00403DC8"/>
  </w:style>
  <w:style w:type="character" w:styleId="Sledovanodkaz">
    <w:name w:val="FollowedHyperlink"/>
    <w:uiPriority w:val="99"/>
    <w:semiHidden/>
    <w:unhideWhenUsed/>
    <w:rsid w:val="00374F31"/>
    <w:rPr>
      <w:color w:val="800080"/>
      <w:u w:val="single"/>
    </w:rPr>
  </w:style>
  <w:style w:type="paragraph" w:customStyle="1" w:styleId="western1">
    <w:name w:val="western1"/>
    <w:basedOn w:val="Normln"/>
    <w:rsid w:val="00E00DB4"/>
    <w:pPr>
      <w:spacing w:before="28" w:after="28" w:line="240" w:lineRule="auto"/>
      <w:ind w:left="57" w:right="57"/>
    </w:pPr>
    <w:rPr>
      <w:rFonts w:ascii="Arial" w:eastAsia="Times New Roman" w:hAnsi="Arial" w:cs="Arial"/>
      <w:sz w:val="20"/>
      <w:szCs w:val="20"/>
      <w:lang w:eastAsia="cs-CZ"/>
    </w:rPr>
  </w:style>
  <w:style w:type="paragraph" w:styleId="Revize">
    <w:name w:val="Revision"/>
    <w:hidden/>
    <w:uiPriority w:val="99"/>
    <w:semiHidden/>
    <w:rsid w:val="001E2733"/>
    <w:rPr>
      <w:sz w:val="22"/>
      <w:szCs w:val="22"/>
      <w:lang w:eastAsia="en-US"/>
    </w:rPr>
  </w:style>
  <w:style w:type="paragraph" w:customStyle="1" w:styleId="nadpis">
    <w:name w:val="nadpis"/>
    <w:basedOn w:val="Zkladntext"/>
    <w:rsid w:val="00FA7907"/>
    <w:pPr>
      <w:spacing w:after="113" w:line="240" w:lineRule="auto"/>
    </w:pPr>
    <w:rPr>
      <w:rFonts w:ascii="Arial Narrow" w:eastAsia="Times New Roman" w:hAnsi="Arial Narrow"/>
      <w:b/>
      <w:color w:val="000000"/>
      <w:lang w:eastAsia="cs-CZ"/>
    </w:rPr>
  </w:style>
  <w:style w:type="paragraph" w:styleId="Zkladntext">
    <w:name w:val="Body Text"/>
    <w:basedOn w:val="Normln"/>
    <w:link w:val="ZkladntextChar"/>
    <w:uiPriority w:val="99"/>
    <w:semiHidden/>
    <w:unhideWhenUsed/>
    <w:rsid w:val="00FA7907"/>
    <w:pPr>
      <w:spacing w:after="120"/>
    </w:pPr>
  </w:style>
  <w:style w:type="character" w:customStyle="1" w:styleId="ZkladntextChar">
    <w:name w:val="Základní text Char"/>
    <w:link w:val="Zkladntext"/>
    <w:uiPriority w:val="99"/>
    <w:semiHidden/>
    <w:rsid w:val="00FA7907"/>
    <w:rPr>
      <w:sz w:val="22"/>
      <w:szCs w:val="22"/>
      <w:lang w:eastAsia="en-US"/>
    </w:rPr>
  </w:style>
  <w:style w:type="character" w:customStyle="1" w:styleId="BezmezerChar">
    <w:name w:val="Bez mezer Char"/>
    <w:link w:val="Bezmezer"/>
    <w:uiPriority w:val="1"/>
    <w:rsid w:val="00BD0AE4"/>
    <w:rPr>
      <w:sz w:val="22"/>
      <w:szCs w:val="22"/>
      <w:lang w:eastAsia="en-US"/>
    </w:rPr>
  </w:style>
  <w:style w:type="character" w:customStyle="1" w:styleId="Nadpis1Char">
    <w:name w:val="Nadpis 1 Char"/>
    <w:link w:val="Nadpis1"/>
    <w:uiPriority w:val="9"/>
    <w:rsid w:val="00FF3471"/>
    <w:rPr>
      <w:rFonts w:ascii="Cambria" w:eastAsia="Times New Roman" w:hAnsi="Cambria" w:cs="Times New Roman"/>
      <w:b/>
      <w:bCs/>
      <w:kern w:val="32"/>
      <w:sz w:val="32"/>
      <w:szCs w:val="32"/>
      <w:lang w:eastAsia="en-US"/>
    </w:rPr>
  </w:style>
  <w:style w:type="paragraph" w:customStyle="1" w:styleId="Standard">
    <w:name w:val="Standard"/>
    <w:rsid w:val="00FF3471"/>
    <w:pPr>
      <w:suppressAutoHyphens/>
      <w:autoSpaceDN w:val="0"/>
      <w:spacing w:after="200" w:line="276" w:lineRule="auto"/>
      <w:textAlignment w:val="baseline"/>
    </w:pPr>
    <w:rPr>
      <w:rFonts w:eastAsia="Arial Unicode MS" w:cs="F1"/>
      <w:kern w:val="3"/>
      <w:sz w:val="22"/>
      <w:szCs w:val="22"/>
      <w:lang w:eastAsia="en-US"/>
    </w:rPr>
  </w:style>
  <w:style w:type="paragraph" w:customStyle="1" w:styleId="Standarduser">
    <w:name w:val="Standard (user)"/>
    <w:rsid w:val="005E4535"/>
    <w:pPr>
      <w:suppressAutoHyphens/>
      <w:autoSpaceDN w:val="0"/>
      <w:spacing w:after="200" w:line="276" w:lineRule="auto"/>
      <w:textAlignment w:val="baseline"/>
    </w:pPr>
    <w:rPr>
      <w:rFonts w:eastAsia="Arial Unicode MS" w:cs="F1, 'Times New Roman'"/>
      <w:kern w:val="3"/>
      <w:sz w:val="22"/>
      <w:szCs w:val="22"/>
      <w:lang w:eastAsia="zh-CN"/>
    </w:rPr>
  </w:style>
  <w:style w:type="character" w:customStyle="1" w:styleId="Internetlink">
    <w:name w:val="Internet link"/>
    <w:rsid w:val="005E4535"/>
    <w:rPr>
      <w:color w:val="000080"/>
      <w:u w:val="single"/>
    </w:rPr>
  </w:style>
  <w:style w:type="character" w:customStyle="1" w:styleId="StrongEmphasis">
    <w:name w:val="Strong Emphasis"/>
    <w:rsid w:val="005E4535"/>
    <w:rPr>
      <w:b/>
      <w:bCs/>
    </w:rPr>
  </w:style>
  <w:style w:type="numbering" w:customStyle="1" w:styleId="WW8Num5">
    <w:name w:val="WW8Num5"/>
    <w:basedOn w:val="Bezseznamu"/>
    <w:rsid w:val="005E4535"/>
    <w:pPr>
      <w:numPr>
        <w:numId w:val="10"/>
      </w:numPr>
    </w:pPr>
  </w:style>
  <w:style w:type="numbering" w:customStyle="1" w:styleId="WW8Num7">
    <w:name w:val="WW8Num7"/>
    <w:basedOn w:val="Bezseznamu"/>
    <w:rsid w:val="005E4535"/>
    <w:pPr>
      <w:numPr>
        <w:numId w:val="11"/>
      </w:numPr>
    </w:pPr>
  </w:style>
  <w:style w:type="numbering" w:customStyle="1" w:styleId="WW8Num9">
    <w:name w:val="WW8Num9"/>
    <w:basedOn w:val="Bezseznamu"/>
    <w:rsid w:val="005E4535"/>
    <w:pPr>
      <w:numPr>
        <w:numId w:val="12"/>
      </w:numPr>
    </w:pPr>
  </w:style>
  <w:style w:type="numbering" w:customStyle="1" w:styleId="WW8Num13">
    <w:name w:val="WW8Num13"/>
    <w:basedOn w:val="Bezseznamu"/>
    <w:rsid w:val="005E4535"/>
    <w:pPr>
      <w:numPr>
        <w:numId w:val="13"/>
      </w:numPr>
    </w:pPr>
  </w:style>
  <w:style w:type="numbering" w:customStyle="1" w:styleId="WW8Num14">
    <w:name w:val="WW8Num14"/>
    <w:basedOn w:val="Bezseznamu"/>
    <w:rsid w:val="005E4535"/>
    <w:pPr>
      <w:numPr>
        <w:numId w:val="14"/>
      </w:numPr>
    </w:pPr>
  </w:style>
  <w:style w:type="numbering" w:customStyle="1" w:styleId="WW8Num16">
    <w:name w:val="WW8Num16"/>
    <w:basedOn w:val="Bezseznamu"/>
    <w:rsid w:val="005E4535"/>
    <w:pPr>
      <w:numPr>
        <w:numId w:val="15"/>
      </w:numPr>
    </w:pPr>
  </w:style>
  <w:style w:type="numbering" w:customStyle="1" w:styleId="WW8Num18">
    <w:name w:val="WW8Num18"/>
    <w:basedOn w:val="Bezseznamu"/>
    <w:rsid w:val="005E4535"/>
    <w:pPr>
      <w:numPr>
        <w:numId w:val="16"/>
      </w:numPr>
    </w:pPr>
  </w:style>
  <w:style w:type="numbering" w:customStyle="1" w:styleId="WW8Num23">
    <w:name w:val="WW8Num23"/>
    <w:basedOn w:val="Bezseznamu"/>
    <w:rsid w:val="005E4535"/>
    <w:pPr>
      <w:numPr>
        <w:numId w:val="17"/>
      </w:numPr>
    </w:pPr>
  </w:style>
  <w:style w:type="numbering" w:customStyle="1" w:styleId="WW8Num25">
    <w:name w:val="WW8Num25"/>
    <w:basedOn w:val="Bezseznamu"/>
    <w:rsid w:val="005E4535"/>
    <w:pPr>
      <w:numPr>
        <w:numId w:val="18"/>
      </w:numPr>
    </w:pPr>
  </w:style>
  <w:style w:type="numbering" w:customStyle="1" w:styleId="WW8Num27">
    <w:name w:val="WW8Num27"/>
    <w:basedOn w:val="Bezseznamu"/>
    <w:rsid w:val="005E4535"/>
    <w:pPr>
      <w:numPr>
        <w:numId w:val="19"/>
      </w:numPr>
    </w:pPr>
  </w:style>
  <w:style w:type="numbering" w:customStyle="1" w:styleId="WW8Num28">
    <w:name w:val="WW8Num28"/>
    <w:basedOn w:val="Bezseznamu"/>
    <w:rsid w:val="005E4535"/>
    <w:pPr>
      <w:numPr>
        <w:numId w:val="20"/>
      </w:numPr>
    </w:pPr>
  </w:style>
  <w:style w:type="numbering" w:customStyle="1" w:styleId="WW8Num33">
    <w:name w:val="WW8Num33"/>
    <w:basedOn w:val="Bezseznamu"/>
    <w:rsid w:val="005E4535"/>
    <w:pPr>
      <w:numPr>
        <w:numId w:val="21"/>
      </w:numPr>
    </w:pPr>
  </w:style>
  <w:style w:type="numbering" w:customStyle="1" w:styleId="WW8Num34">
    <w:name w:val="WW8Num34"/>
    <w:basedOn w:val="Bezseznamu"/>
    <w:rsid w:val="005E4535"/>
    <w:pPr>
      <w:numPr>
        <w:numId w:val="22"/>
      </w:numPr>
    </w:pPr>
  </w:style>
  <w:style w:type="numbering" w:customStyle="1" w:styleId="WW8Num53">
    <w:name w:val="WW8Num53"/>
    <w:basedOn w:val="Bezseznamu"/>
    <w:rsid w:val="005E4535"/>
    <w:pPr>
      <w:numPr>
        <w:numId w:val="23"/>
      </w:numPr>
    </w:pPr>
  </w:style>
  <w:style w:type="numbering" w:customStyle="1" w:styleId="WW8Num54">
    <w:name w:val="WW8Num54"/>
    <w:basedOn w:val="Bezseznamu"/>
    <w:rsid w:val="005E4535"/>
    <w:pPr>
      <w:numPr>
        <w:numId w:val="24"/>
      </w:numPr>
    </w:pPr>
  </w:style>
  <w:style w:type="numbering" w:customStyle="1" w:styleId="WW8Num55">
    <w:name w:val="WW8Num55"/>
    <w:basedOn w:val="Bezseznamu"/>
    <w:rsid w:val="005E4535"/>
    <w:pPr>
      <w:numPr>
        <w:numId w:val="25"/>
      </w:numPr>
    </w:pPr>
  </w:style>
  <w:style w:type="numbering" w:customStyle="1" w:styleId="WW8Num58">
    <w:name w:val="WW8Num58"/>
    <w:basedOn w:val="Bezseznamu"/>
    <w:rsid w:val="005E4535"/>
    <w:pPr>
      <w:numPr>
        <w:numId w:val="26"/>
      </w:numPr>
    </w:pPr>
  </w:style>
  <w:style w:type="character" w:customStyle="1" w:styleId="OdstavecseseznamemChar">
    <w:name w:val="Odstavec se seznamem Char"/>
    <w:aliases w:val="ODST S Char,Odstavec se seznamem a odrážkou Char,1 úroveň Odstavec se seznamem Char,List Paragraph (Czech Tourism) Char,Nad Char,Odstavec cíl se seznamem Char,Odstavec se seznamem5 Char,Odstavec_muj Char,Reference List Char"/>
    <w:basedOn w:val="Standardnpsmoodstavce"/>
    <w:link w:val="Odstavecseseznamem"/>
    <w:uiPriority w:val="34"/>
    <w:locked/>
    <w:rsid w:val="006B1EBF"/>
    <w:rPr>
      <w:rFonts w:ascii="Times New Roman" w:eastAsia="Times New Roman" w:hAnsi="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61247">
      <w:bodyDiv w:val="1"/>
      <w:marLeft w:val="0"/>
      <w:marRight w:val="0"/>
      <w:marTop w:val="0"/>
      <w:marBottom w:val="0"/>
      <w:divBdr>
        <w:top w:val="none" w:sz="0" w:space="0" w:color="auto"/>
        <w:left w:val="none" w:sz="0" w:space="0" w:color="auto"/>
        <w:bottom w:val="none" w:sz="0" w:space="0" w:color="auto"/>
        <w:right w:val="none" w:sz="0" w:space="0" w:color="auto"/>
      </w:divBdr>
    </w:div>
    <w:div w:id="35393061">
      <w:bodyDiv w:val="1"/>
      <w:marLeft w:val="0"/>
      <w:marRight w:val="0"/>
      <w:marTop w:val="0"/>
      <w:marBottom w:val="0"/>
      <w:divBdr>
        <w:top w:val="none" w:sz="0" w:space="0" w:color="auto"/>
        <w:left w:val="none" w:sz="0" w:space="0" w:color="auto"/>
        <w:bottom w:val="none" w:sz="0" w:space="0" w:color="auto"/>
        <w:right w:val="none" w:sz="0" w:space="0" w:color="auto"/>
      </w:divBdr>
    </w:div>
    <w:div w:id="35738860">
      <w:bodyDiv w:val="1"/>
      <w:marLeft w:val="0"/>
      <w:marRight w:val="0"/>
      <w:marTop w:val="0"/>
      <w:marBottom w:val="0"/>
      <w:divBdr>
        <w:top w:val="none" w:sz="0" w:space="0" w:color="auto"/>
        <w:left w:val="none" w:sz="0" w:space="0" w:color="auto"/>
        <w:bottom w:val="none" w:sz="0" w:space="0" w:color="auto"/>
        <w:right w:val="none" w:sz="0" w:space="0" w:color="auto"/>
      </w:divBdr>
    </w:div>
    <w:div w:id="220021595">
      <w:bodyDiv w:val="1"/>
      <w:marLeft w:val="0"/>
      <w:marRight w:val="0"/>
      <w:marTop w:val="0"/>
      <w:marBottom w:val="0"/>
      <w:divBdr>
        <w:top w:val="none" w:sz="0" w:space="0" w:color="auto"/>
        <w:left w:val="none" w:sz="0" w:space="0" w:color="auto"/>
        <w:bottom w:val="none" w:sz="0" w:space="0" w:color="auto"/>
        <w:right w:val="none" w:sz="0" w:space="0" w:color="auto"/>
      </w:divBdr>
    </w:div>
    <w:div w:id="425153412">
      <w:bodyDiv w:val="1"/>
      <w:marLeft w:val="0"/>
      <w:marRight w:val="0"/>
      <w:marTop w:val="0"/>
      <w:marBottom w:val="0"/>
      <w:divBdr>
        <w:top w:val="none" w:sz="0" w:space="0" w:color="auto"/>
        <w:left w:val="none" w:sz="0" w:space="0" w:color="auto"/>
        <w:bottom w:val="none" w:sz="0" w:space="0" w:color="auto"/>
        <w:right w:val="none" w:sz="0" w:space="0" w:color="auto"/>
      </w:divBdr>
    </w:div>
    <w:div w:id="547882076">
      <w:bodyDiv w:val="1"/>
      <w:marLeft w:val="0"/>
      <w:marRight w:val="0"/>
      <w:marTop w:val="0"/>
      <w:marBottom w:val="0"/>
      <w:divBdr>
        <w:top w:val="none" w:sz="0" w:space="0" w:color="auto"/>
        <w:left w:val="none" w:sz="0" w:space="0" w:color="auto"/>
        <w:bottom w:val="none" w:sz="0" w:space="0" w:color="auto"/>
        <w:right w:val="none" w:sz="0" w:space="0" w:color="auto"/>
      </w:divBdr>
    </w:div>
    <w:div w:id="599266748">
      <w:bodyDiv w:val="1"/>
      <w:marLeft w:val="0"/>
      <w:marRight w:val="0"/>
      <w:marTop w:val="0"/>
      <w:marBottom w:val="0"/>
      <w:divBdr>
        <w:top w:val="none" w:sz="0" w:space="0" w:color="auto"/>
        <w:left w:val="none" w:sz="0" w:space="0" w:color="auto"/>
        <w:bottom w:val="none" w:sz="0" w:space="0" w:color="auto"/>
        <w:right w:val="none" w:sz="0" w:space="0" w:color="auto"/>
      </w:divBdr>
    </w:div>
    <w:div w:id="659425672">
      <w:bodyDiv w:val="1"/>
      <w:marLeft w:val="0"/>
      <w:marRight w:val="0"/>
      <w:marTop w:val="0"/>
      <w:marBottom w:val="0"/>
      <w:divBdr>
        <w:top w:val="none" w:sz="0" w:space="0" w:color="auto"/>
        <w:left w:val="none" w:sz="0" w:space="0" w:color="auto"/>
        <w:bottom w:val="none" w:sz="0" w:space="0" w:color="auto"/>
        <w:right w:val="none" w:sz="0" w:space="0" w:color="auto"/>
      </w:divBdr>
    </w:div>
    <w:div w:id="706487645">
      <w:bodyDiv w:val="1"/>
      <w:marLeft w:val="0"/>
      <w:marRight w:val="0"/>
      <w:marTop w:val="0"/>
      <w:marBottom w:val="0"/>
      <w:divBdr>
        <w:top w:val="none" w:sz="0" w:space="0" w:color="auto"/>
        <w:left w:val="none" w:sz="0" w:space="0" w:color="auto"/>
        <w:bottom w:val="none" w:sz="0" w:space="0" w:color="auto"/>
        <w:right w:val="none" w:sz="0" w:space="0" w:color="auto"/>
      </w:divBdr>
    </w:div>
    <w:div w:id="855584325">
      <w:bodyDiv w:val="1"/>
      <w:marLeft w:val="0"/>
      <w:marRight w:val="0"/>
      <w:marTop w:val="0"/>
      <w:marBottom w:val="0"/>
      <w:divBdr>
        <w:top w:val="none" w:sz="0" w:space="0" w:color="auto"/>
        <w:left w:val="none" w:sz="0" w:space="0" w:color="auto"/>
        <w:bottom w:val="none" w:sz="0" w:space="0" w:color="auto"/>
        <w:right w:val="none" w:sz="0" w:space="0" w:color="auto"/>
      </w:divBdr>
    </w:div>
    <w:div w:id="1071075804">
      <w:bodyDiv w:val="1"/>
      <w:marLeft w:val="0"/>
      <w:marRight w:val="0"/>
      <w:marTop w:val="0"/>
      <w:marBottom w:val="0"/>
      <w:divBdr>
        <w:top w:val="none" w:sz="0" w:space="0" w:color="auto"/>
        <w:left w:val="none" w:sz="0" w:space="0" w:color="auto"/>
        <w:bottom w:val="none" w:sz="0" w:space="0" w:color="auto"/>
        <w:right w:val="none" w:sz="0" w:space="0" w:color="auto"/>
      </w:divBdr>
    </w:div>
    <w:div w:id="1193760505">
      <w:bodyDiv w:val="1"/>
      <w:marLeft w:val="0"/>
      <w:marRight w:val="0"/>
      <w:marTop w:val="0"/>
      <w:marBottom w:val="0"/>
      <w:divBdr>
        <w:top w:val="none" w:sz="0" w:space="0" w:color="auto"/>
        <w:left w:val="none" w:sz="0" w:space="0" w:color="auto"/>
        <w:bottom w:val="none" w:sz="0" w:space="0" w:color="auto"/>
        <w:right w:val="none" w:sz="0" w:space="0" w:color="auto"/>
      </w:divBdr>
    </w:div>
    <w:div w:id="1289511796">
      <w:bodyDiv w:val="1"/>
      <w:marLeft w:val="0"/>
      <w:marRight w:val="0"/>
      <w:marTop w:val="0"/>
      <w:marBottom w:val="0"/>
      <w:divBdr>
        <w:top w:val="none" w:sz="0" w:space="0" w:color="auto"/>
        <w:left w:val="none" w:sz="0" w:space="0" w:color="auto"/>
        <w:bottom w:val="none" w:sz="0" w:space="0" w:color="auto"/>
        <w:right w:val="none" w:sz="0" w:space="0" w:color="auto"/>
      </w:divBdr>
    </w:div>
    <w:div w:id="1580291129">
      <w:bodyDiv w:val="1"/>
      <w:marLeft w:val="0"/>
      <w:marRight w:val="0"/>
      <w:marTop w:val="0"/>
      <w:marBottom w:val="0"/>
      <w:divBdr>
        <w:top w:val="none" w:sz="0" w:space="0" w:color="auto"/>
        <w:left w:val="none" w:sz="0" w:space="0" w:color="auto"/>
        <w:bottom w:val="none" w:sz="0" w:space="0" w:color="auto"/>
        <w:right w:val="none" w:sz="0" w:space="0" w:color="auto"/>
      </w:divBdr>
    </w:div>
    <w:div w:id="1603343192">
      <w:bodyDiv w:val="1"/>
      <w:marLeft w:val="0"/>
      <w:marRight w:val="0"/>
      <w:marTop w:val="0"/>
      <w:marBottom w:val="0"/>
      <w:divBdr>
        <w:top w:val="none" w:sz="0" w:space="0" w:color="auto"/>
        <w:left w:val="none" w:sz="0" w:space="0" w:color="auto"/>
        <w:bottom w:val="none" w:sz="0" w:space="0" w:color="auto"/>
        <w:right w:val="none" w:sz="0" w:space="0" w:color="auto"/>
      </w:divBdr>
    </w:div>
    <w:div w:id="1631588338">
      <w:bodyDiv w:val="1"/>
      <w:marLeft w:val="0"/>
      <w:marRight w:val="0"/>
      <w:marTop w:val="0"/>
      <w:marBottom w:val="0"/>
      <w:divBdr>
        <w:top w:val="none" w:sz="0" w:space="0" w:color="auto"/>
        <w:left w:val="none" w:sz="0" w:space="0" w:color="auto"/>
        <w:bottom w:val="none" w:sz="0" w:space="0" w:color="auto"/>
        <w:right w:val="none" w:sz="0" w:space="0" w:color="auto"/>
      </w:divBdr>
    </w:div>
    <w:div w:id="1726679050">
      <w:bodyDiv w:val="1"/>
      <w:marLeft w:val="0"/>
      <w:marRight w:val="0"/>
      <w:marTop w:val="0"/>
      <w:marBottom w:val="0"/>
      <w:divBdr>
        <w:top w:val="none" w:sz="0" w:space="0" w:color="auto"/>
        <w:left w:val="none" w:sz="0" w:space="0" w:color="auto"/>
        <w:bottom w:val="none" w:sz="0" w:space="0" w:color="auto"/>
        <w:right w:val="none" w:sz="0" w:space="0" w:color="auto"/>
      </w:divBdr>
    </w:div>
    <w:div w:id="1939099235">
      <w:bodyDiv w:val="1"/>
      <w:marLeft w:val="0"/>
      <w:marRight w:val="0"/>
      <w:marTop w:val="0"/>
      <w:marBottom w:val="0"/>
      <w:divBdr>
        <w:top w:val="none" w:sz="0" w:space="0" w:color="auto"/>
        <w:left w:val="none" w:sz="0" w:space="0" w:color="auto"/>
        <w:bottom w:val="none" w:sz="0" w:space="0" w:color="auto"/>
        <w:right w:val="none" w:sz="0" w:space="0" w:color="auto"/>
      </w:divBdr>
    </w:div>
    <w:div w:id="1978104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glossaryDocument" Target="glossary/document.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D255A12115D4FA19EA20F299DCF9CB3"/>
        <w:category>
          <w:name w:val="Obecné"/>
          <w:gallery w:val="placeholder"/>
        </w:category>
        <w:types>
          <w:type w:val="bbPlcHdr"/>
        </w:types>
        <w:behaviors>
          <w:behavior w:val="content"/>
        </w:behaviors>
        <w:guid w:val="{7FEF47B2-FDBA-4151-B808-777FCDBFA974}"/>
      </w:docPartPr>
      <w:docPartBody>
        <w:p w:rsidR="0003001E" w:rsidRDefault="007D5E03" w:rsidP="007D5E03">
          <w:pPr>
            <w:pStyle w:val="AD255A12115D4FA19EA20F299DCF9CB3"/>
          </w:pPr>
          <w:r>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1">
    <w:altName w:val="Times New Roman"/>
    <w:charset w:val="00"/>
    <w:family w:val="auto"/>
    <w:pitch w:val="variable"/>
  </w:font>
  <w:font w:name="F1, 'Times New Roman'">
    <w:charset w:val="00"/>
    <w:family w:val="auto"/>
    <w:pitch w:val="variable"/>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E03"/>
    <w:rsid w:val="0003001E"/>
    <w:rsid w:val="00272908"/>
    <w:rsid w:val="005E1BA9"/>
    <w:rsid w:val="007D5E0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E1BA9"/>
  </w:style>
  <w:style w:type="paragraph" w:customStyle="1" w:styleId="85C7F06404294B7A9CE79E94445725C6">
    <w:name w:val="85C7F06404294B7A9CE79E94445725C6"/>
    <w:rsid w:val="007D5E03"/>
  </w:style>
  <w:style w:type="paragraph" w:customStyle="1" w:styleId="E0A89120FF004C58AD98674A9897FF4B">
    <w:name w:val="E0A89120FF004C58AD98674A9897FF4B"/>
    <w:rsid w:val="007D5E03"/>
  </w:style>
  <w:style w:type="paragraph" w:customStyle="1" w:styleId="F1EEF2D5D9CE4F0B899389EA9CEAC03A">
    <w:name w:val="F1EEF2D5D9CE4F0B899389EA9CEAC03A"/>
    <w:rsid w:val="007D5E03"/>
  </w:style>
  <w:style w:type="paragraph" w:customStyle="1" w:styleId="AD255A12115D4FA19EA20F299DCF9CB3">
    <w:name w:val="AD255A12115D4FA19EA20F299DCF9CB3"/>
    <w:rsid w:val="007D5E03"/>
  </w:style>
  <w:style w:type="paragraph" w:customStyle="1" w:styleId="BC43519684B74EF6A44885E171F39151">
    <w:name w:val="BC43519684B74EF6A44885E171F39151"/>
    <w:rsid w:val="005E1BA9"/>
  </w:style>
  <w:style w:type="paragraph" w:customStyle="1" w:styleId="BBF88EB08F374A258CEF54A49330F355">
    <w:name w:val="BBF88EB08F374A258CEF54A49330F355"/>
    <w:rsid w:val="005E1BA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0B77EB-EFBF-4905-970D-469CF5FCE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16</Pages>
  <Words>5748</Words>
  <Characters>33916</Characters>
  <Application>Microsoft Office Word</Application>
  <DocSecurity>0</DocSecurity>
  <Lines>282</Lines>
  <Paragraphs>79</Paragraphs>
  <ScaleCrop>false</ScaleCrop>
  <HeadingPairs>
    <vt:vector size="2" baseType="variant">
      <vt:variant>
        <vt:lpstr>Název</vt:lpstr>
      </vt:variant>
      <vt:variant>
        <vt:i4>1</vt:i4>
      </vt:variant>
    </vt:vector>
  </HeadingPairs>
  <TitlesOfParts>
    <vt:vector size="1" baseType="lpstr">
      <vt:lpstr>Smlouva o dílo</vt:lpstr>
    </vt:vector>
  </TitlesOfParts>
  <Company>TOSHIBA</Company>
  <LinksUpToDate>false</LinksUpToDate>
  <CharactersWithSpaces>39585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Pavel Weikert</dc:creator>
  <cp:lastModifiedBy>Páleník Robert</cp:lastModifiedBy>
  <cp:revision>1</cp:revision>
  <cp:lastPrinted>2013-12-10T11:52:00Z</cp:lastPrinted>
  <dcterms:created xsi:type="dcterms:W3CDTF">2023-06-21T07:48:00Z</dcterms:created>
  <dcterms:modified xsi:type="dcterms:W3CDTF">2023-07-21T12:50:00Z</dcterms:modified>
</cp:coreProperties>
</file>