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58C7A" w14:textId="77777777" w:rsidR="00233929" w:rsidRPr="001C3F09" w:rsidRDefault="00233929" w:rsidP="00233929">
      <w:pPr>
        <w:pStyle w:val="Nzev"/>
        <w:rPr>
          <w:rFonts w:ascii="Arial" w:hAnsi="Arial" w:cs="Arial"/>
          <w:b w:val="0"/>
          <w:sz w:val="22"/>
          <w:szCs w:val="22"/>
        </w:rPr>
      </w:pPr>
      <w:r w:rsidRPr="004D58C7">
        <w:rPr>
          <w:rFonts w:ascii="Arial" w:hAnsi="Arial" w:cs="Arial"/>
          <w:sz w:val="22"/>
          <w:szCs w:val="22"/>
        </w:rPr>
        <w:t>SERVISNÍ SMLOUVA</w:t>
      </w:r>
    </w:p>
    <w:p w14:paraId="0ABAF612" w14:textId="77777777" w:rsidR="00233929" w:rsidRDefault="00233929" w:rsidP="00233929">
      <w:pPr>
        <w:pStyle w:val="Nzev"/>
        <w:jc w:val="both"/>
        <w:rPr>
          <w:rFonts w:ascii="Arial" w:hAnsi="Arial" w:cs="Arial"/>
          <w:b w:val="0"/>
          <w:i/>
          <w:sz w:val="22"/>
          <w:szCs w:val="22"/>
        </w:rPr>
      </w:pPr>
    </w:p>
    <w:p w14:paraId="417ECA89" w14:textId="6AA45B64" w:rsidR="00233929" w:rsidRPr="00173285" w:rsidRDefault="00233929" w:rsidP="00233929">
      <w:pPr>
        <w:pStyle w:val="Nzev"/>
        <w:jc w:val="both"/>
        <w:rPr>
          <w:rFonts w:ascii="Arial" w:hAnsi="Arial" w:cs="Arial"/>
          <w:b w:val="0"/>
          <w:i/>
          <w:sz w:val="22"/>
          <w:szCs w:val="22"/>
        </w:rPr>
      </w:pPr>
      <w:r w:rsidRPr="00173285">
        <w:rPr>
          <w:rFonts w:ascii="Arial" w:hAnsi="Arial" w:cs="Arial"/>
          <w:b w:val="0"/>
          <w:i/>
          <w:sz w:val="22"/>
          <w:szCs w:val="22"/>
        </w:rPr>
        <w:t>uzavřená podle ustanovení § 1746 odst. 2</w:t>
      </w:r>
      <w:r w:rsidRPr="00574312">
        <w:rPr>
          <w:rFonts w:ascii="Arial" w:hAnsi="Arial" w:cs="Arial"/>
          <w:sz w:val="22"/>
          <w:szCs w:val="22"/>
        </w:rPr>
        <w:t xml:space="preserve"> </w:t>
      </w:r>
      <w:r w:rsidRPr="00A06F9B">
        <w:rPr>
          <w:rFonts w:ascii="Arial" w:hAnsi="Arial" w:cs="Arial"/>
          <w:b w:val="0"/>
          <w:i/>
          <w:sz w:val="22"/>
          <w:szCs w:val="22"/>
        </w:rPr>
        <w:t>zákona č. 89/2012 Sb., občanského zákoníku (dále jen „</w:t>
      </w:r>
      <w:r w:rsidR="00AF6EA3">
        <w:rPr>
          <w:rFonts w:ascii="Arial" w:hAnsi="Arial" w:cs="Arial"/>
          <w:b w:val="0"/>
          <w:i/>
          <w:sz w:val="22"/>
          <w:szCs w:val="22"/>
        </w:rPr>
        <w:t xml:space="preserve">občanský </w:t>
      </w:r>
      <w:proofErr w:type="gramStart"/>
      <w:r w:rsidR="00AF6EA3">
        <w:rPr>
          <w:rFonts w:ascii="Arial" w:hAnsi="Arial" w:cs="Arial"/>
          <w:b w:val="0"/>
          <w:i/>
          <w:sz w:val="22"/>
          <w:szCs w:val="22"/>
        </w:rPr>
        <w:t>zákoník</w:t>
      </w:r>
      <w:r w:rsidRPr="00A06F9B">
        <w:rPr>
          <w:rFonts w:ascii="Arial" w:hAnsi="Arial" w:cs="Arial"/>
          <w:b w:val="0"/>
          <w:i/>
          <w:sz w:val="22"/>
          <w:szCs w:val="22"/>
        </w:rPr>
        <w:t>“)</w:t>
      </w:r>
      <w:r w:rsidRPr="00A06F9B" w:rsidDel="002A0760">
        <w:rPr>
          <w:rFonts w:ascii="Arial" w:hAnsi="Arial" w:cs="Arial"/>
          <w:b w:val="0"/>
          <w:i/>
          <w:sz w:val="22"/>
          <w:szCs w:val="22"/>
        </w:rPr>
        <w:t xml:space="preserve"> </w:t>
      </w:r>
      <w:r w:rsidRPr="00173285">
        <w:rPr>
          <w:rFonts w:ascii="Arial" w:hAnsi="Arial" w:cs="Arial"/>
          <w:b w:val="0"/>
          <w:i/>
          <w:sz w:val="22"/>
          <w:szCs w:val="22"/>
        </w:rPr>
        <w:t>(dále</w:t>
      </w:r>
      <w:proofErr w:type="gramEnd"/>
      <w:r w:rsidRPr="00173285">
        <w:rPr>
          <w:rFonts w:ascii="Arial" w:hAnsi="Arial" w:cs="Arial"/>
          <w:b w:val="0"/>
          <w:i/>
          <w:sz w:val="22"/>
          <w:szCs w:val="22"/>
        </w:rPr>
        <w:t xml:space="preserve"> též jen „</w:t>
      </w:r>
      <w:r w:rsidRPr="00173285">
        <w:rPr>
          <w:rFonts w:ascii="Arial" w:hAnsi="Arial" w:cs="Arial"/>
          <w:i/>
          <w:sz w:val="22"/>
          <w:szCs w:val="22"/>
        </w:rPr>
        <w:t>smlouva</w:t>
      </w:r>
      <w:r w:rsidRPr="00173285">
        <w:rPr>
          <w:rFonts w:ascii="Arial" w:hAnsi="Arial" w:cs="Arial"/>
          <w:b w:val="0"/>
          <w:i/>
          <w:sz w:val="22"/>
          <w:szCs w:val="22"/>
        </w:rPr>
        <w:t>“)</w:t>
      </w:r>
    </w:p>
    <w:p w14:paraId="4D33A1E8" w14:textId="77777777" w:rsidR="0000072A" w:rsidRPr="00DE4923" w:rsidRDefault="0000072A" w:rsidP="001F635D">
      <w:pPr>
        <w:pStyle w:val="western"/>
        <w:spacing w:before="0" w:beforeAutospacing="0" w:after="0"/>
        <w:rPr>
          <w:b/>
          <w:sz w:val="22"/>
          <w:szCs w:val="22"/>
        </w:rPr>
      </w:pPr>
    </w:p>
    <w:p w14:paraId="4BB4C33D" w14:textId="77777777" w:rsidR="008528BF" w:rsidRPr="008528BF" w:rsidRDefault="008528BF" w:rsidP="008528BF">
      <w:pPr>
        <w:spacing w:after="0" w:line="240" w:lineRule="auto"/>
        <w:jc w:val="both"/>
        <w:rPr>
          <w:rFonts w:ascii="Arial" w:hAnsi="Arial" w:cs="Arial"/>
          <w:b/>
        </w:rPr>
      </w:pPr>
      <w:r w:rsidRPr="008528BF">
        <w:rPr>
          <w:rFonts w:ascii="Arial" w:hAnsi="Arial" w:cs="Arial"/>
          <w:b/>
        </w:rPr>
        <w:t>Kraj Vysočina</w:t>
      </w:r>
    </w:p>
    <w:p w14:paraId="70B2C5C9" w14:textId="77777777" w:rsidR="008528BF" w:rsidRPr="008528BF" w:rsidRDefault="008528BF" w:rsidP="008528BF">
      <w:pPr>
        <w:spacing w:after="0" w:line="240" w:lineRule="auto"/>
        <w:jc w:val="both"/>
        <w:rPr>
          <w:rFonts w:ascii="Arial" w:hAnsi="Arial" w:cs="Arial"/>
        </w:rPr>
      </w:pPr>
      <w:r w:rsidRPr="008528BF">
        <w:rPr>
          <w:rFonts w:ascii="Arial" w:hAnsi="Arial" w:cs="Arial"/>
        </w:rPr>
        <w:t>IČO: 708 90 749</w:t>
      </w:r>
    </w:p>
    <w:p w14:paraId="155AACEE" w14:textId="77777777" w:rsidR="008528BF" w:rsidRPr="008528BF" w:rsidRDefault="008528BF" w:rsidP="008528BF">
      <w:pPr>
        <w:spacing w:after="0" w:line="240" w:lineRule="auto"/>
        <w:jc w:val="both"/>
        <w:rPr>
          <w:rFonts w:ascii="Arial" w:hAnsi="Arial" w:cs="Arial"/>
        </w:rPr>
      </w:pPr>
      <w:r w:rsidRPr="008528BF">
        <w:rPr>
          <w:rFonts w:ascii="Arial" w:hAnsi="Arial" w:cs="Arial"/>
        </w:rPr>
        <w:t xml:space="preserve">ID datové schránky: </w:t>
      </w:r>
      <w:r w:rsidRPr="008528BF">
        <w:rPr>
          <w:rFonts w:ascii="Arial" w:hAnsi="Arial" w:cs="Arial"/>
          <w:bCs/>
        </w:rPr>
        <w:t>ksab3eu</w:t>
      </w:r>
    </w:p>
    <w:p w14:paraId="52A8D225" w14:textId="77777777" w:rsidR="008528BF" w:rsidRPr="008528BF" w:rsidRDefault="008528BF" w:rsidP="008528BF">
      <w:pPr>
        <w:spacing w:after="0" w:line="240" w:lineRule="auto"/>
        <w:jc w:val="both"/>
        <w:rPr>
          <w:rFonts w:ascii="Arial" w:hAnsi="Arial" w:cs="Arial"/>
        </w:rPr>
      </w:pPr>
      <w:r w:rsidRPr="008528BF">
        <w:rPr>
          <w:rFonts w:ascii="Arial" w:hAnsi="Arial" w:cs="Arial"/>
        </w:rPr>
        <w:t>se sídlem Jihlava, Žižkova 57, PSČ 587 33</w:t>
      </w:r>
    </w:p>
    <w:p w14:paraId="3192AB4F" w14:textId="77777777" w:rsidR="008528BF" w:rsidRPr="008528BF" w:rsidRDefault="008528BF" w:rsidP="008528BF">
      <w:pPr>
        <w:tabs>
          <w:tab w:val="left" w:pos="1134"/>
        </w:tabs>
        <w:spacing w:after="0" w:line="259" w:lineRule="auto"/>
        <w:jc w:val="both"/>
        <w:rPr>
          <w:rFonts w:ascii="Arial" w:eastAsiaTheme="minorHAnsi" w:hAnsi="Arial" w:cstheme="minorBidi"/>
          <w:bCs/>
        </w:rPr>
      </w:pPr>
      <w:r w:rsidRPr="008528BF">
        <w:rPr>
          <w:rFonts w:ascii="Arial" w:eastAsiaTheme="minorHAnsi" w:hAnsi="Arial" w:cs="Arial"/>
        </w:rPr>
        <w:t>zastoupený:</w:t>
      </w:r>
      <w:r w:rsidRPr="008528BF">
        <w:rPr>
          <w:rFonts w:ascii="Arial" w:eastAsiaTheme="minorHAnsi" w:hAnsi="Arial" w:cs="Arial"/>
        </w:rPr>
        <w:tab/>
      </w:r>
      <w:r w:rsidRPr="008528BF">
        <w:rPr>
          <w:rFonts w:ascii="Arial" w:eastAsiaTheme="minorHAnsi" w:hAnsi="Arial" w:cstheme="minorBidi"/>
          <w:bCs/>
        </w:rPr>
        <w:t>Mgr. Vítězslav Schrek, hejtman kraje</w:t>
      </w:r>
    </w:p>
    <w:p w14:paraId="62C2D5AE" w14:textId="77777777" w:rsidR="008528BF" w:rsidRPr="008528BF" w:rsidRDefault="008528BF" w:rsidP="008528BF">
      <w:pPr>
        <w:tabs>
          <w:tab w:val="left" w:pos="1134"/>
        </w:tabs>
        <w:spacing w:after="240" w:line="259" w:lineRule="auto"/>
        <w:jc w:val="both"/>
        <w:rPr>
          <w:rFonts w:ascii="Arial" w:eastAsiaTheme="minorHAnsi" w:hAnsi="Arial" w:cs="Arial"/>
        </w:rPr>
      </w:pPr>
      <w:r w:rsidRPr="008528BF">
        <w:rPr>
          <w:rFonts w:ascii="Arial" w:eastAsiaTheme="minorHAnsi" w:hAnsi="Arial" w:cstheme="minorBidi"/>
          <w:bCs/>
        </w:rPr>
        <w:t>K podpisu smlouvy pověřen: RNDr. Jan Břížďala, radní pro oblast školství, mládež a sport, informatiku a komunikační technologie (oprávněný jednat ve věcech smluvních)</w:t>
      </w:r>
    </w:p>
    <w:p w14:paraId="0429496F" w14:textId="678C6833" w:rsidR="00F21F17" w:rsidRPr="00DE4923" w:rsidRDefault="008528BF" w:rsidP="008528BF">
      <w:pPr>
        <w:pStyle w:val="western"/>
        <w:spacing w:before="0" w:beforeAutospacing="0" w:after="0"/>
        <w:rPr>
          <w:color w:val="000000"/>
          <w:sz w:val="22"/>
          <w:szCs w:val="22"/>
        </w:rPr>
      </w:pPr>
      <w:r w:rsidRPr="00DE4923">
        <w:rPr>
          <w:color w:val="000000"/>
          <w:sz w:val="22"/>
          <w:szCs w:val="22"/>
        </w:rPr>
        <w:t xml:space="preserve"> </w:t>
      </w:r>
      <w:r w:rsidR="00F21F17" w:rsidRPr="00DE4923">
        <w:rPr>
          <w:color w:val="000000"/>
          <w:sz w:val="22"/>
          <w:szCs w:val="22"/>
        </w:rPr>
        <w:t xml:space="preserve">(dále jen </w:t>
      </w:r>
      <w:r w:rsidR="00F21F17" w:rsidRPr="00DE4923">
        <w:rPr>
          <w:b/>
          <w:bCs/>
          <w:color w:val="000000"/>
          <w:sz w:val="22"/>
          <w:szCs w:val="22"/>
        </w:rPr>
        <w:t>„</w:t>
      </w:r>
      <w:r w:rsidR="008772BC">
        <w:rPr>
          <w:b/>
          <w:bCs/>
          <w:color w:val="000000"/>
          <w:sz w:val="22"/>
          <w:szCs w:val="22"/>
        </w:rPr>
        <w:t>Objednatel</w:t>
      </w:r>
      <w:r w:rsidR="00F21F17" w:rsidRPr="00DE4923">
        <w:rPr>
          <w:b/>
          <w:bCs/>
          <w:color w:val="000000"/>
          <w:sz w:val="22"/>
          <w:szCs w:val="22"/>
        </w:rPr>
        <w:t>“</w:t>
      </w:r>
      <w:r w:rsidR="00F21F17" w:rsidRPr="00DE4923">
        <w:rPr>
          <w:color w:val="000000"/>
          <w:sz w:val="22"/>
          <w:szCs w:val="22"/>
        </w:rPr>
        <w:t>)</w:t>
      </w:r>
    </w:p>
    <w:p w14:paraId="3EF2C945" w14:textId="77777777" w:rsidR="00F21F17" w:rsidRPr="00DE4923" w:rsidRDefault="00F21F17" w:rsidP="00F21F17">
      <w:pPr>
        <w:pStyle w:val="western"/>
        <w:spacing w:before="0" w:beforeAutospacing="0" w:after="0"/>
        <w:rPr>
          <w:sz w:val="22"/>
          <w:szCs w:val="22"/>
        </w:rPr>
      </w:pPr>
    </w:p>
    <w:p w14:paraId="03203168" w14:textId="77777777" w:rsidR="00F21F17" w:rsidRPr="00DE4923" w:rsidRDefault="00F21F17" w:rsidP="00F21F17">
      <w:pPr>
        <w:pStyle w:val="western"/>
        <w:spacing w:before="0" w:beforeAutospacing="0" w:after="0"/>
        <w:rPr>
          <w:bCs/>
          <w:color w:val="000000"/>
          <w:sz w:val="22"/>
          <w:szCs w:val="22"/>
        </w:rPr>
      </w:pPr>
      <w:r w:rsidRPr="00DE4923">
        <w:rPr>
          <w:bCs/>
          <w:color w:val="000000"/>
          <w:sz w:val="22"/>
          <w:szCs w:val="22"/>
        </w:rPr>
        <w:t>a</w:t>
      </w:r>
    </w:p>
    <w:p w14:paraId="051402B4" w14:textId="77777777" w:rsidR="00F21F17" w:rsidRPr="00DE4923" w:rsidRDefault="00F21F17" w:rsidP="00F21F17">
      <w:pPr>
        <w:pStyle w:val="western"/>
        <w:spacing w:before="0" w:beforeAutospacing="0" w:after="0"/>
        <w:rPr>
          <w:sz w:val="22"/>
          <w:szCs w:val="22"/>
        </w:rPr>
      </w:pPr>
    </w:p>
    <w:p w14:paraId="7D35BC46" w14:textId="77777777" w:rsidR="00362746" w:rsidRPr="00362746" w:rsidRDefault="00362746" w:rsidP="00362746">
      <w:pPr>
        <w:spacing w:after="0" w:line="240" w:lineRule="auto"/>
        <w:jc w:val="both"/>
        <w:outlineLvl w:val="0"/>
        <w:rPr>
          <w:rFonts w:ascii="Arial" w:eastAsia="Times New Roman" w:hAnsi="Arial" w:cs="Arial"/>
          <w:b/>
          <w:bCs/>
          <w:color w:val="000000"/>
          <w:lang w:eastAsia="cs-CZ"/>
        </w:rPr>
      </w:pPr>
      <w:r w:rsidRPr="00362746">
        <w:rPr>
          <w:rFonts w:ascii="Arial" w:eastAsia="Times New Roman" w:hAnsi="Arial" w:cs="Arial"/>
          <w:b/>
          <w:bCs/>
          <w:color w:val="000000"/>
          <w:lang w:eastAsia="cs-CZ"/>
        </w:rPr>
        <w:t>[</w:t>
      </w:r>
      <w:r w:rsidRPr="00362746">
        <w:rPr>
          <w:rFonts w:ascii="Arial" w:eastAsia="Times New Roman" w:hAnsi="Arial" w:cs="Arial"/>
          <w:b/>
          <w:bCs/>
          <w:color w:val="000000"/>
          <w:highlight w:val="lightGray"/>
          <w:lang w:eastAsia="cs-CZ"/>
        </w:rPr>
        <w:t>bude doplněno dle krycího listu</w:t>
      </w:r>
      <w:r w:rsidRPr="00362746">
        <w:rPr>
          <w:rFonts w:ascii="Arial" w:eastAsia="Times New Roman" w:hAnsi="Arial" w:cs="Arial"/>
          <w:b/>
          <w:bCs/>
          <w:color w:val="000000"/>
          <w:lang w:eastAsia="cs-CZ"/>
        </w:rPr>
        <w:t xml:space="preserve">], </w:t>
      </w:r>
    </w:p>
    <w:p w14:paraId="1184CC55"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bCs/>
          <w:color w:val="000000"/>
          <w:lang w:eastAsia="cs-CZ"/>
        </w:rPr>
        <w:t xml:space="preserve">se sídlem </w:t>
      </w:r>
      <w:r w:rsidRPr="00362746">
        <w:rPr>
          <w:rFonts w:ascii="Arial" w:eastAsia="Times New Roman" w:hAnsi="Arial" w:cs="Arial"/>
          <w:lang w:eastAsia="cs-CZ"/>
        </w:rPr>
        <w:t>[</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 xml:space="preserve">], </w:t>
      </w:r>
    </w:p>
    <w:p w14:paraId="2E9F98F2"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IČO: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14:paraId="3BBB3B01"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DIČ: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14:paraId="18D36CF5"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zapsaná v obchodním rejstříku vedeném Krajským soudem v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 oddíl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 vložka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w:t>
      </w:r>
    </w:p>
    <w:p w14:paraId="0207B372"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číslo účtu: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14:paraId="31330C69" w14:textId="59BE0B5E" w:rsidR="00F21F17" w:rsidRPr="00DE4923" w:rsidRDefault="00362746" w:rsidP="00F21F17">
      <w:pPr>
        <w:pStyle w:val="western"/>
        <w:spacing w:before="0" w:beforeAutospacing="0" w:after="0"/>
        <w:rPr>
          <w:sz w:val="22"/>
          <w:szCs w:val="22"/>
        </w:rPr>
      </w:pPr>
      <w:r w:rsidRPr="00DE4923" w:rsidDel="00362746">
        <w:rPr>
          <w:b/>
          <w:bCs/>
          <w:color w:val="000000"/>
          <w:sz w:val="22"/>
          <w:szCs w:val="22"/>
        </w:rPr>
        <w:t xml:space="preserve"> </w:t>
      </w:r>
      <w:r w:rsidR="00F21F17" w:rsidRPr="00DE4923">
        <w:rPr>
          <w:color w:val="000000"/>
          <w:sz w:val="22"/>
          <w:szCs w:val="22"/>
        </w:rPr>
        <w:t xml:space="preserve">(dále jen </w:t>
      </w:r>
      <w:r w:rsidR="00F21F17" w:rsidRPr="00DE4923">
        <w:rPr>
          <w:b/>
          <w:bCs/>
          <w:color w:val="000000"/>
          <w:sz w:val="22"/>
          <w:szCs w:val="22"/>
        </w:rPr>
        <w:t>„</w:t>
      </w:r>
      <w:r w:rsidR="008772BC">
        <w:rPr>
          <w:b/>
          <w:bCs/>
          <w:color w:val="000000"/>
          <w:sz w:val="22"/>
          <w:szCs w:val="22"/>
        </w:rPr>
        <w:t>Poskytovatel</w:t>
      </w:r>
      <w:r w:rsidR="00F21F17" w:rsidRPr="00DE4923">
        <w:rPr>
          <w:b/>
          <w:bCs/>
          <w:color w:val="000000"/>
          <w:sz w:val="22"/>
          <w:szCs w:val="22"/>
        </w:rPr>
        <w:t>“</w:t>
      </w:r>
      <w:r w:rsidR="00F21F17" w:rsidRPr="00DE4923">
        <w:rPr>
          <w:color w:val="000000"/>
          <w:sz w:val="22"/>
          <w:szCs w:val="22"/>
        </w:rPr>
        <w:t>)</w:t>
      </w:r>
    </w:p>
    <w:p w14:paraId="0E6FEBEB" w14:textId="77777777" w:rsidR="00B65EC8" w:rsidRPr="00DE4923" w:rsidRDefault="00B65EC8" w:rsidP="00AD52EC">
      <w:pPr>
        <w:pStyle w:val="western"/>
        <w:spacing w:before="0" w:beforeAutospacing="0" w:after="0"/>
        <w:rPr>
          <w:sz w:val="22"/>
          <w:szCs w:val="22"/>
        </w:rPr>
      </w:pPr>
    </w:p>
    <w:p w14:paraId="76BA4CB1" w14:textId="0E571D6A" w:rsidR="00A325D7" w:rsidRPr="00DE4923" w:rsidRDefault="00A325D7" w:rsidP="00AD52EC">
      <w:pPr>
        <w:pStyle w:val="western"/>
        <w:spacing w:before="0" w:beforeAutospacing="0" w:after="0"/>
        <w:rPr>
          <w:sz w:val="22"/>
          <w:szCs w:val="22"/>
        </w:rPr>
      </w:pPr>
      <w:r w:rsidRPr="00DE4923">
        <w:rPr>
          <w:sz w:val="22"/>
          <w:szCs w:val="22"/>
        </w:rPr>
        <w:t>(</w:t>
      </w:r>
      <w:r w:rsidR="008772BC">
        <w:rPr>
          <w:sz w:val="22"/>
          <w:szCs w:val="22"/>
        </w:rPr>
        <w:t>Objednatel</w:t>
      </w:r>
      <w:r w:rsidRPr="00DE4923">
        <w:rPr>
          <w:sz w:val="22"/>
          <w:szCs w:val="22"/>
        </w:rPr>
        <w:t xml:space="preserve"> a </w:t>
      </w:r>
      <w:r w:rsidR="008772BC">
        <w:rPr>
          <w:sz w:val="22"/>
          <w:szCs w:val="22"/>
        </w:rPr>
        <w:t>Poskytovatel</w:t>
      </w:r>
      <w:r w:rsidRPr="00DE4923">
        <w:rPr>
          <w:sz w:val="22"/>
          <w:szCs w:val="22"/>
        </w:rPr>
        <w:t xml:space="preserve"> dále společně též jako </w:t>
      </w:r>
      <w:r w:rsidRPr="00DE4923">
        <w:rPr>
          <w:b/>
          <w:sz w:val="22"/>
          <w:szCs w:val="22"/>
        </w:rPr>
        <w:t>„smluvní strany“</w:t>
      </w:r>
      <w:r w:rsidRPr="00DE4923">
        <w:rPr>
          <w:sz w:val="22"/>
          <w:szCs w:val="22"/>
        </w:rPr>
        <w:t xml:space="preserve"> a každý z nich jednotlivě jako </w:t>
      </w:r>
      <w:r w:rsidRPr="00DE4923">
        <w:rPr>
          <w:b/>
          <w:sz w:val="22"/>
          <w:szCs w:val="22"/>
        </w:rPr>
        <w:t>„smluvní strana“</w:t>
      </w:r>
      <w:r w:rsidRPr="00DE4923">
        <w:rPr>
          <w:sz w:val="22"/>
          <w:szCs w:val="22"/>
        </w:rPr>
        <w:t>)</w:t>
      </w:r>
    </w:p>
    <w:p w14:paraId="641D1696" w14:textId="77777777" w:rsidR="00A325D7" w:rsidRPr="00DE4923" w:rsidRDefault="00A325D7" w:rsidP="00AD52EC">
      <w:pPr>
        <w:pStyle w:val="seznam-western"/>
        <w:spacing w:before="0" w:beforeAutospacing="0" w:after="0"/>
        <w:ind w:left="-28"/>
        <w:outlineLvl w:val="0"/>
        <w:rPr>
          <w:rFonts w:ascii="Arial" w:hAnsi="Arial" w:cs="Arial"/>
          <w:b/>
          <w:color w:val="000000"/>
          <w:sz w:val="22"/>
          <w:szCs w:val="22"/>
        </w:rPr>
      </w:pPr>
    </w:p>
    <w:p w14:paraId="4AF87519" w14:textId="77777777" w:rsidR="00A325D7" w:rsidRPr="00DE4923" w:rsidRDefault="00A325D7" w:rsidP="00AD52EC">
      <w:pPr>
        <w:pStyle w:val="seznam-western"/>
        <w:spacing w:before="0" w:beforeAutospacing="0" w:after="0"/>
        <w:ind w:left="-28"/>
        <w:outlineLvl w:val="0"/>
        <w:rPr>
          <w:rFonts w:ascii="Arial" w:hAnsi="Arial" w:cs="Arial"/>
          <w:b/>
          <w:color w:val="000000"/>
          <w:sz w:val="22"/>
          <w:szCs w:val="22"/>
        </w:rPr>
      </w:pPr>
      <w:r w:rsidRPr="00DE4923">
        <w:rPr>
          <w:rFonts w:ascii="Arial" w:hAnsi="Arial" w:cs="Arial"/>
          <w:b/>
          <w:color w:val="000000"/>
          <w:sz w:val="22"/>
          <w:szCs w:val="22"/>
        </w:rPr>
        <w:t>Vzhledem k tomu, že:</w:t>
      </w:r>
    </w:p>
    <w:p w14:paraId="512A47B9" w14:textId="341AE71E" w:rsidR="003765A9" w:rsidRDefault="003765A9" w:rsidP="00006F5F">
      <w:pPr>
        <w:pStyle w:val="seznam-western"/>
        <w:numPr>
          <w:ilvl w:val="0"/>
          <w:numId w:val="2"/>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Smluvní strany uzavírají tuto </w:t>
      </w:r>
      <w:r>
        <w:rPr>
          <w:rFonts w:ascii="Arial" w:hAnsi="Arial" w:cs="Arial"/>
          <w:color w:val="000000"/>
          <w:sz w:val="22"/>
          <w:szCs w:val="22"/>
        </w:rPr>
        <w:t>smlouvu</w:t>
      </w:r>
      <w:r w:rsidRPr="005D3DD5">
        <w:rPr>
          <w:rFonts w:ascii="Arial" w:hAnsi="Arial" w:cs="Arial"/>
          <w:color w:val="000000"/>
          <w:sz w:val="22"/>
          <w:szCs w:val="22"/>
        </w:rPr>
        <w:t xml:space="preserve"> jako výsledek zadávacího řízení veřejné </w:t>
      </w:r>
      <w:r w:rsidRPr="004A3948">
        <w:rPr>
          <w:rFonts w:ascii="Arial" w:hAnsi="Arial" w:cs="Arial"/>
          <w:color w:val="000000"/>
          <w:sz w:val="22"/>
          <w:szCs w:val="22"/>
        </w:rPr>
        <w:t>zakázky „</w:t>
      </w:r>
      <w:r w:rsidR="005D087F" w:rsidRPr="004A3948">
        <w:rPr>
          <w:rFonts w:ascii="Arial" w:hAnsi="Arial" w:cs="Arial"/>
          <w:b/>
          <w:color w:val="000000"/>
          <w:sz w:val="22"/>
          <w:szCs w:val="22"/>
        </w:rPr>
        <w:t>Společné datové prostředí – CDE a elektronický stavební deník</w:t>
      </w:r>
      <w:r w:rsidR="004A3948" w:rsidRPr="004A3948">
        <w:rPr>
          <w:rFonts w:ascii="Arial" w:hAnsi="Arial" w:cs="Arial"/>
          <w:b/>
          <w:color w:val="000000"/>
          <w:sz w:val="22"/>
          <w:szCs w:val="22"/>
        </w:rPr>
        <w:t xml:space="preserve"> – část </w:t>
      </w:r>
      <w:r w:rsidR="004A3948" w:rsidRPr="004A3948">
        <w:rPr>
          <w:rFonts w:ascii="Arial" w:hAnsi="Arial" w:cs="Arial"/>
          <w:sz w:val="22"/>
          <w:szCs w:val="22"/>
        </w:rPr>
        <w:t>[</w:t>
      </w:r>
      <w:r w:rsidR="004A3948" w:rsidRPr="004A3948">
        <w:rPr>
          <w:rFonts w:ascii="Arial" w:hAnsi="Arial" w:cs="Arial"/>
          <w:sz w:val="22"/>
          <w:szCs w:val="22"/>
          <w:highlight w:val="lightGray"/>
        </w:rPr>
        <w:t>bude doplněno</w:t>
      </w:r>
      <w:r w:rsidR="004A3948" w:rsidRPr="004A3948">
        <w:rPr>
          <w:rFonts w:ascii="Arial" w:hAnsi="Arial" w:cs="Arial"/>
          <w:sz w:val="22"/>
          <w:szCs w:val="22"/>
        </w:rPr>
        <w:t>]</w:t>
      </w:r>
      <w:r w:rsidRPr="004A3948">
        <w:rPr>
          <w:rFonts w:ascii="Arial" w:hAnsi="Arial" w:cs="Arial"/>
          <w:color w:val="000000"/>
          <w:sz w:val="22"/>
          <w:szCs w:val="22"/>
        </w:rPr>
        <w:t>“</w:t>
      </w:r>
      <w:r w:rsidRPr="005D3DD5">
        <w:rPr>
          <w:rFonts w:ascii="Arial" w:hAnsi="Arial" w:cs="Arial"/>
          <w:color w:val="000000"/>
          <w:sz w:val="22"/>
          <w:szCs w:val="22"/>
        </w:rPr>
        <w:t xml:space="preserve"> (dále jen „zadávací řízení“)</w:t>
      </w:r>
      <w:r>
        <w:rPr>
          <w:rFonts w:ascii="Arial" w:hAnsi="Arial" w:cs="Arial"/>
          <w:color w:val="000000"/>
          <w:sz w:val="22"/>
          <w:szCs w:val="22"/>
        </w:rPr>
        <w:t xml:space="preserve">, a to dle nabídky </w:t>
      </w:r>
      <w:r w:rsidR="008772BC">
        <w:rPr>
          <w:rFonts w:ascii="Arial" w:hAnsi="Arial" w:cs="Arial"/>
          <w:color w:val="000000"/>
          <w:sz w:val="22"/>
          <w:szCs w:val="22"/>
        </w:rPr>
        <w:t>Poskytovatel</w:t>
      </w:r>
      <w:r>
        <w:rPr>
          <w:rFonts w:ascii="Arial" w:hAnsi="Arial" w:cs="Arial"/>
          <w:color w:val="000000"/>
          <w:sz w:val="22"/>
          <w:szCs w:val="22"/>
        </w:rPr>
        <w:t>e;</w:t>
      </w:r>
    </w:p>
    <w:p w14:paraId="38B11C8B" w14:textId="6B4A5B25" w:rsidR="0030229A" w:rsidRPr="00DE4923" w:rsidRDefault="0030229A" w:rsidP="00B24E61">
      <w:pPr>
        <w:pStyle w:val="seznam-western"/>
        <w:numPr>
          <w:ilvl w:val="0"/>
          <w:numId w:val="2"/>
        </w:numPr>
        <w:spacing w:before="0" w:beforeAutospacing="0" w:after="0"/>
        <w:ind w:left="709" w:hanging="709"/>
        <w:outlineLvl w:val="0"/>
        <w:rPr>
          <w:rFonts w:ascii="Arial" w:hAnsi="Arial" w:cs="Arial"/>
          <w:color w:val="000000"/>
          <w:sz w:val="22"/>
          <w:szCs w:val="22"/>
        </w:rPr>
      </w:pPr>
      <w:r w:rsidRPr="00DE4923">
        <w:rPr>
          <w:rFonts w:ascii="Arial" w:hAnsi="Arial" w:cs="Arial"/>
          <w:color w:val="000000"/>
          <w:sz w:val="22"/>
          <w:szCs w:val="22"/>
        </w:rPr>
        <w:t xml:space="preserve">Mezi </w:t>
      </w:r>
      <w:r w:rsidR="008772BC">
        <w:rPr>
          <w:rFonts w:ascii="Arial" w:hAnsi="Arial" w:cs="Arial"/>
          <w:color w:val="000000"/>
          <w:sz w:val="22"/>
          <w:szCs w:val="22"/>
        </w:rPr>
        <w:t>Poskytovatel</w:t>
      </w:r>
      <w:r w:rsidRPr="00DE4923">
        <w:rPr>
          <w:rFonts w:ascii="Arial" w:hAnsi="Arial" w:cs="Arial"/>
          <w:color w:val="000000"/>
          <w:sz w:val="22"/>
          <w:szCs w:val="22"/>
        </w:rPr>
        <w:t xml:space="preserve">em a </w:t>
      </w:r>
      <w:r w:rsidR="008772BC">
        <w:rPr>
          <w:rFonts w:ascii="Arial" w:hAnsi="Arial" w:cs="Arial"/>
          <w:color w:val="000000"/>
          <w:sz w:val="22"/>
          <w:szCs w:val="22"/>
        </w:rPr>
        <w:t>Objednatel</w:t>
      </w:r>
      <w:r w:rsidRPr="00DE4923">
        <w:rPr>
          <w:rFonts w:ascii="Arial" w:hAnsi="Arial" w:cs="Arial"/>
          <w:color w:val="000000"/>
          <w:sz w:val="22"/>
          <w:szCs w:val="22"/>
        </w:rPr>
        <w:t xml:space="preserve">em byla </w:t>
      </w:r>
      <w:r w:rsidR="003765A9">
        <w:rPr>
          <w:rFonts w:ascii="Arial" w:hAnsi="Arial" w:cs="Arial"/>
          <w:color w:val="000000"/>
          <w:sz w:val="22"/>
          <w:szCs w:val="22"/>
        </w:rPr>
        <w:t xml:space="preserve">dle výsledku zadávacího řízení rovněž </w:t>
      </w:r>
      <w:r w:rsidRPr="00DE4923">
        <w:rPr>
          <w:rFonts w:ascii="Arial" w:hAnsi="Arial" w:cs="Arial"/>
          <w:color w:val="000000"/>
          <w:sz w:val="22"/>
          <w:szCs w:val="22"/>
        </w:rPr>
        <w:t xml:space="preserve">uzavřena smlouva o dílo, </w:t>
      </w:r>
      <w:r w:rsidR="00011710" w:rsidRPr="00DE4923">
        <w:rPr>
          <w:rFonts w:ascii="Arial" w:hAnsi="Arial" w:cs="Arial"/>
          <w:color w:val="000000"/>
          <w:sz w:val="22"/>
          <w:szCs w:val="22"/>
        </w:rPr>
        <w:t xml:space="preserve">na jejímž základě implementoval </w:t>
      </w:r>
      <w:r w:rsidR="008772BC">
        <w:rPr>
          <w:rFonts w:ascii="Arial" w:hAnsi="Arial" w:cs="Arial"/>
          <w:color w:val="000000"/>
          <w:sz w:val="22"/>
          <w:szCs w:val="22"/>
        </w:rPr>
        <w:t>Poskytovatel</w:t>
      </w:r>
      <w:r w:rsidR="00F51702" w:rsidRPr="00DE4923">
        <w:rPr>
          <w:rFonts w:ascii="Arial" w:hAnsi="Arial" w:cs="Arial"/>
          <w:color w:val="000000"/>
          <w:sz w:val="22"/>
          <w:szCs w:val="22"/>
        </w:rPr>
        <w:t xml:space="preserve"> </w:t>
      </w:r>
      <w:r w:rsidR="00B65EC8" w:rsidRPr="00DE4923">
        <w:rPr>
          <w:rFonts w:ascii="Arial" w:hAnsi="Arial" w:cs="Arial"/>
          <w:color w:val="000000"/>
          <w:sz w:val="22"/>
          <w:szCs w:val="22"/>
        </w:rPr>
        <w:t xml:space="preserve">aplikaci/software </w:t>
      </w:r>
      <w:r w:rsidR="003765A9" w:rsidRPr="00835E0C">
        <w:rPr>
          <w:rFonts w:ascii="Arial" w:hAnsi="Arial" w:cs="Arial"/>
          <w:color w:val="000000"/>
          <w:sz w:val="22"/>
          <w:szCs w:val="22"/>
        </w:rPr>
        <w:t>[</w:t>
      </w:r>
      <w:r w:rsidR="003765A9" w:rsidRPr="005D3DD5">
        <w:rPr>
          <w:rFonts w:ascii="Arial" w:hAnsi="Arial" w:cs="Arial"/>
          <w:color w:val="000000"/>
          <w:sz w:val="22"/>
          <w:szCs w:val="22"/>
          <w:highlight w:val="lightGray"/>
        </w:rPr>
        <w:t>bude doplněno dle nabídky na příslušnou čás</w:t>
      </w:r>
      <w:r w:rsidR="003765A9">
        <w:rPr>
          <w:rFonts w:ascii="Arial" w:hAnsi="Arial" w:cs="Arial"/>
          <w:color w:val="000000"/>
          <w:sz w:val="22"/>
          <w:szCs w:val="22"/>
        </w:rPr>
        <w:t>t</w:t>
      </w:r>
      <w:r w:rsidR="003765A9" w:rsidRPr="00835E0C">
        <w:rPr>
          <w:rFonts w:ascii="Arial" w:hAnsi="Arial" w:cs="Arial"/>
          <w:color w:val="000000"/>
          <w:sz w:val="22"/>
          <w:szCs w:val="22"/>
        </w:rPr>
        <w:t>]</w:t>
      </w:r>
      <w:r w:rsidR="00DC0A3F" w:rsidRPr="00DE4923">
        <w:rPr>
          <w:rFonts w:ascii="Arial" w:hAnsi="Arial" w:cs="Arial"/>
          <w:color w:val="000000"/>
          <w:sz w:val="22"/>
          <w:szCs w:val="22"/>
        </w:rPr>
        <w:t xml:space="preserve"> (dále také „aplikace</w:t>
      </w:r>
      <w:r w:rsidR="003F3902">
        <w:rPr>
          <w:rFonts w:ascii="Arial" w:hAnsi="Arial" w:cs="Arial"/>
          <w:color w:val="000000"/>
          <w:sz w:val="22"/>
          <w:szCs w:val="22"/>
        </w:rPr>
        <w:t xml:space="preserve"> nebo dílo</w:t>
      </w:r>
      <w:r w:rsidR="00DC0A3F" w:rsidRPr="00DE4923">
        <w:rPr>
          <w:rFonts w:ascii="Arial" w:hAnsi="Arial" w:cs="Arial"/>
          <w:color w:val="000000"/>
          <w:sz w:val="22"/>
          <w:szCs w:val="22"/>
        </w:rPr>
        <w:t>“)</w:t>
      </w:r>
      <w:r w:rsidRPr="00DE4923">
        <w:rPr>
          <w:rFonts w:ascii="Arial" w:hAnsi="Arial" w:cs="Arial"/>
          <w:color w:val="000000"/>
          <w:sz w:val="22"/>
          <w:szCs w:val="22"/>
        </w:rPr>
        <w:t>;</w:t>
      </w:r>
    </w:p>
    <w:p w14:paraId="2ED6144F" w14:textId="66BE50CF" w:rsidR="00A325D7" w:rsidRPr="00DE4923" w:rsidRDefault="008772BC" w:rsidP="00B24E61">
      <w:pPr>
        <w:pStyle w:val="seznam-western"/>
        <w:numPr>
          <w:ilvl w:val="0"/>
          <w:numId w:val="2"/>
        </w:numPr>
        <w:spacing w:before="0" w:beforeAutospacing="0" w:after="0"/>
        <w:ind w:left="709" w:hanging="709"/>
        <w:outlineLvl w:val="0"/>
        <w:rPr>
          <w:rFonts w:ascii="Arial" w:hAnsi="Arial" w:cs="Arial"/>
          <w:color w:val="000000"/>
          <w:sz w:val="22"/>
          <w:szCs w:val="22"/>
        </w:rPr>
      </w:pPr>
      <w:r>
        <w:rPr>
          <w:rFonts w:ascii="Arial" w:hAnsi="Arial" w:cs="Arial"/>
          <w:color w:val="000000"/>
          <w:sz w:val="22"/>
          <w:szCs w:val="22"/>
        </w:rPr>
        <w:t>Poskytovatel</w:t>
      </w:r>
      <w:r w:rsidR="00A325D7" w:rsidRPr="00DE4923">
        <w:rPr>
          <w:rFonts w:ascii="Arial" w:hAnsi="Arial" w:cs="Arial"/>
          <w:color w:val="000000"/>
          <w:sz w:val="22"/>
          <w:szCs w:val="22"/>
        </w:rPr>
        <w:t xml:space="preserve"> </w:t>
      </w:r>
      <w:r w:rsidR="00207E25" w:rsidRPr="00207E25">
        <w:rPr>
          <w:rFonts w:ascii="Arial" w:hAnsi="Arial" w:cs="Arial"/>
          <w:color w:val="000000"/>
          <w:sz w:val="22"/>
          <w:szCs w:val="22"/>
        </w:rPr>
        <w:t>prohlašuje, že je způsobilý k řádnému a včasnému poskytování servisních služeb dle této smlouvy</w:t>
      </w:r>
      <w:r w:rsidR="00207E25">
        <w:rPr>
          <w:rFonts w:ascii="Arial" w:hAnsi="Arial" w:cs="Arial"/>
          <w:color w:val="000000"/>
          <w:sz w:val="22"/>
          <w:szCs w:val="22"/>
        </w:rPr>
        <w:t>,</w:t>
      </w:r>
      <w:r w:rsidR="00207E25" w:rsidRPr="00207E25">
        <w:rPr>
          <w:rFonts w:ascii="Arial" w:hAnsi="Arial" w:cs="Arial"/>
          <w:color w:val="000000"/>
          <w:sz w:val="22"/>
          <w:szCs w:val="22"/>
        </w:rPr>
        <w:t xml:space="preserve"> a že </w:t>
      </w:r>
      <w:r w:rsidR="00207E25">
        <w:rPr>
          <w:rFonts w:ascii="Arial" w:hAnsi="Arial" w:cs="Arial"/>
          <w:color w:val="000000"/>
          <w:sz w:val="22"/>
          <w:szCs w:val="22"/>
        </w:rPr>
        <w:t>disponuje takovými kapacitami a </w:t>
      </w:r>
      <w:r w:rsidR="00207E25" w:rsidRPr="00207E25">
        <w:rPr>
          <w:rFonts w:ascii="Arial" w:hAnsi="Arial" w:cs="Arial"/>
          <w:color w:val="000000"/>
          <w:sz w:val="22"/>
          <w:szCs w:val="22"/>
        </w:rPr>
        <w:t>odbornými znalostmi, které jsou třeba k řádnému a včasném</w:t>
      </w:r>
      <w:r w:rsidR="003F3902">
        <w:rPr>
          <w:rFonts w:ascii="Arial" w:hAnsi="Arial" w:cs="Arial"/>
          <w:color w:val="000000"/>
          <w:sz w:val="22"/>
          <w:szCs w:val="22"/>
        </w:rPr>
        <w:t>u poskytování servisních služeb</w:t>
      </w:r>
      <w:r w:rsidR="00A325D7" w:rsidRPr="00DE4923">
        <w:rPr>
          <w:rFonts w:ascii="Arial" w:hAnsi="Arial" w:cs="Arial"/>
          <w:color w:val="000000"/>
          <w:sz w:val="22"/>
          <w:szCs w:val="22"/>
        </w:rPr>
        <w:t>;</w:t>
      </w:r>
    </w:p>
    <w:p w14:paraId="65D5DE48" w14:textId="77777777" w:rsidR="00A325D7" w:rsidRPr="00DE4923" w:rsidRDefault="00A325D7" w:rsidP="00B24E61">
      <w:pPr>
        <w:pStyle w:val="seznam-western"/>
        <w:numPr>
          <w:ilvl w:val="0"/>
          <w:numId w:val="2"/>
        </w:numPr>
        <w:spacing w:before="0" w:beforeAutospacing="0" w:after="0"/>
        <w:ind w:left="709" w:hanging="709"/>
        <w:outlineLvl w:val="0"/>
        <w:rPr>
          <w:rFonts w:ascii="Arial" w:hAnsi="Arial" w:cs="Arial"/>
          <w:color w:val="000000"/>
          <w:sz w:val="22"/>
          <w:szCs w:val="22"/>
        </w:rPr>
      </w:pPr>
      <w:r w:rsidRPr="00DE4923">
        <w:rPr>
          <w:rFonts w:ascii="Arial" w:hAnsi="Arial" w:cs="Arial"/>
          <w:color w:val="000000"/>
          <w:sz w:val="22"/>
          <w:szCs w:val="22"/>
        </w:rPr>
        <w:t>Smluvní strany mají zájem vzájemně spolupracovat za podmínek stanovených touto smlouvou;</w:t>
      </w:r>
    </w:p>
    <w:p w14:paraId="58BD6A37" w14:textId="77777777" w:rsidR="00A325D7" w:rsidRPr="00DE4923" w:rsidRDefault="00A325D7" w:rsidP="00AD52EC">
      <w:pPr>
        <w:pStyle w:val="seznam-western"/>
        <w:spacing w:before="0" w:beforeAutospacing="0" w:after="0"/>
        <w:outlineLvl w:val="0"/>
        <w:rPr>
          <w:rFonts w:ascii="Arial" w:hAnsi="Arial" w:cs="Arial"/>
          <w:b/>
          <w:color w:val="000000"/>
          <w:sz w:val="22"/>
          <w:szCs w:val="22"/>
        </w:rPr>
      </w:pPr>
      <w:r w:rsidRPr="00DE4923">
        <w:rPr>
          <w:rFonts w:ascii="Arial" w:hAnsi="Arial" w:cs="Arial"/>
          <w:b/>
          <w:color w:val="000000"/>
          <w:sz w:val="22"/>
          <w:szCs w:val="22"/>
        </w:rPr>
        <w:t>bylo dohodnuto následující:</w:t>
      </w:r>
    </w:p>
    <w:p w14:paraId="75A095B2" w14:textId="77777777" w:rsidR="001F635D" w:rsidRPr="00DE4923" w:rsidRDefault="001F635D" w:rsidP="00AD52EC">
      <w:pPr>
        <w:pStyle w:val="seznam-western"/>
        <w:spacing w:before="0" w:beforeAutospacing="0" w:after="0"/>
        <w:outlineLvl w:val="0"/>
        <w:rPr>
          <w:rFonts w:ascii="Arial" w:hAnsi="Arial" w:cs="Arial"/>
          <w:b/>
          <w:color w:val="000000"/>
          <w:sz w:val="22"/>
          <w:szCs w:val="22"/>
        </w:rPr>
      </w:pPr>
    </w:p>
    <w:p w14:paraId="2C9BC613" w14:textId="77777777" w:rsidR="00A325D7" w:rsidRPr="00DE4923" w:rsidRDefault="00671FBD" w:rsidP="002C0883">
      <w:pPr>
        <w:pStyle w:val="seznam-western"/>
        <w:numPr>
          <w:ilvl w:val="0"/>
          <w:numId w:val="1"/>
        </w:numPr>
        <w:spacing w:before="0" w:beforeAutospacing="0" w:after="0"/>
        <w:ind w:hanging="720"/>
        <w:outlineLvl w:val="0"/>
        <w:rPr>
          <w:rFonts w:ascii="Arial" w:hAnsi="Arial" w:cs="Arial"/>
          <w:b/>
          <w:color w:val="000000"/>
          <w:sz w:val="22"/>
          <w:szCs w:val="22"/>
        </w:rPr>
      </w:pPr>
      <w:r w:rsidRPr="00DE4923">
        <w:rPr>
          <w:rFonts w:ascii="Arial" w:hAnsi="Arial" w:cs="Arial"/>
          <w:b/>
          <w:bCs/>
          <w:color w:val="000000"/>
          <w:sz w:val="22"/>
          <w:szCs w:val="22"/>
        </w:rPr>
        <w:t>Předmět smlouvy</w:t>
      </w:r>
    </w:p>
    <w:p w14:paraId="55F25FFC" w14:textId="355468E2" w:rsidR="00D47679" w:rsidRPr="00D47679" w:rsidRDefault="008772BC" w:rsidP="00B24E61">
      <w:pPr>
        <w:numPr>
          <w:ilvl w:val="1"/>
          <w:numId w:val="3"/>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se zavazuje poskytovat na svůj náklad a nebezpečí řádně a včas dále specifikované servisní služby a </w:t>
      </w:r>
      <w:r>
        <w:rPr>
          <w:rFonts w:ascii="Arial" w:hAnsi="Arial" w:cs="Arial"/>
        </w:rPr>
        <w:t>Objednatel</w:t>
      </w:r>
      <w:r w:rsidR="00D47679" w:rsidRPr="00D47679">
        <w:rPr>
          <w:rFonts w:ascii="Arial" w:hAnsi="Arial" w:cs="Arial"/>
        </w:rPr>
        <w:t xml:space="preserve"> se zavazuje zaplatit za řádně a včasně poskytnuté servisní služby sjednanou cenu. </w:t>
      </w:r>
    </w:p>
    <w:p w14:paraId="4D1C7D8C" w14:textId="32A8EEFE" w:rsidR="00D47679" w:rsidRPr="00D47679" w:rsidRDefault="008772BC" w:rsidP="00B24E61">
      <w:pPr>
        <w:numPr>
          <w:ilvl w:val="1"/>
          <w:numId w:val="3"/>
        </w:numPr>
        <w:spacing w:after="0" w:line="240" w:lineRule="auto"/>
        <w:jc w:val="both"/>
        <w:rPr>
          <w:rFonts w:ascii="Arial" w:hAnsi="Arial" w:cs="Arial"/>
        </w:rPr>
      </w:pPr>
      <w:r>
        <w:rPr>
          <w:rFonts w:ascii="Arial" w:hAnsi="Arial" w:cs="Arial"/>
        </w:rPr>
        <w:lastRenderedPageBreak/>
        <w:t>Poskytovatel</w:t>
      </w:r>
      <w:r w:rsidR="00D47679" w:rsidRPr="00D47679">
        <w:rPr>
          <w:rFonts w:ascii="Arial" w:hAnsi="Arial" w:cs="Arial"/>
        </w:rPr>
        <w:t xml:space="preserve"> se zavazuje za podmínek uvedených v této smlouvě poskytovat </w:t>
      </w:r>
      <w:r>
        <w:rPr>
          <w:rFonts w:ascii="Arial" w:hAnsi="Arial" w:cs="Arial"/>
        </w:rPr>
        <w:t>Objednatel</w:t>
      </w:r>
      <w:r w:rsidR="00D47679" w:rsidRPr="00D47679">
        <w:rPr>
          <w:rFonts w:ascii="Arial" w:hAnsi="Arial" w:cs="Arial"/>
        </w:rPr>
        <w:t>i servisní služby vztahující se k dílu provedenému dle smlouvy o dílo</w:t>
      </w:r>
      <w:r w:rsidR="00DB6A90">
        <w:rPr>
          <w:rFonts w:ascii="Arial" w:hAnsi="Arial" w:cs="Arial"/>
        </w:rPr>
        <w:t xml:space="preserve"> (dále také jako „IS“</w:t>
      </w:r>
      <w:r w:rsidR="00927D64">
        <w:rPr>
          <w:rFonts w:ascii="Arial" w:hAnsi="Arial" w:cs="Arial"/>
        </w:rPr>
        <w:t>)</w:t>
      </w:r>
      <w:r w:rsidR="00D47679" w:rsidRPr="00D47679">
        <w:rPr>
          <w:rFonts w:ascii="Arial" w:hAnsi="Arial" w:cs="Arial"/>
        </w:rPr>
        <w:t>. Servisní služby jsou dále specifikovány v příloze č. 1 této smlouvy. Kategorizace a úroveň servisních služeb dle této servisní smlouvy ve vztahu k dílu je uvedena v příloze č. 1 této smlouvy. Veškeré servisní služby poskytované na základě této smlouvy jsou dále označovány také jen jako „</w:t>
      </w:r>
      <w:r w:rsidR="00D47679" w:rsidRPr="00D47679">
        <w:rPr>
          <w:rFonts w:ascii="Arial" w:hAnsi="Arial" w:cs="Arial"/>
          <w:b/>
          <w:i/>
        </w:rPr>
        <w:t>servisní služby</w:t>
      </w:r>
      <w:r w:rsidR="00D47679" w:rsidRPr="00D47679">
        <w:rPr>
          <w:rFonts w:ascii="Arial" w:hAnsi="Arial" w:cs="Arial"/>
        </w:rPr>
        <w:t>“.</w:t>
      </w:r>
    </w:p>
    <w:p w14:paraId="5611A559" w14:textId="77777777" w:rsidR="00D47679" w:rsidRPr="00733A3A" w:rsidRDefault="00D47679" w:rsidP="00B24E61">
      <w:pPr>
        <w:numPr>
          <w:ilvl w:val="1"/>
          <w:numId w:val="3"/>
        </w:numPr>
        <w:spacing w:after="0" w:line="240" w:lineRule="auto"/>
        <w:jc w:val="both"/>
        <w:rPr>
          <w:rFonts w:ascii="Arial" w:hAnsi="Arial" w:cs="Arial"/>
        </w:rPr>
      </w:pPr>
      <w:r w:rsidRPr="00733A3A">
        <w:rPr>
          <w:rFonts w:ascii="Arial" w:hAnsi="Arial" w:cs="Arial"/>
        </w:rPr>
        <w:t>Servisní služby budou prováděny v následujících kategoriích:</w:t>
      </w:r>
    </w:p>
    <w:p w14:paraId="7E01334D" w14:textId="77777777" w:rsidR="00D47679" w:rsidRPr="00733A3A" w:rsidRDefault="00D47679" w:rsidP="00B24E61">
      <w:pPr>
        <w:pStyle w:val="Odstavecseseznamem"/>
        <w:numPr>
          <w:ilvl w:val="0"/>
          <w:numId w:val="13"/>
        </w:numPr>
        <w:spacing w:after="0" w:line="240" w:lineRule="auto"/>
        <w:jc w:val="both"/>
        <w:rPr>
          <w:rFonts w:ascii="Arial" w:hAnsi="Arial" w:cs="Arial"/>
        </w:rPr>
      </w:pPr>
      <w:proofErr w:type="spellStart"/>
      <w:r w:rsidRPr="00733A3A">
        <w:rPr>
          <w:rFonts w:ascii="Arial" w:hAnsi="Arial" w:cs="Arial"/>
        </w:rPr>
        <w:t>Maintenance</w:t>
      </w:r>
      <w:proofErr w:type="spellEnd"/>
      <w:r w:rsidRPr="00733A3A">
        <w:rPr>
          <w:rFonts w:ascii="Arial" w:hAnsi="Arial" w:cs="Arial"/>
        </w:rPr>
        <w:t>;</w:t>
      </w:r>
    </w:p>
    <w:p w14:paraId="0F1A075D" w14:textId="77777777" w:rsidR="00D47679" w:rsidRPr="00733A3A" w:rsidRDefault="00D47679" w:rsidP="00B24E61">
      <w:pPr>
        <w:pStyle w:val="Odstavecseseznamem"/>
        <w:numPr>
          <w:ilvl w:val="0"/>
          <w:numId w:val="13"/>
        </w:numPr>
        <w:spacing w:after="0" w:line="240" w:lineRule="auto"/>
        <w:jc w:val="both"/>
        <w:rPr>
          <w:rFonts w:ascii="Arial" w:hAnsi="Arial" w:cs="Arial"/>
        </w:rPr>
      </w:pPr>
      <w:r w:rsidRPr="00733A3A">
        <w:rPr>
          <w:rFonts w:ascii="Arial" w:hAnsi="Arial" w:cs="Arial"/>
        </w:rPr>
        <w:t>Technická podpora;</w:t>
      </w:r>
    </w:p>
    <w:p w14:paraId="74992DF5" w14:textId="77777777" w:rsidR="00D47679" w:rsidRPr="00733A3A" w:rsidRDefault="00D47679" w:rsidP="00B24E61">
      <w:pPr>
        <w:pStyle w:val="Odstavecseseznamem"/>
        <w:numPr>
          <w:ilvl w:val="0"/>
          <w:numId w:val="13"/>
        </w:numPr>
        <w:spacing w:after="0" w:line="240" w:lineRule="auto"/>
        <w:jc w:val="both"/>
        <w:rPr>
          <w:rFonts w:ascii="Arial" w:hAnsi="Arial" w:cs="Arial"/>
        </w:rPr>
      </w:pPr>
      <w:r w:rsidRPr="00733A3A">
        <w:rPr>
          <w:rFonts w:ascii="Arial" w:hAnsi="Arial" w:cs="Arial"/>
        </w:rPr>
        <w:t>Řešení incidentů.</w:t>
      </w:r>
    </w:p>
    <w:p w14:paraId="33851288" w14:textId="5E59AA59" w:rsidR="00D47679" w:rsidRPr="00D47679" w:rsidRDefault="00D47679" w:rsidP="00B24E61">
      <w:pPr>
        <w:numPr>
          <w:ilvl w:val="1"/>
          <w:numId w:val="3"/>
        </w:numPr>
        <w:spacing w:after="0" w:line="240" w:lineRule="auto"/>
        <w:jc w:val="both"/>
        <w:rPr>
          <w:rFonts w:ascii="Arial" w:hAnsi="Arial" w:cs="Arial"/>
        </w:rPr>
      </w:pPr>
      <w:r w:rsidRPr="00D47679">
        <w:rPr>
          <w:rFonts w:ascii="Arial" w:hAnsi="Arial" w:cs="Arial"/>
        </w:rPr>
        <w:t xml:space="preserve">Specifikace jednotlivých kategorií </w:t>
      </w:r>
      <w:r w:rsidR="000D6E4C">
        <w:rPr>
          <w:rFonts w:ascii="Arial" w:hAnsi="Arial" w:cs="Arial"/>
        </w:rPr>
        <w:t xml:space="preserve">incidentů a na ně navázaný úroveň </w:t>
      </w:r>
      <w:r w:rsidRPr="00D47679">
        <w:rPr>
          <w:rFonts w:ascii="Arial" w:hAnsi="Arial" w:cs="Arial"/>
        </w:rPr>
        <w:t>servisních služeb jsou uvedeny v příloze č. 1 této smlouvy.</w:t>
      </w:r>
    </w:p>
    <w:p w14:paraId="015CF9D8" w14:textId="1889081F" w:rsidR="00D47679" w:rsidRPr="00733A3A" w:rsidRDefault="000D6E4C" w:rsidP="00B24E61">
      <w:pPr>
        <w:numPr>
          <w:ilvl w:val="1"/>
          <w:numId w:val="3"/>
        </w:numPr>
        <w:spacing w:after="0" w:line="240" w:lineRule="auto"/>
        <w:jc w:val="both"/>
        <w:rPr>
          <w:rFonts w:ascii="Arial" w:hAnsi="Arial" w:cs="Arial"/>
        </w:rPr>
      </w:pPr>
      <w:r w:rsidRPr="00733A3A">
        <w:rPr>
          <w:rFonts w:ascii="Arial" w:hAnsi="Arial" w:cs="Arial"/>
        </w:rPr>
        <w:t>O</w:t>
      </w:r>
      <w:r w:rsidR="00D47679" w:rsidRPr="00733A3A">
        <w:rPr>
          <w:rFonts w:ascii="Arial" w:hAnsi="Arial" w:cs="Arial"/>
        </w:rPr>
        <w:t>dstraňování záručních vad</w:t>
      </w:r>
      <w:r w:rsidRPr="00733A3A">
        <w:rPr>
          <w:rFonts w:ascii="Arial" w:hAnsi="Arial" w:cs="Arial"/>
        </w:rPr>
        <w:t xml:space="preserve"> se také řídí kategoriemi incidentů a na ně vázanými úrovněmi servisních služeb dle přílohy č. 1 této smlouvy</w:t>
      </w:r>
      <w:r w:rsidR="00D47679" w:rsidRPr="00733A3A">
        <w:rPr>
          <w:rFonts w:ascii="Arial" w:hAnsi="Arial" w:cs="Arial"/>
        </w:rPr>
        <w:t xml:space="preserve">. </w:t>
      </w:r>
    </w:p>
    <w:p w14:paraId="26AE91D1" w14:textId="2AAF01BD" w:rsidR="00D47679" w:rsidRPr="00D47679" w:rsidRDefault="008772BC" w:rsidP="00B24E61">
      <w:pPr>
        <w:numPr>
          <w:ilvl w:val="1"/>
          <w:numId w:val="3"/>
        </w:numPr>
        <w:spacing w:after="0" w:line="240" w:lineRule="auto"/>
        <w:jc w:val="both"/>
        <w:rPr>
          <w:rFonts w:ascii="Arial" w:hAnsi="Arial" w:cs="Arial"/>
        </w:rPr>
      </w:pPr>
      <w:r w:rsidRPr="00733A3A">
        <w:rPr>
          <w:rFonts w:ascii="Arial" w:hAnsi="Arial" w:cs="Arial"/>
        </w:rPr>
        <w:t>Poskytovatel</w:t>
      </w:r>
      <w:r w:rsidR="00D47679" w:rsidRPr="00733A3A">
        <w:rPr>
          <w:rFonts w:ascii="Arial" w:hAnsi="Arial" w:cs="Arial"/>
        </w:rPr>
        <w:t xml:space="preserve"> je povinen poskytovat servisní služby dle této smlouvy tak, aby dostupnost díla dle smlouvy o dílo, byla alespoň 97% v každém kalendářním měsíci</w:t>
      </w:r>
      <w:r w:rsidR="00D47679" w:rsidRPr="00D47679">
        <w:rPr>
          <w:rFonts w:ascii="Arial" w:hAnsi="Arial" w:cs="Arial"/>
        </w:rPr>
        <w:t xml:space="preserve"> po celou dobu účinnosti této smlouvy. Výpočet skutečně dosažené dostupnosti se řídí metodikou uvedenou v příloze č. 1 této smlouvy.</w:t>
      </w:r>
    </w:p>
    <w:p w14:paraId="307F96F4" w14:textId="77777777" w:rsidR="00D47679" w:rsidRPr="00D47679" w:rsidRDefault="00D47679" w:rsidP="00D47679">
      <w:pPr>
        <w:spacing w:after="0" w:line="240" w:lineRule="auto"/>
        <w:jc w:val="both"/>
        <w:rPr>
          <w:rFonts w:ascii="Arial" w:hAnsi="Arial" w:cs="Arial"/>
        </w:rPr>
      </w:pPr>
    </w:p>
    <w:p w14:paraId="29CECA83" w14:textId="59EBD9D3" w:rsidR="00D47679" w:rsidRPr="00D47679" w:rsidRDefault="00D47679" w:rsidP="00D47679">
      <w:pPr>
        <w:pStyle w:val="seznam-western"/>
        <w:numPr>
          <w:ilvl w:val="0"/>
          <w:numId w:val="1"/>
        </w:numPr>
        <w:spacing w:before="0" w:beforeAutospacing="0" w:after="0"/>
        <w:ind w:hanging="720"/>
        <w:outlineLvl w:val="0"/>
        <w:rPr>
          <w:rFonts w:ascii="Arial" w:hAnsi="Arial" w:cs="Arial"/>
          <w:b/>
          <w:bCs/>
          <w:color w:val="000000"/>
          <w:sz w:val="22"/>
          <w:szCs w:val="22"/>
        </w:rPr>
      </w:pPr>
      <w:bookmarkStart w:id="0" w:name="_Toc361840294"/>
      <w:bookmarkStart w:id="1" w:name="_Toc361840295"/>
      <w:bookmarkStart w:id="2" w:name="_Toc361840296"/>
      <w:bookmarkStart w:id="3" w:name="_Toc361840297"/>
      <w:bookmarkStart w:id="4" w:name="_Toc361840298"/>
      <w:bookmarkStart w:id="5" w:name="_Toc361840299"/>
      <w:bookmarkStart w:id="6" w:name="_Toc361840300"/>
      <w:bookmarkStart w:id="7" w:name="_Toc361840301"/>
      <w:bookmarkStart w:id="8" w:name="_Toc361840302"/>
      <w:bookmarkEnd w:id="0"/>
      <w:bookmarkEnd w:id="1"/>
      <w:bookmarkEnd w:id="2"/>
      <w:bookmarkEnd w:id="3"/>
      <w:bookmarkEnd w:id="4"/>
      <w:bookmarkEnd w:id="5"/>
      <w:bookmarkEnd w:id="6"/>
      <w:bookmarkEnd w:id="7"/>
      <w:bookmarkEnd w:id="8"/>
      <w:r>
        <w:rPr>
          <w:rFonts w:ascii="Arial" w:hAnsi="Arial" w:cs="Arial"/>
          <w:b/>
          <w:bCs/>
          <w:color w:val="000000"/>
          <w:sz w:val="22"/>
          <w:szCs w:val="22"/>
        </w:rPr>
        <w:t>Poskytování servisních služeb</w:t>
      </w:r>
    </w:p>
    <w:p w14:paraId="7D3BBC15" w14:textId="086C0B96" w:rsidR="00D47679" w:rsidRPr="00D47679" w:rsidRDefault="00D47679" w:rsidP="00B24E61">
      <w:pPr>
        <w:numPr>
          <w:ilvl w:val="1"/>
          <w:numId w:val="15"/>
        </w:numPr>
        <w:spacing w:after="0" w:line="240" w:lineRule="auto"/>
        <w:jc w:val="both"/>
        <w:rPr>
          <w:rFonts w:ascii="Arial" w:hAnsi="Arial" w:cs="Arial"/>
        </w:rPr>
      </w:pPr>
      <w:r w:rsidRPr="00D47679">
        <w:rPr>
          <w:rFonts w:ascii="Arial" w:hAnsi="Arial" w:cs="Arial"/>
        </w:rPr>
        <w:t>Servisní služby mohou být prováděny vzdálenou správou n</w:t>
      </w:r>
      <w:r w:rsidR="00865DE9">
        <w:rPr>
          <w:rFonts w:ascii="Arial" w:hAnsi="Arial" w:cs="Arial"/>
        </w:rPr>
        <w:t xml:space="preserve">ebo přímo příjezdem pracovníka </w:t>
      </w:r>
      <w:r w:rsidR="008772BC">
        <w:rPr>
          <w:rFonts w:ascii="Arial" w:hAnsi="Arial" w:cs="Arial"/>
        </w:rPr>
        <w:t>Poskytovatel</w:t>
      </w:r>
      <w:r w:rsidRPr="00D47679">
        <w:rPr>
          <w:rFonts w:ascii="Arial" w:hAnsi="Arial" w:cs="Arial"/>
        </w:rPr>
        <w:t xml:space="preserve">e na </w:t>
      </w:r>
      <w:r w:rsidRPr="00733A3A">
        <w:rPr>
          <w:rFonts w:ascii="Arial" w:hAnsi="Arial" w:cs="Arial"/>
        </w:rPr>
        <w:t>místo plnění. Servisní služby se vážou na ty části díla, které jsou specifikované v příloze č. 1 této smlouvy.</w:t>
      </w:r>
    </w:p>
    <w:p w14:paraId="06FB8CFA" w14:textId="17A2EF62" w:rsidR="00D47679" w:rsidRPr="00D47679" w:rsidRDefault="00D47679" w:rsidP="00B24E61">
      <w:pPr>
        <w:numPr>
          <w:ilvl w:val="1"/>
          <w:numId w:val="15"/>
        </w:numPr>
        <w:spacing w:after="0" w:line="240" w:lineRule="auto"/>
        <w:jc w:val="both"/>
        <w:rPr>
          <w:rFonts w:ascii="Arial" w:hAnsi="Arial" w:cs="Arial"/>
        </w:rPr>
      </w:pPr>
      <w:r w:rsidRPr="00D47679">
        <w:rPr>
          <w:rFonts w:ascii="Arial" w:hAnsi="Arial" w:cs="Arial"/>
        </w:rPr>
        <w:t>V rámci poskytování servisních služeb v</w:t>
      </w:r>
      <w:r w:rsidR="00865DE9">
        <w:rPr>
          <w:rFonts w:ascii="Arial" w:hAnsi="Arial" w:cs="Arial"/>
        </w:rPr>
        <w:t xml:space="preserve"> kategorii řešení incidentů je </w:t>
      </w:r>
      <w:r w:rsidR="008772BC">
        <w:rPr>
          <w:rFonts w:ascii="Arial" w:hAnsi="Arial" w:cs="Arial"/>
        </w:rPr>
        <w:t>Poskytovatel</w:t>
      </w:r>
      <w:r w:rsidRPr="00D47679">
        <w:rPr>
          <w:rFonts w:ascii="Arial" w:hAnsi="Arial" w:cs="Arial"/>
        </w:rPr>
        <w:t xml:space="preserve"> povinen řešit incidenty týkající se díla (dále jen „</w:t>
      </w:r>
      <w:r w:rsidRPr="00D47679">
        <w:rPr>
          <w:rFonts w:ascii="Arial" w:hAnsi="Arial" w:cs="Arial"/>
          <w:b/>
          <w:i/>
        </w:rPr>
        <w:t>incidenty</w:t>
      </w:r>
      <w:r w:rsidRPr="00D47679">
        <w:rPr>
          <w:rFonts w:ascii="Arial" w:hAnsi="Arial" w:cs="Arial"/>
        </w:rPr>
        <w:t>“) a v </w:t>
      </w:r>
      <w:r w:rsidR="00865DE9">
        <w:rPr>
          <w:rFonts w:ascii="Arial" w:hAnsi="Arial" w:cs="Arial"/>
        </w:rPr>
        <w:t xml:space="preserve">kategorii technická podpora je </w:t>
      </w:r>
      <w:r w:rsidR="008772BC">
        <w:rPr>
          <w:rFonts w:ascii="Arial" w:hAnsi="Arial" w:cs="Arial"/>
        </w:rPr>
        <w:t>Poskytovatel</w:t>
      </w:r>
      <w:r w:rsidRPr="00D47679">
        <w:rPr>
          <w:rFonts w:ascii="Arial" w:hAnsi="Arial" w:cs="Arial"/>
        </w:rPr>
        <w:t xml:space="preserve"> povinen realizovat požadavky </w:t>
      </w:r>
      <w:r w:rsidR="008772BC">
        <w:rPr>
          <w:rFonts w:ascii="Arial" w:hAnsi="Arial" w:cs="Arial"/>
        </w:rPr>
        <w:t>Objednatel</w:t>
      </w:r>
      <w:r w:rsidRPr="00D47679">
        <w:rPr>
          <w:rFonts w:ascii="Arial" w:hAnsi="Arial" w:cs="Arial"/>
        </w:rPr>
        <w:t>e týkající se díla (dále jen „</w:t>
      </w:r>
      <w:r w:rsidRPr="00D47679">
        <w:rPr>
          <w:rFonts w:ascii="Arial" w:hAnsi="Arial" w:cs="Arial"/>
          <w:b/>
          <w:i/>
        </w:rPr>
        <w:t>požadavky</w:t>
      </w:r>
      <w:r w:rsidRPr="00D47679">
        <w:rPr>
          <w:rFonts w:ascii="Arial" w:hAnsi="Arial" w:cs="Arial"/>
        </w:rPr>
        <w:t>“ nebo „</w:t>
      </w:r>
      <w:r w:rsidRPr="00D47679">
        <w:rPr>
          <w:rFonts w:ascii="Arial" w:hAnsi="Arial" w:cs="Arial"/>
          <w:b/>
          <w:i/>
        </w:rPr>
        <w:t>REQ</w:t>
      </w:r>
      <w:r w:rsidRPr="00D47679">
        <w:rPr>
          <w:rFonts w:ascii="Arial" w:hAnsi="Arial" w:cs="Arial"/>
        </w:rPr>
        <w:t xml:space="preserve">“) za podmínek sjednaných touto smlouvou a její přílohou č. 1. </w:t>
      </w:r>
    </w:p>
    <w:p w14:paraId="11BE4210" w14:textId="4DC456BE" w:rsidR="00D47679" w:rsidRPr="00D47679" w:rsidRDefault="008772BC" w:rsidP="00B24E61">
      <w:pPr>
        <w:numPr>
          <w:ilvl w:val="1"/>
          <w:numId w:val="15"/>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je povinen po celou dobu účinnosti této smlouvy v případě poruchy IS provádět obnovu provozu IS včetně načtení dat ze zálohy potřebných pro řádný chod IS.</w:t>
      </w:r>
    </w:p>
    <w:p w14:paraId="53962AD3" w14:textId="53C7AA02" w:rsidR="00D47679" w:rsidRPr="008064F1" w:rsidRDefault="008772BC" w:rsidP="00B24E61">
      <w:pPr>
        <w:numPr>
          <w:ilvl w:val="1"/>
          <w:numId w:val="15"/>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w:t>
      </w:r>
      <w:r w:rsidR="00D47679" w:rsidRPr="006900A3">
        <w:rPr>
          <w:rFonts w:ascii="Arial" w:hAnsi="Arial" w:cs="Arial"/>
        </w:rPr>
        <w:t xml:space="preserve">je povinen udržovat servisní pohotovost </w:t>
      </w:r>
      <w:r w:rsidR="00D47679" w:rsidRPr="001B1BDD">
        <w:rPr>
          <w:rFonts w:ascii="Arial" w:hAnsi="Arial" w:cs="Arial"/>
        </w:rPr>
        <w:t xml:space="preserve">v režimu </w:t>
      </w:r>
      <w:r w:rsidR="007A3F95" w:rsidRPr="001B1BDD">
        <w:rPr>
          <w:rFonts w:ascii="Arial" w:hAnsi="Arial" w:cs="Arial"/>
        </w:rPr>
        <w:t xml:space="preserve">požadované úrovně servisních služeb </w:t>
      </w:r>
      <w:r w:rsidR="00865DE9" w:rsidRPr="001B1BDD">
        <w:rPr>
          <w:rFonts w:ascii="Arial" w:hAnsi="Arial" w:cs="Arial"/>
        </w:rPr>
        <w:t xml:space="preserve">tak, že </w:t>
      </w:r>
      <w:r w:rsidRPr="001B1BDD">
        <w:rPr>
          <w:rFonts w:ascii="Arial" w:hAnsi="Arial" w:cs="Arial"/>
        </w:rPr>
        <w:t>Poskytovatel</w:t>
      </w:r>
      <w:r w:rsidR="00D47679" w:rsidRPr="001B1BDD">
        <w:rPr>
          <w:rFonts w:ascii="Arial" w:hAnsi="Arial" w:cs="Arial"/>
        </w:rPr>
        <w:t xml:space="preserve"> bude disponovat potřebným množstvím pracovníků s odpovídající kvalifikací tak, aby byl schopný garantovat časové lhůty</w:t>
      </w:r>
      <w:r w:rsidR="00D47679" w:rsidRPr="00D47679">
        <w:rPr>
          <w:rFonts w:ascii="Arial" w:hAnsi="Arial" w:cs="Arial"/>
        </w:rPr>
        <w:t xml:space="preserve"> stanovené v příloze č. 1 této smlouvy.</w:t>
      </w:r>
      <w:r w:rsidR="008064F1">
        <w:rPr>
          <w:rFonts w:ascii="Arial" w:hAnsi="Arial" w:cs="Arial"/>
        </w:rPr>
        <w:t xml:space="preserve"> </w:t>
      </w:r>
    </w:p>
    <w:p w14:paraId="6AC365A1" w14:textId="69694D9F" w:rsidR="00D47679" w:rsidRPr="00D47679" w:rsidRDefault="008772BC" w:rsidP="00B24E61">
      <w:pPr>
        <w:numPr>
          <w:ilvl w:val="1"/>
          <w:numId w:val="15"/>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je povinen při poskytování servisních služeb dodržovat reakční dobu (dále jen „</w:t>
      </w:r>
      <w:r w:rsidR="00D47679" w:rsidRPr="00D47679">
        <w:rPr>
          <w:rFonts w:ascii="Arial" w:hAnsi="Arial" w:cs="Arial"/>
          <w:b/>
          <w:i/>
        </w:rPr>
        <w:t>reakční doba</w:t>
      </w:r>
      <w:r w:rsidR="00D47679" w:rsidRPr="00D47679">
        <w:rPr>
          <w:rFonts w:ascii="Arial" w:hAnsi="Arial" w:cs="Arial"/>
        </w:rPr>
        <w:t>“ nebo „</w:t>
      </w:r>
      <w:r w:rsidR="00D47679" w:rsidRPr="00D47679">
        <w:rPr>
          <w:rFonts w:ascii="Arial" w:hAnsi="Arial" w:cs="Arial"/>
          <w:b/>
          <w:i/>
        </w:rPr>
        <w:t>reakce</w:t>
      </w:r>
      <w:r w:rsidR="00D47679" w:rsidRPr="00D47679">
        <w:rPr>
          <w:rFonts w:ascii="Arial" w:hAnsi="Arial" w:cs="Arial"/>
        </w:rPr>
        <w:t>“) a dobu vyřešení incidentu nebo požadavku (dále jen „</w:t>
      </w:r>
      <w:r w:rsidR="00D47679" w:rsidRPr="00D47679">
        <w:rPr>
          <w:rFonts w:ascii="Arial" w:hAnsi="Arial" w:cs="Arial"/>
          <w:b/>
          <w:i/>
        </w:rPr>
        <w:t>doba vyřešení</w:t>
      </w:r>
      <w:r w:rsidR="00D47679" w:rsidRPr="00D47679">
        <w:rPr>
          <w:rFonts w:ascii="Arial" w:hAnsi="Arial" w:cs="Arial"/>
        </w:rPr>
        <w:t xml:space="preserve">“). Specifikace reakční doby a doby vyřešení je uvedena v příloze č. 1 této smlouvy. </w:t>
      </w:r>
    </w:p>
    <w:p w14:paraId="67DB61F1" w14:textId="5FFB58F9" w:rsidR="00D47679" w:rsidRPr="00D47679" w:rsidRDefault="00D47679" w:rsidP="00B24E61">
      <w:pPr>
        <w:numPr>
          <w:ilvl w:val="1"/>
          <w:numId w:val="15"/>
        </w:numPr>
        <w:spacing w:after="0" w:line="240" w:lineRule="auto"/>
        <w:jc w:val="both"/>
        <w:rPr>
          <w:rFonts w:ascii="Arial" w:hAnsi="Arial" w:cs="Arial"/>
        </w:rPr>
      </w:pPr>
      <w:r w:rsidRPr="00D47679">
        <w:rPr>
          <w:rFonts w:ascii="Arial" w:hAnsi="Arial" w:cs="Arial"/>
        </w:rPr>
        <w:t>Kategorizace incidentů, reakční doby na jednotlivé kategorie incidentů a doby vyřešení jednotlivých kategorií incidentů a reakční doby a doby vyřešení požadavků jsou uvedeny v příloz</w:t>
      </w:r>
      <w:r w:rsidR="00865DE9">
        <w:rPr>
          <w:rFonts w:ascii="Arial" w:hAnsi="Arial" w:cs="Arial"/>
        </w:rPr>
        <w:t xml:space="preserve">e č. 1 této smlouvy a jsou pro </w:t>
      </w:r>
      <w:r w:rsidR="008772BC">
        <w:rPr>
          <w:rFonts w:ascii="Arial" w:hAnsi="Arial" w:cs="Arial"/>
        </w:rPr>
        <w:t>Poskytovatel</w:t>
      </w:r>
      <w:r w:rsidRPr="00D47679">
        <w:rPr>
          <w:rFonts w:ascii="Arial" w:hAnsi="Arial" w:cs="Arial"/>
        </w:rPr>
        <w:t>e závazné.</w:t>
      </w:r>
    </w:p>
    <w:p w14:paraId="21B66EA4" w14:textId="75CAB7CE" w:rsidR="00D47679" w:rsidRPr="00D47679" w:rsidRDefault="008772BC" w:rsidP="00B24E61">
      <w:pPr>
        <w:numPr>
          <w:ilvl w:val="1"/>
          <w:numId w:val="15"/>
        </w:numPr>
        <w:spacing w:after="0" w:line="240" w:lineRule="auto"/>
        <w:jc w:val="both"/>
        <w:rPr>
          <w:rFonts w:ascii="Arial" w:hAnsi="Arial" w:cs="Arial"/>
        </w:rPr>
      </w:pPr>
      <w:r>
        <w:rPr>
          <w:rFonts w:ascii="Arial" w:hAnsi="Arial" w:cs="Arial"/>
        </w:rPr>
        <w:t>Objednatel</w:t>
      </w:r>
      <w:r w:rsidR="00D47679" w:rsidRPr="00D47679">
        <w:rPr>
          <w:rFonts w:ascii="Arial" w:hAnsi="Arial" w:cs="Arial"/>
        </w:rPr>
        <w:t xml:space="preserve"> nahlásí incid</w:t>
      </w:r>
      <w:r w:rsidR="00865DE9">
        <w:rPr>
          <w:rFonts w:ascii="Arial" w:hAnsi="Arial" w:cs="Arial"/>
        </w:rPr>
        <w:t xml:space="preserve">ent nebo požadavek </w:t>
      </w:r>
      <w:r>
        <w:rPr>
          <w:rFonts w:ascii="Arial" w:hAnsi="Arial" w:cs="Arial"/>
        </w:rPr>
        <w:t>Poskytovatel</w:t>
      </w:r>
      <w:r w:rsidR="00D47679" w:rsidRPr="00D47679">
        <w:rPr>
          <w:rFonts w:ascii="Arial" w:hAnsi="Arial" w:cs="Arial"/>
        </w:rPr>
        <w:t>i prostř</w:t>
      </w:r>
      <w:r w:rsidR="00865DE9">
        <w:rPr>
          <w:rFonts w:ascii="Arial" w:hAnsi="Arial" w:cs="Arial"/>
        </w:rPr>
        <w:t xml:space="preserve">ednictvím informačního systému </w:t>
      </w:r>
      <w:r>
        <w:rPr>
          <w:rFonts w:ascii="Arial" w:hAnsi="Arial" w:cs="Arial"/>
        </w:rPr>
        <w:t>Poskytovatel</w:t>
      </w:r>
      <w:r w:rsidR="00865DE9">
        <w:rPr>
          <w:rFonts w:ascii="Arial" w:hAnsi="Arial" w:cs="Arial"/>
        </w:rPr>
        <w:t xml:space="preserve">e, který je pro </w:t>
      </w:r>
      <w:r>
        <w:rPr>
          <w:rFonts w:ascii="Arial" w:hAnsi="Arial" w:cs="Arial"/>
        </w:rPr>
        <w:t>Objednatel</w:t>
      </w:r>
      <w:r w:rsidR="00D47679" w:rsidRPr="00D47679">
        <w:rPr>
          <w:rFonts w:ascii="Arial" w:hAnsi="Arial" w:cs="Arial"/>
        </w:rPr>
        <w:t>e přístupný non-stop (dále jen „</w:t>
      </w:r>
      <w:proofErr w:type="spellStart"/>
      <w:r w:rsidR="00D47679" w:rsidRPr="00D47679">
        <w:rPr>
          <w:rFonts w:ascii="Arial" w:hAnsi="Arial" w:cs="Arial"/>
          <w:b/>
          <w:i/>
        </w:rPr>
        <w:t>Service</w:t>
      </w:r>
      <w:proofErr w:type="spellEnd"/>
      <w:r w:rsidR="00D47679" w:rsidRPr="00D47679">
        <w:rPr>
          <w:rFonts w:ascii="Arial" w:hAnsi="Arial" w:cs="Arial"/>
          <w:b/>
          <w:i/>
        </w:rPr>
        <w:t xml:space="preserve"> </w:t>
      </w:r>
      <w:proofErr w:type="spellStart"/>
      <w:r w:rsidR="00D47679" w:rsidRPr="00D47679">
        <w:rPr>
          <w:rFonts w:ascii="Arial" w:hAnsi="Arial" w:cs="Arial"/>
          <w:b/>
          <w:i/>
        </w:rPr>
        <w:t>desk</w:t>
      </w:r>
      <w:proofErr w:type="spellEnd"/>
      <w:r w:rsidR="00D47679" w:rsidRPr="00D47679">
        <w:rPr>
          <w:rFonts w:ascii="Arial" w:hAnsi="Arial" w:cs="Arial"/>
        </w:rPr>
        <w:t>“)</w:t>
      </w:r>
      <w:r w:rsidR="00AC1A97">
        <w:rPr>
          <w:rFonts w:ascii="Arial" w:hAnsi="Arial" w:cs="Arial"/>
        </w:rPr>
        <w:t xml:space="preserve"> nebo prostřednictvím emailu, který následně Poskytovatel zaregistruje v </w:t>
      </w:r>
      <w:proofErr w:type="spellStart"/>
      <w:r w:rsidR="00AC1A97">
        <w:rPr>
          <w:rFonts w:ascii="Arial" w:hAnsi="Arial" w:cs="Arial"/>
        </w:rPr>
        <w:t>Service</w:t>
      </w:r>
      <w:proofErr w:type="spellEnd"/>
      <w:r w:rsidR="00AC1A97">
        <w:rPr>
          <w:rFonts w:ascii="Arial" w:hAnsi="Arial" w:cs="Arial"/>
        </w:rPr>
        <w:t xml:space="preserve"> </w:t>
      </w:r>
      <w:proofErr w:type="spellStart"/>
      <w:r w:rsidR="00AC1A97">
        <w:rPr>
          <w:rFonts w:ascii="Arial" w:hAnsi="Arial" w:cs="Arial"/>
        </w:rPr>
        <w:t>desk</w:t>
      </w:r>
      <w:proofErr w:type="spellEnd"/>
      <w:r w:rsidR="00D47679" w:rsidRPr="00D47679">
        <w:rPr>
          <w:rFonts w:ascii="Arial" w:hAnsi="Arial" w:cs="Arial"/>
        </w:rPr>
        <w:t xml:space="preserve">. </w:t>
      </w:r>
      <w:proofErr w:type="spellStart"/>
      <w:r w:rsidR="00D47679" w:rsidRPr="00D47679">
        <w:rPr>
          <w:rFonts w:ascii="Arial" w:hAnsi="Arial" w:cs="Arial"/>
        </w:rPr>
        <w:t>Service</w:t>
      </w:r>
      <w:proofErr w:type="spellEnd"/>
      <w:r w:rsidR="00D47679" w:rsidRPr="00D47679">
        <w:rPr>
          <w:rFonts w:ascii="Arial" w:hAnsi="Arial" w:cs="Arial"/>
        </w:rPr>
        <w:t xml:space="preserve"> </w:t>
      </w:r>
      <w:proofErr w:type="spellStart"/>
      <w:r w:rsidR="00D47679" w:rsidRPr="00D47679">
        <w:rPr>
          <w:rFonts w:ascii="Arial" w:hAnsi="Arial" w:cs="Arial"/>
        </w:rPr>
        <w:t>desk</w:t>
      </w:r>
      <w:proofErr w:type="spellEnd"/>
      <w:r w:rsidR="00D47679" w:rsidRPr="00D47679">
        <w:rPr>
          <w:rFonts w:ascii="Arial" w:hAnsi="Arial" w:cs="Arial"/>
        </w:rPr>
        <w:t xml:space="preserve"> je dostupný n</w:t>
      </w:r>
      <w:r w:rsidR="00865DE9">
        <w:rPr>
          <w:rFonts w:ascii="Arial" w:hAnsi="Arial" w:cs="Arial"/>
        </w:rPr>
        <w:t xml:space="preserve">a webových stránkách na adrese: </w:t>
      </w:r>
      <w:r w:rsidR="00D47679" w:rsidRPr="00CF0521">
        <w:rPr>
          <w:rFonts w:ascii="Arial" w:eastAsia="Times New Roman" w:hAnsi="Arial" w:cs="Arial"/>
          <w:lang w:eastAsia="cs-CZ"/>
        </w:rPr>
        <w:t>[</w:t>
      </w:r>
      <w:r w:rsidR="00D47679" w:rsidRPr="00CF0521">
        <w:rPr>
          <w:rFonts w:ascii="Arial" w:eastAsia="Times New Roman" w:hAnsi="Arial" w:cs="Arial"/>
          <w:highlight w:val="lightGray"/>
          <w:lang w:eastAsia="cs-CZ"/>
        </w:rPr>
        <w:t>bud</w:t>
      </w:r>
      <w:r w:rsidR="00D94EB1">
        <w:rPr>
          <w:rFonts w:ascii="Arial" w:eastAsia="Times New Roman" w:hAnsi="Arial" w:cs="Arial"/>
          <w:highlight w:val="lightGray"/>
          <w:lang w:eastAsia="cs-CZ"/>
        </w:rPr>
        <w:t>e doplněno před uzavřením</w:t>
      </w:r>
      <w:r w:rsidR="00D47679" w:rsidRPr="00CF0521">
        <w:rPr>
          <w:rFonts w:ascii="Arial" w:eastAsia="Times New Roman" w:hAnsi="Arial" w:cs="Arial"/>
          <w:lang w:eastAsia="cs-CZ"/>
        </w:rPr>
        <w:t>]</w:t>
      </w:r>
      <w:r w:rsidR="00D47679">
        <w:rPr>
          <w:rFonts w:ascii="Arial" w:eastAsia="Times New Roman" w:hAnsi="Arial" w:cs="Arial"/>
          <w:lang w:eastAsia="cs-CZ"/>
        </w:rPr>
        <w:t>.</w:t>
      </w:r>
      <w:r w:rsidR="006449BF">
        <w:rPr>
          <w:rFonts w:ascii="Arial" w:eastAsia="Times New Roman" w:hAnsi="Arial" w:cs="Arial"/>
          <w:lang w:eastAsia="cs-CZ"/>
        </w:rPr>
        <w:t xml:space="preserve"> </w:t>
      </w:r>
      <w:r>
        <w:rPr>
          <w:rFonts w:ascii="Arial" w:hAnsi="Arial" w:cs="Arial"/>
        </w:rPr>
        <w:t>Objednatel</w:t>
      </w:r>
      <w:r w:rsidR="00D47679" w:rsidRPr="00D47679">
        <w:rPr>
          <w:rFonts w:ascii="Arial" w:hAnsi="Arial" w:cs="Arial"/>
        </w:rPr>
        <w:t xml:space="preserve"> stanoví kategorii incidentu a úroveň požadovaných servisních služeb dle přílohy č. 1 této smlouvy. Ve výjimečných případech mohou být incidenty nahlašovány telefonicky (tzv. </w:t>
      </w:r>
      <w:proofErr w:type="spellStart"/>
      <w:r w:rsidR="00D47679" w:rsidRPr="00D47679">
        <w:rPr>
          <w:rFonts w:ascii="Arial" w:hAnsi="Arial" w:cs="Arial"/>
          <w:b/>
          <w:i/>
        </w:rPr>
        <w:t>hotline</w:t>
      </w:r>
      <w:proofErr w:type="spellEnd"/>
      <w:r w:rsidR="00D47679" w:rsidRPr="00D47679">
        <w:rPr>
          <w:rFonts w:ascii="Arial" w:hAnsi="Arial" w:cs="Arial"/>
        </w:rPr>
        <w:t xml:space="preserve"> - dostupnost </w:t>
      </w:r>
      <w:r w:rsidR="007A3F95">
        <w:rPr>
          <w:rFonts w:ascii="Arial" w:hAnsi="Arial" w:cs="Arial"/>
        </w:rPr>
        <w:t>dle požadované úrovně servisních služeb</w:t>
      </w:r>
      <w:r w:rsidR="00D47679" w:rsidRPr="00D47679">
        <w:rPr>
          <w:rFonts w:ascii="Arial" w:hAnsi="Arial" w:cs="Arial"/>
        </w:rPr>
        <w:t xml:space="preserve">) na tel. čísle </w:t>
      </w:r>
      <w:r w:rsidR="00D47679" w:rsidRPr="00CF0521">
        <w:rPr>
          <w:rFonts w:ascii="Arial" w:eastAsia="Times New Roman" w:hAnsi="Arial" w:cs="Arial"/>
          <w:lang w:eastAsia="cs-CZ"/>
        </w:rPr>
        <w:t>[</w:t>
      </w:r>
      <w:r w:rsidR="00006F5F" w:rsidRPr="00006F5F">
        <w:rPr>
          <w:rFonts w:ascii="Arial" w:eastAsia="Times New Roman" w:hAnsi="Arial" w:cs="Arial"/>
          <w:highlight w:val="lightGray"/>
          <w:lang w:eastAsia="cs-CZ"/>
        </w:rPr>
        <w:t>bude doplněno před uzavřením</w:t>
      </w:r>
      <w:r w:rsidR="00D47679" w:rsidRPr="00CF0521">
        <w:rPr>
          <w:rFonts w:ascii="Arial" w:eastAsia="Times New Roman" w:hAnsi="Arial" w:cs="Arial"/>
          <w:lang w:eastAsia="cs-CZ"/>
        </w:rPr>
        <w:t>]</w:t>
      </w:r>
      <w:r w:rsidR="00D47679" w:rsidRPr="00D47679">
        <w:rPr>
          <w:rFonts w:ascii="Arial" w:hAnsi="Arial" w:cs="Arial"/>
        </w:rPr>
        <w:t xml:space="preserve">, musí však být dodatečně potvrzeny emailem na adresu </w:t>
      </w:r>
      <w:r w:rsidR="00D47679" w:rsidRPr="00CF0521">
        <w:rPr>
          <w:rFonts w:ascii="Arial" w:eastAsia="Times New Roman" w:hAnsi="Arial" w:cs="Arial"/>
          <w:lang w:eastAsia="cs-CZ"/>
        </w:rPr>
        <w:t>[</w:t>
      </w:r>
      <w:r w:rsidR="00006F5F" w:rsidRPr="00006F5F">
        <w:rPr>
          <w:rFonts w:ascii="Arial" w:eastAsia="Times New Roman" w:hAnsi="Arial" w:cs="Arial"/>
          <w:highlight w:val="lightGray"/>
          <w:lang w:eastAsia="cs-CZ"/>
        </w:rPr>
        <w:t>bude doplněno před uzavřením</w:t>
      </w:r>
      <w:r w:rsidR="00D47679" w:rsidRPr="00CF0521">
        <w:rPr>
          <w:rFonts w:ascii="Arial" w:eastAsia="Times New Roman" w:hAnsi="Arial" w:cs="Arial"/>
          <w:lang w:eastAsia="cs-CZ"/>
        </w:rPr>
        <w:t>]</w:t>
      </w:r>
      <w:r w:rsidR="00AC1A97">
        <w:rPr>
          <w:rFonts w:ascii="Arial" w:eastAsia="Times New Roman" w:hAnsi="Arial" w:cs="Arial"/>
          <w:lang w:eastAsia="cs-CZ"/>
        </w:rPr>
        <w:t>, který následně Poskytovatel zaregistruje v </w:t>
      </w:r>
      <w:proofErr w:type="spellStart"/>
      <w:r w:rsidR="00AC1A97">
        <w:rPr>
          <w:rFonts w:ascii="Arial" w:eastAsia="Times New Roman" w:hAnsi="Arial" w:cs="Arial"/>
          <w:lang w:eastAsia="cs-CZ"/>
        </w:rPr>
        <w:t>Service</w:t>
      </w:r>
      <w:proofErr w:type="spellEnd"/>
      <w:r w:rsidR="00AC1A97">
        <w:rPr>
          <w:rFonts w:ascii="Arial" w:eastAsia="Times New Roman" w:hAnsi="Arial" w:cs="Arial"/>
          <w:lang w:eastAsia="cs-CZ"/>
        </w:rPr>
        <w:t xml:space="preserve"> </w:t>
      </w:r>
      <w:proofErr w:type="spellStart"/>
      <w:r w:rsidR="00AC1A97">
        <w:rPr>
          <w:rFonts w:ascii="Arial" w:eastAsia="Times New Roman" w:hAnsi="Arial" w:cs="Arial"/>
          <w:lang w:eastAsia="cs-CZ"/>
        </w:rPr>
        <w:t>desk</w:t>
      </w:r>
      <w:proofErr w:type="spellEnd"/>
      <w:r w:rsidR="00AC1A97">
        <w:rPr>
          <w:rFonts w:ascii="Arial" w:eastAsia="Times New Roman" w:hAnsi="Arial" w:cs="Arial"/>
          <w:lang w:eastAsia="cs-CZ"/>
        </w:rPr>
        <w:t>.</w:t>
      </w:r>
    </w:p>
    <w:p w14:paraId="2BFB70E5" w14:textId="7211E90C" w:rsidR="00D47679" w:rsidRPr="00D47679" w:rsidRDefault="008772BC" w:rsidP="00B24E61">
      <w:pPr>
        <w:numPr>
          <w:ilvl w:val="1"/>
          <w:numId w:val="15"/>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má právo si na základě nahlášení incidentu nebo pož</w:t>
      </w:r>
      <w:r w:rsidR="00865DE9">
        <w:rPr>
          <w:rFonts w:ascii="Arial" w:hAnsi="Arial" w:cs="Arial"/>
        </w:rPr>
        <w:t xml:space="preserve">adavku vyžádat po </w:t>
      </w:r>
      <w:r>
        <w:rPr>
          <w:rFonts w:ascii="Arial" w:hAnsi="Arial" w:cs="Arial"/>
        </w:rPr>
        <w:t>Objednatel</w:t>
      </w:r>
      <w:r w:rsidR="00D47679" w:rsidRPr="00D47679">
        <w:rPr>
          <w:rFonts w:ascii="Arial" w:hAnsi="Arial" w:cs="Arial"/>
        </w:rPr>
        <w:t>i bližší specifikaci incidentu nebo požadavku. Tato činnost je již p</w:t>
      </w:r>
      <w:r w:rsidR="00865DE9">
        <w:rPr>
          <w:rFonts w:ascii="Arial" w:hAnsi="Arial" w:cs="Arial"/>
        </w:rPr>
        <w:t xml:space="preserve">ovažována za zahájení činnosti </w:t>
      </w:r>
      <w:r>
        <w:rPr>
          <w:rFonts w:ascii="Arial" w:hAnsi="Arial" w:cs="Arial"/>
        </w:rPr>
        <w:t>Poskytovatel</w:t>
      </w:r>
      <w:r w:rsidR="00D47679" w:rsidRPr="00D47679">
        <w:rPr>
          <w:rFonts w:ascii="Arial" w:hAnsi="Arial" w:cs="Arial"/>
        </w:rPr>
        <w:t>e ve smyslu přílohy č. 1 této smlouvy.</w:t>
      </w:r>
    </w:p>
    <w:p w14:paraId="314C8604" w14:textId="6B82484C" w:rsidR="00D47679" w:rsidRPr="00D47679" w:rsidRDefault="00D47679" w:rsidP="00B24E61">
      <w:pPr>
        <w:numPr>
          <w:ilvl w:val="1"/>
          <w:numId w:val="15"/>
        </w:numPr>
        <w:spacing w:after="0" w:line="240" w:lineRule="auto"/>
        <w:jc w:val="both"/>
        <w:rPr>
          <w:rFonts w:ascii="Arial" w:hAnsi="Arial" w:cs="Arial"/>
        </w:rPr>
      </w:pPr>
      <w:r w:rsidRPr="00D47679">
        <w:rPr>
          <w:rFonts w:ascii="Arial" w:hAnsi="Arial" w:cs="Arial"/>
        </w:rPr>
        <w:lastRenderedPageBreak/>
        <w:t>Po ukončení činnosti na vyřešení incidentu nebo realizaci předmětného požadav</w:t>
      </w:r>
      <w:r w:rsidR="00865DE9">
        <w:rPr>
          <w:rFonts w:ascii="Arial" w:hAnsi="Arial" w:cs="Arial"/>
        </w:rPr>
        <w:t xml:space="preserve">ku </w:t>
      </w:r>
      <w:r w:rsidR="008772BC">
        <w:rPr>
          <w:rFonts w:ascii="Arial" w:hAnsi="Arial" w:cs="Arial"/>
        </w:rPr>
        <w:t>Objednatel</w:t>
      </w:r>
      <w:r w:rsidR="00865DE9">
        <w:rPr>
          <w:rFonts w:ascii="Arial" w:hAnsi="Arial" w:cs="Arial"/>
        </w:rPr>
        <w:t xml:space="preserve">e uvede </w:t>
      </w:r>
      <w:r w:rsidR="008772BC">
        <w:rPr>
          <w:rFonts w:ascii="Arial" w:hAnsi="Arial" w:cs="Arial"/>
        </w:rPr>
        <w:t>Poskytovatel</w:t>
      </w:r>
      <w:r w:rsidRPr="00D47679">
        <w:rPr>
          <w:rFonts w:ascii="Arial" w:hAnsi="Arial" w:cs="Arial"/>
        </w:rPr>
        <w:t xml:space="preserve"> stav předmětného incidentu nebo požadavku v </w:t>
      </w:r>
      <w:proofErr w:type="spellStart"/>
      <w:r w:rsidRPr="00D47679">
        <w:rPr>
          <w:rFonts w:ascii="Arial" w:hAnsi="Arial" w:cs="Arial"/>
        </w:rPr>
        <w:t>Service</w:t>
      </w:r>
      <w:proofErr w:type="spellEnd"/>
      <w:r w:rsidRPr="00D47679">
        <w:rPr>
          <w:rFonts w:ascii="Arial" w:hAnsi="Arial" w:cs="Arial"/>
        </w:rPr>
        <w:t xml:space="preserve"> </w:t>
      </w:r>
      <w:proofErr w:type="spellStart"/>
      <w:r w:rsidRPr="00D47679">
        <w:rPr>
          <w:rFonts w:ascii="Arial" w:hAnsi="Arial" w:cs="Arial"/>
        </w:rPr>
        <w:t>desk</w:t>
      </w:r>
      <w:proofErr w:type="spellEnd"/>
      <w:r w:rsidRPr="00D47679">
        <w:rPr>
          <w:rFonts w:ascii="Arial" w:hAnsi="Arial" w:cs="Arial"/>
        </w:rPr>
        <w:t xml:space="preserve"> do stavu „Vyřešeno“ (či do stavu obdobného výz</w:t>
      </w:r>
      <w:r w:rsidR="00006F5F">
        <w:rPr>
          <w:rFonts w:ascii="Arial" w:hAnsi="Arial" w:cs="Arial"/>
        </w:rPr>
        <w:t>namu) a uvědomí o </w:t>
      </w:r>
      <w:r w:rsidR="00865DE9">
        <w:rPr>
          <w:rFonts w:ascii="Arial" w:hAnsi="Arial" w:cs="Arial"/>
        </w:rPr>
        <w:t xml:space="preserve">tom </w:t>
      </w:r>
      <w:r w:rsidR="00AC1A97">
        <w:rPr>
          <w:rFonts w:ascii="Arial" w:hAnsi="Arial" w:cs="Arial"/>
        </w:rPr>
        <w:t>Objednatel</w:t>
      </w:r>
      <w:r w:rsidR="00AC1A97" w:rsidRPr="00D47679">
        <w:rPr>
          <w:rFonts w:ascii="Arial" w:hAnsi="Arial" w:cs="Arial"/>
        </w:rPr>
        <w:t>e</w:t>
      </w:r>
      <w:r w:rsidR="00AC1A97">
        <w:rPr>
          <w:rFonts w:ascii="Arial" w:hAnsi="Arial" w:cs="Arial"/>
        </w:rPr>
        <w:t xml:space="preserve"> </w:t>
      </w:r>
      <w:r w:rsidR="00CB699D">
        <w:rPr>
          <w:rFonts w:ascii="Arial" w:hAnsi="Arial" w:cs="Arial"/>
        </w:rPr>
        <w:t xml:space="preserve">prostřednictvím </w:t>
      </w:r>
      <w:proofErr w:type="spellStart"/>
      <w:r w:rsidR="00CB699D">
        <w:rPr>
          <w:rFonts w:ascii="Arial" w:hAnsi="Arial" w:cs="Arial"/>
        </w:rPr>
        <w:t>Service</w:t>
      </w:r>
      <w:proofErr w:type="spellEnd"/>
      <w:r w:rsidR="00CB699D">
        <w:rPr>
          <w:rFonts w:ascii="Arial" w:hAnsi="Arial" w:cs="Arial"/>
        </w:rPr>
        <w:t xml:space="preserve"> </w:t>
      </w:r>
      <w:proofErr w:type="spellStart"/>
      <w:r w:rsidR="00CB699D">
        <w:rPr>
          <w:rFonts w:ascii="Arial" w:hAnsi="Arial" w:cs="Arial"/>
        </w:rPr>
        <w:t>desk</w:t>
      </w:r>
      <w:proofErr w:type="spellEnd"/>
      <w:r w:rsidR="00CB699D">
        <w:rPr>
          <w:rFonts w:ascii="Arial" w:hAnsi="Arial" w:cs="Arial"/>
        </w:rPr>
        <w:t xml:space="preserve"> </w:t>
      </w:r>
      <w:r w:rsidR="00AC1A97">
        <w:rPr>
          <w:rFonts w:ascii="Arial" w:hAnsi="Arial" w:cs="Arial"/>
        </w:rPr>
        <w:t xml:space="preserve">a </w:t>
      </w:r>
      <w:r w:rsidR="00865DE9">
        <w:rPr>
          <w:rFonts w:ascii="Arial" w:hAnsi="Arial" w:cs="Arial"/>
        </w:rPr>
        <w:t>e-mailem</w:t>
      </w:r>
      <w:r w:rsidRPr="00D47679">
        <w:rPr>
          <w:rFonts w:ascii="Arial" w:hAnsi="Arial" w:cs="Arial"/>
        </w:rPr>
        <w:t>. Za vyřešení incidentu se považuje i jeho přeřazení do nižší kategorie dle přílo</w:t>
      </w:r>
      <w:r w:rsidR="00865DE9">
        <w:rPr>
          <w:rFonts w:ascii="Arial" w:hAnsi="Arial" w:cs="Arial"/>
        </w:rPr>
        <w:t xml:space="preserve">hy č. 1 této smlouvy. Pokud se </w:t>
      </w:r>
      <w:r w:rsidR="008772BC">
        <w:rPr>
          <w:rFonts w:ascii="Arial" w:hAnsi="Arial" w:cs="Arial"/>
        </w:rPr>
        <w:t>Objednatel</w:t>
      </w:r>
      <w:r w:rsidRPr="00D47679">
        <w:rPr>
          <w:rFonts w:ascii="Arial" w:hAnsi="Arial" w:cs="Arial"/>
        </w:rPr>
        <w:t xml:space="preserve"> ve </w:t>
      </w:r>
      <w:r w:rsidR="00865DE9">
        <w:rPr>
          <w:rFonts w:ascii="Arial" w:hAnsi="Arial" w:cs="Arial"/>
        </w:rPr>
        <w:t xml:space="preserve">lhůtě 24hod od doručení emailu </w:t>
      </w:r>
      <w:r w:rsidR="008772BC">
        <w:rPr>
          <w:rFonts w:ascii="Arial" w:hAnsi="Arial" w:cs="Arial"/>
        </w:rPr>
        <w:t>Objednatel</w:t>
      </w:r>
      <w:r w:rsidRPr="00D47679">
        <w:rPr>
          <w:rFonts w:ascii="Arial" w:hAnsi="Arial" w:cs="Arial"/>
        </w:rPr>
        <w:t xml:space="preserve">i k předmětnému incidentu či požadavku nevyjádří nebo pokud v této lhůtě vyjádří </w:t>
      </w:r>
      <w:r w:rsidR="00CB699D">
        <w:rPr>
          <w:rFonts w:ascii="Arial" w:hAnsi="Arial" w:cs="Arial"/>
        </w:rPr>
        <w:t xml:space="preserve">v </w:t>
      </w:r>
      <w:proofErr w:type="spellStart"/>
      <w:r w:rsidR="00CB699D">
        <w:rPr>
          <w:rFonts w:ascii="Arial" w:hAnsi="Arial" w:cs="Arial"/>
        </w:rPr>
        <w:t>Service</w:t>
      </w:r>
      <w:proofErr w:type="spellEnd"/>
      <w:r w:rsidR="00CB699D">
        <w:rPr>
          <w:rFonts w:ascii="Arial" w:hAnsi="Arial" w:cs="Arial"/>
        </w:rPr>
        <w:t xml:space="preserve"> </w:t>
      </w:r>
      <w:proofErr w:type="spellStart"/>
      <w:r w:rsidR="00CB699D">
        <w:rPr>
          <w:rFonts w:ascii="Arial" w:hAnsi="Arial" w:cs="Arial"/>
        </w:rPr>
        <w:t>desk</w:t>
      </w:r>
      <w:proofErr w:type="spellEnd"/>
      <w:r w:rsidR="00CB699D" w:rsidRPr="00D47679">
        <w:rPr>
          <w:rFonts w:ascii="Arial" w:hAnsi="Arial" w:cs="Arial"/>
        </w:rPr>
        <w:t xml:space="preserve"> </w:t>
      </w:r>
      <w:r w:rsidR="00CB699D">
        <w:rPr>
          <w:rFonts w:ascii="Arial" w:hAnsi="Arial" w:cs="Arial"/>
        </w:rPr>
        <w:t xml:space="preserve">nebo </w:t>
      </w:r>
      <w:r w:rsidRPr="00D47679">
        <w:rPr>
          <w:rFonts w:ascii="Arial" w:hAnsi="Arial" w:cs="Arial"/>
        </w:rPr>
        <w:t>e-mailem</w:t>
      </w:r>
      <w:r w:rsidR="00CB699D">
        <w:rPr>
          <w:rFonts w:ascii="Arial" w:hAnsi="Arial" w:cs="Arial"/>
        </w:rPr>
        <w:t xml:space="preserve"> </w:t>
      </w:r>
      <w:r w:rsidRPr="00D47679">
        <w:rPr>
          <w:rFonts w:ascii="Arial" w:hAnsi="Arial" w:cs="Arial"/>
        </w:rPr>
        <w:t>souhlas s  vyřešením incidentu či požadavku, má se za to, že vyřešení incidentu nebo realizaci p</w:t>
      </w:r>
      <w:r w:rsidR="00865DE9">
        <w:rPr>
          <w:rFonts w:ascii="Arial" w:hAnsi="Arial" w:cs="Arial"/>
        </w:rPr>
        <w:t>ož</w:t>
      </w:r>
      <w:r w:rsidR="00006F5F">
        <w:rPr>
          <w:rFonts w:ascii="Arial" w:hAnsi="Arial" w:cs="Arial"/>
        </w:rPr>
        <w:t xml:space="preserve">adavku </w:t>
      </w:r>
      <w:r w:rsidR="008772BC">
        <w:rPr>
          <w:rFonts w:ascii="Arial" w:hAnsi="Arial" w:cs="Arial"/>
        </w:rPr>
        <w:t>Objednatel</w:t>
      </w:r>
      <w:r w:rsidR="00006F5F">
        <w:rPr>
          <w:rFonts w:ascii="Arial" w:hAnsi="Arial" w:cs="Arial"/>
        </w:rPr>
        <w:t xml:space="preserve"> odsouhlasil a </w:t>
      </w:r>
      <w:r w:rsidR="008772BC">
        <w:rPr>
          <w:rFonts w:ascii="Arial" w:hAnsi="Arial" w:cs="Arial"/>
        </w:rPr>
        <w:t>Poskytovatel</w:t>
      </w:r>
      <w:r w:rsidRPr="00D47679">
        <w:rPr>
          <w:rFonts w:ascii="Arial" w:hAnsi="Arial" w:cs="Arial"/>
        </w:rPr>
        <w:t>i vzniká nárok na uvedení incidentu či požadavku v </w:t>
      </w:r>
      <w:proofErr w:type="spellStart"/>
      <w:r w:rsidRPr="00D47679">
        <w:rPr>
          <w:rFonts w:ascii="Arial" w:hAnsi="Arial" w:cs="Arial"/>
        </w:rPr>
        <w:t>Service</w:t>
      </w:r>
      <w:proofErr w:type="spellEnd"/>
      <w:r w:rsidRPr="00D47679">
        <w:rPr>
          <w:rFonts w:ascii="Arial" w:hAnsi="Arial" w:cs="Arial"/>
        </w:rPr>
        <w:t xml:space="preserve"> </w:t>
      </w:r>
      <w:proofErr w:type="spellStart"/>
      <w:r w:rsidRPr="00D47679">
        <w:rPr>
          <w:rFonts w:ascii="Arial" w:hAnsi="Arial" w:cs="Arial"/>
        </w:rPr>
        <w:t>desk</w:t>
      </w:r>
      <w:proofErr w:type="spellEnd"/>
      <w:r w:rsidRPr="00D47679">
        <w:rPr>
          <w:rFonts w:ascii="Arial" w:hAnsi="Arial" w:cs="Arial"/>
        </w:rPr>
        <w:t xml:space="preserve"> do stavu „Uzavřeno“ (či do stavu obd</w:t>
      </w:r>
      <w:r w:rsidR="00865DE9">
        <w:rPr>
          <w:rFonts w:ascii="Arial" w:hAnsi="Arial" w:cs="Arial"/>
        </w:rPr>
        <w:t xml:space="preserve">obného významu). V případě, že </w:t>
      </w:r>
      <w:r w:rsidR="008772BC">
        <w:rPr>
          <w:rFonts w:ascii="Arial" w:hAnsi="Arial" w:cs="Arial"/>
        </w:rPr>
        <w:t>Objednatel</w:t>
      </w:r>
      <w:r w:rsidR="00865DE9">
        <w:rPr>
          <w:rFonts w:ascii="Arial" w:hAnsi="Arial" w:cs="Arial"/>
        </w:rPr>
        <w:t xml:space="preserve"> informuje </w:t>
      </w:r>
      <w:r w:rsidR="00CB699D">
        <w:rPr>
          <w:rFonts w:ascii="Arial" w:hAnsi="Arial" w:cs="Arial"/>
        </w:rPr>
        <w:t>v </w:t>
      </w:r>
      <w:proofErr w:type="spellStart"/>
      <w:r w:rsidR="00CB699D">
        <w:rPr>
          <w:rFonts w:ascii="Arial" w:hAnsi="Arial" w:cs="Arial"/>
        </w:rPr>
        <w:t>Service</w:t>
      </w:r>
      <w:proofErr w:type="spellEnd"/>
      <w:r w:rsidR="00CB699D">
        <w:rPr>
          <w:rFonts w:ascii="Arial" w:hAnsi="Arial" w:cs="Arial"/>
        </w:rPr>
        <w:t xml:space="preserve"> </w:t>
      </w:r>
      <w:proofErr w:type="spellStart"/>
      <w:r w:rsidR="00CB699D">
        <w:rPr>
          <w:rFonts w:ascii="Arial" w:hAnsi="Arial" w:cs="Arial"/>
        </w:rPr>
        <w:t>desk</w:t>
      </w:r>
      <w:proofErr w:type="spellEnd"/>
      <w:r w:rsidR="00CB699D">
        <w:rPr>
          <w:rFonts w:ascii="Arial" w:hAnsi="Arial" w:cs="Arial"/>
        </w:rPr>
        <w:t xml:space="preserve"> nebo </w:t>
      </w:r>
      <w:r w:rsidR="00865DE9">
        <w:rPr>
          <w:rFonts w:ascii="Arial" w:hAnsi="Arial" w:cs="Arial"/>
        </w:rPr>
        <w:t xml:space="preserve">e-mailem </w:t>
      </w:r>
      <w:r w:rsidR="008772BC">
        <w:rPr>
          <w:rFonts w:ascii="Arial" w:hAnsi="Arial" w:cs="Arial"/>
        </w:rPr>
        <w:t>Poskytovatel</w:t>
      </w:r>
      <w:r w:rsidRPr="00D47679">
        <w:rPr>
          <w:rFonts w:ascii="Arial" w:hAnsi="Arial" w:cs="Arial"/>
        </w:rPr>
        <w:t>e ve výše uvedené lhůtě 24hod, že s vyřešením incidentu</w:t>
      </w:r>
      <w:r w:rsidR="00865DE9">
        <w:rPr>
          <w:rFonts w:ascii="Arial" w:hAnsi="Arial" w:cs="Arial"/>
        </w:rPr>
        <w:t xml:space="preserve"> nebo požadavku nesouhlasí, je </w:t>
      </w:r>
      <w:r w:rsidR="008772BC">
        <w:rPr>
          <w:rFonts w:ascii="Arial" w:hAnsi="Arial" w:cs="Arial"/>
        </w:rPr>
        <w:t>Poskytovatel</w:t>
      </w:r>
      <w:r w:rsidRPr="00D47679">
        <w:rPr>
          <w:rFonts w:ascii="Arial" w:hAnsi="Arial" w:cs="Arial"/>
        </w:rPr>
        <w:t xml:space="preserve"> povinen pokračovat v řešení požadavku nebo incidentu v jeho původní kategorii a je povinen dodržet dobu vyřešení dle přílohy č. 1 této smlouvy. Do doby vyřešení dle přílohy č. 1 této smlouvy není počítána dob</w:t>
      </w:r>
      <w:r w:rsidR="00865DE9">
        <w:rPr>
          <w:rFonts w:ascii="Arial" w:hAnsi="Arial" w:cs="Arial"/>
        </w:rPr>
        <w:t xml:space="preserve">a od okamžiku doručení </w:t>
      </w:r>
      <w:r w:rsidR="00240E77">
        <w:rPr>
          <w:rFonts w:ascii="Arial" w:hAnsi="Arial" w:cs="Arial"/>
        </w:rPr>
        <w:t>informace v </w:t>
      </w:r>
      <w:proofErr w:type="spellStart"/>
      <w:r w:rsidR="00240E77">
        <w:rPr>
          <w:rFonts w:ascii="Arial" w:hAnsi="Arial" w:cs="Arial"/>
        </w:rPr>
        <w:t>Service</w:t>
      </w:r>
      <w:proofErr w:type="spellEnd"/>
      <w:r w:rsidR="00240E77">
        <w:rPr>
          <w:rFonts w:ascii="Arial" w:hAnsi="Arial" w:cs="Arial"/>
        </w:rPr>
        <w:t xml:space="preserve"> </w:t>
      </w:r>
      <w:proofErr w:type="spellStart"/>
      <w:r w:rsidR="00240E77">
        <w:rPr>
          <w:rFonts w:ascii="Arial" w:hAnsi="Arial" w:cs="Arial"/>
        </w:rPr>
        <w:t>desk</w:t>
      </w:r>
      <w:proofErr w:type="spellEnd"/>
      <w:r w:rsidR="00240E77">
        <w:rPr>
          <w:rFonts w:ascii="Arial" w:hAnsi="Arial" w:cs="Arial"/>
        </w:rPr>
        <w:t xml:space="preserve"> nebo </w:t>
      </w:r>
      <w:r w:rsidR="00865DE9">
        <w:rPr>
          <w:rFonts w:ascii="Arial" w:hAnsi="Arial" w:cs="Arial"/>
        </w:rPr>
        <w:t xml:space="preserve">e-mailu </w:t>
      </w:r>
      <w:r w:rsidR="008772BC">
        <w:rPr>
          <w:rFonts w:ascii="Arial" w:hAnsi="Arial" w:cs="Arial"/>
        </w:rPr>
        <w:t>Objednatel</w:t>
      </w:r>
      <w:r w:rsidRPr="00D47679">
        <w:rPr>
          <w:rFonts w:ascii="Arial" w:hAnsi="Arial" w:cs="Arial"/>
        </w:rPr>
        <w:t xml:space="preserve">i o vyřešení incidentu či požadavku do okamžiku doručení </w:t>
      </w:r>
      <w:r w:rsidR="00240E77">
        <w:rPr>
          <w:rFonts w:ascii="Arial" w:hAnsi="Arial" w:cs="Arial"/>
        </w:rPr>
        <w:t>informace v </w:t>
      </w:r>
      <w:proofErr w:type="spellStart"/>
      <w:r w:rsidR="00240E77">
        <w:rPr>
          <w:rFonts w:ascii="Arial" w:hAnsi="Arial" w:cs="Arial"/>
        </w:rPr>
        <w:t>Service</w:t>
      </w:r>
      <w:proofErr w:type="spellEnd"/>
      <w:r w:rsidR="00240E77">
        <w:rPr>
          <w:rFonts w:ascii="Arial" w:hAnsi="Arial" w:cs="Arial"/>
        </w:rPr>
        <w:t xml:space="preserve"> </w:t>
      </w:r>
      <w:proofErr w:type="spellStart"/>
      <w:r w:rsidR="00240E77">
        <w:rPr>
          <w:rFonts w:ascii="Arial" w:hAnsi="Arial" w:cs="Arial"/>
        </w:rPr>
        <w:t>desk</w:t>
      </w:r>
      <w:proofErr w:type="spellEnd"/>
      <w:r w:rsidR="00240E77">
        <w:rPr>
          <w:rFonts w:ascii="Arial" w:hAnsi="Arial" w:cs="Arial"/>
        </w:rPr>
        <w:t xml:space="preserve"> nebo </w:t>
      </w:r>
      <w:r w:rsidRPr="00D47679">
        <w:rPr>
          <w:rFonts w:ascii="Arial" w:hAnsi="Arial" w:cs="Arial"/>
        </w:rPr>
        <w:t>e-mailu obsahujícího info</w:t>
      </w:r>
      <w:r w:rsidR="00865DE9">
        <w:rPr>
          <w:rFonts w:ascii="Arial" w:hAnsi="Arial" w:cs="Arial"/>
        </w:rPr>
        <w:t xml:space="preserve">rmaci o souhlasu či nesouhlasu </w:t>
      </w:r>
      <w:r w:rsidR="008772BC">
        <w:rPr>
          <w:rFonts w:ascii="Arial" w:hAnsi="Arial" w:cs="Arial"/>
        </w:rPr>
        <w:t>Objednatel</w:t>
      </w:r>
      <w:r w:rsidRPr="00D47679">
        <w:rPr>
          <w:rFonts w:ascii="Arial" w:hAnsi="Arial" w:cs="Arial"/>
        </w:rPr>
        <w:t>e s vyře</w:t>
      </w:r>
      <w:r w:rsidR="00865DE9">
        <w:rPr>
          <w:rFonts w:ascii="Arial" w:hAnsi="Arial" w:cs="Arial"/>
        </w:rPr>
        <w:t xml:space="preserve">šením incidentu nebo požadavku </w:t>
      </w:r>
      <w:r w:rsidR="008772BC">
        <w:rPr>
          <w:rFonts w:ascii="Arial" w:hAnsi="Arial" w:cs="Arial"/>
        </w:rPr>
        <w:t>Poskytovatel</w:t>
      </w:r>
      <w:r w:rsidRPr="00D47679">
        <w:rPr>
          <w:rFonts w:ascii="Arial" w:hAnsi="Arial" w:cs="Arial"/>
        </w:rPr>
        <w:t xml:space="preserve">i. </w:t>
      </w:r>
    </w:p>
    <w:p w14:paraId="1B4D85E4" w14:textId="77777777" w:rsidR="00DC0A3F" w:rsidRPr="00DE4923" w:rsidRDefault="00DC0A3F" w:rsidP="00AD52EC">
      <w:pPr>
        <w:spacing w:after="0" w:line="240" w:lineRule="auto"/>
        <w:ind w:left="709"/>
        <w:jc w:val="both"/>
        <w:rPr>
          <w:rFonts w:ascii="Arial" w:eastAsia="Times New Roman" w:hAnsi="Arial" w:cs="Arial"/>
          <w:lang w:eastAsia="cs-CZ"/>
        </w:rPr>
      </w:pPr>
    </w:p>
    <w:p w14:paraId="08164483" w14:textId="77777777" w:rsidR="0030229A" w:rsidRPr="00DE4923" w:rsidRDefault="0030229A" w:rsidP="002C0883">
      <w:pPr>
        <w:numPr>
          <w:ilvl w:val="0"/>
          <w:numId w:val="1"/>
        </w:numPr>
        <w:spacing w:after="0" w:line="240" w:lineRule="auto"/>
        <w:ind w:hanging="720"/>
        <w:jc w:val="both"/>
        <w:rPr>
          <w:rFonts w:ascii="Arial" w:eastAsia="Times New Roman" w:hAnsi="Arial" w:cs="Arial"/>
          <w:b/>
          <w:lang w:eastAsia="cs-CZ"/>
        </w:rPr>
      </w:pPr>
      <w:r w:rsidRPr="00DE4923">
        <w:rPr>
          <w:rFonts w:ascii="Arial" w:eastAsia="Times New Roman" w:hAnsi="Arial" w:cs="Arial"/>
          <w:b/>
          <w:lang w:eastAsia="cs-CZ"/>
        </w:rPr>
        <w:t>Spolupráce smluvních stran</w:t>
      </w:r>
    </w:p>
    <w:p w14:paraId="594F1068" w14:textId="06AD7B31" w:rsidR="0030229A" w:rsidRPr="00DE4923" w:rsidRDefault="0030229A" w:rsidP="00B24E61">
      <w:pPr>
        <w:numPr>
          <w:ilvl w:val="1"/>
          <w:numId w:val="4"/>
        </w:numPr>
        <w:spacing w:after="0" w:line="240" w:lineRule="auto"/>
        <w:ind w:left="426" w:hanging="426"/>
        <w:jc w:val="both"/>
        <w:rPr>
          <w:rFonts w:ascii="Arial" w:eastAsia="Times New Roman" w:hAnsi="Arial" w:cs="Arial"/>
          <w:b/>
          <w:i/>
          <w:lang w:eastAsia="cs-CZ"/>
        </w:rPr>
      </w:pPr>
      <w:r w:rsidRPr="00DE4923">
        <w:rPr>
          <w:rFonts w:ascii="Arial" w:hAnsi="Arial" w:cs="Arial"/>
        </w:rPr>
        <w:t xml:space="preserve">Smluvní strany jsou si vědomy toho, že pouze jejich vzájemná </w:t>
      </w:r>
      <w:r w:rsidR="00006F5F">
        <w:rPr>
          <w:rFonts w:ascii="Arial" w:hAnsi="Arial" w:cs="Arial"/>
        </w:rPr>
        <w:t>spolupráce a řádné a </w:t>
      </w:r>
      <w:r w:rsidRPr="00DE4923">
        <w:rPr>
          <w:rFonts w:ascii="Arial" w:hAnsi="Arial" w:cs="Arial"/>
        </w:rPr>
        <w:t>úplné plnění jejich smluvních povinnos</w:t>
      </w:r>
      <w:r w:rsidR="00890708" w:rsidRPr="00DE4923">
        <w:rPr>
          <w:rFonts w:ascii="Arial" w:hAnsi="Arial" w:cs="Arial"/>
        </w:rPr>
        <w:t>tí umožní řádné a včasné poskytování služeb na základě této smlouvy</w:t>
      </w:r>
      <w:r w:rsidRPr="00DE4923">
        <w:rPr>
          <w:rFonts w:ascii="Arial" w:hAnsi="Arial" w:cs="Arial"/>
        </w:rPr>
        <w:t xml:space="preserve">. </w:t>
      </w:r>
    </w:p>
    <w:p w14:paraId="4935562C" w14:textId="77777777" w:rsidR="00634304" w:rsidRPr="00DE4923" w:rsidRDefault="0030229A" w:rsidP="00B24E61">
      <w:pPr>
        <w:numPr>
          <w:ilvl w:val="1"/>
          <w:numId w:val="4"/>
        </w:numPr>
        <w:spacing w:after="0" w:line="240" w:lineRule="auto"/>
        <w:ind w:left="426" w:hanging="426"/>
        <w:jc w:val="both"/>
        <w:rPr>
          <w:rFonts w:ascii="Arial" w:eastAsia="Times New Roman" w:hAnsi="Arial" w:cs="Arial"/>
          <w:b/>
          <w:i/>
          <w:lang w:eastAsia="cs-CZ"/>
        </w:rPr>
      </w:pPr>
      <w:r w:rsidRPr="00DE4923">
        <w:rPr>
          <w:rFonts w:ascii="Arial" w:hAnsi="Arial" w:cs="Arial"/>
        </w:rPr>
        <w:t xml:space="preserve">Za účelem běžného kontaktu mezi smluvními stranami při </w:t>
      </w:r>
      <w:r w:rsidR="00890708" w:rsidRPr="00DE4923">
        <w:rPr>
          <w:rFonts w:ascii="Arial" w:hAnsi="Arial" w:cs="Arial"/>
        </w:rPr>
        <w:t>poskytování služeb</w:t>
      </w:r>
      <w:r w:rsidRPr="00DE4923">
        <w:rPr>
          <w:rFonts w:ascii="Arial" w:hAnsi="Arial" w:cs="Arial"/>
        </w:rPr>
        <w:t xml:space="preserve"> jmenovaly smluvní strany své kontaktní osoby. </w:t>
      </w:r>
    </w:p>
    <w:p w14:paraId="1E37C182" w14:textId="78D73A2A" w:rsidR="00634304" w:rsidRPr="00DE4923" w:rsidRDefault="0030229A" w:rsidP="00D52389">
      <w:pPr>
        <w:spacing w:after="0" w:line="240" w:lineRule="auto"/>
        <w:ind w:left="709" w:hanging="283"/>
        <w:jc w:val="both"/>
        <w:rPr>
          <w:rFonts w:ascii="Arial" w:hAnsi="Arial" w:cs="Arial"/>
        </w:rPr>
      </w:pPr>
      <w:r w:rsidRPr="00DE4923">
        <w:rPr>
          <w:rFonts w:ascii="Arial" w:hAnsi="Arial" w:cs="Arial"/>
        </w:rPr>
        <w:t>Kontaktní</w:t>
      </w:r>
      <w:r w:rsidR="00634304" w:rsidRPr="00DE4923">
        <w:rPr>
          <w:rFonts w:ascii="Arial" w:hAnsi="Arial" w:cs="Arial"/>
        </w:rPr>
        <w:t>mi</w:t>
      </w:r>
      <w:r w:rsidRPr="00DE4923">
        <w:rPr>
          <w:rFonts w:ascii="Arial" w:hAnsi="Arial" w:cs="Arial"/>
        </w:rPr>
        <w:t xml:space="preserve"> osob</w:t>
      </w:r>
      <w:r w:rsidR="00634304" w:rsidRPr="00DE4923">
        <w:rPr>
          <w:rFonts w:ascii="Arial" w:hAnsi="Arial" w:cs="Arial"/>
        </w:rPr>
        <w:t>ami</w:t>
      </w:r>
      <w:r w:rsidRPr="00DE4923">
        <w:rPr>
          <w:rFonts w:ascii="Arial" w:hAnsi="Arial" w:cs="Arial"/>
        </w:rPr>
        <w:t xml:space="preserve"> </w:t>
      </w:r>
      <w:r w:rsidR="008772BC">
        <w:rPr>
          <w:rFonts w:ascii="Arial" w:hAnsi="Arial" w:cs="Arial"/>
        </w:rPr>
        <w:t>Poskytovatel</w:t>
      </w:r>
      <w:r w:rsidR="00890708" w:rsidRPr="00DE4923">
        <w:rPr>
          <w:rFonts w:ascii="Arial" w:hAnsi="Arial" w:cs="Arial"/>
        </w:rPr>
        <w:t>e</w:t>
      </w:r>
      <w:r w:rsidRPr="00DE4923">
        <w:rPr>
          <w:rFonts w:ascii="Arial" w:hAnsi="Arial" w:cs="Arial"/>
        </w:rPr>
        <w:t xml:space="preserve"> j</w:t>
      </w:r>
      <w:r w:rsidR="00634304" w:rsidRPr="00DE4923">
        <w:rPr>
          <w:rFonts w:ascii="Arial" w:hAnsi="Arial" w:cs="Arial"/>
        </w:rPr>
        <w:t>sou:</w:t>
      </w:r>
    </w:p>
    <w:p w14:paraId="5C0764CD" w14:textId="37794BDC" w:rsidR="00521C66" w:rsidRPr="00DE4923" w:rsidRDefault="00CF0521" w:rsidP="00D52389">
      <w:pPr>
        <w:numPr>
          <w:ilvl w:val="2"/>
          <w:numId w:val="1"/>
        </w:numPr>
        <w:spacing w:after="0" w:line="240" w:lineRule="auto"/>
        <w:ind w:left="709" w:hanging="283"/>
        <w:jc w:val="both"/>
        <w:rPr>
          <w:rFonts w:ascii="Arial" w:eastAsia="Times New Roman" w:hAnsi="Arial" w:cs="Arial"/>
          <w:b/>
          <w:i/>
          <w:lang w:eastAsia="cs-CZ"/>
        </w:rPr>
      </w:pPr>
      <w:r w:rsidRPr="00CF0521">
        <w:rPr>
          <w:rFonts w:ascii="Arial" w:eastAsia="Times New Roman" w:hAnsi="Arial" w:cs="Arial"/>
          <w:lang w:eastAsia="cs-CZ"/>
        </w:rPr>
        <w:t>[</w:t>
      </w:r>
      <w:r w:rsidR="00006F5F" w:rsidRPr="00006F5F">
        <w:rPr>
          <w:rFonts w:ascii="Arial" w:eastAsia="Times New Roman" w:hAnsi="Arial" w:cs="Arial"/>
          <w:highlight w:val="lightGray"/>
          <w:lang w:eastAsia="cs-CZ"/>
        </w:rPr>
        <w:t>bude doplněno před uzavřením</w:t>
      </w:r>
      <w:r w:rsidRPr="00CF0521">
        <w:rPr>
          <w:rFonts w:ascii="Arial" w:eastAsia="Times New Roman" w:hAnsi="Arial" w:cs="Arial"/>
          <w:lang w:eastAsia="cs-CZ"/>
        </w:rPr>
        <w:t>]</w:t>
      </w:r>
    </w:p>
    <w:p w14:paraId="47E37293" w14:textId="761942E4" w:rsidR="00521C66" w:rsidRPr="003A1A08" w:rsidRDefault="00521C66" w:rsidP="00D52389">
      <w:pPr>
        <w:spacing w:after="0" w:line="240" w:lineRule="auto"/>
        <w:ind w:left="709" w:hanging="283"/>
        <w:jc w:val="both"/>
        <w:rPr>
          <w:rFonts w:ascii="Arial" w:hAnsi="Arial" w:cs="Arial"/>
          <w:iCs/>
        </w:rPr>
      </w:pPr>
      <w:r w:rsidRPr="003A1A08">
        <w:rPr>
          <w:rFonts w:ascii="Arial" w:hAnsi="Arial" w:cs="Arial"/>
          <w:iCs/>
        </w:rPr>
        <w:t>K</w:t>
      </w:r>
      <w:r w:rsidR="0030229A" w:rsidRPr="003A1A08">
        <w:rPr>
          <w:rFonts w:ascii="Arial" w:hAnsi="Arial" w:cs="Arial"/>
          <w:iCs/>
        </w:rPr>
        <w:t xml:space="preserve">ontaktní osobou </w:t>
      </w:r>
      <w:r w:rsidR="008772BC">
        <w:rPr>
          <w:rFonts w:ascii="Arial" w:hAnsi="Arial" w:cs="Arial"/>
          <w:iCs/>
        </w:rPr>
        <w:t>Objednatel</w:t>
      </w:r>
      <w:r w:rsidR="0030229A" w:rsidRPr="003A1A08">
        <w:rPr>
          <w:rFonts w:ascii="Arial" w:hAnsi="Arial" w:cs="Arial"/>
          <w:iCs/>
        </w:rPr>
        <w:t>e je</w:t>
      </w:r>
      <w:r w:rsidRPr="003A1A08">
        <w:rPr>
          <w:rFonts w:ascii="Arial" w:hAnsi="Arial" w:cs="Arial"/>
          <w:iCs/>
        </w:rPr>
        <w:t>:</w:t>
      </w:r>
    </w:p>
    <w:p w14:paraId="7BAF4A0A" w14:textId="54B86525" w:rsidR="00494BB1" w:rsidRPr="00DE4923" w:rsidRDefault="00CF0521" w:rsidP="00D52389">
      <w:pPr>
        <w:numPr>
          <w:ilvl w:val="2"/>
          <w:numId w:val="1"/>
        </w:numPr>
        <w:spacing w:after="0" w:line="240" w:lineRule="auto"/>
        <w:ind w:left="709" w:hanging="283"/>
        <w:jc w:val="both"/>
        <w:rPr>
          <w:rFonts w:ascii="Arial" w:eastAsia="Times New Roman" w:hAnsi="Arial" w:cs="Arial"/>
          <w:b/>
          <w:i/>
          <w:lang w:eastAsia="cs-CZ"/>
        </w:rPr>
      </w:pPr>
      <w:r w:rsidRPr="00CF0521">
        <w:rPr>
          <w:rFonts w:ascii="Arial" w:hAnsi="Arial" w:cs="Arial"/>
        </w:rPr>
        <w:t>[</w:t>
      </w:r>
      <w:r w:rsidR="00006F5F" w:rsidRPr="00006F5F">
        <w:rPr>
          <w:rFonts w:ascii="Arial" w:hAnsi="Arial" w:cs="Arial"/>
          <w:highlight w:val="lightGray"/>
        </w:rPr>
        <w:t>bude doplněno před uzavřením</w:t>
      </w:r>
      <w:r w:rsidRPr="00CF0521">
        <w:rPr>
          <w:rFonts w:ascii="Arial" w:hAnsi="Arial" w:cs="Arial"/>
        </w:rPr>
        <w:t>]</w:t>
      </w:r>
    </w:p>
    <w:p w14:paraId="51DEC874" w14:textId="69EA6F65" w:rsidR="00890708" w:rsidRPr="003A1A08" w:rsidRDefault="0030229A" w:rsidP="00B24E61">
      <w:pPr>
        <w:numPr>
          <w:ilvl w:val="1"/>
          <w:numId w:val="4"/>
        </w:numPr>
        <w:spacing w:after="0" w:line="240" w:lineRule="auto"/>
        <w:ind w:left="426" w:hanging="426"/>
        <w:jc w:val="both"/>
        <w:rPr>
          <w:rFonts w:ascii="Arial" w:hAnsi="Arial" w:cs="Arial"/>
        </w:rPr>
      </w:pPr>
      <w:r w:rsidRPr="003A1A08">
        <w:rPr>
          <w:rFonts w:ascii="Arial" w:hAnsi="Arial" w:cs="Arial"/>
        </w:rPr>
        <w:t xml:space="preserve">Smluvní strany se zavazují při </w:t>
      </w:r>
      <w:r w:rsidR="00890708" w:rsidRPr="003A1A08">
        <w:rPr>
          <w:rFonts w:ascii="Arial" w:hAnsi="Arial" w:cs="Arial"/>
        </w:rPr>
        <w:t xml:space="preserve">vzájemné spolupráci na základě této smlouvy </w:t>
      </w:r>
      <w:r w:rsidRPr="003A1A08">
        <w:rPr>
          <w:rFonts w:ascii="Arial" w:hAnsi="Arial" w:cs="Arial"/>
        </w:rPr>
        <w:t>zejména komunikovat prostřednictvím svých kontaktních osob</w:t>
      </w:r>
      <w:r w:rsidR="003A1A08" w:rsidRPr="003A1A08">
        <w:rPr>
          <w:rFonts w:ascii="Arial" w:hAnsi="Arial" w:cs="Arial"/>
        </w:rPr>
        <w:t xml:space="preserve"> uvedených v odstavci 3</w:t>
      </w:r>
      <w:r w:rsidR="00521C66" w:rsidRPr="003A1A08">
        <w:rPr>
          <w:rFonts w:ascii="Arial" w:hAnsi="Arial" w:cs="Arial"/>
        </w:rPr>
        <w:t>.2 této smlouvy</w:t>
      </w:r>
      <w:r w:rsidRPr="003A1A08">
        <w:rPr>
          <w:rFonts w:ascii="Arial" w:hAnsi="Arial" w:cs="Arial"/>
        </w:rPr>
        <w:t>. Každá ze smluvních stran je povinna informovat písemně druhou smluvní stranu o změn</w:t>
      </w:r>
      <w:r w:rsidR="00521C66" w:rsidRPr="003A1A08">
        <w:rPr>
          <w:rFonts w:ascii="Arial" w:hAnsi="Arial" w:cs="Arial"/>
        </w:rPr>
        <w:t xml:space="preserve">ě kontaktní osoby na své straně písemným oznámením. Změna kontaktní osoby je účinná doručením písemného oznámení příslušné smluvní strany druhé smluvní straně. </w:t>
      </w:r>
    </w:p>
    <w:p w14:paraId="6ABCE04E" w14:textId="6B0FE91D" w:rsidR="006E7308" w:rsidRPr="00DE4923" w:rsidRDefault="00521C66" w:rsidP="00B24E61">
      <w:pPr>
        <w:numPr>
          <w:ilvl w:val="1"/>
          <w:numId w:val="4"/>
        </w:numPr>
        <w:spacing w:after="0" w:line="240" w:lineRule="auto"/>
        <w:ind w:left="426" w:hanging="426"/>
        <w:jc w:val="both"/>
        <w:rPr>
          <w:rFonts w:ascii="Arial" w:eastAsia="Times New Roman" w:hAnsi="Arial" w:cs="Arial"/>
          <w:b/>
          <w:lang w:eastAsia="cs-CZ"/>
        </w:rPr>
      </w:pPr>
      <w:r w:rsidRPr="00DE4923">
        <w:rPr>
          <w:rFonts w:ascii="Arial" w:hAnsi="Arial" w:cs="Arial"/>
        </w:rPr>
        <w:t xml:space="preserve">V případě, že provedením dalších služeb na základě objednávky </w:t>
      </w:r>
      <w:r w:rsidR="008772BC">
        <w:rPr>
          <w:rFonts w:ascii="Arial" w:hAnsi="Arial" w:cs="Arial"/>
        </w:rPr>
        <w:t>Objednatel</w:t>
      </w:r>
      <w:r w:rsidRPr="00DE4923">
        <w:rPr>
          <w:rFonts w:ascii="Arial" w:hAnsi="Arial" w:cs="Arial"/>
        </w:rPr>
        <w:t xml:space="preserve">e dojde </w:t>
      </w:r>
      <w:r w:rsidR="006E7308" w:rsidRPr="00DE4923">
        <w:rPr>
          <w:rFonts w:ascii="Arial" w:hAnsi="Arial" w:cs="Arial"/>
        </w:rPr>
        <w:t>ke změně předmětu licence, jak vyplývá z</w:t>
      </w:r>
      <w:r w:rsidR="00C274AF">
        <w:rPr>
          <w:rFonts w:ascii="Arial" w:hAnsi="Arial" w:cs="Arial"/>
        </w:rPr>
        <w:t>e</w:t>
      </w:r>
      <w:r w:rsidR="006E7308" w:rsidRPr="00DE4923">
        <w:rPr>
          <w:rFonts w:ascii="Arial" w:hAnsi="Arial" w:cs="Arial"/>
        </w:rPr>
        <w:t xml:space="preserve"> smlouvy</w:t>
      </w:r>
      <w:r w:rsidR="00C274AF">
        <w:rPr>
          <w:rFonts w:ascii="Arial" w:hAnsi="Arial" w:cs="Arial"/>
        </w:rPr>
        <w:t xml:space="preserve"> o dílo</w:t>
      </w:r>
      <w:r w:rsidR="006E7308" w:rsidRPr="00DE4923">
        <w:rPr>
          <w:rFonts w:ascii="Arial" w:hAnsi="Arial" w:cs="Arial"/>
        </w:rPr>
        <w:t xml:space="preserve"> uzavřené mezi smluvními stranami </w:t>
      </w:r>
      <w:r w:rsidRPr="00DE4923">
        <w:rPr>
          <w:rFonts w:ascii="Arial" w:hAnsi="Arial" w:cs="Arial"/>
        </w:rPr>
        <w:t xml:space="preserve">je </w:t>
      </w:r>
      <w:r w:rsidR="008772BC">
        <w:rPr>
          <w:rFonts w:ascii="Arial" w:hAnsi="Arial" w:cs="Arial"/>
        </w:rPr>
        <w:t>Objednatel</w:t>
      </w:r>
      <w:r w:rsidRPr="00DE4923">
        <w:rPr>
          <w:rFonts w:ascii="Arial" w:hAnsi="Arial" w:cs="Arial"/>
        </w:rPr>
        <w:t xml:space="preserve"> povinen uzavřít s </w:t>
      </w:r>
      <w:r w:rsidR="008772BC">
        <w:rPr>
          <w:rFonts w:ascii="Arial" w:hAnsi="Arial" w:cs="Arial"/>
        </w:rPr>
        <w:t>Poskytovatel</w:t>
      </w:r>
      <w:r w:rsidRPr="00DE4923">
        <w:rPr>
          <w:rFonts w:ascii="Arial" w:hAnsi="Arial" w:cs="Arial"/>
        </w:rPr>
        <w:t>em tomu odpovídající dodatek smlouvy</w:t>
      </w:r>
      <w:r w:rsidR="00C274AF">
        <w:rPr>
          <w:rFonts w:ascii="Arial" w:hAnsi="Arial" w:cs="Arial"/>
        </w:rPr>
        <w:t xml:space="preserve"> o dílo</w:t>
      </w:r>
      <w:r w:rsidR="00D47679">
        <w:rPr>
          <w:rFonts w:ascii="Arial" w:hAnsi="Arial" w:cs="Arial"/>
        </w:rPr>
        <w:t xml:space="preserve"> nebo licenční smlouvu</w:t>
      </w:r>
      <w:r w:rsidRPr="00DE4923">
        <w:rPr>
          <w:rFonts w:ascii="Arial" w:hAnsi="Arial" w:cs="Arial"/>
        </w:rPr>
        <w:t xml:space="preserve">, a to nejpozději do čtrnácti (14) kalendářních dnů ode dne doručení výzvy </w:t>
      </w:r>
      <w:r w:rsidR="008772BC">
        <w:rPr>
          <w:rFonts w:ascii="Arial" w:hAnsi="Arial" w:cs="Arial"/>
        </w:rPr>
        <w:t>Poskytovatel</w:t>
      </w:r>
      <w:r w:rsidRPr="00DE4923">
        <w:rPr>
          <w:rFonts w:ascii="Arial" w:hAnsi="Arial" w:cs="Arial"/>
        </w:rPr>
        <w:t xml:space="preserve">e. </w:t>
      </w:r>
      <w:r w:rsidR="006E7308" w:rsidRPr="00DE4923">
        <w:rPr>
          <w:rFonts w:ascii="Arial" w:hAnsi="Arial" w:cs="Arial"/>
        </w:rPr>
        <w:t xml:space="preserve"> </w:t>
      </w:r>
    </w:p>
    <w:p w14:paraId="6AF60C31" w14:textId="77777777" w:rsidR="0030229A" w:rsidRPr="00DE4923" w:rsidRDefault="0030229A" w:rsidP="00AD52EC">
      <w:pPr>
        <w:spacing w:after="0" w:line="240" w:lineRule="auto"/>
        <w:ind w:left="1440"/>
        <w:jc w:val="both"/>
        <w:rPr>
          <w:rFonts w:ascii="Arial" w:hAnsi="Arial" w:cs="Arial"/>
        </w:rPr>
      </w:pPr>
    </w:p>
    <w:p w14:paraId="7C3E974D" w14:textId="03DE0FA5" w:rsidR="00890708" w:rsidRPr="00DE4923" w:rsidRDefault="00DD3671" w:rsidP="002C0883">
      <w:pPr>
        <w:numPr>
          <w:ilvl w:val="0"/>
          <w:numId w:val="1"/>
        </w:numPr>
        <w:spacing w:after="0" w:line="240" w:lineRule="auto"/>
        <w:ind w:hanging="720"/>
        <w:jc w:val="both"/>
        <w:rPr>
          <w:rFonts w:ascii="Arial" w:eastAsia="Times New Roman" w:hAnsi="Arial" w:cs="Arial"/>
          <w:b/>
          <w:lang w:eastAsia="cs-CZ"/>
        </w:rPr>
      </w:pPr>
      <w:r>
        <w:rPr>
          <w:rFonts w:ascii="Arial" w:eastAsia="Times New Roman" w:hAnsi="Arial" w:cs="Arial"/>
          <w:b/>
          <w:lang w:eastAsia="cs-CZ"/>
        </w:rPr>
        <w:t>Ostatní podmínky plnění předmětu smlouvy</w:t>
      </w:r>
    </w:p>
    <w:p w14:paraId="3D3EFD1E" w14:textId="2856D56D" w:rsidR="00011855" w:rsidRPr="00011855" w:rsidRDefault="008772BC" w:rsidP="00B24E61">
      <w:pPr>
        <w:numPr>
          <w:ilvl w:val="1"/>
          <w:numId w:val="5"/>
        </w:numPr>
        <w:spacing w:after="0" w:line="240" w:lineRule="auto"/>
        <w:ind w:left="426" w:hanging="426"/>
        <w:jc w:val="both"/>
        <w:rPr>
          <w:rFonts w:ascii="Arial" w:eastAsia="Times New Roman" w:hAnsi="Arial" w:cs="Arial"/>
          <w:b/>
          <w:i/>
          <w:lang w:eastAsia="cs-CZ"/>
        </w:rPr>
      </w:pPr>
      <w:r>
        <w:rPr>
          <w:rFonts w:ascii="Arial" w:hAnsi="Arial" w:cs="Arial"/>
        </w:rPr>
        <w:t>Poskytovatel</w:t>
      </w:r>
      <w:r w:rsidR="00011855" w:rsidRPr="00011855">
        <w:rPr>
          <w:rFonts w:ascii="Arial" w:hAnsi="Arial" w:cs="Arial"/>
        </w:rPr>
        <w:t xml:space="preserve"> odpovídá za kvalitu, všeobecnou a odbornou správnost poskytovaných servisních služeb. </w:t>
      </w:r>
      <w:r>
        <w:rPr>
          <w:rFonts w:ascii="Arial" w:hAnsi="Arial" w:cs="Arial"/>
        </w:rPr>
        <w:t>Poskytovatel</w:t>
      </w:r>
      <w:r w:rsidR="00011855" w:rsidRPr="00011855">
        <w:rPr>
          <w:rFonts w:ascii="Arial" w:hAnsi="Arial" w:cs="Arial"/>
        </w:rPr>
        <w:t xml:space="preserve"> je povinen při poskytování servisních služeb dle této smlouvy postupovat s odbornou péčí podle svých nejlepších znalostí a schopností, přičemž při své činnosti je povin</w:t>
      </w:r>
      <w:r w:rsidR="00011855">
        <w:rPr>
          <w:rFonts w:ascii="Arial" w:hAnsi="Arial" w:cs="Arial"/>
        </w:rPr>
        <w:t xml:space="preserve">en chránit zájmy a dobré jméno </w:t>
      </w:r>
      <w:r>
        <w:rPr>
          <w:rFonts w:ascii="Arial" w:hAnsi="Arial" w:cs="Arial"/>
        </w:rPr>
        <w:t>Objednatel</w:t>
      </w:r>
      <w:r w:rsidR="00011855" w:rsidRPr="00011855">
        <w:rPr>
          <w:rFonts w:ascii="Arial" w:hAnsi="Arial" w:cs="Arial"/>
        </w:rPr>
        <w:t>e.</w:t>
      </w:r>
    </w:p>
    <w:p w14:paraId="083F6D92" w14:textId="7B25D59B" w:rsidR="00890708" w:rsidRPr="00DD3671" w:rsidRDefault="008772BC" w:rsidP="00B24E61">
      <w:pPr>
        <w:numPr>
          <w:ilvl w:val="1"/>
          <w:numId w:val="5"/>
        </w:numPr>
        <w:spacing w:after="0" w:line="240" w:lineRule="auto"/>
        <w:ind w:left="426" w:hanging="426"/>
        <w:jc w:val="both"/>
        <w:rPr>
          <w:rFonts w:ascii="Arial" w:eastAsia="Times New Roman" w:hAnsi="Arial" w:cs="Arial"/>
          <w:b/>
          <w:i/>
          <w:lang w:eastAsia="cs-CZ"/>
        </w:rPr>
      </w:pPr>
      <w:r>
        <w:rPr>
          <w:rFonts w:ascii="Arial" w:eastAsia="Times New Roman" w:hAnsi="Arial" w:cs="Arial"/>
          <w:lang w:eastAsia="cs-CZ"/>
        </w:rPr>
        <w:t>Poskytovatel</w:t>
      </w:r>
      <w:r w:rsidR="00671FBD" w:rsidRPr="00DE4923">
        <w:rPr>
          <w:rFonts w:ascii="Arial" w:eastAsia="Times New Roman" w:hAnsi="Arial" w:cs="Arial"/>
          <w:lang w:eastAsia="cs-CZ"/>
        </w:rPr>
        <w:t xml:space="preserve"> je povinen zajistit řádné a včasné poskytování servisních služeb</w:t>
      </w:r>
      <w:r w:rsidR="00890708" w:rsidRPr="00DE4923">
        <w:rPr>
          <w:rFonts w:ascii="Arial" w:eastAsia="Times New Roman" w:hAnsi="Arial" w:cs="Arial"/>
          <w:lang w:eastAsia="cs-CZ"/>
        </w:rPr>
        <w:t xml:space="preserve"> podle této smlouvy</w:t>
      </w:r>
      <w:r w:rsidR="00671FBD" w:rsidRPr="00DE4923">
        <w:rPr>
          <w:rFonts w:ascii="Arial" w:eastAsia="Times New Roman" w:hAnsi="Arial" w:cs="Arial"/>
          <w:lang w:eastAsia="cs-CZ"/>
        </w:rPr>
        <w:t xml:space="preserve"> tak, aby </w:t>
      </w:r>
      <w:r>
        <w:rPr>
          <w:rFonts w:ascii="Arial" w:eastAsia="Times New Roman" w:hAnsi="Arial" w:cs="Arial"/>
          <w:lang w:eastAsia="cs-CZ"/>
        </w:rPr>
        <w:t>Objednatel</w:t>
      </w:r>
      <w:r w:rsidR="00671FBD" w:rsidRPr="00DE4923">
        <w:rPr>
          <w:rFonts w:ascii="Arial" w:eastAsia="Times New Roman" w:hAnsi="Arial" w:cs="Arial"/>
          <w:lang w:eastAsia="cs-CZ"/>
        </w:rPr>
        <w:t xml:space="preserve"> mohl řádným způsobem </w:t>
      </w:r>
      <w:r w:rsidR="00D47679">
        <w:rPr>
          <w:rFonts w:ascii="Arial" w:eastAsia="Times New Roman" w:hAnsi="Arial" w:cs="Arial"/>
          <w:lang w:eastAsia="cs-CZ"/>
        </w:rPr>
        <w:t>dílo</w:t>
      </w:r>
      <w:r w:rsidR="00671FBD" w:rsidRPr="00DE4923">
        <w:rPr>
          <w:rFonts w:ascii="Arial" w:eastAsia="Times New Roman" w:hAnsi="Arial" w:cs="Arial"/>
          <w:lang w:eastAsia="cs-CZ"/>
        </w:rPr>
        <w:t xml:space="preserve"> užívat.</w:t>
      </w:r>
    </w:p>
    <w:p w14:paraId="50F84134" w14:textId="60DA4C70" w:rsidR="00DD3671" w:rsidRPr="00D52389" w:rsidRDefault="008772BC" w:rsidP="00B24E61">
      <w:pPr>
        <w:numPr>
          <w:ilvl w:val="1"/>
          <w:numId w:val="5"/>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Poskytovatel</w:t>
      </w:r>
      <w:r w:rsidR="00DD3671" w:rsidRPr="00D52389">
        <w:rPr>
          <w:rFonts w:ascii="Arial" w:eastAsia="Times New Roman" w:hAnsi="Arial" w:cs="Arial"/>
          <w:lang w:eastAsia="cs-CZ"/>
        </w:rPr>
        <w:t xml:space="preserve"> je povinen při poskytování servisníc</w:t>
      </w:r>
      <w:r w:rsidR="00C95573">
        <w:rPr>
          <w:rFonts w:ascii="Arial" w:eastAsia="Times New Roman" w:hAnsi="Arial" w:cs="Arial"/>
          <w:lang w:eastAsia="cs-CZ"/>
        </w:rPr>
        <w:t>h služeb postupovat v souladu s </w:t>
      </w:r>
      <w:r w:rsidR="00DD3671" w:rsidRPr="00D52389">
        <w:rPr>
          <w:rFonts w:ascii="Arial" w:eastAsia="Times New Roman" w:hAnsi="Arial" w:cs="Arial"/>
          <w:lang w:eastAsia="cs-CZ"/>
        </w:rPr>
        <w:t>platnými právními předpisy ČR a EU.</w:t>
      </w:r>
    </w:p>
    <w:p w14:paraId="5DCE55C0" w14:textId="7CB0E37B" w:rsidR="00DD3671" w:rsidRDefault="008772BC" w:rsidP="00B24E61">
      <w:pPr>
        <w:numPr>
          <w:ilvl w:val="1"/>
          <w:numId w:val="5"/>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Poskytovatel</w:t>
      </w:r>
      <w:r w:rsidR="00DD3671" w:rsidRPr="00D52389">
        <w:rPr>
          <w:rFonts w:ascii="Arial" w:eastAsia="Times New Roman" w:hAnsi="Arial" w:cs="Arial"/>
          <w:lang w:eastAsia="cs-CZ"/>
        </w:rPr>
        <w:t xml:space="preserve"> je oprávněn zajistit provádění částí servisních služeb </w:t>
      </w:r>
      <w:r w:rsidR="00D52389">
        <w:rPr>
          <w:rFonts w:ascii="Arial" w:eastAsia="Times New Roman" w:hAnsi="Arial" w:cs="Arial"/>
          <w:lang w:eastAsia="cs-CZ"/>
        </w:rPr>
        <w:t>poddodavateli</w:t>
      </w:r>
      <w:r w:rsidR="00DD3671" w:rsidRPr="00D52389">
        <w:rPr>
          <w:rFonts w:ascii="Arial" w:eastAsia="Times New Roman" w:hAnsi="Arial" w:cs="Arial"/>
          <w:lang w:eastAsia="cs-CZ"/>
        </w:rPr>
        <w:t xml:space="preserve">. </w:t>
      </w:r>
      <w:r>
        <w:rPr>
          <w:rFonts w:ascii="Arial" w:eastAsia="Times New Roman" w:hAnsi="Arial" w:cs="Arial"/>
          <w:lang w:eastAsia="cs-CZ"/>
        </w:rPr>
        <w:t>Poskytovatel</w:t>
      </w:r>
      <w:r w:rsidR="00D52389">
        <w:rPr>
          <w:rFonts w:ascii="Arial" w:eastAsia="Times New Roman" w:hAnsi="Arial" w:cs="Arial"/>
          <w:lang w:eastAsia="cs-CZ"/>
        </w:rPr>
        <w:t xml:space="preserve"> je povinen na žádost </w:t>
      </w:r>
      <w:r>
        <w:rPr>
          <w:rFonts w:ascii="Arial" w:eastAsia="Times New Roman" w:hAnsi="Arial" w:cs="Arial"/>
          <w:lang w:eastAsia="cs-CZ"/>
        </w:rPr>
        <w:t>Objednatel</w:t>
      </w:r>
      <w:r w:rsidR="00DD3671" w:rsidRPr="00D52389">
        <w:rPr>
          <w:rFonts w:ascii="Arial" w:eastAsia="Times New Roman" w:hAnsi="Arial" w:cs="Arial"/>
          <w:lang w:eastAsia="cs-CZ"/>
        </w:rPr>
        <w:t xml:space="preserve">e sdělit identifikační údaje </w:t>
      </w:r>
      <w:r w:rsidR="00D52389">
        <w:rPr>
          <w:rFonts w:ascii="Arial" w:eastAsia="Times New Roman" w:hAnsi="Arial" w:cs="Arial"/>
          <w:lang w:eastAsia="cs-CZ"/>
        </w:rPr>
        <w:t>poddodavatelů</w:t>
      </w:r>
      <w:r w:rsidR="00DD3671" w:rsidRPr="00D52389">
        <w:rPr>
          <w:rFonts w:ascii="Arial" w:eastAsia="Times New Roman" w:hAnsi="Arial" w:cs="Arial"/>
          <w:lang w:eastAsia="cs-CZ"/>
        </w:rPr>
        <w:t xml:space="preserve"> dle předchozí věty.</w:t>
      </w:r>
      <w:r w:rsidR="00D52389">
        <w:rPr>
          <w:rFonts w:ascii="Arial" w:eastAsia="Times New Roman" w:hAnsi="Arial" w:cs="Arial"/>
          <w:lang w:eastAsia="cs-CZ"/>
        </w:rPr>
        <w:t xml:space="preserve"> Seznam poddodavatelů</w:t>
      </w:r>
      <w:r w:rsidR="00006F5F">
        <w:rPr>
          <w:rFonts w:ascii="Arial" w:eastAsia="Times New Roman" w:hAnsi="Arial" w:cs="Arial"/>
          <w:lang w:eastAsia="cs-CZ"/>
        </w:rPr>
        <w:t xml:space="preserve"> s označením</w:t>
      </w:r>
      <w:r w:rsidR="00D52389">
        <w:rPr>
          <w:rFonts w:ascii="Arial" w:eastAsia="Times New Roman" w:hAnsi="Arial" w:cs="Arial"/>
          <w:lang w:eastAsia="cs-CZ"/>
        </w:rPr>
        <w:t xml:space="preserve">, kterými </w:t>
      </w:r>
      <w:r>
        <w:rPr>
          <w:rFonts w:ascii="Arial" w:eastAsia="Times New Roman" w:hAnsi="Arial" w:cs="Arial"/>
          <w:lang w:eastAsia="cs-CZ"/>
        </w:rPr>
        <w:t>Poskytovatel</w:t>
      </w:r>
      <w:r w:rsidR="00D52389">
        <w:rPr>
          <w:rFonts w:ascii="Arial" w:eastAsia="Times New Roman" w:hAnsi="Arial" w:cs="Arial"/>
          <w:lang w:eastAsia="cs-CZ"/>
        </w:rPr>
        <w:t xml:space="preserve"> prokázal část kvalifikace v zadávacím řízení</w:t>
      </w:r>
      <w:r w:rsidR="003153EB">
        <w:rPr>
          <w:rFonts w:ascii="Arial" w:eastAsia="Times New Roman" w:hAnsi="Arial" w:cs="Arial"/>
          <w:lang w:eastAsia="cs-CZ"/>
        </w:rPr>
        <w:t>,</w:t>
      </w:r>
      <w:r w:rsidR="00D52389">
        <w:rPr>
          <w:rFonts w:ascii="Arial" w:eastAsia="Times New Roman" w:hAnsi="Arial" w:cs="Arial"/>
          <w:lang w:eastAsia="cs-CZ"/>
        </w:rPr>
        <w:t xml:space="preserve"> tvoří přílohu této smlouvy a</w:t>
      </w:r>
      <w:r w:rsidR="00006F5F">
        <w:t> </w:t>
      </w:r>
      <w:r w:rsidR="00D52389" w:rsidRPr="00D52389">
        <w:rPr>
          <w:rFonts w:ascii="Arial" w:eastAsia="Times New Roman" w:hAnsi="Arial" w:cs="Arial"/>
          <w:lang w:eastAsia="cs-CZ"/>
        </w:rPr>
        <w:t xml:space="preserve">je možné </w:t>
      </w:r>
      <w:r w:rsidR="00D52389">
        <w:rPr>
          <w:rFonts w:ascii="Arial" w:eastAsia="Times New Roman" w:hAnsi="Arial" w:cs="Arial"/>
          <w:lang w:eastAsia="cs-CZ"/>
        </w:rPr>
        <w:t xml:space="preserve">je </w:t>
      </w:r>
      <w:r w:rsidR="00D52389" w:rsidRPr="00D52389">
        <w:rPr>
          <w:rFonts w:ascii="Arial" w:eastAsia="Times New Roman" w:hAnsi="Arial" w:cs="Arial"/>
          <w:lang w:eastAsia="cs-CZ"/>
        </w:rPr>
        <w:lastRenderedPageBreak/>
        <w:t xml:space="preserve">měnit pouze se souhlasem </w:t>
      </w:r>
      <w:r>
        <w:rPr>
          <w:rFonts w:ascii="Arial" w:eastAsia="Times New Roman" w:hAnsi="Arial" w:cs="Arial"/>
          <w:lang w:eastAsia="cs-CZ"/>
        </w:rPr>
        <w:t>Objednatel</w:t>
      </w:r>
      <w:r w:rsidR="00D52389" w:rsidRPr="00D52389">
        <w:rPr>
          <w:rFonts w:ascii="Arial" w:eastAsia="Times New Roman" w:hAnsi="Arial" w:cs="Arial"/>
          <w:lang w:eastAsia="cs-CZ"/>
        </w:rPr>
        <w:t xml:space="preserve">e, přičemž </w:t>
      </w:r>
      <w:r>
        <w:rPr>
          <w:rFonts w:ascii="Arial" w:eastAsia="Times New Roman" w:hAnsi="Arial" w:cs="Arial"/>
          <w:lang w:eastAsia="cs-CZ"/>
        </w:rPr>
        <w:t>Poskytovatel</w:t>
      </w:r>
      <w:r w:rsidR="00D52389" w:rsidRPr="00D52389">
        <w:rPr>
          <w:rFonts w:ascii="Arial" w:eastAsia="Times New Roman" w:hAnsi="Arial" w:cs="Arial"/>
          <w:lang w:eastAsia="cs-CZ"/>
        </w:rPr>
        <w:t xml:space="preserve"> je povinen před provedením změny poddodavatele</w:t>
      </w:r>
      <w:r w:rsidR="00006F5F">
        <w:rPr>
          <w:rFonts w:ascii="Arial" w:eastAsia="Times New Roman" w:hAnsi="Arial" w:cs="Arial"/>
          <w:lang w:eastAsia="cs-CZ"/>
        </w:rPr>
        <w:t>, kterým byla prokázána část kvalifikace,</w:t>
      </w:r>
      <w:r w:rsidR="00D52389" w:rsidRPr="00D52389">
        <w:rPr>
          <w:rFonts w:ascii="Arial" w:eastAsia="Times New Roman" w:hAnsi="Arial" w:cs="Arial"/>
          <w:lang w:eastAsia="cs-CZ"/>
        </w:rPr>
        <w:t xml:space="preserve"> prokázat splnění kvalifikačních předpokladů v odpovídajícím rozsahu rovněž u osoby nového poddodavatele</w:t>
      </w:r>
      <w:r w:rsidR="00D52389">
        <w:rPr>
          <w:rFonts w:ascii="Arial" w:eastAsia="Times New Roman" w:hAnsi="Arial" w:cs="Arial"/>
          <w:lang w:eastAsia="cs-CZ"/>
        </w:rPr>
        <w:t>.</w:t>
      </w:r>
    </w:p>
    <w:p w14:paraId="2EA653BF" w14:textId="3D45E274" w:rsidR="007B145F" w:rsidRPr="00DE4923"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je povinen dodržovat platnou legislativu ČR i EU, která se týká bezpečnosti informací. </w:t>
      </w:r>
    </w:p>
    <w:p w14:paraId="3DE7A279" w14:textId="45C1D7AC" w:rsidR="007B145F" w:rsidRPr="006900A3"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se zavazuje dodržovat </w:t>
      </w:r>
      <w:r w:rsidR="007B145F" w:rsidRPr="006900A3">
        <w:rPr>
          <w:rFonts w:ascii="Arial" w:hAnsi="Arial" w:cs="Arial"/>
        </w:rPr>
        <w:t xml:space="preserve">požadavky a opatření pro zajištění bezpečnosti informací a informačních aktiv Kraje Vysočina uvedené v příloze č. </w:t>
      </w:r>
      <w:r w:rsidR="00A04142" w:rsidRPr="006900A3">
        <w:rPr>
          <w:rFonts w:ascii="Arial" w:hAnsi="Arial" w:cs="Arial"/>
        </w:rPr>
        <w:t>2</w:t>
      </w:r>
      <w:r w:rsidR="007B145F" w:rsidRPr="006900A3">
        <w:rPr>
          <w:rFonts w:ascii="Arial" w:hAnsi="Arial" w:cs="Arial"/>
        </w:rPr>
        <w:t xml:space="preserve"> této smlouvy. </w:t>
      </w:r>
    </w:p>
    <w:p w14:paraId="7A50DEDC" w14:textId="3C25C208" w:rsidR="007B145F" w:rsidRPr="00DE4923"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je povinen zajistit plnění bezpečnostních opatření a požadavků stanovených touto smlouvou ve stejné míře u všech případných poddodavatelů či jiných osob, které mají přístup k informačním aktivům Kraje Vysočina prostřednictvím </w:t>
      </w:r>
      <w:r>
        <w:rPr>
          <w:rFonts w:ascii="Arial" w:hAnsi="Arial" w:cs="Arial"/>
        </w:rPr>
        <w:t>Poskytovatel</w:t>
      </w:r>
      <w:r w:rsidR="00F84486">
        <w:rPr>
          <w:rFonts w:ascii="Arial" w:hAnsi="Arial" w:cs="Arial"/>
        </w:rPr>
        <w:t>e</w:t>
      </w:r>
      <w:r w:rsidR="007B145F" w:rsidRPr="00DE4923">
        <w:rPr>
          <w:rFonts w:ascii="Arial" w:hAnsi="Arial" w:cs="Arial"/>
        </w:rPr>
        <w:t xml:space="preserve">. </w:t>
      </w:r>
    </w:p>
    <w:p w14:paraId="0B829523" w14:textId="39C25026" w:rsidR="007B145F"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je povinen zachovávat mlčenlivost o všech skutečnostech a informacích, které mu byly v souvislosti s touto smlouvou nebo jejím plněním jakkoliv zpřístupněny, předány či sděleny, nebo o nichž se jakkoliv dozvěděl, vyjma těch, které jsou v okamžiku, kdy se s nimi </w:t>
      </w:r>
      <w:r>
        <w:rPr>
          <w:rFonts w:ascii="Arial" w:hAnsi="Arial" w:cs="Arial"/>
        </w:rPr>
        <w:t>Poskytovatel</w:t>
      </w:r>
      <w:r w:rsidR="007B145F" w:rsidRPr="00DE4923">
        <w:rPr>
          <w:rFonts w:ascii="Arial" w:hAnsi="Arial" w:cs="Arial"/>
        </w:rPr>
        <w:t xml:space="preserve"> seznámil, prokazatelně veřejně přístupné nebo těch, které se bez zavinění </w:t>
      </w:r>
      <w:r>
        <w:rPr>
          <w:rFonts w:ascii="Arial" w:hAnsi="Arial" w:cs="Arial"/>
        </w:rPr>
        <w:t>Poskytovatel</w:t>
      </w:r>
      <w:r w:rsidR="007B145F" w:rsidRPr="00DE4923">
        <w:rPr>
          <w:rFonts w:ascii="Arial" w:hAnsi="Arial" w:cs="Arial"/>
        </w:rPr>
        <w:t xml:space="preserve">e veřejně přístupnými stanou (dále jen </w:t>
      </w:r>
      <w:r w:rsidR="007B145F" w:rsidRPr="006900A3">
        <w:rPr>
          <w:rFonts w:ascii="Arial" w:hAnsi="Arial" w:cs="Arial"/>
          <w:b/>
        </w:rPr>
        <w:t>„</w:t>
      </w:r>
      <w:r w:rsidR="007B145F" w:rsidRPr="006900A3">
        <w:rPr>
          <w:rFonts w:ascii="Arial" w:hAnsi="Arial" w:cs="Arial"/>
          <w:b/>
          <w:i/>
        </w:rPr>
        <w:t>důvěrné informace</w:t>
      </w:r>
      <w:r w:rsidR="007B145F" w:rsidRPr="006900A3">
        <w:rPr>
          <w:rFonts w:ascii="Arial" w:hAnsi="Arial" w:cs="Arial"/>
          <w:b/>
        </w:rPr>
        <w:t>“</w:t>
      </w:r>
      <w:r w:rsidR="007B145F" w:rsidRPr="00DE4923">
        <w:rPr>
          <w:rFonts w:ascii="Arial" w:hAnsi="Arial" w:cs="Arial"/>
        </w:rPr>
        <w:t xml:space="preserve">). </w:t>
      </w:r>
      <w:r>
        <w:rPr>
          <w:rFonts w:ascii="Arial" w:hAnsi="Arial" w:cs="Arial"/>
        </w:rPr>
        <w:t>Poskytovatel</w:t>
      </w:r>
      <w:r w:rsidR="007B145F" w:rsidRPr="00DE4923">
        <w:rPr>
          <w:rFonts w:ascii="Arial" w:hAnsi="Arial" w:cs="Arial"/>
        </w:rPr>
        <w:t xml:space="preserve"> nesmí důvěrné informace použít v rozporu s jejich účelem, nesmí je použít ve prospěch svůj nebo třetích osob a nesmí je použít ani v neprospěch </w:t>
      </w:r>
      <w:r>
        <w:rPr>
          <w:rFonts w:ascii="Arial" w:hAnsi="Arial" w:cs="Arial"/>
        </w:rPr>
        <w:t>Objednatel</w:t>
      </w:r>
      <w:r w:rsidR="007B145F" w:rsidRPr="00DE4923">
        <w:rPr>
          <w:rFonts w:ascii="Arial" w:hAnsi="Arial" w:cs="Arial"/>
        </w:rPr>
        <w:t xml:space="preserve">e. Povinnosti dle tohoto odstavce je </w:t>
      </w:r>
      <w:r>
        <w:rPr>
          <w:rFonts w:ascii="Arial" w:hAnsi="Arial" w:cs="Arial"/>
        </w:rPr>
        <w:t>Poskytovatel</w:t>
      </w:r>
      <w:r w:rsidR="007B145F" w:rsidRPr="00DE4923">
        <w:rPr>
          <w:rFonts w:ascii="Arial" w:hAnsi="Arial" w:cs="Arial"/>
        </w:rPr>
        <w:t xml:space="preserve"> povinen zachovávat i po zániku této smlouvy, vyjma případů, kdy se důvěrné informace stanou prokazatelně veřejně přístupné bez zavinění </w:t>
      </w:r>
      <w:r>
        <w:rPr>
          <w:rFonts w:ascii="Arial" w:hAnsi="Arial" w:cs="Arial"/>
        </w:rPr>
        <w:t>Poskytovatel</w:t>
      </w:r>
      <w:r w:rsidR="007B145F" w:rsidRPr="00DE4923">
        <w:rPr>
          <w:rFonts w:ascii="Arial" w:hAnsi="Arial" w:cs="Arial"/>
        </w:rPr>
        <w:t xml:space="preserve">e. Povinnosti dle tohoto odstavce se nevztahují na případy, kdy je </w:t>
      </w:r>
      <w:r>
        <w:rPr>
          <w:rFonts w:ascii="Arial" w:hAnsi="Arial" w:cs="Arial"/>
        </w:rPr>
        <w:t>Poskytovatel</w:t>
      </w:r>
      <w:r w:rsidR="007B145F" w:rsidRPr="00DE4923">
        <w:rPr>
          <w:rFonts w:ascii="Arial" w:hAnsi="Arial" w:cs="Arial"/>
        </w:rPr>
        <w:t xml:space="preserve"> povinen zveřejnit důvěrnou informaci na základě povinnosti uložené </w:t>
      </w:r>
      <w:r>
        <w:rPr>
          <w:rFonts w:ascii="Arial" w:hAnsi="Arial" w:cs="Arial"/>
        </w:rPr>
        <w:t>Poskytovatel</w:t>
      </w:r>
      <w:r w:rsidR="007B145F" w:rsidRPr="00DE4923">
        <w:rPr>
          <w:rFonts w:ascii="Arial" w:hAnsi="Arial" w:cs="Arial"/>
        </w:rPr>
        <w:t>i právním předpisem nebo rozhodnutím orgánu veřejné moci</w:t>
      </w:r>
      <w:r w:rsidR="00F84486">
        <w:rPr>
          <w:rFonts w:ascii="Arial" w:hAnsi="Arial" w:cs="Arial"/>
        </w:rPr>
        <w:t>.</w:t>
      </w:r>
    </w:p>
    <w:p w14:paraId="6E899E57" w14:textId="1661AE7E" w:rsidR="001B1BDD" w:rsidRDefault="001B1BDD" w:rsidP="00B24E61">
      <w:pPr>
        <w:numPr>
          <w:ilvl w:val="1"/>
          <w:numId w:val="5"/>
        </w:numPr>
        <w:spacing w:after="0" w:line="240" w:lineRule="auto"/>
        <w:ind w:left="426" w:hanging="426"/>
        <w:jc w:val="both"/>
        <w:rPr>
          <w:rFonts w:ascii="Arial" w:hAnsi="Arial" w:cs="Arial"/>
        </w:rPr>
      </w:pPr>
      <w:r w:rsidRPr="001B1BDD">
        <w:rPr>
          <w:rFonts w:ascii="Arial" w:hAnsi="Arial" w:cs="Arial"/>
        </w:rPr>
        <w:t>Za nesplnění kterékoliv povinnosti týkající se bezpečnosti informací je objednatel oprávněn účtovat zhotoviteli smluvní pokutu ve výši 100 000 Kč, a to za každé jednotlivé porušení povinností obsažených v tomto článku v odstavcích č. 4.5 až 4.8 či příloze č. 2.</w:t>
      </w:r>
    </w:p>
    <w:p w14:paraId="11D244E5" w14:textId="0EBCD51B"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D52389" w:rsidRPr="00D52389">
        <w:rPr>
          <w:rFonts w:ascii="Arial" w:hAnsi="Arial" w:cs="Arial"/>
        </w:rPr>
        <w:t xml:space="preserve"> je povinen při poskytování servisních služeb respektovat a dodržo</w:t>
      </w:r>
      <w:r w:rsidR="00D52389">
        <w:rPr>
          <w:rFonts w:ascii="Arial" w:hAnsi="Arial" w:cs="Arial"/>
        </w:rPr>
        <w:t xml:space="preserve">vat pokyny </w:t>
      </w:r>
      <w:r>
        <w:rPr>
          <w:rFonts w:ascii="Arial" w:hAnsi="Arial" w:cs="Arial"/>
        </w:rPr>
        <w:t>Objednatel</w:t>
      </w:r>
      <w:r w:rsidR="00D52389">
        <w:rPr>
          <w:rFonts w:ascii="Arial" w:hAnsi="Arial" w:cs="Arial"/>
        </w:rPr>
        <w:t xml:space="preserve">e. V případě nevhodných pokynů </w:t>
      </w:r>
      <w:r>
        <w:rPr>
          <w:rFonts w:ascii="Arial" w:hAnsi="Arial" w:cs="Arial"/>
        </w:rPr>
        <w:t>Objednatel</w:t>
      </w:r>
      <w:r w:rsidR="00D52389" w:rsidRPr="00D52389">
        <w:rPr>
          <w:rFonts w:ascii="Arial" w:hAnsi="Arial" w:cs="Arial"/>
        </w:rPr>
        <w:t xml:space="preserve">e je </w:t>
      </w:r>
      <w:r>
        <w:rPr>
          <w:rFonts w:ascii="Arial" w:hAnsi="Arial" w:cs="Arial"/>
        </w:rPr>
        <w:t>Poskytovatel</w:t>
      </w:r>
      <w:r w:rsidR="00D52389" w:rsidRPr="00D52389">
        <w:rPr>
          <w:rFonts w:ascii="Arial" w:hAnsi="Arial" w:cs="Arial"/>
        </w:rPr>
        <w:t xml:space="preserve"> povin</w:t>
      </w:r>
      <w:r w:rsidR="00D52389">
        <w:rPr>
          <w:rFonts w:ascii="Arial" w:hAnsi="Arial" w:cs="Arial"/>
        </w:rPr>
        <w:t xml:space="preserve">en na nevhodnost těchto pokynů </w:t>
      </w:r>
      <w:r>
        <w:rPr>
          <w:rFonts w:ascii="Arial" w:hAnsi="Arial" w:cs="Arial"/>
        </w:rPr>
        <w:t>Objednatel</w:t>
      </w:r>
      <w:r w:rsidR="00D52389" w:rsidRPr="00D52389">
        <w:rPr>
          <w:rFonts w:ascii="Arial" w:hAnsi="Arial" w:cs="Arial"/>
        </w:rPr>
        <w:t>e písemně upo</w:t>
      </w:r>
      <w:r w:rsidR="00D52389">
        <w:rPr>
          <w:rFonts w:ascii="Arial" w:hAnsi="Arial" w:cs="Arial"/>
        </w:rPr>
        <w:t xml:space="preserve">zornit, v opačném případě nese </w:t>
      </w:r>
      <w:r>
        <w:rPr>
          <w:rFonts w:ascii="Arial" w:hAnsi="Arial" w:cs="Arial"/>
        </w:rPr>
        <w:t>Poskytovatel</w:t>
      </w:r>
      <w:r w:rsidR="00D52389" w:rsidRPr="00D52389">
        <w:rPr>
          <w:rFonts w:ascii="Arial" w:hAnsi="Arial" w:cs="Arial"/>
        </w:rPr>
        <w:t xml:space="preserve"> zejména odpovědnost za škodu a nemajetkovou újmu, která v důsledku nevhod</w:t>
      </w:r>
      <w:r w:rsidR="00D52389">
        <w:rPr>
          <w:rFonts w:ascii="Arial" w:hAnsi="Arial" w:cs="Arial"/>
        </w:rPr>
        <w:t xml:space="preserve">ných pokynů </w:t>
      </w:r>
      <w:r>
        <w:rPr>
          <w:rFonts w:ascii="Arial" w:hAnsi="Arial" w:cs="Arial"/>
        </w:rPr>
        <w:t>Objednatel</w:t>
      </w:r>
      <w:r w:rsidR="00D52389" w:rsidRPr="00D52389">
        <w:rPr>
          <w:rFonts w:ascii="Arial" w:hAnsi="Arial" w:cs="Arial"/>
        </w:rPr>
        <w:t>i nebo třetím osobám vznikla.</w:t>
      </w:r>
    </w:p>
    <w:p w14:paraId="6C0D0A91" w14:textId="1E091408"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Objednatel</w:t>
      </w:r>
      <w:r w:rsidR="00D52389">
        <w:rPr>
          <w:rFonts w:ascii="Arial" w:hAnsi="Arial" w:cs="Arial"/>
        </w:rPr>
        <w:t xml:space="preserve"> je povinen spolupracovat s </w:t>
      </w:r>
      <w:r>
        <w:rPr>
          <w:rFonts w:ascii="Arial" w:hAnsi="Arial" w:cs="Arial"/>
        </w:rPr>
        <w:t>Poskytovatel</w:t>
      </w:r>
      <w:r w:rsidR="00D52389" w:rsidRPr="00D52389">
        <w:rPr>
          <w:rFonts w:ascii="Arial" w:hAnsi="Arial" w:cs="Arial"/>
        </w:rPr>
        <w:t xml:space="preserve">em a poskytovat mu veškerou nutnou součinnost potřebnou pro řádné poskytování servisních služeb podle této smlouvy. </w:t>
      </w:r>
      <w:r>
        <w:rPr>
          <w:rFonts w:ascii="Arial" w:hAnsi="Arial" w:cs="Arial"/>
        </w:rPr>
        <w:t>Objednatel</w:t>
      </w:r>
      <w:r w:rsidR="00D52389">
        <w:rPr>
          <w:rFonts w:ascii="Arial" w:hAnsi="Arial" w:cs="Arial"/>
        </w:rPr>
        <w:t xml:space="preserve"> je povinen informovat </w:t>
      </w:r>
      <w:r>
        <w:rPr>
          <w:rFonts w:ascii="Arial" w:hAnsi="Arial" w:cs="Arial"/>
        </w:rPr>
        <w:t>Poskytovatel</w:t>
      </w:r>
      <w:r w:rsidR="00D52389" w:rsidRPr="00D52389">
        <w:rPr>
          <w:rFonts w:ascii="Arial" w:hAnsi="Arial" w:cs="Arial"/>
        </w:rPr>
        <w:t>e o veškerých skutečnostech, které jsou nebo mohou být důležité pro poskytování servisních služeb dle této smlouvy.</w:t>
      </w:r>
    </w:p>
    <w:p w14:paraId="08EA8DCD" w14:textId="65ED8B93" w:rsidR="00D52389" w:rsidRPr="00D52389" w:rsidRDefault="00D52389" w:rsidP="00B24E61">
      <w:pPr>
        <w:numPr>
          <w:ilvl w:val="1"/>
          <w:numId w:val="5"/>
        </w:numPr>
        <w:spacing w:after="0" w:line="240" w:lineRule="auto"/>
        <w:ind w:left="426" w:hanging="426"/>
        <w:jc w:val="both"/>
        <w:rPr>
          <w:rFonts w:ascii="Arial" w:hAnsi="Arial" w:cs="Arial"/>
        </w:rPr>
      </w:pPr>
      <w:r>
        <w:rPr>
          <w:rFonts w:ascii="Arial" w:hAnsi="Arial" w:cs="Arial"/>
        </w:rPr>
        <w:t xml:space="preserve">Pokud </w:t>
      </w:r>
      <w:r w:rsidR="008772BC">
        <w:rPr>
          <w:rFonts w:ascii="Arial" w:hAnsi="Arial" w:cs="Arial"/>
        </w:rPr>
        <w:t>Objednatel</w:t>
      </w:r>
      <w:r w:rsidRPr="00D52389">
        <w:rPr>
          <w:rFonts w:ascii="Arial" w:hAnsi="Arial" w:cs="Arial"/>
        </w:rPr>
        <w:t xml:space="preserve"> neposkytne so</w:t>
      </w:r>
      <w:r>
        <w:rPr>
          <w:rFonts w:ascii="Arial" w:hAnsi="Arial" w:cs="Arial"/>
        </w:rPr>
        <w:t xml:space="preserve">učinnost dle tohoto článku, má </w:t>
      </w:r>
      <w:r w:rsidR="008772BC">
        <w:rPr>
          <w:rFonts w:ascii="Arial" w:hAnsi="Arial" w:cs="Arial"/>
        </w:rPr>
        <w:t>Poskytovatel</w:t>
      </w:r>
      <w:r>
        <w:rPr>
          <w:rFonts w:ascii="Arial" w:hAnsi="Arial" w:cs="Arial"/>
        </w:rPr>
        <w:t xml:space="preserve"> právo požadovat od </w:t>
      </w:r>
      <w:r w:rsidR="008772BC">
        <w:rPr>
          <w:rFonts w:ascii="Arial" w:hAnsi="Arial" w:cs="Arial"/>
        </w:rPr>
        <w:t>Objednatel</w:t>
      </w:r>
      <w:r w:rsidRPr="00D52389">
        <w:rPr>
          <w:rFonts w:ascii="Arial" w:hAnsi="Arial" w:cs="Arial"/>
        </w:rPr>
        <w:t>e posunutí stanovených termí</w:t>
      </w:r>
      <w:r>
        <w:rPr>
          <w:rFonts w:ascii="Arial" w:hAnsi="Arial" w:cs="Arial"/>
        </w:rPr>
        <w:t xml:space="preserve">nů o dobu, po kterou nemohl </w:t>
      </w:r>
      <w:r w:rsidR="008772BC">
        <w:rPr>
          <w:rFonts w:ascii="Arial" w:hAnsi="Arial" w:cs="Arial"/>
        </w:rPr>
        <w:t>Poskytovatel</w:t>
      </w:r>
      <w:r w:rsidRPr="00D52389">
        <w:rPr>
          <w:rFonts w:ascii="Arial" w:hAnsi="Arial" w:cs="Arial"/>
        </w:rPr>
        <w:t xml:space="preserve"> poskytovat servisní služby dle této smlouvy z důvodu neposkytnutí součinnosti. </w:t>
      </w:r>
      <w:r w:rsidR="008772BC">
        <w:rPr>
          <w:rFonts w:ascii="Arial" w:hAnsi="Arial" w:cs="Arial"/>
        </w:rPr>
        <w:t>Objednatel</w:t>
      </w:r>
      <w:r w:rsidRPr="00D52389">
        <w:rPr>
          <w:rFonts w:ascii="Arial" w:hAnsi="Arial" w:cs="Arial"/>
        </w:rPr>
        <w:t xml:space="preserve"> je povinen takovému požadavku vyhovět.</w:t>
      </w:r>
    </w:p>
    <w:p w14:paraId="4B3457C4" w14:textId="425CC445"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Objednatel</w:t>
      </w:r>
      <w:r w:rsidR="00D52389">
        <w:rPr>
          <w:rFonts w:ascii="Arial" w:hAnsi="Arial" w:cs="Arial"/>
        </w:rPr>
        <w:t xml:space="preserve"> je povinen poskytnout </w:t>
      </w:r>
      <w:r>
        <w:rPr>
          <w:rFonts w:ascii="Arial" w:hAnsi="Arial" w:cs="Arial"/>
        </w:rPr>
        <w:t>Poskytovatel</w:t>
      </w:r>
      <w:r w:rsidR="00D52389" w:rsidRPr="00D52389">
        <w:rPr>
          <w:rFonts w:ascii="Arial" w:hAnsi="Arial" w:cs="Arial"/>
        </w:rPr>
        <w:t>i součinnost k zajištění vzdáleného přís</w:t>
      </w:r>
      <w:r w:rsidR="00D52389">
        <w:rPr>
          <w:rFonts w:ascii="Arial" w:hAnsi="Arial" w:cs="Arial"/>
        </w:rPr>
        <w:t xml:space="preserve">tupu </w:t>
      </w:r>
      <w:r>
        <w:rPr>
          <w:rFonts w:ascii="Arial" w:hAnsi="Arial" w:cs="Arial"/>
        </w:rPr>
        <w:t>Poskytovatel</w:t>
      </w:r>
      <w:r w:rsidR="00D52389" w:rsidRPr="00D52389">
        <w:rPr>
          <w:rFonts w:ascii="Arial" w:hAnsi="Arial" w:cs="Arial"/>
        </w:rPr>
        <w:t>i k serverům IS výhradně pro účely poskytování servisních služeb podle této smlouvy.</w:t>
      </w:r>
    </w:p>
    <w:p w14:paraId="0F29FD7A" w14:textId="19DC83E4" w:rsidR="00D52389" w:rsidRDefault="00D52389" w:rsidP="00B24E61">
      <w:pPr>
        <w:numPr>
          <w:ilvl w:val="1"/>
          <w:numId w:val="5"/>
        </w:numPr>
        <w:spacing w:after="0" w:line="240" w:lineRule="auto"/>
        <w:ind w:left="426" w:hanging="426"/>
        <w:jc w:val="both"/>
        <w:rPr>
          <w:rFonts w:ascii="Arial" w:hAnsi="Arial" w:cs="Arial"/>
        </w:rPr>
      </w:pPr>
      <w:r w:rsidRPr="00D52389">
        <w:rPr>
          <w:rFonts w:ascii="Arial" w:hAnsi="Arial" w:cs="Arial"/>
        </w:rPr>
        <w:t>Písemné oznámení o změnách vý</w:t>
      </w:r>
      <w:r>
        <w:rPr>
          <w:rFonts w:ascii="Arial" w:hAnsi="Arial" w:cs="Arial"/>
        </w:rPr>
        <w:t xml:space="preserve">še uvedených kontaktních údajů </w:t>
      </w:r>
      <w:r w:rsidR="008772BC">
        <w:rPr>
          <w:rFonts w:ascii="Arial" w:hAnsi="Arial" w:cs="Arial"/>
        </w:rPr>
        <w:t>Poskytovatel</w:t>
      </w:r>
      <w:r w:rsidRPr="00D52389">
        <w:rPr>
          <w:rFonts w:ascii="Arial" w:hAnsi="Arial" w:cs="Arial"/>
        </w:rPr>
        <w:t>e nebo we</w:t>
      </w:r>
      <w:r>
        <w:rPr>
          <w:rFonts w:ascii="Arial" w:hAnsi="Arial" w:cs="Arial"/>
        </w:rPr>
        <w:t xml:space="preserve">bové adresy </w:t>
      </w:r>
      <w:proofErr w:type="spellStart"/>
      <w:r>
        <w:rPr>
          <w:rFonts w:ascii="Arial" w:hAnsi="Arial" w:cs="Arial"/>
        </w:rPr>
        <w:t>Service</w:t>
      </w:r>
      <w:proofErr w:type="spellEnd"/>
      <w:r>
        <w:rPr>
          <w:rFonts w:ascii="Arial" w:hAnsi="Arial" w:cs="Arial"/>
        </w:rPr>
        <w:t xml:space="preserve"> </w:t>
      </w:r>
      <w:proofErr w:type="spellStart"/>
      <w:r>
        <w:rPr>
          <w:rFonts w:ascii="Arial" w:hAnsi="Arial" w:cs="Arial"/>
        </w:rPr>
        <w:t>desk</w:t>
      </w:r>
      <w:proofErr w:type="spellEnd"/>
      <w:r>
        <w:rPr>
          <w:rFonts w:ascii="Arial" w:hAnsi="Arial" w:cs="Arial"/>
        </w:rPr>
        <w:t xml:space="preserve"> předá </w:t>
      </w:r>
      <w:r w:rsidR="008772BC">
        <w:rPr>
          <w:rFonts w:ascii="Arial" w:hAnsi="Arial" w:cs="Arial"/>
        </w:rPr>
        <w:t>Poskytovatel</w:t>
      </w:r>
      <w:r>
        <w:rPr>
          <w:rFonts w:ascii="Arial" w:hAnsi="Arial" w:cs="Arial"/>
        </w:rPr>
        <w:t xml:space="preserve"> </w:t>
      </w:r>
      <w:r w:rsidR="008772BC">
        <w:rPr>
          <w:rFonts w:ascii="Arial" w:hAnsi="Arial" w:cs="Arial"/>
        </w:rPr>
        <w:t>Objednatel</w:t>
      </w:r>
      <w:r w:rsidRPr="00D52389">
        <w:rPr>
          <w:rFonts w:ascii="Arial" w:hAnsi="Arial" w:cs="Arial"/>
        </w:rPr>
        <w:t>i alespoň pět dní před očekávanou změnou.</w:t>
      </w:r>
    </w:p>
    <w:p w14:paraId="0E8F2804" w14:textId="77777777" w:rsidR="001B1BDD" w:rsidRPr="009F54C7" w:rsidRDefault="001B1BDD" w:rsidP="001B1BDD">
      <w:pPr>
        <w:numPr>
          <w:ilvl w:val="1"/>
          <w:numId w:val="5"/>
        </w:numPr>
        <w:spacing w:after="0" w:line="240" w:lineRule="auto"/>
        <w:jc w:val="both"/>
        <w:rPr>
          <w:rFonts w:ascii="Arial" w:hAnsi="Arial" w:cs="Arial"/>
        </w:rPr>
      </w:pPr>
      <w:r w:rsidRPr="009F54C7">
        <w:rPr>
          <w:rFonts w:ascii="Arial" w:hAnsi="Arial" w:cs="Arial"/>
        </w:rPr>
        <w:t xml:space="preserve">Objednatel si vyhrazuje právo na informace o: </w:t>
      </w:r>
    </w:p>
    <w:p w14:paraId="24FED707" w14:textId="77777777" w:rsidR="001B1BDD" w:rsidRPr="009F54C7" w:rsidRDefault="001B1BDD" w:rsidP="001B1BDD">
      <w:pPr>
        <w:spacing w:after="0" w:line="240" w:lineRule="auto"/>
        <w:ind w:left="1080"/>
        <w:jc w:val="both"/>
        <w:rPr>
          <w:rFonts w:ascii="Arial" w:hAnsi="Arial" w:cs="Arial"/>
        </w:rPr>
      </w:pPr>
      <w:r w:rsidRPr="009F54C7">
        <w:rPr>
          <w:rFonts w:ascii="Arial" w:hAnsi="Arial" w:cs="Arial"/>
        </w:rPr>
        <w:t>a.</w:t>
      </w:r>
      <w:r w:rsidRPr="009F54C7">
        <w:rPr>
          <w:rFonts w:ascii="Arial" w:hAnsi="Arial" w:cs="Arial"/>
        </w:rPr>
        <w:tab/>
        <w:t xml:space="preserve">významné změně ovládání </w:t>
      </w:r>
      <w:r>
        <w:rPr>
          <w:rFonts w:ascii="Arial" w:hAnsi="Arial" w:cs="Arial"/>
        </w:rPr>
        <w:t>Poskytovatel</w:t>
      </w:r>
      <w:r w:rsidRPr="00D52389">
        <w:rPr>
          <w:rFonts w:ascii="Arial" w:hAnsi="Arial" w:cs="Arial"/>
        </w:rPr>
        <w:t xml:space="preserve">e </w:t>
      </w:r>
      <w:r w:rsidRPr="009F54C7">
        <w:rPr>
          <w:rFonts w:ascii="Arial" w:hAnsi="Arial" w:cs="Arial"/>
        </w:rPr>
        <w:t xml:space="preserve">podle zákona o obchodních korporacích, </w:t>
      </w:r>
    </w:p>
    <w:p w14:paraId="5F8BFC83" w14:textId="77777777" w:rsidR="001B1BDD" w:rsidRPr="009F54C7" w:rsidRDefault="001B1BDD" w:rsidP="001B1BDD">
      <w:pPr>
        <w:spacing w:after="0" w:line="240" w:lineRule="auto"/>
        <w:ind w:left="1080"/>
        <w:jc w:val="both"/>
        <w:rPr>
          <w:rFonts w:ascii="Arial" w:hAnsi="Arial" w:cs="Arial"/>
        </w:rPr>
      </w:pPr>
      <w:r w:rsidRPr="009F54C7">
        <w:rPr>
          <w:rFonts w:ascii="Arial" w:hAnsi="Arial" w:cs="Arial"/>
        </w:rPr>
        <w:t>b.</w:t>
      </w:r>
      <w:r w:rsidRPr="009F54C7">
        <w:rPr>
          <w:rFonts w:ascii="Arial" w:hAnsi="Arial" w:cs="Arial"/>
        </w:rPr>
        <w:tab/>
        <w:t xml:space="preserve">změně vlastnictví zásadních aktiv </w:t>
      </w:r>
      <w:r>
        <w:rPr>
          <w:rFonts w:ascii="Arial" w:hAnsi="Arial" w:cs="Arial"/>
        </w:rPr>
        <w:t>Poskytovatel</w:t>
      </w:r>
      <w:r w:rsidRPr="00D52389">
        <w:rPr>
          <w:rFonts w:ascii="Arial" w:hAnsi="Arial" w:cs="Arial"/>
        </w:rPr>
        <w:t>e</w:t>
      </w:r>
      <w:r w:rsidRPr="009F54C7">
        <w:rPr>
          <w:rFonts w:ascii="Arial" w:hAnsi="Arial" w:cs="Arial"/>
        </w:rPr>
        <w:t xml:space="preserve">, které souvisejí s plněním této smlouvy, </w:t>
      </w:r>
    </w:p>
    <w:p w14:paraId="186306AF" w14:textId="77777777" w:rsidR="001B1BDD" w:rsidRPr="009F54C7" w:rsidRDefault="001B1BDD" w:rsidP="001B1BDD">
      <w:pPr>
        <w:spacing w:after="0" w:line="240" w:lineRule="auto"/>
        <w:ind w:left="1080"/>
        <w:jc w:val="both"/>
        <w:rPr>
          <w:rFonts w:ascii="Arial" w:hAnsi="Arial" w:cs="Arial"/>
        </w:rPr>
      </w:pPr>
      <w:r w:rsidRPr="009F54C7">
        <w:rPr>
          <w:rFonts w:ascii="Arial" w:hAnsi="Arial" w:cs="Arial"/>
        </w:rPr>
        <w:t>c.</w:t>
      </w:r>
      <w:r w:rsidRPr="009F54C7">
        <w:rPr>
          <w:rFonts w:ascii="Arial" w:hAnsi="Arial" w:cs="Arial"/>
        </w:rPr>
        <w:tab/>
        <w:t xml:space="preserve">změně oprávnění nakládat s těmito aktivy, </w:t>
      </w:r>
    </w:p>
    <w:p w14:paraId="2A0419ED" w14:textId="77777777" w:rsidR="001B1BDD" w:rsidRDefault="001B1BDD" w:rsidP="001B1BDD">
      <w:pPr>
        <w:spacing w:after="0" w:line="240" w:lineRule="auto"/>
        <w:ind w:left="1080"/>
        <w:jc w:val="both"/>
        <w:rPr>
          <w:rFonts w:ascii="Arial" w:hAnsi="Arial" w:cs="Arial"/>
        </w:rPr>
      </w:pPr>
      <w:r w:rsidRPr="009F54C7">
        <w:rPr>
          <w:rFonts w:ascii="Arial" w:hAnsi="Arial" w:cs="Arial"/>
        </w:rPr>
        <w:t>d.</w:t>
      </w:r>
      <w:r w:rsidRPr="009F54C7">
        <w:rPr>
          <w:rFonts w:ascii="Arial" w:hAnsi="Arial" w:cs="Arial"/>
        </w:rPr>
        <w:tab/>
        <w:t xml:space="preserve">způsobu řízení rizik informační bezpečnosti na straně </w:t>
      </w:r>
      <w:r>
        <w:rPr>
          <w:rFonts w:ascii="Arial" w:hAnsi="Arial" w:cs="Arial"/>
        </w:rPr>
        <w:t>Poskytovatel</w:t>
      </w:r>
      <w:r w:rsidRPr="00D52389">
        <w:rPr>
          <w:rFonts w:ascii="Arial" w:hAnsi="Arial" w:cs="Arial"/>
        </w:rPr>
        <w:t>e</w:t>
      </w:r>
      <w:r w:rsidRPr="009F54C7">
        <w:rPr>
          <w:rFonts w:ascii="Arial" w:hAnsi="Arial" w:cs="Arial"/>
        </w:rPr>
        <w:t>.</w:t>
      </w:r>
    </w:p>
    <w:p w14:paraId="54992EB8" w14:textId="77777777" w:rsidR="001B1BDD" w:rsidRDefault="001B1BDD" w:rsidP="001B1BDD">
      <w:pPr>
        <w:pStyle w:val="Odstavecseseznamem"/>
        <w:numPr>
          <w:ilvl w:val="1"/>
          <w:numId w:val="5"/>
        </w:numPr>
        <w:rPr>
          <w:rFonts w:ascii="Arial" w:hAnsi="Arial" w:cs="Arial"/>
        </w:rPr>
      </w:pPr>
      <w:r>
        <w:rPr>
          <w:rFonts w:ascii="Arial" w:hAnsi="Arial" w:cs="Arial"/>
        </w:rPr>
        <w:lastRenderedPageBreak/>
        <w:t>Poskytovateli</w:t>
      </w:r>
      <w:r w:rsidRPr="00117108">
        <w:rPr>
          <w:rFonts w:ascii="Arial" w:hAnsi="Arial" w:cs="Arial"/>
        </w:rPr>
        <w:t xml:space="preserve"> na základě této smlouvy ani z jiného titulu nevzniká žádné právo na užití a využití dat zpracovávaných prostřednictvím díla, s výjimkou zajišťování činností vyplývajících z této smlouvy. Data a informace zpracovávaná prostřednictvím díla náleží objednateli. </w:t>
      </w:r>
    </w:p>
    <w:p w14:paraId="5149C084" w14:textId="498D0823" w:rsidR="001B1BDD" w:rsidRDefault="001B1BDD" w:rsidP="001B1BDD">
      <w:pPr>
        <w:pStyle w:val="Odstavecseseznamem"/>
        <w:numPr>
          <w:ilvl w:val="1"/>
          <w:numId w:val="5"/>
        </w:numPr>
        <w:rPr>
          <w:rFonts w:ascii="Arial" w:hAnsi="Arial" w:cs="Arial"/>
        </w:rPr>
      </w:pPr>
      <w:r>
        <w:rPr>
          <w:rFonts w:ascii="Arial" w:hAnsi="Arial" w:cs="Arial"/>
        </w:rPr>
        <w:t>Poskytovatel</w:t>
      </w:r>
      <w:r w:rsidRPr="00AA39D9">
        <w:rPr>
          <w:rFonts w:ascii="Arial" w:hAnsi="Arial" w:cs="Arial"/>
        </w:rPr>
        <w:t xml:space="preserve"> se zavazuje na vyžádání předat objednateli </w:t>
      </w:r>
      <w:r w:rsidR="004A3948">
        <w:rPr>
          <w:rFonts w:ascii="Arial" w:hAnsi="Arial" w:cs="Arial"/>
        </w:rPr>
        <w:t xml:space="preserve">bezodkladně </w:t>
      </w:r>
      <w:r w:rsidRPr="00AA39D9">
        <w:rPr>
          <w:rFonts w:ascii="Arial" w:hAnsi="Arial" w:cs="Arial"/>
        </w:rPr>
        <w:t>data</w:t>
      </w:r>
      <w:r>
        <w:rPr>
          <w:rFonts w:ascii="Arial" w:hAnsi="Arial" w:cs="Arial"/>
        </w:rPr>
        <w:t xml:space="preserve"> a </w:t>
      </w:r>
      <w:r w:rsidRPr="00AA39D9">
        <w:rPr>
          <w:rFonts w:ascii="Arial" w:hAnsi="Arial" w:cs="Arial"/>
        </w:rPr>
        <w:t xml:space="preserve">informace </w:t>
      </w:r>
      <w:r>
        <w:rPr>
          <w:rFonts w:ascii="Arial" w:hAnsi="Arial" w:cs="Arial"/>
        </w:rPr>
        <w:t>zpracovávané pro</w:t>
      </w:r>
      <w:r w:rsidR="004A3948">
        <w:rPr>
          <w:rFonts w:ascii="Arial" w:hAnsi="Arial" w:cs="Arial"/>
        </w:rPr>
        <w:t>střednictvím díla</w:t>
      </w:r>
    </w:p>
    <w:p w14:paraId="56569A9A" w14:textId="77777777" w:rsidR="001B1BDD" w:rsidRPr="00117108" w:rsidRDefault="001B1BDD" w:rsidP="001B1BDD">
      <w:pPr>
        <w:pStyle w:val="Odstavecseseznamem"/>
        <w:numPr>
          <w:ilvl w:val="1"/>
          <w:numId w:val="5"/>
        </w:numPr>
        <w:rPr>
          <w:rFonts w:ascii="Arial" w:hAnsi="Arial" w:cs="Arial"/>
        </w:rPr>
      </w:pPr>
      <w:r w:rsidRPr="0082508B">
        <w:rPr>
          <w:rFonts w:ascii="Arial" w:hAnsi="Arial" w:cs="Arial"/>
        </w:rPr>
        <w:t xml:space="preserve">Poskytovatel se zavazuje plnit úkony definované v sestaveném a odsouhlaseném </w:t>
      </w:r>
      <w:proofErr w:type="spellStart"/>
      <w:r w:rsidRPr="0082508B">
        <w:rPr>
          <w:rFonts w:ascii="Arial" w:hAnsi="Arial" w:cs="Arial"/>
        </w:rPr>
        <w:t>disaster</w:t>
      </w:r>
      <w:proofErr w:type="spellEnd"/>
      <w:r w:rsidRPr="0082508B">
        <w:rPr>
          <w:rFonts w:ascii="Arial" w:hAnsi="Arial" w:cs="Arial"/>
        </w:rPr>
        <w:t xml:space="preserve"> </w:t>
      </w:r>
      <w:proofErr w:type="spellStart"/>
      <w:r w:rsidRPr="0082508B">
        <w:rPr>
          <w:rFonts w:ascii="Arial" w:hAnsi="Arial" w:cs="Arial"/>
        </w:rPr>
        <w:t>recovery</w:t>
      </w:r>
      <w:proofErr w:type="spellEnd"/>
      <w:r w:rsidRPr="0082508B">
        <w:rPr>
          <w:rFonts w:ascii="Arial" w:hAnsi="Arial" w:cs="Arial"/>
        </w:rPr>
        <w:t xml:space="preserve"> plánu, který je součástí dodané provozní dokumentace</w:t>
      </w:r>
      <w:r>
        <w:rPr>
          <w:rFonts w:ascii="Arial" w:hAnsi="Arial" w:cs="Arial"/>
        </w:rPr>
        <w:t xml:space="preserve">. </w:t>
      </w:r>
    </w:p>
    <w:p w14:paraId="7B9503A4" w14:textId="5A9BCA96" w:rsidR="00C95573" w:rsidRPr="00C95573" w:rsidRDefault="00C95573" w:rsidP="001B1BDD">
      <w:pPr>
        <w:numPr>
          <w:ilvl w:val="1"/>
          <w:numId w:val="5"/>
        </w:numPr>
        <w:spacing w:after="0" w:line="240" w:lineRule="auto"/>
        <w:jc w:val="both"/>
        <w:rPr>
          <w:rFonts w:ascii="Arial" w:hAnsi="Arial" w:cs="Arial"/>
        </w:rPr>
      </w:pPr>
      <w:r w:rsidRPr="00C95573">
        <w:rPr>
          <w:rFonts w:ascii="Arial" w:hAnsi="Arial" w:cs="Arial"/>
        </w:rPr>
        <w:t>Jedenkrát z</w:t>
      </w:r>
      <w:r>
        <w:rPr>
          <w:rFonts w:ascii="Arial" w:hAnsi="Arial" w:cs="Arial"/>
        </w:rPr>
        <w:t xml:space="preserve">a 6 měsíců trvání této smlouvy </w:t>
      </w:r>
      <w:r w:rsidR="008772BC">
        <w:rPr>
          <w:rFonts w:ascii="Arial" w:hAnsi="Arial" w:cs="Arial"/>
        </w:rPr>
        <w:t>Objednatel</w:t>
      </w:r>
      <w:r>
        <w:rPr>
          <w:rFonts w:ascii="Arial" w:hAnsi="Arial" w:cs="Arial"/>
        </w:rPr>
        <w:t xml:space="preserve"> vyvolá jednání </w:t>
      </w:r>
      <w:r w:rsidR="008772BC">
        <w:rPr>
          <w:rFonts w:ascii="Arial" w:hAnsi="Arial" w:cs="Arial"/>
        </w:rPr>
        <w:t>Objednatel</w:t>
      </w:r>
      <w:r>
        <w:rPr>
          <w:rFonts w:ascii="Arial" w:hAnsi="Arial" w:cs="Arial"/>
        </w:rPr>
        <w:t xml:space="preserve">e a </w:t>
      </w:r>
      <w:r w:rsidR="008772BC">
        <w:rPr>
          <w:rFonts w:ascii="Arial" w:hAnsi="Arial" w:cs="Arial"/>
        </w:rPr>
        <w:t>Poskytovatel</w:t>
      </w:r>
      <w:r w:rsidRPr="00C95573">
        <w:rPr>
          <w:rFonts w:ascii="Arial" w:hAnsi="Arial" w:cs="Arial"/>
        </w:rPr>
        <w:t xml:space="preserve">e k poskytovanému plnění dle této smlouvy. </w:t>
      </w:r>
      <w:r w:rsidR="008772BC">
        <w:rPr>
          <w:rFonts w:ascii="Arial" w:hAnsi="Arial" w:cs="Arial"/>
        </w:rPr>
        <w:t>Objednatel</w:t>
      </w:r>
      <w:r>
        <w:rPr>
          <w:rFonts w:ascii="Arial" w:hAnsi="Arial" w:cs="Arial"/>
        </w:rPr>
        <w:t xml:space="preserve"> pozve </w:t>
      </w:r>
      <w:r w:rsidR="008772BC">
        <w:rPr>
          <w:rFonts w:ascii="Arial" w:hAnsi="Arial" w:cs="Arial"/>
        </w:rPr>
        <w:t>Poskytovatel</w:t>
      </w:r>
      <w:r w:rsidRPr="00C95573">
        <w:rPr>
          <w:rFonts w:ascii="Arial" w:hAnsi="Arial" w:cs="Arial"/>
        </w:rPr>
        <w:t xml:space="preserve">e na společné jednání alespoň 3 pracovní dny předem. </w:t>
      </w:r>
      <w:r w:rsidR="008772BC">
        <w:rPr>
          <w:rFonts w:ascii="Arial" w:hAnsi="Arial" w:cs="Arial"/>
        </w:rPr>
        <w:t>Objednatel</w:t>
      </w:r>
      <w:r w:rsidRPr="00C95573">
        <w:rPr>
          <w:rFonts w:ascii="Arial" w:hAnsi="Arial" w:cs="Arial"/>
        </w:rPr>
        <w:t xml:space="preserve"> v pozvánce uvede zejména datum, místo, čas a program jednání. Za </w:t>
      </w:r>
      <w:r w:rsidR="008772BC">
        <w:rPr>
          <w:rFonts w:ascii="Arial" w:hAnsi="Arial" w:cs="Arial"/>
        </w:rPr>
        <w:t>Poskytovatel</w:t>
      </w:r>
      <w:r w:rsidRPr="00C95573">
        <w:rPr>
          <w:rFonts w:ascii="Arial" w:hAnsi="Arial" w:cs="Arial"/>
        </w:rPr>
        <w:t xml:space="preserve">e </w:t>
      </w:r>
      <w:r>
        <w:rPr>
          <w:rFonts w:ascii="Arial" w:hAnsi="Arial" w:cs="Arial"/>
        </w:rPr>
        <w:t>jsou povinny</w:t>
      </w:r>
      <w:r w:rsidRPr="00C95573">
        <w:rPr>
          <w:rFonts w:ascii="Arial" w:hAnsi="Arial" w:cs="Arial"/>
        </w:rPr>
        <w:t xml:space="preserve"> se účastnit jednání osoby s příslušnou odborností ve vztahu k programu jednání. Pravidelným předmětem jednání bude zejména:</w:t>
      </w:r>
    </w:p>
    <w:p w14:paraId="1EB9B3C6" w14:textId="24CC42CB"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Přehled o aktuálním stavu provozu systémů</w:t>
      </w:r>
    </w:p>
    <w:p w14:paraId="55327CE2" w14:textId="77777777"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Přehled plnění úkolů, řešení incidentů a chyb</w:t>
      </w:r>
    </w:p>
    <w:p w14:paraId="0CEDCEA9" w14:textId="5F49363B"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Pravidelné informování o vývojovém plánu SW</w:t>
      </w:r>
      <w:r>
        <w:rPr>
          <w:rFonts w:ascii="Arial" w:hAnsi="Arial" w:cs="Arial"/>
        </w:rPr>
        <w:t xml:space="preserve"> (díla)</w:t>
      </w:r>
    </w:p>
    <w:p w14:paraId="1A1DD3BB" w14:textId="77777777"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Projednání případných požadavků na změny IS a servisních služeb</w:t>
      </w:r>
    </w:p>
    <w:p w14:paraId="193F2BBC" w14:textId="77777777" w:rsidR="001F635D" w:rsidRPr="00DE4923" w:rsidRDefault="001F635D" w:rsidP="00AD52EC">
      <w:pPr>
        <w:spacing w:after="0" w:line="240" w:lineRule="auto"/>
        <w:ind w:left="709"/>
        <w:jc w:val="both"/>
        <w:rPr>
          <w:rFonts w:ascii="Arial" w:eastAsia="Times New Roman" w:hAnsi="Arial" w:cs="Arial"/>
          <w:lang w:eastAsia="cs-CZ"/>
        </w:rPr>
      </w:pPr>
    </w:p>
    <w:p w14:paraId="277D970D" w14:textId="496F5117" w:rsidR="00CC43F5" w:rsidRPr="00DE4923" w:rsidRDefault="00C95573" w:rsidP="002C0883">
      <w:pPr>
        <w:numPr>
          <w:ilvl w:val="0"/>
          <w:numId w:val="1"/>
        </w:numPr>
        <w:tabs>
          <w:tab w:val="clear" w:pos="720"/>
        </w:tabs>
        <w:spacing w:after="0" w:line="240" w:lineRule="auto"/>
        <w:ind w:hanging="720"/>
        <w:jc w:val="both"/>
        <w:rPr>
          <w:rFonts w:ascii="Arial" w:eastAsia="Times New Roman" w:hAnsi="Arial" w:cs="Arial"/>
          <w:b/>
          <w:lang w:eastAsia="cs-CZ"/>
        </w:rPr>
      </w:pPr>
      <w:r>
        <w:rPr>
          <w:rFonts w:ascii="Arial" w:eastAsia="Times New Roman" w:hAnsi="Arial" w:cs="Arial"/>
          <w:b/>
          <w:lang w:eastAsia="cs-CZ"/>
        </w:rPr>
        <w:t>Cena servisních služeb, fakturace a platební podmínky</w:t>
      </w:r>
    </w:p>
    <w:p w14:paraId="104C2B2F" w14:textId="14958426" w:rsidR="00F84486" w:rsidRPr="00F84486" w:rsidRDefault="008772BC" w:rsidP="00B24E61">
      <w:pPr>
        <w:numPr>
          <w:ilvl w:val="1"/>
          <w:numId w:val="6"/>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Objednatel</w:t>
      </w:r>
      <w:r w:rsidR="00F84486">
        <w:rPr>
          <w:rFonts w:ascii="Arial" w:eastAsia="Times New Roman" w:hAnsi="Arial" w:cs="Arial"/>
          <w:lang w:eastAsia="cs-CZ"/>
        </w:rPr>
        <w:t xml:space="preserve"> se zavazuje zaplatit </w:t>
      </w:r>
      <w:r>
        <w:rPr>
          <w:rFonts w:ascii="Arial" w:eastAsia="Times New Roman" w:hAnsi="Arial" w:cs="Arial"/>
          <w:lang w:eastAsia="cs-CZ"/>
        </w:rPr>
        <w:t>Poskytovatel</w:t>
      </w:r>
      <w:r w:rsidR="00F84486" w:rsidRPr="00F84486">
        <w:rPr>
          <w:rFonts w:ascii="Arial" w:eastAsia="Times New Roman" w:hAnsi="Arial" w:cs="Arial"/>
          <w:lang w:eastAsia="cs-CZ"/>
        </w:rPr>
        <w:t>i za poskytování servisních služeb dle této smlouvy smluvní cenu</w:t>
      </w:r>
      <w:r w:rsidR="00F84486">
        <w:rPr>
          <w:rFonts w:ascii="Arial" w:eastAsia="Times New Roman" w:hAnsi="Arial" w:cs="Arial"/>
          <w:lang w:eastAsia="cs-CZ"/>
        </w:rPr>
        <w:t xml:space="preserve"> dle </w:t>
      </w:r>
      <w:r w:rsidR="00841BFA">
        <w:rPr>
          <w:rFonts w:ascii="Arial" w:eastAsia="Times New Roman" w:hAnsi="Arial" w:cs="Arial"/>
          <w:lang w:eastAsia="cs-CZ"/>
        </w:rPr>
        <w:t>čl. 5.</w:t>
      </w:r>
      <w:r w:rsidR="00A11646">
        <w:rPr>
          <w:rFonts w:ascii="Arial" w:eastAsia="Times New Roman" w:hAnsi="Arial" w:cs="Arial"/>
          <w:lang w:eastAsia="cs-CZ"/>
        </w:rPr>
        <w:t>7</w:t>
      </w:r>
      <w:r w:rsidR="00841BFA">
        <w:rPr>
          <w:rFonts w:ascii="Arial" w:eastAsia="Times New Roman" w:hAnsi="Arial" w:cs="Arial"/>
          <w:lang w:eastAsia="cs-CZ"/>
        </w:rPr>
        <w:t xml:space="preserve"> smlouvy</w:t>
      </w:r>
      <w:r w:rsidR="00F84486" w:rsidRPr="00F84486">
        <w:rPr>
          <w:rFonts w:ascii="Arial" w:eastAsia="Times New Roman" w:hAnsi="Arial" w:cs="Arial"/>
          <w:lang w:eastAsia="cs-CZ"/>
        </w:rPr>
        <w:t xml:space="preserve">. </w:t>
      </w:r>
    </w:p>
    <w:p w14:paraId="55215D8D" w14:textId="040767CD" w:rsidR="00F84486" w:rsidRPr="00733A3A" w:rsidRDefault="00F84486" w:rsidP="00B24E61">
      <w:pPr>
        <w:numPr>
          <w:ilvl w:val="1"/>
          <w:numId w:val="6"/>
        </w:numPr>
        <w:spacing w:after="0" w:line="240" w:lineRule="auto"/>
        <w:ind w:left="426" w:hanging="426"/>
        <w:jc w:val="both"/>
        <w:rPr>
          <w:rFonts w:ascii="Arial" w:eastAsia="Times New Roman" w:hAnsi="Arial" w:cs="Arial"/>
          <w:lang w:eastAsia="cs-CZ"/>
        </w:rPr>
      </w:pPr>
      <w:r w:rsidRPr="00F84486">
        <w:rPr>
          <w:rFonts w:ascii="Arial" w:eastAsia="Times New Roman" w:hAnsi="Arial" w:cs="Arial"/>
          <w:lang w:eastAsia="cs-CZ"/>
        </w:rPr>
        <w:t>Cena servisních služeb zahrn</w:t>
      </w:r>
      <w:r>
        <w:rPr>
          <w:rFonts w:ascii="Arial" w:eastAsia="Times New Roman" w:hAnsi="Arial" w:cs="Arial"/>
          <w:lang w:eastAsia="cs-CZ"/>
        </w:rPr>
        <w:t xml:space="preserve">uje veškeré náklady, jež mohou </w:t>
      </w:r>
      <w:r w:rsidR="008772BC">
        <w:rPr>
          <w:rFonts w:ascii="Arial" w:eastAsia="Times New Roman" w:hAnsi="Arial" w:cs="Arial"/>
          <w:lang w:eastAsia="cs-CZ"/>
        </w:rPr>
        <w:t>Poskytovatel</w:t>
      </w:r>
      <w:r>
        <w:rPr>
          <w:rFonts w:ascii="Arial" w:eastAsia="Times New Roman" w:hAnsi="Arial" w:cs="Arial"/>
          <w:lang w:eastAsia="cs-CZ"/>
        </w:rPr>
        <w:t>i v </w:t>
      </w:r>
      <w:r w:rsidRPr="00F84486">
        <w:rPr>
          <w:rFonts w:ascii="Arial" w:eastAsia="Times New Roman" w:hAnsi="Arial" w:cs="Arial"/>
          <w:lang w:eastAsia="cs-CZ"/>
        </w:rPr>
        <w:t>souvislosti s poskytováním služeb vzniknout, zejm. cestovní výdaje a náklady na softwarové a hardwarové vybavení.</w:t>
      </w:r>
      <w:r w:rsidR="00C95573">
        <w:rPr>
          <w:rFonts w:ascii="Arial" w:eastAsia="Times New Roman" w:hAnsi="Arial" w:cs="Arial"/>
          <w:lang w:eastAsia="cs-CZ"/>
        </w:rPr>
        <w:t xml:space="preserve"> Za poskytování služeb tak </w:t>
      </w:r>
      <w:r w:rsidR="008772BC">
        <w:rPr>
          <w:rFonts w:ascii="Arial" w:eastAsia="Times New Roman" w:hAnsi="Arial" w:cs="Arial"/>
          <w:lang w:eastAsia="cs-CZ"/>
        </w:rPr>
        <w:t>Poskytovatel</w:t>
      </w:r>
      <w:r w:rsidR="00C95573" w:rsidRPr="00C95573">
        <w:rPr>
          <w:rFonts w:ascii="Arial" w:eastAsia="Times New Roman" w:hAnsi="Arial" w:cs="Arial"/>
          <w:lang w:eastAsia="cs-CZ"/>
        </w:rPr>
        <w:t xml:space="preserve"> kromě shora uvedené ceny nemá </w:t>
      </w:r>
      <w:r w:rsidR="00C95573" w:rsidRPr="00733A3A">
        <w:rPr>
          <w:rFonts w:ascii="Arial" w:eastAsia="Times New Roman" w:hAnsi="Arial" w:cs="Arial"/>
          <w:lang w:eastAsia="cs-CZ"/>
        </w:rPr>
        <w:t>nárok na žádné další finanční plnění.</w:t>
      </w:r>
    </w:p>
    <w:p w14:paraId="086E2211" w14:textId="77777777" w:rsidR="00A11646" w:rsidRPr="00A11646" w:rsidRDefault="00A11646" w:rsidP="00A11646">
      <w:pPr>
        <w:numPr>
          <w:ilvl w:val="1"/>
          <w:numId w:val="6"/>
        </w:numPr>
        <w:spacing w:after="0" w:line="240" w:lineRule="auto"/>
        <w:ind w:left="426" w:hanging="426"/>
        <w:jc w:val="both"/>
        <w:rPr>
          <w:rFonts w:ascii="Arial" w:eastAsia="Times New Roman" w:hAnsi="Arial" w:cs="Arial"/>
          <w:lang w:eastAsia="cs-CZ"/>
        </w:rPr>
      </w:pPr>
      <w:r w:rsidRPr="00733A3A">
        <w:rPr>
          <w:rFonts w:ascii="Arial" w:eastAsia="Times New Roman" w:hAnsi="Arial" w:cs="Arial"/>
          <w:lang w:eastAsia="cs-CZ"/>
        </w:rPr>
        <w:t>Cena servisních služeb v kategorii Řešení incidentů zahrnuje</w:t>
      </w:r>
      <w:r w:rsidRPr="00A11646">
        <w:rPr>
          <w:rFonts w:ascii="Arial" w:eastAsia="Times New Roman" w:hAnsi="Arial" w:cs="Arial"/>
          <w:lang w:eastAsia="cs-CZ"/>
        </w:rPr>
        <w:t>:</w:t>
      </w:r>
    </w:p>
    <w:p w14:paraId="041D9B27" w14:textId="63EAEE83" w:rsidR="00A11646" w:rsidRPr="00A11646" w:rsidRDefault="00A11646" w:rsidP="00A11646">
      <w:pPr>
        <w:numPr>
          <w:ilvl w:val="1"/>
          <w:numId w:val="34"/>
        </w:numPr>
        <w:spacing w:after="0" w:line="240" w:lineRule="auto"/>
        <w:ind w:left="851" w:hanging="426"/>
        <w:jc w:val="both"/>
        <w:rPr>
          <w:rFonts w:ascii="Arial" w:eastAsia="Times New Roman" w:hAnsi="Arial" w:cs="Arial"/>
          <w:lang w:eastAsia="cs-CZ"/>
        </w:rPr>
      </w:pPr>
      <w:r w:rsidRPr="00A11646">
        <w:rPr>
          <w:rFonts w:ascii="Arial" w:eastAsia="Times New Roman" w:hAnsi="Arial" w:cs="Arial"/>
          <w:lang w:eastAsia="cs-CZ"/>
        </w:rPr>
        <w:t xml:space="preserve">veškeré náklady, jež mohou </w:t>
      </w:r>
      <w:r w:rsidR="008772BC">
        <w:rPr>
          <w:rFonts w:ascii="Arial" w:eastAsia="Times New Roman" w:hAnsi="Arial" w:cs="Arial"/>
          <w:lang w:eastAsia="cs-CZ"/>
        </w:rPr>
        <w:t>Poskytovatel</w:t>
      </w:r>
      <w:r w:rsidRPr="00A11646">
        <w:rPr>
          <w:rFonts w:ascii="Arial" w:eastAsia="Times New Roman" w:hAnsi="Arial" w:cs="Arial"/>
          <w:lang w:eastAsia="cs-CZ"/>
        </w:rPr>
        <w:t>i v souvislosti s poskytováním této kategorie služeb vzniknout, zejm. cestovní výdaje a náklady na softwarové a hardwarové vybavení;</w:t>
      </w:r>
    </w:p>
    <w:p w14:paraId="7ED5EAC0" w14:textId="3FBB761B" w:rsidR="00A11646" w:rsidRPr="00A11646" w:rsidRDefault="00A11646" w:rsidP="00A11646">
      <w:pPr>
        <w:numPr>
          <w:ilvl w:val="1"/>
          <w:numId w:val="34"/>
        </w:numPr>
        <w:spacing w:after="0" w:line="240" w:lineRule="auto"/>
        <w:ind w:left="851" w:hanging="426"/>
        <w:jc w:val="both"/>
        <w:rPr>
          <w:rFonts w:ascii="Arial" w:eastAsia="Times New Roman" w:hAnsi="Arial" w:cs="Arial"/>
          <w:lang w:eastAsia="cs-CZ"/>
        </w:rPr>
      </w:pPr>
      <w:r w:rsidRPr="00A11646">
        <w:rPr>
          <w:rFonts w:ascii="Arial" w:eastAsia="Times New Roman" w:hAnsi="Arial" w:cs="Arial"/>
          <w:lang w:eastAsia="cs-CZ"/>
        </w:rPr>
        <w:t xml:space="preserve">cenu náhradních dílů, materiálu, příp. kompletních výrobků (dále jen „materiál“), které bude nutno dodat nebo vyměnit k vyřešení incidentu, s výjimkou případů, kdy incident bude způsoben vnějšími událostmi a nezpůsobil jej </w:t>
      </w:r>
      <w:r w:rsidR="008772BC">
        <w:rPr>
          <w:rFonts w:ascii="Arial" w:eastAsia="Times New Roman" w:hAnsi="Arial" w:cs="Arial"/>
          <w:lang w:eastAsia="cs-CZ"/>
        </w:rPr>
        <w:t>Poskytovatel</w:t>
      </w:r>
      <w:r w:rsidRPr="00A11646">
        <w:rPr>
          <w:rFonts w:ascii="Arial" w:eastAsia="Times New Roman" w:hAnsi="Arial" w:cs="Arial"/>
          <w:lang w:eastAsia="cs-CZ"/>
        </w:rPr>
        <w:t xml:space="preserve"> nebo osoby, s jejichž pomocí plnil svůj dluh vyplývající z této smlouvy nebo smlouvy o dílo.</w:t>
      </w:r>
    </w:p>
    <w:p w14:paraId="4566F7FE" w14:textId="33A59071" w:rsidR="00A11646" w:rsidRPr="00A11646" w:rsidRDefault="00A11646" w:rsidP="00A11646">
      <w:pPr>
        <w:numPr>
          <w:ilvl w:val="1"/>
          <w:numId w:val="6"/>
        </w:numPr>
        <w:spacing w:after="0" w:line="240" w:lineRule="auto"/>
        <w:ind w:left="426" w:hanging="426"/>
        <w:jc w:val="both"/>
        <w:rPr>
          <w:rFonts w:ascii="Arial" w:eastAsia="Times New Roman" w:hAnsi="Arial" w:cs="Arial"/>
          <w:lang w:eastAsia="cs-CZ"/>
        </w:rPr>
      </w:pPr>
      <w:r w:rsidRPr="00A11646">
        <w:rPr>
          <w:rFonts w:ascii="Arial" w:eastAsia="Times New Roman" w:hAnsi="Arial" w:cs="Arial"/>
          <w:lang w:eastAsia="cs-CZ"/>
        </w:rPr>
        <w:t xml:space="preserve">Za materiál, jehož cena není zahrnuta v ceně servisních služeb v kategorii Řešení incidentů, je </w:t>
      </w:r>
      <w:r w:rsidR="008772BC">
        <w:rPr>
          <w:rFonts w:ascii="Arial" w:eastAsia="Times New Roman" w:hAnsi="Arial" w:cs="Arial"/>
          <w:lang w:eastAsia="cs-CZ"/>
        </w:rPr>
        <w:t>Poskytovatel</w:t>
      </w:r>
      <w:r w:rsidRPr="00A11646">
        <w:rPr>
          <w:rFonts w:ascii="Arial" w:eastAsia="Times New Roman" w:hAnsi="Arial" w:cs="Arial"/>
          <w:lang w:eastAsia="cs-CZ"/>
        </w:rPr>
        <w:t xml:space="preserve"> oprávněn účtovat nejvýše cenu obvyklou. </w:t>
      </w:r>
      <w:r w:rsidR="008772BC">
        <w:rPr>
          <w:rFonts w:ascii="Arial" w:eastAsia="Times New Roman" w:hAnsi="Arial" w:cs="Arial"/>
          <w:lang w:eastAsia="cs-CZ"/>
        </w:rPr>
        <w:t>Poskytovatel</w:t>
      </w:r>
      <w:r w:rsidRPr="00A11646">
        <w:rPr>
          <w:rFonts w:ascii="Arial" w:eastAsia="Times New Roman" w:hAnsi="Arial" w:cs="Arial"/>
          <w:lang w:eastAsia="cs-CZ"/>
        </w:rPr>
        <w:t xml:space="preserve"> se zavazuje oznámit </w:t>
      </w:r>
      <w:r w:rsidR="008772BC">
        <w:rPr>
          <w:rFonts w:ascii="Arial" w:eastAsia="Times New Roman" w:hAnsi="Arial" w:cs="Arial"/>
          <w:lang w:eastAsia="cs-CZ"/>
        </w:rPr>
        <w:t>Objednatel</w:t>
      </w:r>
      <w:r w:rsidRPr="00A11646">
        <w:rPr>
          <w:rFonts w:ascii="Arial" w:eastAsia="Times New Roman" w:hAnsi="Arial" w:cs="Arial"/>
          <w:lang w:eastAsia="cs-CZ"/>
        </w:rPr>
        <w:t>i dopředu skutečnost, že pro vyřešení incidentu bude třeba dodat materiál, jehož cena není zahrnuta v ceně servisních služeb.</w:t>
      </w:r>
    </w:p>
    <w:p w14:paraId="4FBC5AB5" w14:textId="1A8370E4" w:rsidR="00A11646" w:rsidRPr="00A11646" w:rsidRDefault="00A11646" w:rsidP="00A11646">
      <w:pPr>
        <w:numPr>
          <w:ilvl w:val="1"/>
          <w:numId w:val="6"/>
        </w:numPr>
        <w:spacing w:after="0" w:line="240" w:lineRule="auto"/>
        <w:ind w:left="426" w:hanging="426"/>
        <w:jc w:val="both"/>
        <w:rPr>
          <w:rFonts w:ascii="Arial" w:eastAsia="Times New Roman" w:hAnsi="Arial" w:cs="Arial"/>
          <w:lang w:eastAsia="cs-CZ"/>
        </w:rPr>
      </w:pPr>
      <w:r w:rsidRPr="00A11646">
        <w:rPr>
          <w:rFonts w:ascii="Arial" w:eastAsia="Times New Roman" w:hAnsi="Arial" w:cs="Arial"/>
          <w:lang w:eastAsia="cs-CZ"/>
        </w:rPr>
        <w:t>Ceny uvedené v tomto článku jsou uvedeny bez DPH.</w:t>
      </w:r>
    </w:p>
    <w:p w14:paraId="6D67E98D" w14:textId="17EC77EA" w:rsidR="00F84486" w:rsidRPr="00074A61" w:rsidRDefault="00F84486" w:rsidP="00B24E61">
      <w:pPr>
        <w:numPr>
          <w:ilvl w:val="1"/>
          <w:numId w:val="6"/>
        </w:numPr>
        <w:spacing w:after="0" w:line="240" w:lineRule="auto"/>
        <w:ind w:left="426" w:hanging="426"/>
        <w:jc w:val="both"/>
        <w:rPr>
          <w:rFonts w:ascii="Arial" w:eastAsia="Times New Roman" w:hAnsi="Arial" w:cs="Arial"/>
          <w:b/>
          <w:i/>
          <w:lang w:eastAsia="cs-CZ"/>
        </w:rPr>
      </w:pPr>
      <w:r w:rsidRPr="00F84486">
        <w:rPr>
          <w:rFonts w:ascii="Arial" w:eastAsia="Times New Roman" w:hAnsi="Arial" w:cs="Arial"/>
          <w:lang w:eastAsia="cs-CZ"/>
        </w:rPr>
        <w:t>K ceně plnění bude připočtena DPH v příslušné výši dle platných právních předpisů účinných v okamžiku poskytování servisních služeb.</w:t>
      </w:r>
    </w:p>
    <w:p w14:paraId="7E7178B3" w14:textId="17132A9E" w:rsidR="00687511" w:rsidRPr="00687511" w:rsidRDefault="00074A61" w:rsidP="00B24E61">
      <w:pPr>
        <w:numPr>
          <w:ilvl w:val="1"/>
          <w:numId w:val="6"/>
        </w:numPr>
        <w:spacing w:after="0" w:line="240" w:lineRule="auto"/>
        <w:ind w:left="426" w:hanging="426"/>
        <w:jc w:val="both"/>
        <w:rPr>
          <w:rFonts w:ascii="Arial" w:eastAsia="Times New Roman" w:hAnsi="Arial" w:cs="Arial"/>
          <w:lang w:eastAsia="cs-CZ"/>
        </w:rPr>
      </w:pPr>
      <w:r w:rsidRPr="00074A61">
        <w:rPr>
          <w:rFonts w:ascii="Arial" w:eastAsia="Times New Roman" w:hAnsi="Arial" w:cs="Arial"/>
          <w:lang w:eastAsia="cs-CZ"/>
        </w:rPr>
        <w:t xml:space="preserve">Cenu za poskytování servisních služeb </w:t>
      </w:r>
      <w:r w:rsidR="00256E74">
        <w:rPr>
          <w:rFonts w:ascii="Arial" w:eastAsia="Times New Roman" w:hAnsi="Arial" w:cs="Arial"/>
          <w:lang w:eastAsia="cs-CZ"/>
        </w:rPr>
        <w:t xml:space="preserve">se </w:t>
      </w:r>
      <w:r w:rsidR="008772BC">
        <w:rPr>
          <w:rFonts w:ascii="Arial" w:eastAsia="Times New Roman" w:hAnsi="Arial" w:cs="Arial"/>
          <w:lang w:eastAsia="cs-CZ"/>
        </w:rPr>
        <w:t>Objednatel</w:t>
      </w:r>
      <w:r w:rsidRPr="00074A61">
        <w:rPr>
          <w:rFonts w:ascii="Arial" w:eastAsia="Times New Roman" w:hAnsi="Arial" w:cs="Arial"/>
          <w:lang w:eastAsia="cs-CZ"/>
        </w:rPr>
        <w:t xml:space="preserve"> zavazuje platit na základě faktur (d</w:t>
      </w:r>
      <w:r w:rsidR="00256E74">
        <w:rPr>
          <w:rFonts w:ascii="Arial" w:eastAsia="Times New Roman" w:hAnsi="Arial" w:cs="Arial"/>
          <w:lang w:eastAsia="cs-CZ"/>
        </w:rPr>
        <w:t xml:space="preserve">ále jen „faktura“) vystavených </w:t>
      </w:r>
      <w:r w:rsidR="008772BC">
        <w:rPr>
          <w:rFonts w:ascii="Arial" w:eastAsia="Times New Roman" w:hAnsi="Arial" w:cs="Arial"/>
          <w:lang w:eastAsia="cs-CZ"/>
        </w:rPr>
        <w:t>Poskytovatel</w:t>
      </w:r>
      <w:r w:rsidRPr="00074A61">
        <w:rPr>
          <w:rFonts w:ascii="Arial" w:eastAsia="Times New Roman" w:hAnsi="Arial" w:cs="Arial"/>
          <w:lang w:eastAsia="cs-CZ"/>
        </w:rPr>
        <w:t xml:space="preserve">em po uplynutí kalendářního čtvrtletí. </w:t>
      </w:r>
      <w:r w:rsidR="00687511" w:rsidRPr="00687511">
        <w:rPr>
          <w:rFonts w:ascii="Arial" w:eastAsia="Times New Roman" w:hAnsi="Arial" w:cs="Arial"/>
          <w:lang w:eastAsia="cs-CZ"/>
        </w:rPr>
        <w:t>Fakturou bude vyúčtována</w:t>
      </w:r>
      <w:r w:rsidR="00BC6711">
        <w:rPr>
          <w:rFonts w:ascii="Arial" w:eastAsia="Times New Roman" w:hAnsi="Arial" w:cs="Arial"/>
          <w:lang w:eastAsia="cs-CZ"/>
        </w:rPr>
        <w:t xml:space="preserve"> vždy následujícím způsobem</w:t>
      </w:r>
      <w:r w:rsidR="00687511" w:rsidRPr="00687511">
        <w:rPr>
          <w:rFonts w:ascii="Arial" w:eastAsia="Times New Roman" w:hAnsi="Arial" w:cs="Arial"/>
          <w:lang w:eastAsia="cs-CZ"/>
        </w:rPr>
        <w:t xml:space="preserve">: </w:t>
      </w:r>
    </w:p>
    <w:p w14:paraId="62305859" w14:textId="636E67D5" w:rsidR="00687511" w:rsidRPr="00733A3A" w:rsidRDefault="00687511" w:rsidP="009174CE">
      <w:pPr>
        <w:numPr>
          <w:ilvl w:val="2"/>
          <w:numId w:val="29"/>
        </w:numPr>
        <w:spacing w:after="0" w:line="240" w:lineRule="auto"/>
        <w:ind w:left="1276"/>
        <w:jc w:val="both"/>
        <w:rPr>
          <w:rFonts w:ascii="Arial" w:eastAsia="Times New Roman" w:hAnsi="Arial" w:cs="Arial"/>
          <w:lang w:eastAsia="cs-CZ"/>
        </w:rPr>
      </w:pPr>
      <w:r w:rsidRPr="00687511">
        <w:rPr>
          <w:rFonts w:ascii="Arial" w:eastAsia="Times New Roman" w:hAnsi="Arial" w:cs="Arial"/>
          <w:lang w:eastAsia="cs-CZ"/>
        </w:rPr>
        <w:t xml:space="preserve">cena servisních </w:t>
      </w:r>
      <w:r w:rsidRPr="00733A3A">
        <w:rPr>
          <w:rFonts w:ascii="Arial" w:eastAsia="Times New Roman" w:hAnsi="Arial" w:cs="Arial"/>
          <w:lang w:eastAsia="cs-CZ"/>
        </w:rPr>
        <w:t>služeb</w:t>
      </w:r>
      <w:r w:rsidR="00927D64" w:rsidRPr="00733A3A">
        <w:rPr>
          <w:rFonts w:ascii="Arial" w:eastAsia="Times New Roman" w:hAnsi="Arial" w:cs="Arial"/>
          <w:lang w:eastAsia="cs-CZ"/>
        </w:rPr>
        <w:t xml:space="preserve"> v kategorii</w:t>
      </w:r>
      <w:r w:rsidRPr="00733A3A">
        <w:rPr>
          <w:rFonts w:ascii="Arial" w:eastAsia="Times New Roman" w:hAnsi="Arial" w:cs="Arial"/>
          <w:lang w:eastAsia="cs-CZ"/>
        </w:rPr>
        <w:t xml:space="preserve"> „technické podpory“ poskytnutých </w:t>
      </w:r>
      <w:r w:rsidR="008772BC" w:rsidRPr="00733A3A">
        <w:rPr>
          <w:rFonts w:ascii="Arial" w:eastAsia="Times New Roman" w:hAnsi="Arial" w:cs="Arial"/>
          <w:lang w:eastAsia="cs-CZ"/>
        </w:rPr>
        <w:t>Poskytovatel</w:t>
      </w:r>
      <w:r w:rsidRPr="00733A3A">
        <w:rPr>
          <w:rFonts w:ascii="Arial" w:eastAsia="Times New Roman" w:hAnsi="Arial" w:cs="Arial"/>
          <w:lang w:eastAsia="cs-CZ"/>
        </w:rPr>
        <w:t xml:space="preserve">em, a to dle hodinové sazby servisu </w:t>
      </w:r>
      <w:r w:rsidR="00841BFA" w:rsidRPr="00733A3A">
        <w:rPr>
          <w:rFonts w:ascii="Arial" w:hAnsi="Arial" w:cs="Arial"/>
        </w:rPr>
        <w:t>[</w:t>
      </w:r>
      <w:r w:rsidR="00841BFA" w:rsidRPr="006900A3">
        <w:rPr>
          <w:rFonts w:ascii="Arial" w:hAnsi="Arial" w:cs="Arial"/>
          <w:highlight w:val="lightGray"/>
        </w:rPr>
        <w:t xml:space="preserve">bude doplněno </w:t>
      </w:r>
      <w:r w:rsidR="001B789D" w:rsidRPr="006900A3">
        <w:rPr>
          <w:rFonts w:ascii="Arial" w:hAnsi="Arial" w:cs="Arial"/>
          <w:highlight w:val="lightGray"/>
        </w:rPr>
        <w:t xml:space="preserve">Kč bez DPH </w:t>
      </w:r>
      <w:r w:rsidR="00841BFA" w:rsidRPr="006900A3">
        <w:rPr>
          <w:rFonts w:ascii="Arial" w:hAnsi="Arial" w:cs="Arial"/>
          <w:highlight w:val="lightGray"/>
        </w:rPr>
        <w:t>dle položkového rozpočtu z</w:t>
      </w:r>
      <w:r w:rsidR="00206DA4" w:rsidRPr="006900A3">
        <w:rPr>
          <w:rFonts w:ascii="Arial" w:hAnsi="Arial" w:cs="Arial"/>
          <w:highlight w:val="lightGray"/>
        </w:rPr>
        <w:t> </w:t>
      </w:r>
      <w:r w:rsidR="00841BFA" w:rsidRPr="006900A3">
        <w:rPr>
          <w:rFonts w:ascii="Arial" w:hAnsi="Arial" w:cs="Arial"/>
          <w:highlight w:val="lightGray"/>
        </w:rPr>
        <w:t>nabídky</w:t>
      </w:r>
      <w:r w:rsidR="00841BFA" w:rsidRPr="00733A3A">
        <w:rPr>
          <w:rFonts w:ascii="Arial" w:hAnsi="Arial" w:cs="Arial"/>
        </w:rPr>
        <w:t>]</w:t>
      </w:r>
      <w:r w:rsidR="006900A3">
        <w:rPr>
          <w:rFonts w:ascii="Arial" w:hAnsi="Arial" w:cs="Arial"/>
        </w:rPr>
        <w:t xml:space="preserve"> </w:t>
      </w:r>
      <w:r w:rsidRPr="00733A3A">
        <w:rPr>
          <w:rFonts w:ascii="Arial" w:eastAsia="Times New Roman" w:hAnsi="Arial" w:cs="Arial"/>
          <w:lang w:eastAsia="cs-CZ"/>
        </w:rPr>
        <w:t xml:space="preserve">a času skutečně, prokazatelně a účelně stráveného </w:t>
      </w:r>
      <w:r w:rsidR="008772BC" w:rsidRPr="00733A3A">
        <w:rPr>
          <w:rFonts w:ascii="Arial" w:eastAsia="Times New Roman" w:hAnsi="Arial" w:cs="Arial"/>
          <w:lang w:eastAsia="cs-CZ"/>
        </w:rPr>
        <w:t>Poskytovatel</w:t>
      </w:r>
      <w:r w:rsidRPr="00733A3A">
        <w:rPr>
          <w:rFonts w:ascii="Arial" w:eastAsia="Times New Roman" w:hAnsi="Arial" w:cs="Arial"/>
          <w:lang w:eastAsia="cs-CZ"/>
        </w:rPr>
        <w:t xml:space="preserve">em při poskytování těchto služeb v příslušném kalendářním čtvrtletí, </w:t>
      </w:r>
    </w:p>
    <w:p w14:paraId="2D7A6168" w14:textId="5DCD57B2" w:rsidR="00927D64" w:rsidRPr="00733A3A" w:rsidRDefault="00687511" w:rsidP="009174CE">
      <w:pPr>
        <w:numPr>
          <w:ilvl w:val="2"/>
          <w:numId w:val="29"/>
        </w:numPr>
        <w:spacing w:after="0" w:line="240" w:lineRule="auto"/>
        <w:ind w:left="1276"/>
        <w:jc w:val="both"/>
        <w:rPr>
          <w:rFonts w:ascii="Arial" w:eastAsia="Times New Roman" w:hAnsi="Arial" w:cs="Arial"/>
          <w:lang w:eastAsia="cs-CZ"/>
        </w:rPr>
      </w:pPr>
      <w:r w:rsidRPr="00733A3A">
        <w:rPr>
          <w:rFonts w:ascii="Arial" w:eastAsia="Times New Roman" w:hAnsi="Arial" w:cs="Arial"/>
          <w:lang w:eastAsia="cs-CZ"/>
        </w:rPr>
        <w:lastRenderedPageBreak/>
        <w:t xml:space="preserve">paušální </w:t>
      </w:r>
      <w:r w:rsidR="00927D64" w:rsidRPr="00733A3A">
        <w:rPr>
          <w:rFonts w:ascii="Arial" w:eastAsia="Times New Roman" w:hAnsi="Arial" w:cs="Arial"/>
          <w:lang w:eastAsia="cs-CZ"/>
        </w:rPr>
        <w:t xml:space="preserve">čtvrtletní </w:t>
      </w:r>
      <w:r w:rsidRPr="00733A3A">
        <w:rPr>
          <w:rFonts w:ascii="Arial" w:eastAsia="Times New Roman" w:hAnsi="Arial" w:cs="Arial"/>
          <w:lang w:eastAsia="cs-CZ"/>
        </w:rPr>
        <w:t xml:space="preserve">odměna </w:t>
      </w:r>
      <w:r w:rsidR="009B2847" w:rsidRPr="00733A3A">
        <w:rPr>
          <w:rFonts w:ascii="Arial" w:eastAsia="Times New Roman" w:hAnsi="Arial" w:cs="Arial"/>
          <w:lang w:eastAsia="cs-CZ"/>
        </w:rPr>
        <w:t xml:space="preserve">(čtvrtletní paušál servisu) </w:t>
      </w:r>
      <w:r w:rsidR="00927D64" w:rsidRPr="00733A3A">
        <w:rPr>
          <w:rFonts w:ascii="Arial" w:eastAsia="Times New Roman" w:hAnsi="Arial" w:cs="Arial"/>
          <w:lang w:eastAsia="cs-CZ"/>
        </w:rPr>
        <w:t xml:space="preserve">ve výši </w:t>
      </w:r>
      <w:r w:rsidR="00841BFA" w:rsidRPr="00733A3A">
        <w:rPr>
          <w:rFonts w:ascii="Arial" w:hAnsi="Arial" w:cs="Arial"/>
        </w:rPr>
        <w:t>[</w:t>
      </w:r>
      <w:r w:rsidR="00841BFA" w:rsidRPr="006900A3">
        <w:rPr>
          <w:rFonts w:ascii="Arial" w:hAnsi="Arial" w:cs="Arial"/>
          <w:highlight w:val="lightGray"/>
        </w:rPr>
        <w:t xml:space="preserve">bude doplněno </w:t>
      </w:r>
      <w:r w:rsidR="001B789D" w:rsidRPr="006900A3">
        <w:rPr>
          <w:rFonts w:ascii="Arial" w:hAnsi="Arial" w:cs="Arial"/>
          <w:highlight w:val="lightGray"/>
        </w:rPr>
        <w:t xml:space="preserve">Kč bez DPH </w:t>
      </w:r>
      <w:r w:rsidR="00841BFA" w:rsidRPr="006900A3">
        <w:rPr>
          <w:rFonts w:ascii="Arial" w:hAnsi="Arial" w:cs="Arial"/>
          <w:highlight w:val="lightGray"/>
        </w:rPr>
        <w:t>dle položkového rozpočtu z nabídky</w:t>
      </w:r>
      <w:r w:rsidR="00841BFA" w:rsidRPr="00733A3A">
        <w:rPr>
          <w:rFonts w:ascii="Arial" w:hAnsi="Arial" w:cs="Arial"/>
        </w:rPr>
        <w:t>]</w:t>
      </w:r>
      <w:r w:rsidR="006900A3">
        <w:rPr>
          <w:rFonts w:ascii="Arial" w:hAnsi="Arial" w:cs="Arial"/>
        </w:rPr>
        <w:t xml:space="preserve"> </w:t>
      </w:r>
      <w:r w:rsidR="00927D64" w:rsidRPr="00733A3A">
        <w:rPr>
          <w:rFonts w:ascii="Arial" w:eastAsia="Times New Roman" w:hAnsi="Arial" w:cs="Arial"/>
          <w:lang w:eastAsia="cs-CZ"/>
        </w:rPr>
        <w:t>zahrnující:</w:t>
      </w:r>
    </w:p>
    <w:p w14:paraId="7E42BF7C" w14:textId="5DCD24E9" w:rsidR="00074A61" w:rsidRPr="00733A3A"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733A3A">
        <w:rPr>
          <w:rFonts w:ascii="Arial" w:hAnsi="Arial" w:cs="Arial"/>
        </w:rPr>
        <w:t xml:space="preserve">servisní pohotovost </w:t>
      </w:r>
      <w:r w:rsidR="00687511" w:rsidRPr="00733A3A">
        <w:rPr>
          <w:rFonts w:ascii="Arial" w:eastAsia="Times New Roman" w:hAnsi="Arial" w:cs="Arial"/>
          <w:lang w:eastAsia="cs-CZ"/>
        </w:rPr>
        <w:t>dle čl. 2.4 této smlouvy</w:t>
      </w:r>
      <w:r w:rsidRPr="00733A3A">
        <w:rPr>
          <w:rFonts w:ascii="Arial" w:eastAsia="Times New Roman" w:hAnsi="Arial" w:cs="Arial"/>
          <w:lang w:eastAsia="cs-CZ"/>
        </w:rPr>
        <w:t>,</w:t>
      </w:r>
    </w:p>
    <w:p w14:paraId="4B990F61" w14:textId="4880EEFB" w:rsidR="00927D64" w:rsidRPr="00733A3A"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733A3A">
        <w:rPr>
          <w:rFonts w:ascii="Arial" w:eastAsia="Times New Roman" w:hAnsi="Arial" w:cs="Arial"/>
          <w:lang w:eastAsia="cs-CZ"/>
        </w:rPr>
        <w:t>servisní služby v kategorii „řešení inciden</w:t>
      </w:r>
      <w:r w:rsidR="00BC6711" w:rsidRPr="00733A3A">
        <w:rPr>
          <w:rFonts w:ascii="Arial" w:eastAsia="Times New Roman" w:hAnsi="Arial" w:cs="Arial"/>
          <w:lang w:eastAsia="cs-CZ"/>
        </w:rPr>
        <w:t>tů“ poskytnuté</w:t>
      </w:r>
      <w:r w:rsidRPr="00733A3A">
        <w:rPr>
          <w:rFonts w:ascii="Arial" w:eastAsia="Times New Roman" w:hAnsi="Arial" w:cs="Arial"/>
          <w:lang w:eastAsia="cs-CZ"/>
        </w:rPr>
        <w:t xml:space="preserve"> </w:t>
      </w:r>
      <w:r w:rsidR="008772BC" w:rsidRPr="00733A3A">
        <w:rPr>
          <w:rFonts w:ascii="Arial" w:eastAsia="Times New Roman" w:hAnsi="Arial" w:cs="Arial"/>
          <w:lang w:eastAsia="cs-CZ"/>
        </w:rPr>
        <w:t>Poskytovatel</w:t>
      </w:r>
      <w:r w:rsidRPr="00733A3A">
        <w:rPr>
          <w:rFonts w:ascii="Arial" w:eastAsia="Times New Roman" w:hAnsi="Arial" w:cs="Arial"/>
          <w:lang w:eastAsia="cs-CZ"/>
        </w:rPr>
        <w:t>em v příslušném čtvrtletí,</w:t>
      </w:r>
    </w:p>
    <w:p w14:paraId="6A865A5D" w14:textId="2B483678" w:rsidR="00927D64" w:rsidRPr="00733A3A"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733A3A">
        <w:rPr>
          <w:rFonts w:ascii="Arial" w:eastAsia="Times New Roman" w:hAnsi="Arial" w:cs="Arial"/>
          <w:lang w:eastAsia="cs-CZ"/>
        </w:rPr>
        <w:t>servisní služby v kategorii „</w:t>
      </w:r>
      <w:proofErr w:type="spellStart"/>
      <w:r w:rsidRPr="00733A3A">
        <w:rPr>
          <w:rFonts w:ascii="Arial" w:eastAsia="Times New Roman" w:hAnsi="Arial" w:cs="Arial"/>
          <w:lang w:eastAsia="cs-CZ"/>
        </w:rPr>
        <w:t>maintenance</w:t>
      </w:r>
      <w:proofErr w:type="spellEnd"/>
      <w:r w:rsidR="00BC6711" w:rsidRPr="00733A3A">
        <w:rPr>
          <w:rFonts w:ascii="Arial" w:eastAsia="Times New Roman" w:hAnsi="Arial" w:cs="Arial"/>
          <w:lang w:eastAsia="cs-CZ"/>
        </w:rPr>
        <w:t>“ poskytnuté</w:t>
      </w:r>
      <w:r w:rsidRPr="00733A3A">
        <w:rPr>
          <w:rFonts w:ascii="Arial" w:eastAsia="Times New Roman" w:hAnsi="Arial" w:cs="Arial"/>
          <w:lang w:eastAsia="cs-CZ"/>
        </w:rPr>
        <w:t xml:space="preserve"> </w:t>
      </w:r>
      <w:r w:rsidR="008772BC" w:rsidRPr="00733A3A">
        <w:rPr>
          <w:rFonts w:ascii="Arial" w:eastAsia="Times New Roman" w:hAnsi="Arial" w:cs="Arial"/>
          <w:lang w:eastAsia="cs-CZ"/>
        </w:rPr>
        <w:t>Poskytovatel</w:t>
      </w:r>
      <w:r w:rsidRPr="00733A3A">
        <w:rPr>
          <w:rFonts w:ascii="Arial" w:eastAsia="Times New Roman" w:hAnsi="Arial" w:cs="Arial"/>
          <w:lang w:eastAsia="cs-CZ"/>
        </w:rPr>
        <w:t>em v příslušném čtvrtletí.</w:t>
      </w:r>
    </w:p>
    <w:p w14:paraId="0EDF2F2C" w14:textId="4D970F5C" w:rsidR="00074A61" w:rsidRPr="00074A61" w:rsidRDefault="00074A61" w:rsidP="00B24E61">
      <w:pPr>
        <w:numPr>
          <w:ilvl w:val="1"/>
          <w:numId w:val="6"/>
        </w:numPr>
        <w:spacing w:after="0" w:line="240" w:lineRule="auto"/>
        <w:ind w:left="426" w:hanging="426"/>
        <w:jc w:val="both"/>
        <w:rPr>
          <w:rFonts w:ascii="Arial" w:eastAsia="Times New Roman" w:hAnsi="Arial" w:cs="Arial"/>
          <w:lang w:eastAsia="cs-CZ"/>
        </w:rPr>
      </w:pPr>
      <w:r w:rsidRPr="00733A3A">
        <w:rPr>
          <w:rFonts w:ascii="Arial" w:eastAsia="Times New Roman" w:hAnsi="Arial" w:cs="Arial"/>
          <w:lang w:eastAsia="cs-CZ"/>
        </w:rPr>
        <w:t>O poskytování servisních služeb v jednotl</w:t>
      </w:r>
      <w:r w:rsidR="00256E74" w:rsidRPr="00733A3A">
        <w:rPr>
          <w:rFonts w:ascii="Arial" w:eastAsia="Times New Roman" w:hAnsi="Arial" w:cs="Arial"/>
          <w:lang w:eastAsia="cs-CZ"/>
        </w:rPr>
        <w:t xml:space="preserve">ivých kalendářních měsících je </w:t>
      </w:r>
      <w:r w:rsidR="008772BC" w:rsidRPr="00733A3A">
        <w:rPr>
          <w:rFonts w:ascii="Arial" w:eastAsia="Times New Roman" w:hAnsi="Arial" w:cs="Arial"/>
          <w:lang w:eastAsia="cs-CZ"/>
        </w:rPr>
        <w:t>Poskytovatel</w:t>
      </w:r>
      <w:r w:rsidR="00256E74" w:rsidRPr="00733A3A">
        <w:rPr>
          <w:rFonts w:ascii="Arial" w:eastAsia="Times New Roman" w:hAnsi="Arial" w:cs="Arial"/>
          <w:lang w:eastAsia="cs-CZ"/>
        </w:rPr>
        <w:t xml:space="preserve"> povinen </w:t>
      </w:r>
      <w:r w:rsidR="008772BC" w:rsidRPr="00733A3A">
        <w:rPr>
          <w:rFonts w:ascii="Arial" w:eastAsia="Times New Roman" w:hAnsi="Arial" w:cs="Arial"/>
          <w:lang w:eastAsia="cs-CZ"/>
        </w:rPr>
        <w:t>Objednatel</w:t>
      </w:r>
      <w:r w:rsidRPr="00733A3A">
        <w:rPr>
          <w:rFonts w:ascii="Arial" w:eastAsia="Times New Roman" w:hAnsi="Arial" w:cs="Arial"/>
          <w:lang w:eastAsia="cs-CZ"/>
        </w:rPr>
        <w:t>i zasílat výkazy k potvrzení. Přílohou každé faktury musí b</w:t>
      </w:r>
      <w:r w:rsidR="00256E74" w:rsidRPr="00733A3A">
        <w:rPr>
          <w:rFonts w:ascii="Arial" w:eastAsia="Times New Roman" w:hAnsi="Arial" w:cs="Arial"/>
          <w:lang w:eastAsia="cs-CZ"/>
        </w:rPr>
        <w:t xml:space="preserve">ýt </w:t>
      </w:r>
      <w:r w:rsidR="008772BC" w:rsidRPr="00733A3A">
        <w:rPr>
          <w:rFonts w:ascii="Arial" w:eastAsia="Times New Roman" w:hAnsi="Arial" w:cs="Arial"/>
          <w:lang w:eastAsia="cs-CZ"/>
        </w:rPr>
        <w:t>Objednatel</w:t>
      </w:r>
      <w:r w:rsidRPr="00733A3A">
        <w:rPr>
          <w:rFonts w:ascii="Arial" w:eastAsia="Times New Roman" w:hAnsi="Arial" w:cs="Arial"/>
          <w:lang w:eastAsia="cs-CZ"/>
        </w:rPr>
        <w:t>em odsouhlasené a potvrzené měsíční výkazy</w:t>
      </w:r>
      <w:r w:rsidRPr="00074A61">
        <w:rPr>
          <w:rFonts w:ascii="Arial" w:eastAsia="Times New Roman" w:hAnsi="Arial" w:cs="Arial"/>
          <w:lang w:eastAsia="cs-CZ"/>
        </w:rPr>
        <w:t xml:space="preserve"> poskytnutých servisních služeb pokrývající účtované kalendářní čtvrtletí. </w:t>
      </w:r>
    </w:p>
    <w:p w14:paraId="528AC287" w14:textId="0A369EEE" w:rsidR="00074A61" w:rsidRPr="00074A61" w:rsidRDefault="00074A61" w:rsidP="00B24E61">
      <w:pPr>
        <w:numPr>
          <w:ilvl w:val="1"/>
          <w:numId w:val="6"/>
        </w:numPr>
        <w:spacing w:after="0" w:line="240" w:lineRule="auto"/>
        <w:ind w:left="426" w:hanging="426"/>
        <w:jc w:val="both"/>
        <w:rPr>
          <w:rFonts w:ascii="Arial" w:eastAsia="Times New Roman" w:hAnsi="Arial" w:cs="Arial"/>
          <w:lang w:eastAsia="cs-CZ"/>
        </w:rPr>
      </w:pPr>
      <w:r w:rsidRPr="00074A61">
        <w:rPr>
          <w:rFonts w:ascii="Arial" w:eastAsia="Times New Roman" w:hAnsi="Arial" w:cs="Arial"/>
          <w:lang w:eastAsia="cs-CZ"/>
        </w:rPr>
        <w:t>Cena za poskytování servisních služeb je splatná do 30 kalen</w:t>
      </w:r>
      <w:r w:rsidR="001144B4">
        <w:rPr>
          <w:rFonts w:ascii="Arial" w:eastAsia="Times New Roman" w:hAnsi="Arial" w:cs="Arial"/>
          <w:lang w:eastAsia="cs-CZ"/>
        </w:rPr>
        <w:t xml:space="preserve">dářních dnů od doručení faktury </w:t>
      </w:r>
      <w:r w:rsidR="008772BC">
        <w:rPr>
          <w:rFonts w:ascii="Arial" w:eastAsia="Times New Roman" w:hAnsi="Arial" w:cs="Arial"/>
          <w:lang w:eastAsia="cs-CZ"/>
        </w:rPr>
        <w:t>Objednatel</w:t>
      </w:r>
      <w:r w:rsidRPr="00074A61">
        <w:rPr>
          <w:rFonts w:ascii="Arial" w:eastAsia="Times New Roman" w:hAnsi="Arial" w:cs="Arial"/>
          <w:lang w:eastAsia="cs-CZ"/>
        </w:rPr>
        <w:t>i.</w:t>
      </w:r>
    </w:p>
    <w:p w14:paraId="18174032" w14:textId="29ABE0BA" w:rsidR="00256E74" w:rsidRPr="00256E74" w:rsidRDefault="00256E74" w:rsidP="00B24E61">
      <w:pPr>
        <w:numPr>
          <w:ilvl w:val="1"/>
          <w:numId w:val="6"/>
        </w:numPr>
        <w:spacing w:after="0" w:line="240" w:lineRule="auto"/>
        <w:ind w:left="426" w:hanging="426"/>
        <w:jc w:val="both"/>
        <w:rPr>
          <w:rFonts w:ascii="Arial" w:eastAsia="Times New Roman" w:hAnsi="Arial" w:cs="Arial"/>
          <w:lang w:eastAsia="cs-CZ"/>
        </w:rPr>
      </w:pPr>
      <w:r w:rsidRPr="00256E74">
        <w:rPr>
          <w:rFonts w:ascii="Arial" w:eastAsia="Times New Roman" w:hAnsi="Arial" w:cs="Arial"/>
          <w:lang w:eastAsia="cs-CZ"/>
        </w:rPr>
        <w:t>Veškeré vystavené faktury musí splňovat náležitosti daňového dokladu dle § 29 zákona č. 235/2004 Sb., o dani z přidané hodnoty, ve znění pozdějších předpisů (dále jen „</w:t>
      </w:r>
      <w:r w:rsidRPr="006900A3">
        <w:rPr>
          <w:rFonts w:ascii="Arial" w:eastAsia="Times New Roman" w:hAnsi="Arial" w:cs="Arial"/>
          <w:b/>
          <w:i/>
          <w:lang w:eastAsia="cs-CZ"/>
        </w:rPr>
        <w:t>zákon o DPH</w:t>
      </w:r>
      <w:r w:rsidRPr="00256E74">
        <w:rPr>
          <w:rFonts w:ascii="Arial" w:eastAsia="Times New Roman" w:hAnsi="Arial" w:cs="Arial"/>
          <w:lang w:eastAsia="cs-CZ"/>
        </w:rPr>
        <w:t xml:space="preserve">“), náležitosti stanovené § 435 </w:t>
      </w:r>
      <w:r>
        <w:rPr>
          <w:rFonts w:ascii="Arial" w:eastAsia="Times New Roman" w:hAnsi="Arial" w:cs="Arial"/>
          <w:lang w:eastAsia="cs-CZ"/>
        </w:rPr>
        <w:t>občanského zákoníku</w:t>
      </w:r>
      <w:r w:rsidRPr="00256E74">
        <w:rPr>
          <w:rFonts w:ascii="Arial" w:eastAsia="Times New Roman" w:hAnsi="Arial" w:cs="Arial"/>
          <w:lang w:eastAsia="cs-CZ"/>
        </w:rPr>
        <w:t xml:space="preserve"> a náležitosti stanovené touto smlouvou vč. dohodnutých příloh a nedílných součástí. </w:t>
      </w:r>
    </w:p>
    <w:p w14:paraId="65C0FDD5" w14:textId="5B3C9654" w:rsidR="00074A61" w:rsidRPr="00256E74" w:rsidRDefault="00256E74" w:rsidP="00B24E61">
      <w:pPr>
        <w:numPr>
          <w:ilvl w:val="1"/>
          <w:numId w:val="6"/>
        </w:numPr>
        <w:spacing w:after="0" w:line="240" w:lineRule="auto"/>
        <w:ind w:left="426" w:hanging="426"/>
        <w:jc w:val="both"/>
        <w:rPr>
          <w:rFonts w:ascii="Arial" w:eastAsia="Times New Roman" w:hAnsi="Arial" w:cs="Arial"/>
          <w:lang w:eastAsia="cs-CZ"/>
        </w:rPr>
      </w:pPr>
      <w:r w:rsidRPr="00256E74">
        <w:rPr>
          <w:rFonts w:ascii="Arial" w:eastAsia="Times New Roman" w:hAnsi="Arial" w:cs="Arial"/>
          <w:lang w:eastAsia="cs-CZ"/>
        </w:rPr>
        <w:t>Nebude-li faktura obsahovat některou povinnou nebo dohodnutou náležitost vč. dohodnutých příloh nebo nedílných součástí, nebo bude-li chybně stanovena cena, DPH ne</w:t>
      </w:r>
      <w:r w:rsidR="002F3C9D">
        <w:rPr>
          <w:rFonts w:ascii="Arial" w:eastAsia="Times New Roman" w:hAnsi="Arial" w:cs="Arial"/>
          <w:lang w:eastAsia="cs-CZ"/>
        </w:rPr>
        <w:t xml:space="preserve">bo jiná náležitost faktury, je </w:t>
      </w:r>
      <w:r w:rsidR="008772BC">
        <w:rPr>
          <w:rFonts w:ascii="Arial" w:eastAsia="Times New Roman" w:hAnsi="Arial" w:cs="Arial"/>
          <w:lang w:eastAsia="cs-CZ"/>
        </w:rPr>
        <w:t>Objednatel</w:t>
      </w:r>
      <w:r w:rsidRPr="00256E74">
        <w:rPr>
          <w:rFonts w:ascii="Arial" w:eastAsia="Times New Roman" w:hAnsi="Arial" w:cs="Arial"/>
          <w:lang w:eastAsia="cs-CZ"/>
        </w:rPr>
        <w:t xml:space="preserve"> oprávn</w:t>
      </w:r>
      <w:r w:rsidR="002F3C9D">
        <w:rPr>
          <w:rFonts w:ascii="Arial" w:eastAsia="Times New Roman" w:hAnsi="Arial" w:cs="Arial"/>
          <w:lang w:eastAsia="cs-CZ"/>
        </w:rPr>
        <w:t xml:space="preserve">ěn tuto fakturu vrátit </w:t>
      </w:r>
      <w:r w:rsidR="008772BC">
        <w:rPr>
          <w:rFonts w:ascii="Arial" w:eastAsia="Times New Roman" w:hAnsi="Arial" w:cs="Arial"/>
          <w:lang w:eastAsia="cs-CZ"/>
        </w:rPr>
        <w:t>Poskytovatel</w:t>
      </w:r>
      <w:r w:rsidRPr="00256E74">
        <w:rPr>
          <w:rFonts w:ascii="Arial" w:eastAsia="Times New Roman" w:hAnsi="Arial" w:cs="Arial"/>
          <w:lang w:eastAsia="cs-CZ"/>
        </w:rPr>
        <w:t xml:space="preserve">i k provedení opravy s vyznačením důvodu vrácení. </w:t>
      </w:r>
      <w:r w:rsidR="008772BC">
        <w:rPr>
          <w:rFonts w:ascii="Arial" w:eastAsia="Times New Roman" w:hAnsi="Arial" w:cs="Arial"/>
          <w:lang w:eastAsia="cs-CZ"/>
        </w:rPr>
        <w:t>Poskytovatel</w:t>
      </w:r>
      <w:r w:rsidRPr="00256E74">
        <w:rPr>
          <w:rFonts w:ascii="Arial" w:eastAsia="Times New Roman" w:hAnsi="Arial" w:cs="Arial"/>
          <w:lang w:eastAsia="cs-CZ"/>
        </w:rPr>
        <w:t xml:space="preserve"> provede opravu vystavením nové faktury. Od do</w:t>
      </w:r>
      <w:r w:rsidR="002F3C9D">
        <w:rPr>
          <w:rFonts w:ascii="Arial" w:eastAsia="Times New Roman" w:hAnsi="Arial" w:cs="Arial"/>
          <w:lang w:eastAsia="cs-CZ"/>
        </w:rPr>
        <w:t xml:space="preserve">by odeslání vadné faktury zpět </w:t>
      </w:r>
      <w:r w:rsidR="008772BC">
        <w:rPr>
          <w:rFonts w:ascii="Arial" w:eastAsia="Times New Roman" w:hAnsi="Arial" w:cs="Arial"/>
          <w:lang w:eastAsia="cs-CZ"/>
        </w:rPr>
        <w:t>Poskytovatel</w:t>
      </w:r>
      <w:r w:rsidRPr="00256E74">
        <w:rPr>
          <w:rFonts w:ascii="Arial" w:eastAsia="Times New Roman" w:hAnsi="Arial" w:cs="Arial"/>
          <w:lang w:eastAsia="cs-CZ"/>
        </w:rPr>
        <w:t>i přestává běžet původní lhůta splatnosti. Celá nová lhůta splatnosti běží opět ode dne do</w:t>
      </w:r>
      <w:r w:rsidR="002F3C9D">
        <w:rPr>
          <w:rFonts w:ascii="Arial" w:eastAsia="Times New Roman" w:hAnsi="Arial" w:cs="Arial"/>
          <w:lang w:eastAsia="cs-CZ"/>
        </w:rPr>
        <w:t xml:space="preserve">ručení nově vyhotovené faktury </w:t>
      </w:r>
      <w:r w:rsidR="008772BC">
        <w:rPr>
          <w:rFonts w:ascii="Arial" w:eastAsia="Times New Roman" w:hAnsi="Arial" w:cs="Arial"/>
          <w:lang w:eastAsia="cs-CZ"/>
        </w:rPr>
        <w:t>Objednatel</w:t>
      </w:r>
      <w:r w:rsidRPr="00256E74">
        <w:rPr>
          <w:rFonts w:ascii="Arial" w:eastAsia="Times New Roman" w:hAnsi="Arial" w:cs="Arial"/>
          <w:lang w:eastAsia="cs-CZ"/>
        </w:rPr>
        <w:t>i.</w:t>
      </w:r>
    </w:p>
    <w:p w14:paraId="7DDB93C4" w14:textId="01EEA33C" w:rsidR="009B1991" w:rsidRPr="00DE4923" w:rsidRDefault="009B1991" w:rsidP="00B24E61">
      <w:pPr>
        <w:pStyle w:val="nadpis"/>
        <w:numPr>
          <w:ilvl w:val="1"/>
          <w:numId w:val="6"/>
        </w:numPr>
        <w:spacing w:after="0"/>
        <w:ind w:left="426" w:hanging="426"/>
        <w:jc w:val="both"/>
        <w:rPr>
          <w:rFonts w:ascii="Arial" w:hAnsi="Arial" w:cs="Arial"/>
          <w:b w:val="0"/>
          <w:snapToGrid w:val="0"/>
          <w:color w:val="auto"/>
        </w:rPr>
      </w:pPr>
      <w:r w:rsidRPr="00DE4923">
        <w:rPr>
          <w:rFonts w:ascii="Arial" w:hAnsi="Arial" w:cs="Arial"/>
          <w:b w:val="0"/>
          <w:snapToGrid w:val="0"/>
          <w:color w:val="auto"/>
        </w:rPr>
        <w:t xml:space="preserve">Daňový doklad (faktura) bude uhrazen mezibankovním převodem z účtu </w:t>
      </w:r>
      <w:r w:rsidR="008772BC">
        <w:rPr>
          <w:rFonts w:ascii="Arial" w:hAnsi="Arial" w:cs="Arial"/>
          <w:b w:val="0"/>
          <w:snapToGrid w:val="0"/>
          <w:color w:val="auto"/>
        </w:rPr>
        <w:t>Objednatel</w:t>
      </w:r>
      <w:r w:rsidRPr="00DE4923">
        <w:rPr>
          <w:rFonts w:ascii="Arial" w:hAnsi="Arial" w:cs="Arial"/>
          <w:b w:val="0"/>
          <w:snapToGrid w:val="0"/>
          <w:color w:val="auto"/>
        </w:rPr>
        <w:t>e na účet zhotovitele, který je správcem daně (finančním úřadem) zveřejněn způsobem umožňujícím dálkový přístup ve smyslu ustanovení § 109 odst. 2 písm. c) zákona č. 235/2004 Sb., o dani z přidané hodnoty, ve znění pozdějších předpisů</w:t>
      </w:r>
    </w:p>
    <w:p w14:paraId="6BC0BB8A" w14:textId="16AE1420" w:rsidR="009B1991" w:rsidRPr="00DE4923" w:rsidRDefault="009B1991" w:rsidP="00B24E61">
      <w:pPr>
        <w:pStyle w:val="nadpis"/>
        <w:numPr>
          <w:ilvl w:val="1"/>
          <w:numId w:val="6"/>
        </w:numPr>
        <w:tabs>
          <w:tab w:val="left" w:pos="426"/>
        </w:tabs>
        <w:spacing w:after="0"/>
        <w:ind w:left="426" w:hanging="426"/>
        <w:jc w:val="both"/>
        <w:rPr>
          <w:rFonts w:ascii="Arial" w:hAnsi="Arial" w:cs="Arial"/>
          <w:b w:val="0"/>
          <w:snapToGrid w:val="0"/>
          <w:color w:val="auto"/>
        </w:rPr>
      </w:pPr>
      <w:r w:rsidRPr="00DE4923">
        <w:rPr>
          <w:rFonts w:ascii="Arial" w:hAnsi="Arial" w:cs="Arial"/>
          <w:b w:val="0"/>
          <w:snapToGrid w:val="0"/>
          <w:color w:val="auto"/>
        </w:rPr>
        <w:t xml:space="preserve">Pokud se po dobu účinnosti této smlouvy </w:t>
      </w:r>
      <w:r w:rsidR="008772BC">
        <w:rPr>
          <w:rFonts w:ascii="Arial" w:hAnsi="Arial" w:cs="Arial"/>
          <w:b w:val="0"/>
          <w:snapToGrid w:val="0"/>
          <w:color w:val="auto"/>
        </w:rPr>
        <w:t>Poskytovatel</w:t>
      </w:r>
      <w:r w:rsidR="00DC0A3F" w:rsidRPr="00DE4923">
        <w:rPr>
          <w:rFonts w:ascii="Arial" w:hAnsi="Arial" w:cs="Arial"/>
          <w:b w:val="0"/>
          <w:snapToGrid w:val="0"/>
          <w:color w:val="auto"/>
        </w:rPr>
        <w:t xml:space="preserve"> </w:t>
      </w:r>
      <w:r w:rsidRPr="00DE4923">
        <w:rPr>
          <w:rFonts w:ascii="Arial" w:hAnsi="Arial" w:cs="Arial"/>
          <w:b w:val="0"/>
          <w:snapToGrid w:val="0"/>
          <w:color w:val="auto"/>
        </w:rPr>
        <w:t xml:space="preserve">stane nespolehlivým plátcem ve smyslu ustanovení § 109 odst. 3 zákona o DPH, smluvní strany se dohodly, že </w:t>
      </w:r>
      <w:r w:rsidR="008772BC">
        <w:rPr>
          <w:rFonts w:ascii="Arial" w:hAnsi="Arial" w:cs="Arial"/>
          <w:b w:val="0"/>
          <w:snapToGrid w:val="0"/>
          <w:color w:val="auto"/>
        </w:rPr>
        <w:t>Objednatel</w:t>
      </w:r>
      <w:r w:rsidRPr="00DE4923">
        <w:rPr>
          <w:rFonts w:ascii="Arial" w:hAnsi="Arial" w:cs="Arial"/>
          <w:b w:val="0"/>
          <w:snapToGrid w:val="0"/>
          <w:color w:val="auto"/>
        </w:rPr>
        <w:t xml:space="preserve"> uhradí DPH za zdanitelné plnění přímo příslušnému správci daně. </w:t>
      </w:r>
      <w:r w:rsidR="008772BC">
        <w:rPr>
          <w:rFonts w:ascii="Arial" w:hAnsi="Arial" w:cs="Arial"/>
          <w:b w:val="0"/>
          <w:snapToGrid w:val="0"/>
          <w:color w:val="auto"/>
        </w:rPr>
        <w:t>Objednatel</w:t>
      </w:r>
      <w:r w:rsidRPr="00DE4923">
        <w:rPr>
          <w:rFonts w:ascii="Arial" w:hAnsi="Arial" w:cs="Arial"/>
          <w:b w:val="0"/>
          <w:snapToGrid w:val="0"/>
          <w:color w:val="auto"/>
        </w:rPr>
        <w:t xml:space="preserve">em takto provedená úhrada je považována za uhrazení příslušné části smluvní ceny rovnající se výši DPH fakturované </w:t>
      </w:r>
      <w:r w:rsidR="008772BC">
        <w:rPr>
          <w:rFonts w:ascii="Arial" w:hAnsi="Arial" w:cs="Arial"/>
          <w:b w:val="0"/>
          <w:snapToGrid w:val="0"/>
          <w:color w:val="auto"/>
        </w:rPr>
        <w:t>Poskytovatel</w:t>
      </w:r>
      <w:r w:rsidR="00DC0A3F" w:rsidRPr="00DE4923">
        <w:rPr>
          <w:rFonts w:ascii="Arial" w:hAnsi="Arial" w:cs="Arial"/>
          <w:b w:val="0"/>
          <w:snapToGrid w:val="0"/>
          <w:color w:val="auto"/>
        </w:rPr>
        <w:t>e</w:t>
      </w:r>
      <w:r w:rsidRPr="00DE4923">
        <w:rPr>
          <w:rFonts w:ascii="Arial" w:hAnsi="Arial" w:cs="Arial"/>
          <w:b w:val="0"/>
          <w:snapToGrid w:val="0"/>
          <w:color w:val="auto"/>
        </w:rPr>
        <w:t>m.</w:t>
      </w:r>
    </w:p>
    <w:p w14:paraId="5BE7885B" w14:textId="2621F352" w:rsidR="003F7942" w:rsidRPr="004A3948" w:rsidRDefault="003F7942" w:rsidP="00B24E61">
      <w:pPr>
        <w:pStyle w:val="nadpis"/>
        <w:numPr>
          <w:ilvl w:val="1"/>
          <w:numId w:val="6"/>
        </w:numPr>
        <w:tabs>
          <w:tab w:val="left" w:pos="426"/>
        </w:tabs>
        <w:spacing w:after="0"/>
        <w:ind w:left="426" w:hanging="426"/>
        <w:jc w:val="both"/>
        <w:rPr>
          <w:rFonts w:ascii="Arial" w:hAnsi="Arial" w:cs="Arial"/>
          <w:b w:val="0"/>
          <w:snapToGrid w:val="0"/>
          <w:color w:val="auto"/>
        </w:rPr>
      </w:pPr>
      <w:r w:rsidRPr="00DE4923">
        <w:rPr>
          <w:rFonts w:ascii="Arial" w:hAnsi="Arial" w:cs="Arial"/>
          <w:b w:val="0"/>
        </w:rPr>
        <w:t xml:space="preserve">Účastníci sjednávají možnost jednostranného zvýšení ceny ze strany </w:t>
      </w:r>
      <w:r w:rsidR="008772BC">
        <w:rPr>
          <w:rFonts w:ascii="Arial" w:hAnsi="Arial" w:cs="Arial"/>
          <w:b w:val="0"/>
        </w:rPr>
        <w:t>Poskytovatel</w:t>
      </w:r>
      <w:r w:rsidRPr="00DE4923">
        <w:rPr>
          <w:rFonts w:ascii="Arial" w:hAnsi="Arial" w:cs="Arial"/>
          <w:b w:val="0"/>
        </w:rPr>
        <w:t xml:space="preserve">e v průběhu poskytování služeb, a to v případě zvýšení zákonné sazby DPH. Navýšení sjednané ceny musí odpovídat zvýšení hodnoty DPH v závislosti na zvýšení zákonné sazby DPH. Účastníci sjednávají možnost jednostranného snížení ceny ze strany </w:t>
      </w:r>
      <w:r w:rsidR="008772BC">
        <w:rPr>
          <w:rFonts w:ascii="Arial" w:hAnsi="Arial" w:cs="Arial"/>
          <w:b w:val="0"/>
        </w:rPr>
        <w:t>Poskytovatel</w:t>
      </w:r>
      <w:r w:rsidRPr="00DE4923">
        <w:rPr>
          <w:rFonts w:ascii="Arial" w:hAnsi="Arial" w:cs="Arial"/>
          <w:b w:val="0"/>
        </w:rPr>
        <w:t xml:space="preserve">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w:t>
      </w:r>
      <w:r w:rsidRPr="004A3948">
        <w:rPr>
          <w:rFonts w:ascii="Arial" w:hAnsi="Arial" w:cs="Arial"/>
          <w:b w:val="0"/>
        </w:rPr>
        <w:t>včetně zákonné sazby DPH</w:t>
      </w:r>
      <w:r w:rsidR="0065693A" w:rsidRPr="004A3948">
        <w:rPr>
          <w:rFonts w:ascii="Arial" w:hAnsi="Arial" w:cs="Arial"/>
          <w:b w:val="0"/>
        </w:rPr>
        <w:t>.</w:t>
      </w:r>
    </w:p>
    <w:p w14:paraId="46C3BF88" w14:textId="1260343A" w:rsidR="0058016B" w:rsidRPr="004A3948" w:rsidRDefault="008772BC" w:rsidP="0058016B">
      <w:pPr>
        <w:pStyle w:val="nadpis"/>
        <w:numPr>
          <w:ilvl w:val="1"/>
          <w:numId w:val="6"/>
        </w:numPr>
        <w:tabs>
          <w:tab w:val="left" w:pos="426"/>
        </w:tabs>
        <w:spacing w:after="0"/>
        <w:ind w:left="426" w:hanging="502"/>
        <w:jc w:val="both"/>
        <w:rPr>
          <w:rFonts w:ascii="Arial" w:hAnsi="Arial" w:cs="Arial"/>
          <w:b w:val="0"/>
          <w:snapToGrid w:val="0"/>
          <w:color w:val="auto"/>
        </w:rPr>
      </w:pPr>
      <w:r w:rsidRPr="004A3948">
        <w:rPr>
          <w:rFonts w:ascii="Arial" w:hAnsi="Arial" w:cs="Arial"/>
          <w:b w:val="0"/>
          <w:snapToGrid w:val="0"/>
          <w:color w:val="auto"/>
        </w:rPr>
        <w:t>Objednatel</w:t>
      </w:r>
      <w:r w:rsidR="0058016B" w:rsidRPr="004A3948">
        <w:rPr>
          <w:rFonts w:ascii="Arial" w:hAnsi="Arial" w:cs="Arial"/>
          <w:b w:val="0"/>
          <w:snapToGrid w:val="0"/>
          <w:color w:val="auto"/>
        </w:rPr>
        <w:t xml:space="preserve"> si v souladu s § 100 odst. 1 zákona č. 134/2016 Sb., o zadávání veřejných zakázek, ve znění pozdějších předpisů, vyhrazuje změnu ceny servisních služeb </w:t>
      </w:r>
      <w:del w:id="9" w:author="Páleník Robert" w:date="2023-07-28T04:44:00Z">
        <w:r w:rsidR="0058016B" w:rsidRPr="004A3948" w:rsidDel="007760F7">
          <w:rPr>
            <w:rFonts w:ascii="Arial" w:hAnsi="Arial" w:cs="Arial"/>
            <w:b w:val="0"/>
            <w:snapToGrid w:val="0"/>
            <w:color w:val="auto"/>
          </w:rPr>
          <w:delText xml:space="preserve">v kategorii Technická podpora </w:delText>
        </w:r>
      </w:del>
      <w:del w:id="10" w:author="Páleník Robert" w:date="2023-07-21T14:57:00Z">
        <w:r w:rsidR="0058016B" w:rsidRPr="004A3948" w:rsidDel="00AC2776">
          <w:rPr>
            <w:rFonts w:ascii="Arial" w:hAnsi="Arial" w:cs="Arial"/>
            <w:b w:val="0"/>
            <w:snapToGrid w:val="0"/>
            <w:color w:val="auto"/>
          </w:rPr>
          <w:delText xml:space="preserve">a vývoj </w:delText>
        </w:r>
      </w:del>
      <w:r w:rsidR="0058016B" w:rsidRPr="004A3948">
        <w:rPr>
          <w:rFonts w:ascii="Arial" w:hAnsi="Arial" w:cs="Arial"/>
          <w:b w:val="0"/>
          <w:snapToGrid w:val="0"/>
          <w:color w:val="auto"/>
        </w:rPr>
        <w:t xml:space="preserve">takto: Cena </w:t>
      </w:r>
      <w:del w:id="11" w:author="Páleník Robert" w:date="2023-07-28T04:46:00Z">
        <w:r w:rsidR="0058016B" w:rsidRPr="004A3948" w:rsidDel="007760F7">
          <w:rPr>
            <w:rFonts w:ascii="Arial" w:hAnsi="Arial" w:cs="Arial"/>
            <w:b w:val="0"/>
            <w:snapToGrid w:val="0"/>
            <w:color w:val="auto"/>
          </w:rPr>
          <w:delText xml:space="preserve">za hodinu servisních služeb v kategorii Technická podpora a vývoj </w:delText>
        </w:r>
      </w:del>
      <w:r w:rsidR="00D6207E" w:rsidRPr="004A3948">
        <w:rPr>
          <w:rFonts w:ascii="Arial" w:hAnsi="Arial" w:cs="Arial"/>
          <w:b w:val="0"/>
          <w:snapToGrid w:val="0"/>
          <w:color w:val="auto"/>
        </w:rPr>
        <w:t>může být na základě dohody smluvních stran</w:t>
      </w:r>
      <w:r w:rsidR="0058016B" w:rsidRPr="004A3948">
        <w:rPr>
          <w:rFonts w:ascii="Arial" w:hAnsi="Arial" w:cs="Arial"/>
          <w:b w:val="0"/>
          <w:snapToGrid w:val="0"/>
          <w:color w:val="auto"/>
        </w:rPr>
        <w:t xml:space="preserve"> každoročně zvýšena, nebo snížena o polovinu počtu procentních bodů (</w:t>
      </w:r>
      <w:proofErr w:type="spellStart"/>
      <w:proofErr w:type="gramStart"/>
      <w:r w:rsidR="0058016B" w:rsidRPr="004A3948">
        <w:rPr>
          <w:rFonts w:ascii="Arial" w:hAnsi="Arial" w:cs="Arial"/>
          <w:b w:val="0"/>
          <w:snapToGrid w:val="0"/>
          <w:color w:val="auto"/>
        </w:rPr>
        <w:t>p.b</w:t>
      </w:r>
      <w:proofErr w:type="spellEnd"/>
      <w:r w:rsidR="0058016B" w:rsidRPr="004A3948">
        <w:rPr>
          <w:rFonts w:ascii="Arial" w:hAnsi="Arial" w:cs="Arial"/>
          <w:b w:val="0"/>
          <w:snapToGrid w:val="0"/>
          <w:color w:val="auto"/>
        </w:rPr>
        <w:t>.), o který</w:t>
      </w:r>
      <w:proofErr w:type="gramEnd"/>
      <w:r w:rsidR="0058016B" w:rsidRPr="004A3948">
        <w:rPr>
          <w:rFonts w:ascii="Arial" w:hAnsi="Arial" w:cs="Arial"/>
          <w:b w:val="0"/>
          <w:snapToGrid w:val="0"/>
          <w:color w:val="auto"/>
        </w:rPr>
        <w:t xml:space="preserve"> došlo ke změně průměrné hrubé měsíční mzdy specialistů v oblasti ICT (třída a skupina klasifikace CZ-ISCO – 25 Specialisté v oblasti ICT) </w:t>
      </w:r>
      <w:r w:rsidR="00D6207E" w:rsidRPr="004A3948">
        <w:rPr>
          <w:rFonts w:ascii="Arial" w:hAnsi="Arial" w:cs="Arial"/>
          <w:b w:val="0"/>
          <w:snapToGrid w:val="0"/>
          <w:color w:val="auto"/>
        </w:rPr>
        <w:t>ke dni výročí této smlouvy</w:t>
      </w:r>
      <w:r w:rsidR="00D6207E" w:rsidRPr="004A3948">
        <w:rPr>
          <w:rFonts w:ascii="Arial" w:hAnsi="Arial" w:cs="Arial"/>
          <w:snapToGrid w:val="0"/>
          <w:color w:val="auto"/>
        </w:rPr>
        <w:t xml:space="preserve"> </w:t>
      </w:r>
      <w:r w:rsidR="0058016B" w:rsidRPr="004A3948">
        <w:rPr>
          <w:rFonts w:ascii="Arial" w:hAnsi="Arial" w:cs="Arial"/>
          <w:b w:val="0"/>
          <w:snapToGrid w:val="0"/>
          <w:color w:val="auto"/>
        </w:rPr>
        <w:t xml:space="preserve">vyplývající z výsledků šetření ISPV (Informační systém o průměrném výdělku) uveřejněných na https://www.ispv.cz/, nebo z výsledků šetření obdobného charakteru tyto výsledky nahrazující, nebudou-li výsledky šetření ISPV dostupné. </w:t>
      </w:r>
      <w:moveFromRangeStart w:id="12" w:author="Páleník Robert" w:date="2023-07-28T04:46:00Z" w:name="move141412016"/>
      <w:moveFrom w:id="13" w:author="Páleník Robert" w:date="2023-07-28T04:46:00Z">
        <w:r w:rsidR="0058016B" w:rsidRPr="004A3948" w:rsidDel="007760F7">
          <w:rPr>
            <w:rFonts w:ascii="Arial" w:hAnsi="Arial" w:cs="Arial"/>
            <w:b w:val="0"/>
            <w:snapToGrid w:val="0"/>
            <w:color w:val="auto"/>
          </w:rPr>
          <w:t xml:space="preserve">Např. bude-li meziroční změna průměrné hrubé měsíční mzdy činit 105 %, znamená to, že došlo k navýšení průměrné hrubé měsíční mzdy o 5 p.b., tzn., že cena za hodinu servisních služeb v kategorii Technická podpora a vývoj bude zvýšena o 2,5 p.b. Ke změně ceny </w:t>
        </w:r>
        <w:r w:rsidR="0058016B" w:rsidRPr="004A3948" w:rsidDel="007760F7">
          <w:rPr>
            <w:rFonts w:ascii="Arial" w:hAnsi="Arial" w:cs="Arial"/>
            <w:b w:val="0"/>
            <w:snapToGrid w:val="0"/>
            <w:color w:val="auto"/>
          </w:rPr>
          <w:lastRenderedPageBreak/>
          <w:t xml:space="preserve">za hodinu servisních služeb v kategorii Technická podpora a vývoj dojde vždy k prvnímu dni měsíce července příslušného kalendářního roku. </w:t>
        </w:r>
      </w:moveFrom>
      <w:moveFromRangeEnd w:id="12"/>
      <w:r w:rsidR="0058016B" w:rsidRPr="004A3948">
        <w:rPr>
          <w:rFonts w:ascii="Arial" w:hAnsi="Arial" w:cs="Arial"/>
          <w:b w:val="0"/>
          <w:snapToGrid w:val="0"/>
          <w:color w:val="auto"/>
        </w:rPr>
        <w:t>K této změně dojde nejdříve v prvním kalendářním roce následujícím po roce, ve kterém nabyla tato smlouva účinnosti.</w:t>
      </w:r>
      <w:ins w:id="14" w:author="Páleník Robert" w:date="2023-07-28T04:46:00Z">
        <w:r w:rsidR="007760F7" w:rsidRPr="007760F7">
          <w:rPr>
            <w:rFonts w:ascii="Arial" w:hAnsi="Arial" w:cs="Arial"/>
            <w:b w:val="0"/>
            <w:snapToGrid w:val="0"/>
            <w:color w:val="auto"/>
          </w:rPr>
          <w:t xml:space="preserve"> </w:t>
        </w:r>
      </w:ins>
      <w:moveToRangeStart w:id="15" w:author="Páleník Robert" w:date="2023-07-28T04:46:00Z" w:name="move141412016"/>
      <w:moveTo w:id="16" w:author="Páleník Robert" w:date="2023-07-28T04:46:00Z">
        <w:r w:rsidR="007760F7" w:rsidRPr="004A3948">
          <w:rPr>
            <w:rFonts w:ascii="Arial" w:hAnsi="Arial" w:cs="Arial"/>
            <w:b w:val="0"/>
            <w:snapToGrid w:val="0"/>
            <w:color w:val="auto"/>
          </w:rPr>
          <w:t xml:space="preserve">Např. bude-li meziroční změna průměrné hrubé měsíční mzdy činit 105 %, znamená to, že došlo k navýšení průměrné hrubé měsíční mzdy o 5 </w:t>
        </w:r>
        <w:proofErr w:type="spellStart"/>
        <w:proofErr w:type="gramStart"/>
        <w:r w:rsidR="007760F7" w:rsidRPr="004A3948">
          <w:rPr>
            <w:rFonts w:ascii="Arial" w:hAnsi="Arial" w:cs="Arial"/>
            <w:b w:val="0"/>
            <w:snapToGrid w:val="0"/>
            <w:color w:val="auto"/>
          </w:rPr>
          <w:t>p.b</w:t>
        </w:r>
        <w:proofErr w:type="spellEnd"/>
        <w:r w:rsidR="007760F7" w:rsidRPr="004A3948">
          <w:rPr>
            <w:rFonts w:ascii="Arial" w:hAnsi="Arial" w:cs="Arial"/>
            <w:b w:val="0"/>
            <w:snapToGrid w:val="0"/>
            <w:color w:val="auto"/>
          </w:rPr>
          <w:t>., tzn.</w:t>
        </w:r>
        <w:proofErr w:type="gramEnd"/>
        <w:r w:rsidR="007760F7" w:rsidRPr="004A3948">
          <w:rPr>
            <w:rFonts w:ascii="Arial" w:hAnsi="Arial" w:cs="Arial"/>
            <w:b w:val="0"/>
            <w:snapToGrid w:val="0"/>
            <w:color w:val="auto"/>
          </w:rPr>
          <w:t xml:space="preserve">, že </w:t>
        </w:r>
      </w:moveTo>
      <w:ins w:id="17" w:author="Páleník Robert" w:date="2023-07-28T04:46:00Z">
        <w:r w:rsidR="007760F7">
          <w:rPr>
            <w:rFonts w:ascii="Arial" w:hAnsi="Arial" w:cs="Arial"/>
            <w:b w:val="0"/>
            <w:snapToGrid w:val="0"/>
            <w:color w:val="auto"/>
          </w:rPr>
          <w:t xml:space="preserve">např. </w:t>
        </w:r>
      </w:ins>
      <w:moveTo w:id="18" w:author="Páleník Robert" w:date="2023-07-28T04:46:00Z">
        <w:r w:rsidR="007760F7" w:rsidRPr="004A3948">
          <w:rPr>
            <w:rFonts w:ascii="Arial" w:hAnsi="Arial" w:cs="Arial"/>
            <w:b w:val="0"/>
            <w:snapToGrid w:val="0"/>
            <w:color w:val="auto"/>
          </w:rPr>
          <w:t xml:space="preserve">cena za hodinu servisních služeb v kategorii Technická podpora a vývoj bude zvýšena o 2,5 </w:t>
        </w:r>
        <w:proofErr w:type="spellStart"/>
        <w:r w:rsidR="007760F7" w:rsidRPr="004A3948">
          <w:rPr>
            <w:rFonts w:ascii="Arial" w:hAnsi="Arial" w:cs="Arial"/>
            <w:b w:val="0"/>
            <w:snapToGrid w:val="0"/>
            <w:color w:val="auto"/>
          </w:rPr>
          <w:t>p.b</w:t>
        </w:r>
        <w:proofErr w:type="spellEnd"/>
        <w:r w:rsidR="007760F7" w:rsidRPr="004A3948">
          <w:rPr>
            <w:rFonts w:ascii="Arial" w:hAnsi="Arial" w:cs="Arial"/>
            <w:b w:val="0"/>
            <w:snapToGrid w:val="0"/>
            <w:color w:val="auto"/>
          </w:rPr>
          <w:t>. Ke změně ceny za hodinu servisních služeb v kategorii Technická podpora a vývoj dojde vždy k prvnímu dni měsíce července příslušného kalendářního roku.</w:t>
        </w:r>
      </w:moveTo>
      <w:moveToRangeEnd w:id="15"/>
      <w:ins w:id="19" w:author="Páleník Robert" w:date="2023-07-28T04:47:00Z">
        <w:r w:rsidR="007760F7">
          <w:rPr>
            <w:rFonts w:ascii="Arial" w:hAnsi="Arial" w:cs="Arial"/>
            <w:b w:val="0"/>
            <w:snapToGrid w:val="0"/>
            <w:color w:val="auto"/>
          </w:rPr>
          <w:t xml:space="preserve"> </w:t>
        </w:r>
        <w:r w:rsidR="007760F7" w:rsidRPr="007760F7">
          <w:rPr>
            <w:rFonts w:ascii="Arial" w:hAnsi="Arial" w:cs="Arial"/>
            <w:b w:val="0"/>
            <w:snapToGrid w:val="0"/>
            <w:color w:val="auto"/>
          </w:rPr>
          <w:t xml:space="preserve">Stejným způsobem může být změněna i cena za „čtvrtletní paušál servisu“ dle čl. </w:t>
        </w:r>
        <w:proofErr w:type="gramStart"/>
        <w:r w:rsidR="007760F7" w:rsidRPr="007760F7">
          <w:rPr>
            <w:rFonts w:ascii="Arial" w:hAnsi="Arial" w:cs="Arial"/>
            <w:b w:val="0"/>
            <w:snapToGrid w:val="0"/>
            <w:color w:val="auto"/>
          </w:rPr>
          <w:t>5.7. písm.</w:t>
        </w:r>
        <w:proofErr w:type="gramEnd"/>
        <w:r w:rsidR="007760F7" w:rsidRPr="007760F7">
          <w:rPr>
            <w:rFonts w:ascii="Arial" w:hAnsi="Arial" w:cs="Arial"/>
            <w:b w:val="0"/>
            <w:snapToGrid w:val="0"/>
            <w:color w:val="auto"/>
          </w:rPr>
          <w:t xml:space="preserve"> b) smlouvy.</w:t>
        </w:r>
      </w:ins>
      <w:bookmarkStart w:id="20" w:name="_GoBack"/>
      <w:bookmarkEnd w:id="20"/>
    </w:p>
    <w:p w14:paraId="66FA1303" w14:textId="77777777" w:rsidR="000051FB" w:rsidRPr="00DE4923" w:rsidRDefault="000051FB" w:rsidP="00027B24">
      <w:pPr>
        <w:pStyle w:val="seznam-western"/>
        <w:spacing w:before="0" w:beforeAutospacing="0" w:after="0"/>
        <w:ind w:left="709" w:hanging="709"/>
        <w:outlineLvl w:val="0"/>
        <w:rPr>
          <w:rFonts w:ascii="Arial" w:hAnsi="Arial" w:cs="Arial"/>
          <w:b/>
          <w:i/>
          <w:color w:val="000000"/>
          <w:sz w:val="22"/>
          <w:szCs w:val="22"/>
        </w:rPr>
      </w:pPr>
    </w:p>
    <w:p w14:paraId="7200A1E1" w14:textId="77019359" w:rsidR="00671FBD" w:rsidRPr="00DE4923" w:rsidRDefault="00726ED8" w:rsidP="00936E2B">
      <w:pPr>
        <w:numPr>
          <w:ilvl w:val="0"/>
          <w:numId w:val="1"/>
        </w:numPr>
        <w:tabs>
          <w:tab w:val="clear" w:pos="720"/>
        </w:tabs>
        <w:spacing w:after="0" w:line="240" w:lineRule="auto"/>
        <w:ind w:hanging="720"/>
        <w:jc w:val="both"/>
        <w:rPr>
          <w:rFonts w:ascii="Arial" w:eastAsia="Times New Roman" w:hAnsi="Arial" w:cs="Arial"/>
          <w:b/>
          <w:lang w:eastAsia="cs-CZ"/>
        </w:rPr>
      </w:pPr>
      <w:r w:rsidRPr="00936E2B">
        <w:rPr>
          <w:rFonts w:ascii="Arial" w:eastAsia="Times New Roman" w:hAnsi="Arial" w:cs="Arial"/>
          <w:b/>
          <w:lang w:eastAsia="cs-CZ"/>
        </w:rPr>
        <w:t>Smluvní s</w:t>
      </w:r>
      <w:r w:rsidR="00671FBD" w:rsidRPr="00936E2B">
        <w:rPr>
          <w:rFonts w:ascii="Arial" w:eastAsia="Times New Roman" w:hAnsi="Arial" w:cs="Arial"/>
          <w:b/>
          <w:lang w:eastAsia="cs-CZ"/>
        </w:rPr>
        <w:t>ankce</w:t>
      </w:r>
    </w:p>
    <w:p w14:paraId="67B67601" w14:textId="2E6B832B" w:rsidR="0065693A" w:rsidRPr="0065693A" w:rsidRDefault="008772BC" w:rsidP="00B24E61">
      <w:pPr>
        <w:numPr>
          <w:ilvl w:val="1"/>
          <w:numId w:val="7"/>
        </w:numPr>
        <w:spacing w:after="0" w:line="240" w:lineRule="auto"/>
        <w:jc w:val="both"/>
        <w:rPr>
          <w:rFonts w:ascii="Arial" w:hAnsi="Arial" w:cs="Arial"/>
        </w:rPr>
      </w:pPr>
      <w:r>
        <w:rPr>
          <w:rFonts w:ascii="Arial" w:hAnsi="Arial" w:cs="Arial"/>
        </w:rPr>
        <w:t>Poskytovatel</w:t>
      </w:r>
      <w:r w:rsidR="0065693A" w:rsidRPr="0065693A">
        <w:rPr>
          <w:rFonts w:ascii="Arial" w:hAnsi="Arial" w:cs="Arial"/>
        </w:rPr>
        <w:t xml:space="preserve"> odpovídá za veškeré škody a ne</w:t>
      </w:r>
      <w:r w:rsidR="0065693A">
        <w:rPr>
          <w:rFonts w:ascii="Arial" w:hAnsi="Arial" w:cs="Arial"/>
        </w:rPr>
        <w:t xml:space="preserve">majetkové újmy, které vzniknou </w:t>
      </w:r>
      <w:r>
        <w:rPr>
          <w:rFonts w:ascii="Arial" w:hAnsi="Arial" w:cs="Arial"/>
        </w:rPr>
        <w:t>Objednatel</w:t>
      </w:r>
      <w:r w:rsidR="0065693A" w:rsidRPr="0065693A">
        <w:rPr>
          <w:rFonts w:ascii="Arial" w:hAnsi="Arial" w:cs="Arial"/>
        </w:rPr>
        <w:t xml:space="preserve">i v </w:t>
      </w:r>
      <w:r w:rsidR="0065693A">
        <w:rPr>
          <w:rFonts w:ascii="Arial" w:hAnsi="Arial" w:cs="Arial"/>
        </w:rPr>
        <w:t xml:space="preserve">důsledku porušení této smlouvy </w:t>
      </w:r>
      <w:r>
        <w:rPr>
          <w:rFonts w:ascii="Arial" w:hAnsi="Arial" w:cs="Arial"/>
        </w:rPr>
        <w:t>Poskytovatel</w:t>
      </w:r>
      <w:r w:rsidR="0065693A" w:rsidRPr="0065693A">
        <w:rPr>
          <w:rFonts w:ascii="Arial" w:hAnsi="Arial" w:cs="Arial"/>
        </w:rPr>
        <w:t xml:space="preserve">em. </w:t>
      </w:r>
      <w:r>
        <w:rPr>
          <w:rFonts w:ascii="Arial" w:hAnsi="Arial" w:cs="Arial"/>
        </w:rPr>
        <w:t>Poskytovatel</w:t>
      </w:r>
      <w:r w:rsidR="0065693A" w:rsidRPr="0065693A">
        <w:rPr>
          <w:rFonts w:ascii="Arial" w:hAnsi="Arial" w:cs="Arial"/>
        </w:rPr>
        <w:t xml:space="preserve"> je povinen nahradit takto vzniklou škodu a nemajetkovou újmu v plném rozsahu, včet</w:t>
      </w:r>
      <w:r w:rsidR="0065693A">
        <w:rPr>
          <w:rFonts w:ascii="Arial" w:hAnsi="Arial" w:cs="Arial"/>
        </w:rPr>
        <w:t xml:space="preserve">ně případných sankcí udělených </w:t>
      </w:r>
      <w:r>
        <w:rPr>
          <w:rFonts w:ascii="Arial" w:hAnsi="Arial" w:cs="Arial"/>
        </w:rPr>
        <w:t>Objednatel</w:t>
      </w:r>
      <w:r w:rsidR="0065693A" w:rsidRPr="0065693A">
        <w:rPr>
          <w:rFonts w:ascii="Arial" w:hAnsi="Arial" w:cs="Arial"/>
        </w:rPr>
        <w:t>i orgány veřejné moci, jejichž pří</w:t>
      </w:r>
      <w:r w:rsidR="0065693A">
        <w:rPr>
          <w:rFonts w:ascii="Arial" w:hAnsi="Arial" w:cs="Arial"/>
        </w:rPr>
        <w:t xml:space="preserve">činou bylo porušení povinností </w:t>
      </w:r>
      <w:r>
        <w:rPr>
          <w:rFonts w:ascii="Arial" w:hAnsi="Arial" w:cs="Arial"/>
        </w:rPr>
        <w:t>Poskytovatel</w:t>
      </w:r>
      <w:r w:rsidR="0065693A" w:rsidRPr="0065693A">
        <w:rPr>
          <w:rFonts w:ascii="Arial" w:hAnsi="Arial" w:cs="Arial"/>
        </w:rPr>
        <w:t>e dle této smlouvy.</w:t>
      </w:r>
    </w:p>
    <w:p w14:paraId="0F92047D" w14:textId="5D695A47" w:rsidR="0065693A" w:rsidRPr="00733A3A" w:rsidRDefault="0065693A" w:rsidP="00B24E61">
      <w:pPr>
        <w:numPr>
          <w:ilvl w:val="1"/>
          <w:numId w:val="7"/>
        </w:numPr>
        <w:spacing w:after="0" w:line="240" w:lineRule="auto"/>
        <w:jc w:val="both"/>
        <w:rPr>
          <w:rFonts w:ascii="Arial" w:hAnsi="Arial" w:cs="Arial"/>
        </w:rPr>
      </w:pPr>
      <w:r w:rsidRPr="00733A3A">
        <w:rPr>
          <w:rFonts w:ascii="Arial" w:hAnsi="Arial" w:cs="Arial"/>
        </w:rPr>
        <w:t xml:space="preserve">Dostane-li se </w:t>
      </w:r>
      <w:r w:rsidR="008772BC" w:rsidRPr="00733A3A">
        <w:rPr>
          <w:rFonts w:ascii="Arial" w:hAnsi="Arial" w:cs="Arial"/>
        </w:rPr>
        <w:t>Objednatel</w:t>
      </w:r>
      <w:r w:rsidRPr="00733A3A">
        <w:rPr>
          <w:rFonts w:ascii="Arial" w:hAnsi="Arial" w:cs="Arial"/>
        </w:rPr>
        <w:t xml:space="preserve"> do prodlení s placením úhrady za servisní služby poskytované dle této smlouvy, je povinen zaplatit </w:t>
      </w:r>
      <w:r w:rsidR="008772BC" w:rsidRPr="00733A3A">
        <w:rPr>
          <w:rFonts w:ascii="Arial" w:hAnsi="Arial" w:cs="Arial"/>
        </w:rPr>
        <w:t>Poskytovatel</w:t>
      </w:r>
      <w:r w:rsidRPr="00733A3A">
        <w:rPr>
          <w:rFonts w:ascii="Arial" w:hAnsi="Arial" w:cs="Arial"/>
        </w:rPr>
        <w:t>i úrok z prodlení ve výši 0,05 % z dlužné částky za každý den prodlení.</w:t>
      </w:r>
    </w:p>
    <w:p w14:paraId="24F993F2" w14:textId="38D77850" w:rsidR="0065693A" w:rsidRPr="0065693A" w:rsidRDefault="0065693A" w:rsidP="00B24E61">
      <w:pPr>
        <w:numPr>
          <w:ilvl w:val="1"/>
          <w:numId w:val="7"/>
        </w:numPr>
        <w:spacing w:after="0" w:line="240" w:lineRule="auto"/>
        <w:jc w:val="both"/>
        <w:rPr>
          <w:rFonts w:ascii="Arial" w:hAnsi="Arial" w:cs="Arial"/>
        </w:rPr>
      </w:pPr>
      <w:r w:rsidRPr="00733A3A">
        <w:rPr>
          <w:rFonts w:ascii="Arial" w:hAnsi="Arial" w:cs="Arial"/>
        </w:rPr>
        <w:t xml:space="preserve">Jestliže dostupnost IS klesne pod hodnotu dle čl. 1.6 této smlouvy, je </w:t>
      </w:r>
      <w:r w:rsidR="008772BC" w:rsidRPr="00733A3A">
        <w:rPr>
          <w:rFonts w:ascii="Arial" w:hAnsi="Arial" w:cs="Arial"/>
        </w:rPr>
        <w:t>Poskytovatel</w:t>
      </w:r>
      <w:r w:rsidRPr="00733A3A">
        <w:rPr>
          <w:rFonts w:ascii="Arial" w:hAnsi="Arial" w:cs="Arial"/>
        </w:rPr>
        <w:t xml:space="preserve"> povinen uhradit </w:t>
      </w:r>
      <w:r w:rsidR="008772BC" w:rsidRPr="00733A3A">
        <w:rPr>
          <w:rFonts w:ascii="Arial" w:hAnsi="Arial" w:cs="Arial"/>
        </w:rPr>
        <w:t>Objednatel</w:t>
      </w:r>
      <w:r w:rsidRPr="00733A3A">
        <w:rPr>
          <w:rFonts w:ascii="Arial" w:hAnsi="Arial" w:cs="Arial"/>
        </w:rPr>
        <w:t>i smluvní</w:t>
      </w:r>
      <w:r w:rsidRPr="0065693A">
        <w:rPr>
          <w:rFonts w:ascii="Arial" w:hAnsi="Arial" w:cs="Arial"/>
        </w:rPr>
        <w:t xml:space="preserve"> pokutu ve výši:</w:t>
      </w:r>
    </w:p>
    <w:p w14:paraId="3A524E3D" w14:textId="77777777" w:rsidR="0065693A" w:rsidRPr="0065693A" w:rsidRDefault="0065693A" w:rsidP="00B24E61">
      <w:pPr>
        <w:numPr>
          <w:ilvl w:val="2"/>
          <w:numId w:val="19"/>
        </w:numPr>
        <w:spacing w:after="0" w:line="240" w:lineRule="auto"/>
        <w:ind w:hanging="294"/>
        <w:jc w:val="both"/>
        <w:rPr>
          <w:rFonts w:ascii="Arial" w:hAnsi="Arial" w:cs="Arial"/>
        </w:rPr>
      </w:pPr>
      <w:r w:rsidRPr="0065693A">
        <w:rPr>
          <w:rFonts w:ascii="Arial" w:hAnsi="Arial" w:cs="Arial"/>
        </w:rPr>
        <w:t>2.000,- Kč za každý kalendářní měsíc, ve kterém dostupnost díla nedosáhne hodnoty dle čl. III odst. 5 této smlouvy, ale dosáhne hodnoty alespoň 96,5 %;</w:t>
      </w:r>
    </w:p>
    <w:p w14:paraId="02904578" w14:textId="77777777" w:rsidR="0065693A" w:rsidRPr="0065693A" w:rsidRDefault="0065693A" w:rsidP="00B24E61">
      <w:pPr>
        <w:numPr>
          <w:ilvl w:val="2"/>
          <w:numId w:val="19"/>
        </w:numPr>
        <w:spacing w:after="0" w:line="240" w:lineRule="auto"/>
        <w:ind w:hanging="294"/>
        <w:jc w:val="both"/>
        <w:rPr>
          <w:rFonts w:ascii="Arial" w:hAnsi="Arial" w:cs="Arial"/>
        </w:rPr>
      </w:pPr>
      <w:r w:rsidRPr="0065693A">
        <w:rPr>
          <w:rFonts w:ascii="Arial" w:hAnsi="Arial" w:cs="Arial"/>
        </w:rPr>
        <w:t>5.000,- Kč za každý kalendářní měsíc, ve kterém dostupnost díla nedosáhne hodnoty 96,5 %, ale dosáhne hodnoty alespoň 96,0 %;</w:t>
      </w:r>
    </w:p>
    <w:p w14:paraId="73C5AEC2" w14:textId="77777777" w:rsidR="0065693A" w:rsidRPr="0065693A" w:rsidRDefault="0065693A" w:rsidP="00B24E61">
      <w:pPr>
        <w:numPr>
          <w:ilvl w:val="2"/>
          <w:numId w:val="19"/>
        </w:numPr>
        <w:spacing w:after="0" w:line="240" w:lineRule="auto"/>
        <w:ind w:hanging="294"/>
        <w:jc w:val="both"/>
        <w:rPr>
          <w:rFonts w:ascii="Arial" w:hAnsi="Arial" w:cs="Arial"/>
        </w:rPr>
      </w:pPr>
      <w:r w:rsidRPr="0065693A">
        <w:rPr>
          <w:rFonts w:ascii="Arial" w:hAnsi="Arial" w:cs="Arial"/>
        </w:rPr>
        <w:t>10.000,- Kč za každý kalendářní měsíc, ve kterém dostupnost díla nedosáhne hodnoty 96,0 %, ale dosáhne hodnoty alespoň 95 %;</w:t>
      </w:r>
    </w:p>
    <w:p w14:paraId="01CE4217" w14:textId="77777777" w:rsidR="0065693A" w:rsidRPr="0065693A" w:rsidRDefault="0065693A" w:rsidP="00B24E61">
      <w:pPr>
        <w:numPr>
          <w:ilvl w:val="2"/>
          <w:numId w:val="19"/>
        </w:numPr>
        <w:spacing w:after="0" w:line="240" w:lineRule="auto"/>
        <w:ind w:hanging="294"/>
        <w:jc w:val="both"/>
        <w:rPr>
          <w:rFonts w:ascii="Arial" w:hAnsi="Arial" w:cs="Arial"/>
        </w:rPr>
      </w:pPr>
      <w:r w:rsidRPr="0065693A">
        <w:rPr>
          <w:rFonts w:ascii="Arial" w:hAnsi="Arial" w:cs="Arial"/>
        </w:rPr>
        <w:t>20.000,- Kč za každý kalendářní měsíc, ve kterém dostupnost díla nedosáhne hodnoty 95 %, ale dosáhne hodnoty alespoň 94 %;</w:t>
      </w:r>
    </w:p>
    <w:p w14:paraId="60CA2F44" w14:textId="77777777" w:rsidR="0065693A" w:rsidRPr="0065693A" w:rsidRDefault="0065693A" w:rsidP="00B24E61">
      <w:pPr>
        <w:numPr>
          <w:ilvl w:val="2"/>
          <w:numId w:val="19"/>
        </w:numPr>
        <w:spacing w:after="0" w:line="240" w:lineRule="auto"/>
        <w:ind w:hanging="294"/>
        <w:jc w:val="both"/>
        <w:rPr>
          <w:rFonts w:ascii="Arial" w:hAnsi="Arial" w:cs="Arial"/>
        </w:rPr>
      </w:pPr>
      <w:r w:rsidRPr="0065693A">
        <w:rPr>
          <w:rFonts w:ascii="Arial" w:hAnsi="Arial" w:cs="Arial"/>
        </w:rPr>
        <w:t>30.000,- Kč za každý kalendářní měsíc, ve kterém dostupnost díla nedosáhne hodnoty 94 %.</w:t>
      </w:r>
    </w:p>
    <w:p w14:paraId="339C1898" w14:textId="442714F1" w:rsidR="0065693A" w:rsidRPr="004A3948" w:rsidRDefault="0065693A" w:rsidP="00B24E61">
      <w:pPr>
        <w:numPr>
          <w:ilvl w:val="1"/>
          <w:numId w:val="7"/>
        </w:numPr>
        <w:spacing w:after="0" w:line="240" w:lineRule="auto"/>
        <w:jc w:val="both"/>
        <w:rPr>
          <w:rFonts w:ascii="Arial" w:hAnsi="Arial" w:cs="Arial"/>
        </w:rPr>
      </w:pPr>
      <w:r w:rsidRPr="004A3948">
        <w:rPr>
          <w:rFonts w:ascii="Arial" w:hAnsi="Arial" w:cs="Arial"/>
        </w:rPr>
        <w:t xml:space="preserve">Dostane-li se </w:t>
      </w:r>
      <w:r w:rsidR="008772BC" w:rsidRPr="004A3948">
        <w:rPr>
          <w:rFonts w:ascii="Arial" w:hAnsi="Arial" w:cs="Arial"/>
        </w:rPr>
        <w:t>Poskytovatel</w:t>
      </w:r>
      <w:r w:rsidRPr="004A3948">
        <w:rPr>
          <w:rFonts w:ascii="Arial" w:hAnsi="Arial" w:cs="Arial"/>
        </w:rPr>
        <w:t xml:space="preserve"> do prodlení s reakční dobou na incident</w:t>
      </w:r>
      <w:r w:rsidR="00CB699D" w:rsidRPr="004A3948">
        <w:rPr>
          <w:rFonts w:ascii="Arial" w:hAnsi="Arial" w:cs="Arial"/>
        </w:rPr>
        <w:t>y</w:t>
      </w:r>
      <w:r w:rsidR="00A83EA7" w:rsidRPr="004A3948">
        <w:rPr>
          <w:rFonts w:ascii="Arial" w:hAnsi="Arial" w:cs="Arial"/>
        </w:rPr>
        <w:t xml:space="preserve"> nebo požadavky</w:t>
      </w:r>
      <w:r w:rsidRPr="004A3948">
        <w:rPr>
          <w:rFonts w:ascii="Arial" w:hAnsi="Arial" w:cs="Arial"/>
        </w:rPr>
        <w:t xml:space="preserve">, je </w:t>
      </w:r>
      <w:r w:rsidR="008772BC" w:rsidRPr="004A3948">
        <w:rPr>
          <w:rFonts w:ascii="Arial" w:hAnsi="Arial" w:cs="Arial"/>
        </w:rPr>
        <w:t>Poskytovatel</w:t>
      </w:r>
      <w:r w:rsidRPr="004A3948">
        <w:rPr>
          <w:rFonts w:ascii="Arial" w:hAnsi="Arial" w:cs="Arial"/>
        </w:rPr>
        <w:t xml:space="preserve"> povinen uhradit </w:t>
      </w:r>
      <w:r w:rsidR="008772BC" w:rsidRPr="004A3948">
        <w:rPr>
          <w:rFonts w:ascii="Arial" w:hAnsi="Arial" w:cs="Arial"/>
        </w:rPr>
        <w:t>Objednatel</w:t>
      </w:r>
      <w:r w:rsidRPr="004A3948">
        <w:rPr>
          <w:rFonts w:ascii="Arial" w:hAnsi="Arial" w:cs="Arial"/>
        </w:rPr>
        <w:t>i smluvní pokutu za každou započatou hodinu</w:t>
      </w:r>
      <w:r w:rsidR="00CB699D" w:rsidRPr="004A3948">
        <w:rPr>
          <w:rFonts w:ascii="Arial" w:hAnsi="Arial" w:cs="Arial"/>
        </w:rPr>
        <w:t xml:space="preserve"> respektive den</w:t>
      </w:r>
      <w:r w:rsidRPr="004A3948">
        <w:rPr>
          <w:rFonts w:ascii="Arial" w:hAnsi="Arial" w:cs="Arial"/>
        </w:rPr>
        <w:t xml:space="preserve"> prodlení</w:t>
      </w:r>
      <w:r w:rsidR="00CB699D" w:rsidRPr="004A3948">
        <w:rPr>
          <w:rFonts w:ascii="Arial" w:hAnsi="Arial" w:cs="Arial"/>
        </w:rPr>
        <w:t>, a to ve výši podle přílohy č. 1 této smlouvy</w:t>
      </w:r>
      <w:r w:rsidRPr="004A3948">
        <w:rPr>
          <w:rFonts w:ascii="Arial" w:hAnsi="Arial" w:cs="Arial"/>
        </w:rPr>
        <w:t>.</w:t>
      </w:r>
    </w:p>
    <w:p w14:paraId="7D484101" w14:textId="5D851E6B" w:rsidR="0065693A" w:rsidRPr="004A3948" w:rsidRDefault="0065693A" w:rsidP="00B24E61">
      <w:pPr>
        <w:numPr>
          <w:ilvl w:val="1"/>
          <w:numId w:val="7"/>
        </w:numPr>
        <w:spacing w:after="0" w:line="240" w:lineRule="auto"/>
        <w:jc w:val="both"/>
        <w:rPr>
          <w:rFonts w:ascii="Arial" w:hAnsi="Arial" w:cs="Arial"/>
        </w:rPr>
      </w:pPr>
      <w:r w:rsidRPr="004A3948">
        <w:rPr>
          <w:rFonts w:ascii="Arial" w:hAnsi="Arial" w:cs="Arial"/>
        </w:rPr>
        <w:t xml:space="preserve">Poruší-li </w:t>
      </w:r>
      <w:r w:rsidR="008772BC" w:rsidRPr="004A3948">
        <w:rPr>
          <w:rFonts w:ascii="Arial" w:hAnsi="Arial" w:cs="Arial"/>
        </w:rPr>
        <w:t>Poskytovatel</w:t>
      </w:r>
      <w:r w:rsidRPr="004A3948">
        <w:rPr>
          <w:rFonts w:ascii="Arial" w:hAnsi="Arial" w:cs="Arial"/>
        </w:rPr>
        <w:t xml:space="preserve"> povinnost v době vyřešení dle přílohy č. 1 této smlouvy vyřešit incident</w:t>
      </w:r>
      <w:r w:rsidR="00A83EA7" w:rsidRPr="004A3948">
        <w:rPr>
          <w:rFonts w:ascii="Arial" w:hAnsi="Arial" w:cs="Arial"/>
        </w:rPr>
        <w:t xml:space="preserve"> je Poskytovatel povinen uhradit Objednateli smluvní pokutu za každou započatou hodinu respektive den prodlení, a to ve výši podle přílohy č. 1 této smlouvy.</w:t>
      </w:r>
    </w:p>
    <w:p w14:paraId="3ACAD797" w14:textId="1DBC64A0" w:rsidR="0065693A" w:rsidRPr="004A3948" w:rsidRDefault="0065693A" w:rsidP="00B24E61">
      <w:pPr>
        <w:numPr>
          <w:ilvl w:val="1"/>
          <w:numId w:val="7"/>
        </w:numPr>
        <w:spacing w:after="0" w:line="240" w:lineRule="auto"/>
        <w:jc w:val="both"/>
        <w:rPr>
          <w:rFonts w:ascii="Arial" w:hAnsi="Arial" w:cs="Arial"/>
        </w:rPr>
      </w:pPr>
      <w:r w:rsidRPr="004A3948">
        <w:rPr>
          <w:rFonts w:ascii="Arial" w:hAnsi="Arial" w:cs="Arial"/>
        </w:rPr>
        <w:t xml:space="preserve">Dostane-li se </w:t>
      </w:r>
      <w:r w:rsidR="008772BC" w:rsidRPr="004A3948">
        <w:rPr>
          <w:rFonts w:ascii="Arial" w:hAnsi="Arial" w:cs="Arial"/>
        </w:rPr>
        <w:t>Poskytovatel</w:t>
      </w:r>
      <w:r w:rsidRPr="004A3948">
        <w:rPr>
          <w:rFonts w:ascii="Arial" w:hAnsi="Arial" w:cs="Arial"/>
        </w:rPr>
        <w:t xml:space="preserve"> do prodlení s reakční dobou na požadavek při poskytování servisních služeb kategorie technická podpora a vývoj dle přílohy č. 1 této smlouvy, je </w:t>
      </w:r>
      <w:r w:rsidR="008772BC" w:rsidRPr="004A3948">
        <w:rPr>
          <w:rFonts w:ascii="Arial" w:hAnsi="Arial" w:cs="Arial"/>
        </w:rPr>
        <w:t>Poskytovatel</w:t>
      </w:r>
      <w:r w:rsidRPr="004A3948">
        <w:rPr>
          <w:rFonts w:ascii="Arial" w:hAnsi="Arial" w:cs="Arial"/>
        </w:rPr>
        <w:t xml:space="preserve"> povinen uhradit </w:t>
      </w:r>
      <w:r w:rsidR="008772BC" w:rsidRPr="004A3948">
        <w:rPr>
          <w:rFonts w:ascii="Arial" w:hAnsi="Arial" w:cs="Arial"/>
        </w:rPr>
        <w:t>Objednatel</w:t>
      </w:r>
      <w:r w:rsidRPr="004A3948">
        <w:rPr>
          <w:rFonts w:ascii="Arial" w:hAnsi="Arial" w:cs="Arial"/>
        </w:rPr>
        <w:t>i smluvní pokutu ve výši 5</w:t>
      </w:r>
      <w:r w:rsidR="00A83EA7" w:rsidRPr="004A3948">
        <w:rPr>
          <w:rFonts w:ascii="Arial" w:hAnsi="Arial" w:cs="Arial"/>
        </w:rPr>
        <w:t>0</w:t>
      </w:r>
      <w:r w:rsidRPr="004A3948">
        <w:rPr>
          <w:rFonts w:ascii="Arial" w:hAnsi="Arial" w:cs="Arial"/>
        </w:rPr>
        <w:t xml:space="preserve">00 Kč za </w:t>
      </w:r>
      <w:r w:rsidR="00B35786" w:rsidRPr="004A3948">
        <w:rPr>
          <w:rFonts w:ascii="Arial" w:hAnsi="Arial" w:cs="Arial"/>
        </w:rPr>
        <w:t>každý započatý den</w:t>
      </w:r>
      <w:r w:rsidRPr="004A3948">
        <w:rPr>
          <w:rFonts w:ascii="Arial" w:hAnsi="Arial" w:cs="Arial"/>
        </w:rPr>
        <w:t xml:space="preserve"> prodlení.</w:t>
      </w:r>
    </w:p>
    <w:p w14:paraId="408FAB23" w14:textId="45AC43CB" w:rsidR="0065693A" w:rsidRPr="0065693A" w:rsidRDefault="0065693A" w:rsidP="00B24E61">
      <w:pPr>
        <w:numPr>
          <w:ilvl w:val="1"/>
          <w:numId w:val="7"/>
        </w:numPr>
        <w:spacing w:after="0" w:line="240" w:lineRule="auto"/>
        <w:jc w:val="both"/>
        <w:rPr>
          <w:rFonts w:ascii="Arial" w:hAnsi="Arial" w:cs="Arial"/>
        </w:rPr>
      </w:pPr>
      <w:r w:rsidRPr="0065693A">
        <w:rPr>
          <w:rFonts w:ascii="Arial" w:hAnsi="Arial" w:cs="Arial"/>
        </w:rPr>
        <w:t>Ustanovením o smluvní</w:t>
      </w:r>
      <w:r>
        <w:rPr>
          <w:rFonts w:ascii="Arial" w:hAnsi="Arial" w:cs="Arial"/>
        </w:rPr>
        <w:t xml:space="preserve">ch pokutách není dotčeno právo </w:t>
      </w:r>
      <w:r w:rsidR="008772BC">
        <w:rPr>
          <w:rFonts w:ascii="Arial" w:hAnsi="Arial" w:cs="Arial"/>
        </w:rPr>
        <w:t>Objednatel</w:t>
      </w:r>
      <w:r w:rsidRPr="0065693A">
        <w:rPr>
          <w:rFonts w:ascii="Arial" w:hAnsi="Arial" w:cs="Arial"/>
        </w:rPr>
        <w:t xml:space="preserve">e na náhradu škody či nemajetkové újmy. Smluvní </w:t>
      </w:r>
      <w:r>
        <w:rPr>
          <w:rFonts w:ascii="Arial" w:hAnsi="Arial" w:cs="Arial"/>
        </w:rPr>
        <w:t xml:space="preserve">strany se výslovně dohodly, že </w:t>
      </w:r>
      <w:r w:rsidR="008772BC">
        <w:rPr>
          <w:rFonts w:ascii="Arial" w:hAnsi="Arial" w:cs="Arial"/>
        </w:rPr>
        <w:t>Objednatel</w:t>
      </w:r>
      <w:r w:rsidRPr="0065693A">
        <w:rPr>
          <w:rFonts w:ascii="Arial" w:hAnsi="Arial" w:cs="Arial"/>
        </w:rPr>
        <w:t xml:space="preserve"> je vedle smluvní</w:t>
      </w:r>
      <w:r>
        <w:rPr>
          <w:rFonts w:ascii="Arial" w:hAnsi="Arial" w:cs="Arial"/>
        </w:rPr>
        <w:t xml:space="preserve">ch pokut oprávněn požadovat po </w:t>
      </w:r>
      <w:r w:rsidR="008772BC">
        <w:rPr>
          <w:rFonts w:ascii="Arial" w:hAnsi="Arial" w:cs="Arial"/>
        </w:rPr>
        <w:t>Poskytovatel</w:t>
      </w:r>
      <w:r w:rsidRPr="0065693A">
        <w:rPr>
          <w:rFonts w:ascii="Arial" w:hAnsi="Arial" w:cs="Arial"/>
        </w:rPr>
        <w:t>i též v plném rozsahu náhradu škody a nemajetkové újmy způsobené porušením povinnosti, na kterou se vztahuje smluvní pokuta.</w:t>
      </w:r>
    </w:p>
    <w:p w14:paraId="7756D3FF" w14:textId="6AAC3E9F" w:rsidR="0065693A" w:rsidRPr="0065693A" w:rsidRDefault="0065693A" w:rsidP="00B24E61">
      <w:pPr>
        <w:numPr>
          <w:ilvl w:val="1"/>
          <w:numId w:val="7"/>
        </w:numPr>
        <w:spacing w:after="0" w:line="240" w:lineRule="auto"/>
        <w:jc w:val="both"/>
        <w:rPr>
          <w:rFonts w:ascii="Arial" w:hAnsi="Arial" w:cs="Arial"/>
        </w:rPr>
      </w:pPr>
      <w:r>
        <w:rPr>
          <w:rFonts w:ascii="Arial" w:hAnsi="Arial" w:cs="Arial"/>
        </w:rPr>
        <w:t xml:space="preserve">V případě, že </w:t>
      </w:r>
      <w:r w:rsidR="008772BC">
        <w:rPr>
          <w:rFonts w:ascii="Arial" w:hAnsi="Arial" w:cs="Arial"/>
        </w:rPr>
        <w:t>Objednatel</w:t>
      </w:r>
      <w:r w:rsidRPr="0065693A">
        <w:rPr>
          <w:rFonts w:ascii="Arial" w:hAnsi="Arial" w:cs="Arial"/>
        </w:rPr>
        <w:t>i vznikne nárok na smluvn</w:t>
      </w:r>
      <w:r>
        <w:rPr>
          <w:rFonts w:ascii="Arial" w:hAnsi="Arial" w:cs="Arial"/>
        </w:rPr>
        <w:t xml:space="preserve">í pokutu dle této smlouvy vůči </w:t>
      </w:r>
      <w:r w:rsidR="008772BC">
        <w:rPr>
          <w:rFonts w:ascii="Arial" w:hAnsi="Arial" w:cs="Arial"/>
        </w:rPr>
        <w:t>Poskytovatel</w:t>
      </w:r>
      <w:r>
        <w:rPr>
          <w:rFonts w:ascii="Arial" w:hAnsi="Arial" w:cs="Arial"/>
        </w:rPr>
        <w:t xml:space="preserve">i, je </w:t>
      </w:r>
      <w:r w:rsidR="008772BC">
        <w:rPr>
          <w:rFonts w:ascii="Arial" w:hAnsi="Arial" w:cs="Arial"/>
        </w:rPr>
        <w:t>Objednatel</w:t>
      </w:r>
      <w:r w:rsidRPr="0065693A">
        <w:rPr>
          <w:rFonts w:ascii="Arial" w:hAnsi="Arial" w:cs="Arial"/>
        </w:rPr>
        <w:t xml:space="preserve"> oprávněn započíst pohledávku z titul</w:t>
      </w:r>
      <w:r>
        <w:rPr>
          <w:rFonts w:ascii="Arial" w:hAnsi="Arial" w:cs="Arial"/>
        </w:rPr>
        <w:t xml:space="preserve">u smluvní pokuty oproti nároku </w:t>
      </w:r>
      <w:r w:rsidR="008772BC">
        <w:rPr>
          <w:rFonts w:ascii="Arial" w:hAnsi="Arial" w:cs="Arial"/>
        </w:rPr>
        <w:t>Poskytovatel</w:t>
      </w:r>
      <w:r w:rsidRPr="0065693A">
        <w:rPr>
          <w:rFonts w:ascii="Arial" w:hAnsi="Arial" w:cs="Arial"/>
        </w:rPr>
        <w:t>e na úhradu jím vystavené faktury. Součet všech uplatněných smluvních sankcí v daném měsíci nesmí přesáhnout měsíční cenu servisních služeb.</w:t>
      </w:r>
    </w:p>
    <w:p w14:paraId="348AFEE7" w14:textId="17D69939" w:rsidR="00F70198" w:rsidRPr="00DE4923" w:rsidRDefault="00F70198" w:rsidP="00B24E61">
      <w:pPr>
        <w:numPr>
          <w:ilvl w:val="1"/>
          <w:numId w:val="7"/>
        </w:numPr>
        <w:spacing w:after="0" w:line="240" w:lineRule="auto"/>
        <w:ind w:left="284" w:hanging="284"/>
        <w:jc w:val="both"/>
        <w:rPr>
          <w:rFonts w:ascii="Arial" w:hAnsi="Arial" w:cs="Arial"/>
        </w:rPr>
      </w:pPr>
      <w:r>
        <w:rPr>
          <w:rFonts w:ascii="Arial" w:hAnsi="Arial" w:cs="Arial"/>
        </w:rPr>
        <w:t xml:space="preserve">Smluvní pokuta bude </w:t>
      </w:r>
      <w:r w:rsidR="008772BC">
        <w:rPr>
          <w:rFonts w:ascii="Arial" w:hAnsi="Arial" w:cs="Arial"/>
        </w:rPr>
        <w:t>Poskytovatel</w:t>
      </w:r>
      <w:r w:rsidRPr="00F70198">
        <w:rPr>
          <w:rFonts w:ascii="Arial" w:hAnsi="Arial" w:cs="Arial"/>
        </w:rPr>
        <w:t>em uhrazena do 30 dnů od prokazatelného doručení výzvy k ú</w:t>
      </w:r>
      <w:r>
        <w:rPr>
          <w:rFonts w:ascii="Arial" w:hAnsi="Arial" w:cs="Arial"/>
        </w:rPr>
        <w:t xml:space="preserve">hradě smluvní pokuty ze strany </w:t>
      </w:r>
      <w:r w:rsidR="008772BC">
        <w:rPr>
          <w:rFonts w:ascii="Arial" w:hAnsi="Arial" w:cs="Arial"/>
        </w:rPr>
        <w:t>Objednatel</w:t>
      </w:r>
      <w:r w:rsidRPr="00F70198">
        <w:rPr>
          <w:rFonts w:ascii="Arial" w:hAnsi="Arial" w:cs="Arial"/>
        </w:rPr>
        <w:t>e</w:t>
      </w:r>
      <w:r>
        <w:rPr>
          <w:rFonts w:ascii="Arial" w:hAnsi="Arial" w:cs="Arial"/>
        </w:rPr>
        <w:t>.</w:t>
      </w:r>
    </w:p>
    <w:p w14:paraId="253CA860" w14:textId="77777777" w:rsidR="00F76CDE" w:rsidRPr="00DE4923" w:rsidRDefault="00F76CDE" w:rsidP="00027B24">
      <w:pPr>
        <w:pStyle w:val="Normln1"/>
        <w:widowControl/>
        <w:spacing w:line="240" w:lineRule="auto"/>
        <w:ind w:left="709"/>
        <w:jc w:val="both"/>
        <w:rPr>
          <w:rFonts w:ascii="Arial" w:hAnsi="Arial" w:cs="Arial"/>
          <w:sz w:val="22"/>
          <w:szCs w:val="22"/>
        </w:rPr>
      </w:pPr>
    </w:p>
    <w:p w14:paraId="583FBFA0" w14:textId="0584C04F" w:rsidR="00936E2B" w:rsidRPr="00936E2B" w:rsidRDefault="00936E2B" w:rsidP="00936E2B">
      <w:pPr>
        <w:numPr>
          <w:ilvl w:val="0"/>
          <w:numId w:val="1"/>
        </w:numPr>
        <w:tabs>
          <w:tab w:val="clear" w:pos="720"/>
        </w:tabs>
        <w:spacing w:after="0" w:line="240" w:lineRule="auto"/>
        <w:ind w:hanging="720"/>
        <w:jc w:val="both"/>
        <w:rPr>
          <w:rFonts w:ascii="Arial" w:eastAsia="Times New Roman" w:hAnsi="Arial" w:cs="Arial"/>
          <w:b/>
          <w:lang w:eastAsia="cs-CZ"/>
        </w:rPr>
      </w:pPr>
      <w:r>
        <w:rPr>
          <w:rFonts w:ascii="Arial" w:eastAsia="Times New Roman" w:hAnsi="Arial" w:cs="Arial"/>
          <w:b/>
          <w:lang w:eastAsia="cs-CZ"/>
        </w:rPr>
        <w:lastRenderedPageBreak/>
        <w:t>Trvání a ukončení smlouvy</w:t>
      </w:r>
    </w:p>
    <w:p w14:paraId="20A73E16" w14:textId="65BA8C05"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 xml:space="preserve">Tato smlouva je uzavřena na dobu od převzetí díla Krajem Vysočina </w:t>
      </w:r>
      <w:r>
        <w:rPr>
          <w:rFonts w:ascii="Arial" w:hAnsi="Arial" w:cs="Arial"/>
        </w:rPr>
        <w:t>(</w:t>
      </w:r>
      <w:r w:rsidR="008772BC">
        <w:rPr>
          <w:rFonts w:ascii="Arial" w:hAnsi="Arial" w:cs="Arial"/>
        </w:rPr>
        <w:t>Objednatel</w:t>
      </w:r>
      <w:r>
        <w:rPr>
          <w:rFonts w:ascii="Arial" w:hAnsi="Arial" w:cs="Arial"/>
        </w:rPr>
        <w:t xml:space="preserve">em) </w:t>
      </w:r>
      <w:r w:rsidRPr="00936E2B">
        <w:rPr>
          <w:rFonts w:ascii="Arial" w:hAnsi="Arial" w:cs="Arial"/>
        </w:rPr>
        <w:t>dle smlouvy o dílo na dobu neurčitou.</w:t>
      </w:r>
    </w:p>
    <w:p w14:paraId="2E1D5B6C" w14:textId="0597068C" w:rsidR="00936E2B" w:rsidRPr="00936E2B" w:rsidRDefault="008772BC" w:rsidP="00B24E61">
      <w:pPr>
        <w:numPr>
          <w:ilvl w:val="1"/>
          <w:numId w:val="24"/>
        </w:numPr>
        <w:spacing w:after="0" w:line="240" w:lineRule="auto"/>
        <w:jc w:val="both"/>
        <w:rPr>
          <w:rFonts w:ascii="Arial" w:hAnsi="Arial" w:cs="Arial"/>
        </w:rPr>
      </w:pPr>
      <w:r>
        <w:rPr>
          <w:rFonts w:ascii="Arial" w:hAnsi="Arial" w:cs="Arial"/>
        </w:rPr>
        <w:t>Objednatel</w:t>
      </w:r>
      <w:r w:rsidR="00936E2B" w:rsidRPr="00936E2B">
        <w:rPr>
          <w:rFonts w:ascii="Arial" w:hAnsi="Arial" w:cs="Arial"/>
        </w:rPr>
        <w:t xml:space="preserve"> je oprávněn (kromě případů uvedených v § 2001 NOZ) od této smlouvy písemně odstoupit:</w:t>
      </w:r>
    </w:p>
    <w:p w14:paraId="374909B0" w14:textId="1B16A57A" w:rsidR="00936E2B" w:rsidRPr="00936E2B" w:rsidRDefault="00936E2B" w:rsidP="00B24E61">
      <w:pPr>
        <w:numPr>
          <w:ilvl w:val="2"/>
          <w:numId w:val="25"/>
        </w:numPr>
        <w:spacing w:after="0" w:line="240" w:lineRule="auto"/>
        <w:ind w:hanging="294"/>
        <w:jc w:val="both"/>
        <w:rPr>
          <w:rFonts w:ascii="Arial" w:hAnsi="Arial" w:cs="Arial"/>
        </w:rPr>
      </w:pPr>
      <w:r w:rsidRPr="00936E2B">
        <w:rPr>
          <w:rFonts w:ascii="Arial" w:hAnsi="Arial" w:cs="Arial"/>
        </w:rPr>
        <w:t xml:space="preserve">byl-li pravomocně zjištěn úpadek </w:t>
      </w:r>
      <w:r w:rsidR="008772BC">
        <w:rPr>
          <w:rFonts w:ascii="Arial" w:hAnsi="Arial" w:cs="Arial"/>
        </w:rPr>
        <w:t>Poskytovatel</w:t>
      </w:r>
      <w:r w:rsidRPr="00936E2B">
        <w:rPr>
          <w:rFonts w:ascii="Arial" w:hAnsi="Arial" w:cs="Arial"/>
        </w:rPr>
        <w:t xml:space="preserve">e a rozhodnuto o způsobu řešení úpadku konkursem, nebo byl-li insolvenční návrh pravomocně zamítnut pro nedostatek majetku </w:t>
      </w:r>
      <w:r w:rsidR="008772BC">
        <w:rPr>
          <w:rFonts w:ascii="Arial" w:hAnsi="Arial" w:cs="Arial"/>
        </w:rPr>
        <w:t>Poskytovatel</w:t>
      </w:r>
      <w:r w:rsidRPr="00936E2B">
        <w:rPr>
          <w:rFonts w:ascii="Arial" w:hAnsi="Arial" w:cs="Arial"/>
        </w:rPr>
        <w:t>e;</w:t>
      </w:r>
    </w:p>
    <w:p w14:paraId="08057B69" w14:textId="25FB3C33" w:rsidR="00936E2B" w:rsidRPr="00936E2B" w:rsidRDefault="00936E2B" w:rsidP="00B24E61">
      <w:pPr>
        <w:numPr>
          <w:ilvl w:val="2"/>
          <w:numId w:val="25"/>
        </w:numPr>
        <w:spacing w:after="0" w:line="240" w:lineRule="auto"/>
        <w:ind w:hanging="294"/>
        <w:jc w:val="both"/>
        <w:rPr>
          <w:rFonts w:ascii="Arial" w:hAnsi="Arial" w:cs="Arial"/>
        </w:rPr>
      </w:pPr>
      <w:r w:rsidRPr="00936E2B">
        <w:rPr>
          <w:rFonts w:ascii="Arial" w:hAnsi="Arial" w:cs="Arial"/>
        </w:rPr>
        <w:t xml:space="preserve">jestliže </w:t>
      </w:r>
      <w:r w:rsidR="008772BC">
        <w:rPr>
          <w:rFonts w:ascii="Arial" w:hAnsi="Arial" w:cs="Arial"/>
        </w:rPr>
        <w:t>Poskytovatel</w:t>
      </w:r>
      <w:r w:rsidRPr="00936E2B">
        <w:rPr>
          <w:rFonts w:ascii="Arial" w:hAnsi="Arial" w:cs="Arial"/>
        </w:rPr>
        <w:t xml:space="preserve"> nevyřeší incident </w:t>
      </w:r>
      <w:r w:rsidR="008772BC">
        <w:rPr>
          <w:rFonts w:ascii="Arial" w:hAnsi="Arial" w:cs="Arial"/>
        </w:rPr>
        <w:t>Objednatel</w:t>
      </w:r>
      <w:r w:rsidRPr="00936E2B">
        <w:rPr>
          <w:rFonts w:ascii="Arial" w:hAnsi="Arial" w:cs="Arial"/>
        </w:rPr>
        <w:t xml:space="preserve">e, který brání </w:t>
      </w:r>
      <w:r w:rsidR="008772BC">
        <w:rPr>
          <w:rFonts w:ascii="Arial" w:hAnsi="Arial" w:cs="Arial"/>
        </w:rPr>
        <w:t>Objednatel</w:t>
      </w:r>
      <w:r w:rsidRPr="00936E2B">
        <w:rPr>
          <w:rFonts w:ascii="Arial" w:hAnsi="Arial" w:cs="Arial"/>
        </w:rPr>
        <w:t xml:space="preserve">i řádnému užívání díla, a to ani v </w:t>
      </w:r>
      <w:r w:rsidR="008772BC">
        <w:rPr>
          <w:rFonts w:ascii="Arial" w:hAnsi="Arial" w:cs="Arial"/>
        </w:rPr>
        <w:t>Objednatel</w:t>
      </w:r>
      <w:r w:rsidRPr="00936E2B">
        <w:rPr>
          <w:rFonts w:ascii="Arial" w:hAnsi="Arial" w:cs="Arial"/>
        </w:rPr>
        <w:t xml:space="preserve">em dodatečně stanovené lhůtě poté, co na tento incident </w:t>
      </w:r>
      <w:r w:rsidR="008772BC">
        <w:rPr>
          <w:rFonts w:ascii="Arial" w:hAnsi="Arial" w:cs="Arial"/>
        </w:rPr>
        <w:t>Poskytovatel</w:t>
      </w:r>
      <w:r w:rsidRPr="00936E2B">
        <w:rPr>
          <w:rFonts w:ascii="Arial" w:hAnsi="Arial" w:cs="Arial"/>
        </w:rPr>
        <w:t>e nejméně dvakrát upozornil.</w:t>
      </w:r>
    </w:p>
    <w:p w14:paraId="47D6650A" w14:textId="4E4D9726"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Odstoupení od smlouvy se mimo jiné ne</w:t>
      </w:r>
      <w:r>
        <w:rPr>
          <w:rFonts w:ascii="Arial" w:hAnsi="Arial" w:cs="Arial"/>
        </w:rPr>
        <w:t xml:space="preserve">dotýká ujednání o odpovědnosti </w:t>
      </w:r>
      <w:r w:rsidR="008772BC">
        <w:rPr>
          <w:rFonts w:ascii="Arial" w:hAnsi="Arial" w:cs="Arial"/>
        </w:rPr>
        <w:t>Poskytovatel</w:t>
      </w:r>
      <w:r w:rsidRPr="00936E2B">
        <w:rPr>
          <w:rFonts w:ascii="Arial" w:hAnsi="Arial" w:cs="Arial"/>
        </w:rPr>
        <w:t xml:space="preserve">e a o sankcích, které zavazují smluvní strany i po odstoupení od této smlouvy. </w:t>
      </w:r>
    </w:p>
    <w:p w14:paraId="3FCDEEC5" w14:textId="0D225195" w:rsidR="00B01175" w:rsidRDefault="00936E2B" w:rsidP="00B24E61">
      <w:pPr>
        <w:numPr>
          <w:ilvl w:val="1"/>
          <w:numId w:val="24"/>
        </w:numPr>
        <w:spacing w:after="0" w:line="240" w:lineRule="auto"/>
        <w:jc w:val="both"/>
        <w:rPr>
          <w:rFonts w:ascii="Arial" w:hAnsi="Arial" w:cs="Arial"/>
        </w:rPr>
      </w:pPr>
      <w:r>
        <w:rPr>
          <w:rFonts w:ascii="Arial" w:hAnsi="Arial" w:cs="Arial"/>
        </w:rPr>
        <w:t xml:space="preserve">Jestliže </w:t>
      </w:r>
      <w:r w:rsidR="008772BC">
        <w:rPr>
          <w:rFonts w:ascii="Arial" w:hAnsi="Arial" w:cs="Arial"/>
        </w:rPr>
        <w:t>Objednatel</w:t>
      </w:r>
      <w:r>
        <w:rPr>
          <w:rFonts w:ascii="Arial" w:hAnsi="Arial" w:cs="Arial"/>
        </w:rPr>
        <w:t xml:space="preserve"> (Kraj Vysočina) nebo </w:t>
      </w:r>
      <w:r w:rsidR="008772BC">
        <w:rPr>
          <w:rFonts w:ascii="Arial" w:hAnsi="Arial" w:cs="Arial"/>
        </w:rPr>
        <w:t>Poskytovatel</w:t>
      </w:r>
      <w:r w:rsidRPr="00936E2B">
        <w:rPr>
          <w:rFonts w:ascii="Arial" w:hAnsi="Arial" w:cs="Arial"/>
        </w:rPr>
        <w:t xml:space="preserve"> odstoupí o</w:t>
      </w:r>
      <w:r>
        <w:rPr>
          <w:rFonts w:ascii="Arial" w:hAnsi="Arial" w:cs="Arial"/>
        </w:rPr>
        <w:t>d smlouvy o dílo nebo smlouva o </w:t>
      </w:r>
      <w:r w:rsidRPr="00936E2B">
        <w:rPr>
          <w:rFonts w:ascii="Arial" w:hAnsi="Arial" w:cs="Arial"/>
        </w:rPr>
        <w:t>dílo bude jinak ukončena, aniž by bylo provedeno dílo,</w:t>
      </w:r>
      <w:r>
        <w:rPr>
          <w:rFonts w:ascii="Arial" w:hAnsi="Arial" w:cs="Arial"/>
        </w:rPr>
        <w:t xml:space="preserve"> tato servisní smlouva zaniká v </w:t>
      </w:r>
      <w:r w:rsidRPr="00936E2B">
        <w:rPr>
          <w:rFonts w:ascii="Arial" w:hAnsi="Arial" w:cs="Arial"/>
        </w:rPr>
        <w:t>den účinnosti odstoupení od smlouvy o dílo.</w:t>
      </w:r>
    </w:p>
    <w:p w14:paraId="7F66B71B" w14:textId="77777777"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Ustanovení odst. 3 tohoto článku zavazuje smluvní strany dle jejich výslovné vůle i po odstoupení od této smlouvy.</w:t>
      </w:r>
    </w:p>
    <w:p w14:paraId="4CF08D88" w14:textId="77777777" w:rsidR="00F003AE" w:rsidRPr="00DE4923" w:rsidRDefault="00F003AE" w:rsidP="00027B24">
      <w:pPr>
        <w:spacing w:after="0" w:line="240" w:lineRule="auto"/>
        <w:jc w:val="both"/>
        <w:rPr>
          <w:rFonts w:ascii="Arial" w:eastAsia="Times New Roman" w:hAnsi="Arial" w:cs="Arial"/>
          <w:b/>
          <w:i/>
          <w:lang w:eastAsia="cs-CZ"/>
        </w:rPr>
      </w:pPr>
    </w:p>
    <w:p w14:paraId="437271D9" w14:textId="67C79950" w:rsidR="00671FBD" w:rsidRPr="00936E2B" w:rsidRDefault="00B01175" w:rsidP="00936E2B">
      <w:pPr>
        <w:numPr>
          <w:ilvl w:val="0"/>
          <w:numId w:val="1"/>
        </w:numPr>
        <w:tabs>
          <w:tab w:val="clear" w:pos="720"/>
        </w:tabs>
        <w:spacing w:after="0" w:line="240" w:lineRule="auto"/>
        <w:ind w:hanging="720"/>
        <w:jc w:val="both"/>
        <w:rPr>
          <w:rFonts w:ascii="Arial" w:eastAsia="Times New Roman" w:hAnsi="Arial" w:cs="Arial"/>
          <w:b/>
          <w:lang w:eastAsia="cs-CZ"/>
        </w:rPr>
      </w:pPr>
      <w:r w:rsidRPr="00936E2B">
        <w:rPr>
          <w:rFonts w:ascii="Arial" w:eastAsia="Times New Roman" w:hAnsi="Arial" w:cs="Arial"/>
          <w:b/>
          <w:lang w:eastAsia="cs-CZ"/>
        </w:rPr>
        <w:t>Závěrečná ustanovení</w:t>
      </w:r>
    </w:p>
    <w:p w14:paraId="18866AB3" w14:textId="6F81A940"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smlouva se řídí právním řádem České republiky, zejména příslušnými ustanoveními </w:t>
      </w:r>
      <w:r w:rsidR="00F30F37">
        <w:rPr>
          <w:rFonts w:ascii="Arial" w:hAnsi="Arial" w:cs="Arial"/>
        </w:rPr>
        <w:t>občanského</w:t>
      </w:r>
      <w:r w:rsidR="00F30F37" w:rsidRPr="00DE4923">
        <w:rPr>
          <w:rFonts w:ascii="Arial" w:hAnsi="Arial" w:cs="Arial"/>
        </w:rPr>
        <w:t xml:space="preserve"> </w:t>
      </w:r>
      <w:r w:rsidRPr="00DE4923">
        <w:rPr>
          <w:rFonts w:ascii="Arial" w:hAnsi="Arial" w:cs="Arial"/>
        </w:rPr>
        <w:t xml:space="preserve">zákoníku. </w:t>
      </w:r>
    </w:p>
    <w:p w14:paraId="77B818D6"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smlouva představuje úplnou dohodu smluvních stran ohledně předmětu této smlouvy. </w:t>
      </w:r>
    </w:p>
    <w:p w14:paraId="6C9DB257"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w:t>
      </w:r>
      <w:r w:rsidR="00C809FD" w:rsidRPr="00DE4923">
        <w:rPr>
          <w:rFonts w:ascii="Arial" w:hAnsi="Arial" w:cs="Arial"/>
        </w:rPr>
        <w:t>s</w:t>
      </w:r>
      <w:r w:rsidRPr="00DE4923">
        <w:rPr>
          <w:rFonts w:ascii="Arial" w:hAnsi="Arial" w:cs="Arial"/>
        </w:rPr>
        <w:t xml:space="preserve">mlouva může být měněna nebo doplňována pouze na základě písemných dodatků podepsaných oběma </w:t>
      </w:r>
      <w:r w:rsidR="00C809FD" w:rsidRPr="00DE4923">
        <w:rPr>
          <w:rFonts w:ascii="Arial" w:hAnsi="Arial" w:cs="Arial"/>
        </w:rPr>
        <w:t>s</w:t>
      </w:r>
      <w:r w:rsidRPr="00DE4923">
        <w:rPr>
          <w:rFonts w:ascii="Arial" w:hAnsi="Arial" w:cs="Arial"/>
        </w:rPr>
        <w:t xml:space="preserve">mluvními stranami. </w:t>
      </w:r>
    </w:p>
    <w:p w14:paraId="78CFA352"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Veškeré přílohy této </w:t>
      </w:r>
      <w:r w:rsidR="00C809FD" w:rsidRPr="00DE4923">
        <w:rPr>
          <w:rFonts w:ascii="Arial" w:hAnsi="Arial" w:cs="Arial"/>
        </w:rPr>
        <w:t>s</w:t>
      </w:r>
      <w:r w:rsidRPr="00DE4923">
        <w:rPr>
          <w:rFonts w:ascii="Arial" w:hAnsi="Arial" w:cs="Arial"/>
        </w:rPr>
        <w:t xml:space="preserve">mlouvy jsou její neoddělitelnou součástí. </w:t>
      </w:r>
    </w:p>
    <w:p w14:paraId="50B97A66"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V případě, že se kterékoli ustanovení této </w:t>
      </w:r>
      <w:r w:rsidR="00C809FD" w:rsidRPr="00DE4923">
        <w:rPr>
          <w:rFonts w:ascii="Arial" w:hAnsi="Arial" w:cs="Arial"/>
        </w:rPr>
        <w:t>s</w:t>
      </w:r>
      <w:r w:rsidRPr="00DE4923">
        <w:rPr>
          <w:rFonts w:ascii="Arial" w:hAnsi="Arial" w:cs="Arial"/>
        </w:rPr>
        <w:t xml:space="preserve">mlouvy stane neplatným, neúčinným, nebo nevynutitelným, zůstávají ostatní ustanovení této </w:t>
      </w:r>
      <w:r w:rsidR="00C809FD" w:rsidRPr="00DE4923">
        <w:rPr>
          <w:rFonts w:ascii="Arial" w:hAnsi="Arial" w:cs="Arial"/>
        </w:rPr>
        <w:t>s</w:t>
      </w:r>
      <w:r w:rsidRPr="00DE4923">
        <w:rPr>
          <w:rFonts w:ascii="Arial" w:hAnsi="Arial" w:cs="Arial"/>
        </w:rPr>
        <w:t xml:space="preserve">mlouvy platná, účinná, resp. vynutitelná, pokud z povahy této </w:t>
      </w:r>
      <w:r w:rsidR="00C809FD" w:rsidRPr="00DE4923">
        <w:rPr>
          <w:rFonts w:ascii="Arial" w:hAnsi="Arial" w:cs="Arial"/>
        </w:rPr>
        <w:t>s</w:t>
      </w:r>
      <w:r w:rsidRPr="00DE4923">
        <w:rPr>
          <w:rFonts w:ascii="Arial" w:hAnsi="Arial" w:cs="Arial"/>
        </w:rPr>
        <w:t xml:space="preserve">mlouvy nebo z jejího obsahu anebo z okolností, za nichž byla uzavřena, nevyplývá, že takové neplatné, neúčinné, resp. nevynutitelné ustanovení nelze oddělit od ostatního obsahu této </w:t>
      </w:r>
      <w:r w:rsidR="00C809FD" w:rsidRPr="00DE4923">
        <w:rPr>
          <w:rFonts w:ascii="Arial" w:hAnsi="Arial" w:cs="Arial"/>
        </w:rPr>
        <w:t>s</w:t>
      </w:r>
      <w:r w:rsidRPr="00DE4923">
        <w:rPr>
          <w:rFonts w:ascii="Arial" w:hAnsi="Arial" w:cs="Arial"/>
        </w:rPr>
        <w:t xml:space="preserve">mlouvy.  </w:t>
      </w:r>
    </w:p>
    <w:p w14:paraId="23143296" w14:textId="7B2D880C" w:rsidR="00936E2B" w:rsidRPr="00936E2B" w:rsidRDefault="00936E2B" w:rsidP="00B24E61">
      <w:pPr>
        <w:numPr>
          <w:ilvl w:val="1"/>
          <w:numId w:val="8"/>
        </w:numPr>
        <w:spacing w:after="0" w:line="240" w:lineRule="auto"/>
        <w:ind w:left="426" w:hanging="426"/>
        <w:jc w:val="both"/>
        <w:rPr>
          <w:rFonts w:ascii="Arial" w:hAnsi="Arial" w:cs="Arial"/>
        </w:rPr>
      </w:pPr>
      <w:r>
        <w:rPr>
          <w:rFonts w:ascii="Arial" w:hAnsi="Arial" w:cs="Arial"/>
        </w:rPr>
        <w:t xml:space="preserve">Smluvní strany se dohodly, že </w:t>
      </w:r>
      <w:r w:rsidR="008772BC">
        <w:rPr>
          <w:rFonts w:ascii="Arial" w:hAnsi="Arial" w:cs="Arial"/>
        </w:rPr>
        <w:t>Poskytovatel</w:t>
      </w:r>
      <w:r w:rsidRPr="00936E2B">
        <w:rPr>
          <w:rFonts w:ascii="Arial" w:hAnsi="Arial" w:cs="Arial"/>
        </w:rPr>
        <w:t xml:space="preserve"> není oprávněn postoup</w:t>
      </w:r>
      <w:r>
        <w:rPr>
          <w:rFonts w:ascii="Arial" w:hAnsi="Arial" w:cs="Arial"/>
        </w:rPr>
        <w:t xml:space="preserve">it nebo zastavit pohledávku za </w:t>
      </w:r>
      <w:r w:rsidR="008772BC">
        <w:rPr>
          <w:rFonts w:ascii="Arial" w:hAnsi="Arial" w:cs="Arial"/>
        </w:rPr>
        <w:t>Objednatel</w:t>
      </w:r>
      <w:r w:rsidRPr="00936E2B">
        <w:rPr>
          <w:rFonts w:ascii="Arial" w:hAnsi="Arial" w:cs="Arial"/>
        </w:rPr>
        <w:t xml:space="preserve">em z této smlouvy bez </w:t>
      </w:r>
      <w:r>
        <w:rPr>
          <w:rFonts w:ascii="Arial" w:hAnsi="Arial" w:cs="Arial"/>
        </w:rPr>
        <w:t xml:space="preserve">předchozího písemného souhlasu </w:t>
      </w:r>
      <w:r w:rsidR="008772BC">
        <w:rPr>
          <w:rFonts w:ascii="Arial" w:hAnsi="Arial" w:cs="Arial"/>
        </w:rPr>
        <w:t>Objednatel</w:t>
      </w:r>
      <w:r w:rsidRPr="00936E2B">
        <w:rPr>
          <w:rFonts w:ascii="Arial" w:hAnsi="Arial" w:cs="Arial"/>
        </w:rPr>
        <w:t xml:space="preserve">e. </w:t>
      </w:r>
      <w:r w:rsidR="008772BC">
        <w:rPr>
          <w:rFonts w:ascii="Arial" w:hAnsi="Arial" w:cs="Arial"/>
        </w:rPr>
        <w:t>Poskytovatel</w:t>
      </w:r>
      <w:r w:rsidRPr="00936E2B">
        <w:rPr>
          <w:rFonts w:ascii="Arial" w:hAnsi="Arial" w:cs="Arial"/>
        </w:rPr>
        <w:t xml:space="preserve"> ne</w:t>
      </w:r>
      <w:r>
        <w:rPr>
          <w:rFonts w:ascii="Arial" w:hAnsi="Arial" w:cs="Arial"/>
        </w:rPr>
        <w:t xml:space="preserve">ní oprávněn svou pohledávku za </w:t>
      </w:r>
      <w:r w:rsidR="008772BC">
        <w:rPr>
          <w:rFonts w:ascii="Arial" w:hAnsi="Arial" w:cs="Arial"/>
        </w:rPr>
        <w:t>Objednatel</w:t>
      </w:r>
      <w:r w:rsidRPr="00936E2B">
        <w:rPr>
          <w:rFonts w:ascii="Arial" w:hAnsi="Arial" w:cs="Arial"/>
        </w:rPr>
        <w:t>em z této smlouvy nebo pohledávku na zaplacení smluvní pokuty vzniklé na základě této smlouvy použít k jednostr</w:t>
      </w:r>
      <w:r>
        <w:rPr>
          <w:rFonts w:ascii="Arial" w:hAnsi="Arial" w:cs="Arial"/>
        </w:rPr>
        <w:t xml:space="preserve">annému započtení na pohledávku </w:t>
      </w:r>
      <w:r w:rsidR="008772BC">
        <w:rPr>
          <w:rFonts w:ascii="Arial" w:hAnsi="Arial" w:cs="Arial"/>
        </w:rPr>
        <w:t>Objednatel</w:t>
      </w:r>
      <w:r>
        <w:rPr>
          <w:rFonts w:ascii="Arial" w:hAnsi="Arial" w:cs="Arial"/>
        </w:rPr>
        <w:t xml:space="preserve">e za </w:t>
      </w:r>
      <w:r w:rsidR="008772BC">
        <w:rPr>
          <w:rFonts w:ascii="Arial" w:hAnsi="Arial" w:cs="Arial"/>
        </w:rPr>
        <w:t>Poskytovatel</w:t>
      </w:r>
      <w:r w:rsidRPr="00936E2B">
        <w:rPr>
          <w:rFonts w:ascii="Arial" w:hAnsi="Arial" w:cs="Arial"/>
        </w:rPr>
        <w:t>em.</w:t>
      </w:r>
    </w:p>
    <w:p w14:paraId="74860A12" w14:textId="652C970F" w:rsidR="00936E2B" w:rsidRDefault="008772BC" w:rsidP="00B24E61">
      <w:pPr>
        <w:numPr>
          <w:ilvl w:val="1"/>
          <w:numId w:val="8"/>
        </w:numPr>
        <w:spacing w:after="0" w:line="240" w:lineRule="auto"/>
        <w:ind w:left="426" w:hanging="426"/>
        <w:jc w:val="both"/>
        <w:rPr>
          <w:rFonts w:ascii="Arial" w:hAnsi="Arial" w:cs="Arial"/>
        </w:rPr>
      </w:pPr>
      <w:r>
        <w:rPr>
          <w:rFonts w:ascii="Arial" w:hAnsi="Arial" w:cs="Arial"/>
        </w:rPr>
        <w:t>Poskytovatel</w:t>
      </w:r>
      <w:r w:rsidR="00936E2B" w:rsidRPr="00936E2B">
        <w:rPr>
          <w:rFonts w:ascii="Arial" w:hAnsi="Arial" w:cs="Arial"/>
        </w:rPr>
        <w:t xml:space="preserve"> na sebe bere nebezpečí změny okolností ve smyslu § 1765 odst. 2 </w:t>
      </w:r>
      <w:r w:rsidR="00936E2B">
        <w:rPr>
          <w:rFonts w:ascii="Arial" w:hAnsi="Arial" w:cs="Arial"/>
        </w:rPr>
        <w:t>občanského zákoníku</w:t>
      </w:r>
      <w:r w:rsidR="00936E2B" w:rsidRPr="00936E2B">
        <w:rPr>
          <w:rFonts w:ascii="Arial" w:hAnsi="Arial" w:cs="Arial"/>
        </w:rPr>
        <w:t>.</w:t>
      </w:r>
    </w:p>
    <w:p w14:paraId="0C4CD979" w14:textId="367BF65E" w:rsidR="00731449" w:rsidRDefault="008772BC" w:rsidP="00B24E61">
      <w:pPr>
        <w:pStyle w:val="Odstavecseseznamem"/>
        <w:numPr>
          <w:ilvl w:val="1"/>
          <w:numId w:val="8"/>
        </w:numPr>
        <w:spacing w:after="0"/>
        <w:ind w:left="426" w:hanging="426"/>
        <w:jc w:val="both"/>
        <w:rPr>
          <w:rFonts w:ascii="Arial" w:hAnsi="Arial" w:cs="Arial"/>
        </w:rPr>
      </w:pPr>
      <w:r>
        <w:rPr>
          <w:rFonts w:ascii="Arial" w:hAnsi="Arial" w:cs="Arial"/>
        </w:rPr>
        <w:t>Poskytovatel</w:t>
      </w:r>
      <w:r w:rsidR="00731449" w:rsidRPr="00731449">
        <w:rPr>
          <w:rFonts w:ascii="Arial" w:hAnsi="Arial" w:cs="Arial"/>
        </w:rPr>
        <w:t xml:space="preserve"> prohlašuje, že se před uzavřením této smlouvy nedopustil v souvislosti se zadávacím řízením veřejné zakázky sám nebo prostřednictvím jiné osoby žádného jednání, jež by odporovalo zákonu nebo dobrým mravům nebo by zákon obcházelo, zejména že nenabízel žádné výhody osobám podílejícím se na zadání veřejné zakázky, a že se zejména ve vztahu k ostatním uchazečům nedopustil žádného jednání narušujícího hospodářskou soutěž.</w:t>
      </w:r>
    </w:p>
    <w:p w14:paraId="3F916597" w14:textId="77777777" w:rsidR="00463FDE" w:rsidRPr="00500F95" w:rsidRDefault="00463FDE" w:rsidP="00463FDE">
      <w:pPr>
        <w:numPr>
          <w:ilvl w:val="1"/>
          <w:numId w:val="8"/>
        </w:numPr>
        <w:spacing w:after="0" w:line="240" w:lineRule="auto"/>
        <w:ind w:left="426" w:hanging="426"/>
        <w:jc w:val="both"/>
        <w:rPr>
          <w:rFonts w:ascii="Arial" w:hAnsi="Arial" w:cs="Arial"/>
        </w:rPr>
      </w:pPr>
      <w:r w:rsidRPr="00500F95">
        <w:rPr>
          <w:rFonts w:ascii="Arial" w:hAnsi="Arial" w:cs="Arial"/>
        </w:rPr>
        <w:t>Uzavření této Smlouvy bylo v souladu s ustanovením § 59 odst. 3 zákona č. 129/2000 Sb., o krajích (krajské zřízení), v platném znění rozhodnuto usnesením č. [</w:t>
      </w:r>
      <w:r w:rsidRPr="00500F95">
        <w:rPr>
          <w:rFonts w:ascii="Arial" w:hAnsi="Arial" w:cs="Arial"/>
          <w:highlight w:val="lightGray"/>
        </w:rPr>
        <w:t>bude doplněno</w:t>
      </w:r>
      <w:r w:rsidRPr="00500F95">
        <w:rPr>
          <w:rFonts w:ascii="Arial" w:hAnsi="Arial" w:cs="Arial"/>
        </w:rPr>
        <w:t>] Radou Kraje Vysočina na jednání č. [</w:t>
      </w:r>
      <w:r w:rsidRPr="00500F95">
        <w:rPr>
          <w:rFonts w:ascii="Arial" w:hAnsi="Arial" w:cs="Arial"/>
          <w:highlight w:val="lightGray"/>
        </w:rPr>
        <w:t>bude doplněno</w:t>
      </w:r>
      <w:r w:rsidRPr="00500F95">
        <w:rPr>
          <w:rFonts w:ascii="Arial" w:hAnsi="Arial" w:cs="Arial"/>
        </w:rPr>
        <w:t>] konaném dne [</w:t>
      </w:r>
      <w:r w:rsidRPr="00500F95">
        <w:rPr>
          <w:rFonts w:ascii="Arial" w:hAnsi="Arial" w:cs="Arial"/>
          <w:highlight w:val="lightGray"/>
        </w:rPr>
        <w:t>bude doplněno</w:t>
      </w:r>
      <w:r w:rsidRPr="00500F95">
        <w:rPr>
          <w:rFonts w:ascii="Arial" w:hAnsi="Arial" w:cs="Arial"/>
        </w:rPr>
        <w:t>].</w:t>
      </w:r>
    </w:p>
    <w:p w14:paraId="7E807367" w14:textId="6C379DF9" w:rsidR="00B01175" w:rsidRDefault="00EF1662" w:rsidP="00B24E61">
      <w:pPr>
        <w:numPr>
          <w:ilvl w:val="1"/>
          <w:numId w:val="8"/>
        </w:numPr>
        <w:spacing w:after="0" w:line="240" w:lineRule="auto"/>
        <w:ind w:left="426" w:hanging="426"/>
        <w:jc w:val="both"/>
        <w:rPr>
          <w:rFonts w:ascii="Arial" w:hAnsi="Arial" w:cs="Arial"/>
        </w:rPr>
      </w:pPr>
      <w:r w:rsidRPr="00EF1662">
        <w:rPr>
          <w:rFonts w:ascii="Arial" w:hAnsi="Arial" w:cs="Arial"/>
        </w:rPr>
        <w:t xml:space="preserve">Tato smlouva nabývá platnosti dnem jejího podpisu oběma smluvními stranami </w:t>
      </w:r>
      <w:r w:rsidR="00835943" w:rsidRPr="00DE4923">
        <w:rPr>
          <w:rFonts w:ascii="Arial" w:hAnsi="Arial" w:cs="Arial"/>
        </w:rPr>
        <w:t xml:space="preserve">a účinnosti dnem zveřejnění této smlouvy v Registru smluv. Zveřejnění smlouvy v Registru smluv zajistí </w:t>
      </w:r>
      <w:r w:rsidR="008772BC">
        <w:rPr>
          <w:rFonts w:ascii="Arial" w:hAnsi="Arial" w:cs="Arial"/>
        </w:rPr>
        <w:t>Objednatel</w:t>
      </w:r>
      <w:r w:rsidR="00946750" w:rsidRPr="00DE4923">
        <w:rPr>
          <w:rFonts w:ascii="Arial" w:hAnsi="Arial" w:cs="Arial"/>
        </w:rPr>
        <w:t xml:space="preserve"> </w:t>
      </w:r>
      <w:r w:rsidR="00835943" w:rsidRPr="00DE4923">
        <w:rPr>
          <w:rFonts w:ascii="Arial" w:hAnsi="Arial" w:cs="Arial"/>
        </w:rPr>
        <w:t xml:space="preserve">a informuje o tom </w:t>
      </w:r>
      <w:r w:rsidR="008772BC">
        <w:rPr>
          <w:rFonts w:ascii="Arial" w:hAnsi="Arial" w:cs="Arial"/>
        </w:rPr>
        <w:t>Poskytovatel</w:t>
      </w:r>
      <w:r w:rsidR="00835943" w:rsidRPr="00DE4923">
        <w:rPr>
          <w:rFonts w:ascii="Arial" w:hAnsi="Arial" w:cs="Arial"/>
        </w:rPr>
        <w:t xml:space="preserve">e. </w:t>
      </w:r>
      <w:r w:rsidR="008772BC">
        <w:rPr>
          <w:rFonts w:ascii="Arial" w:hAnsi="Arial" w:cs="Arial"/>
        </w:rPr>
        <w:t>Poskytovatel</w:t>
      </w:r>
      <w:r w:rsidR="00835943" w:rsidRPr="00DE4923">
        <w:rPr>
          <w:rFonts w:ascii="Arial" w:hAnsi="Arial" w:cs="Arial"/>
        </w:rPr>
        <w:t xml:space="preserve"> souhlasí se zveřejněním celého textu této smlouvy včetně podpisů v Registru smluv</w:t>
      </w:r>
      <w:r w:rsidR="00B01175" w:rsidRPr="00DE4923">
        <w:rPr>
          <w:rFonts w:ascii="Arial" w:hAnsi="Arial" w:cs="Arial"/>
        </w:rPr>
        <w:t>.</w:t>
      </w:r>
      <w:r w:rsidR="000052C6">
        <w:rPr>
          <w:rFonts w:ascii="Arial" w:hAnsi="Arial" w:cs="Arial"/>
        </w:rPr>
        <w:t xml:space="preserve"> </w:t>
      </w:r>
      <w:r w:rsidR="000052C6" w:rsidRPr="000052C6">
        <w:rPr>
          <w:rFonts w:ascii="Arial" w:hAnsi="Arial" w:cs="Arial"/>
        </w:rPr>
        <w:lastRenderedPageBreak/>
        <w:t xml:space="preserve">Současně bere </w:t>
      </w:r>
      <w:r w:rsidR="008772BC">
        <w:rPr>
          <w:rFonts w:ascii="Arial" w:hAnsi="Arial" w:cs="Arial"/>
        </w:rPr>
        <w:t>Poskytovatel</w:t>
      </w:r>
      <w:r w:rsidR="000052C6" w:rsidRPr="000052C6">
        <w:rPr>
          <w:rFonts w:ascii="Arial" w:hAnsi="Arial" w:cs="Arial"/>
        </w:rPr>
        <w:t xml:space="preserve"> na vědomí, že v případě nesplnění zákonné povinnosti je smlouva do tří měsíců od jejího podpisu bez dalšího zrušena od samého počátku.</w:t>
      </w:r>
    </w:p>
    <w:p w14:paraId="27DB7180" w14:textId="1E6F368A" w:rsidR="00936E2B" w:rsidRPr="00DE4923" w:rsidRDefault="00936E2B" w:rsidP="00B24E61">
      <w:pPr>
        <w:numPr>
          <w:ilvl w:val="1"/>
          <w:numId w:val="8"/>
        </w:numPr>
        <w:spacing w:after="0" w:line="240" w:lineRule="auto"/>
        <w:ind w:left="426" w:hanging="426"/>
        <w:jc w:val="both"/>
        <w:rPr>
          <w:rFonts w:ascii="Arial" w:hAnsi="Arial" w:cs="Arial"/>
        </w:rPr>
      </w:pPr>
      <w:r w:rsidRPr="00936E2B">
        <w:rPr>
          <w:rFonts w:ascii="Arial" w:hAnsi="Arial" w:cs="Arial"/>
        </w:rPr>
        <w:t>Tato smlouva je vyhotovena ve dvou stejnopisech. Každá ze smluvních stran obdrží po jednom řádně podepsaném stejnopisu.</w:t>
      </w:r>
    </w:p>
    <w:p w14:paraId="6EC8CAC5" w14:textId="19C234B4" w:rsidR="00C77BD3" w:rsidRPr="00C77BD3" w:rsidRDefault="001F635D" w:rsidP="00B24E61">
      <w:pPr>
        <w:pStyle w:val="Odstavecseseznamem"/>
        <w:numPr>
          <w:ilvl w:val="1"/>
          <w:numId w:val="8"/>
        </w:numPr>
        <w:spacing w:after="0" w:line="240" w:lineRule="auto"/>
        <w:ind w:left="284" w:hanging="284"/>
        <w:jc w:val="both"/>
        <w:rPr>
          <w:rFonts w:ascii="Arial" w:hAnsi="Arial" w:cs="Arial"/>
        </w:rPr>
      </w:pPr>
      <w:r w:rsidRPr="00C77BD3">
        <w:rPr>
          <w:rFonts w:ascii="Arial" w:hAnsi="Arial" w:cs="Arial"/>
        </w:rPr>
        <w:t xml:space="preserve">Nedílnou součástí této smlouvy je </w:t>
      </w:r>
    </w:p>
    <w:p w14:paraId="01FCBD64" w14:textId="6E5C0515" w:rsidR="00C77BD3" w:rsidRDefault="001F635D" w:rsidP="00936E2B">
      <w:pPr>
        <w:pStyle w:val="Odstavecseseznamem"/>
        <w:spacing w:after="0" w:line="240" w:lineRule="auto"/>
        <w:ind w:left="1418" w:hanging="1418"/>
        <w:rPr>
          <w:rFonts w:ascii="Arial" w:eastAsia="Times New Roman" w:hAnsi="Arial" w:cs="Arial"/>
          <w:bCs/>
          <w:lang w:eastAsia="cs-CZ"/>
        </w:rPr>
      </w:pPr>
      <w:r w:rsidRPr="00C77BD3">
        <w:rPr>
          <w:rFonts w:ascii="Arial" w:hAnsi="Arial" w:cs="Arial"/>
        </w:rPr>
        <w:t xml:space="preserve">příloha č. 1 </w:t>
      </w:r>
      <w:r w:rsidR="00A650EB">
        <w:rPr>
          <w:rFonts w:ascii="Arial" w:hAnsi="Arial" w:cs="Arial"/>
        </w:rPr>
        <w:t>–</w:t>
      </w:r>
      <w:r w:rsidRPr="00C77BD3">
        <w:rPr>
          <w:rFonts w:ascii="Arial" w:hAnsi="Arial" w:cs="Arial"/>
        </w:rPr>
        <w:t xml:space="preserve"> </w:t>
      </w:r>
      <w:r w:rsidRPr="00C77BD3">
        <w:rPr>
          <w:rFonts w:ascii="Arial" w:eastAsia="Times New Roman" w:hAnsi="Arial" w:cs="Arial"/>
          <w:bCs/>
          <w:lang w:eastAsia="cs-CZ"/>
        </w:rPr>
        <w:t>Specifikace poskytovaných služeb</w:t>
      </w:r>
      <w:r w:rsidR="00DA6DC8" w:rsidRPr="00C77BD3">
        <w:rPr>
          <w:rFonts w:ascii="Arial" w:eastAsia="Times New Roman" w:hAnsi="Arial" w:cs="Arial"/>
          <w:bCs/>
          <w:lang w:eastAsia="cs-CZ"/>
        </w:rPr>
        <w:t>,</w:t>
      </w:r>
    </w:p>
    <w:p w14:paraId="763224FD" w14:textId="01E56BB0" w:rsidR="008D19C7" w:rsidRDefault="00C77BD3" w:rsidP="00936E2B">
      <w:pPr>
        <w:pStyle w:val="Odstavecseseznamem"/>
        <w:spacing w:after="0" w:line="240" w:lineRule="auto"/>
        <w:ind w:left="1418" w:hanging="1418"/>
        <w:rPr>
          <w:rFonts w:ascii="Arial" w:eastAsia="Times New Roman" w:hAnsi="Arial" w:cs="Arial"/>
          <w:bCs/>
          <w:lang w:eastAsia="cs-CZ"/>
        </w:rPr>
      </w:pPr>
      <w:r>
        <w:rPr>
          <w:rFonts w:ascii="Arial" w:eastAsia="Times New Roman" w:hAnsi="Arial" w:cs="Arial"/>
          <w:bCs/>
          <w:lang w:eastAsia="cs-CZ"/>
        </w:rPr>
        <w:t xml:space="preserve">příloha č. </w:t>
      </w:r>
      <w:r w:rsidR="00841BFA">
        <w:rPr>
          <w:rFonts w:ascii="Arial" w:eastAsia="Times New Roman" w:hAnsi="Arial" w:cs="Arial"/>
          <w:bCs/>
          <w:lang w:eastAsia="cs-CZ"/>
        </w:rPr>
        <w:t>2</w:t>
      </w:r>
      <w:r w:rsidR="00E92E59">
        <w:rPr>
          <w:rFonts w:ascii="Arial" w:eastAsia="Times New Roman" w:hAnsi="Arial" w:cs="Arial"/>
          <w:bCs/>
          <w:lang w:eastAsia="cs-CZ"/>
        </w:rPr>
        <w:t xml:space="preserve"> </w:t>
      </w:r>
      <w:r>
        <w:rPr>
          <w:rFonts w:ascii="Arial" w:eastAsia="Times New Roman" w:hAnsi="Arial" w:cs="Arial"/>
          <w:bCs/>
          <w:lang w:eastAsia="cs-CZ"/>
        </w:rPr>
        <w:t xml:space="preserve">– </w:t>
      </w:r>
      <w:r w:rsidRPr="00C77BD3">
        <w:rPr>
          <w:rFonts w:ascii="Arial" w:eastAsia="Times New Roman" w:hAnsi="Arial" w:cs="Arial"/>
          <w:bCs/>
          <w:lang w:eastAsia="cs-CZ"/>
        </w:rPr>
        <w:t>Požadavky a opatření pro za</w:t>
      </w:r>
      <w:r w:rsidR="00A650EB">
        <w:rPr>
          <w:rFonts w:ascii="Arial" w:eastAsia="Times New Roman" w:hAnsi="Arial" w:cs="Arial"/>
          <w:bCs/>
          <w:lang w:eastAsia="cs-CZ"/>
        </w:rPr>
        <w:t xml:space="preserve">jištění bezpečnosti informací a </w:t>
      </w:r>
      <w:r w:rsidRPr="00C77BD3">
        <w:rPr>
          <w:rFonts w:ascii="Arial" w:eastAsia="Times New Roman" w:hAnsi="Arial" w:cs="Arial"/>
          <w:bCs/>
          <w:lang w:eastAsia="cs-CZ"/>
        </w:rPr>
        <w:t>informačních aktiv Kraje Vysočina</w:t>
      </w:r>
      <w:r w:rsidR="008D19C7">
        <w:rPr>
          <w:rFonts w:ascii="Arial" w:eastAsia="Times New Roman" w:hAnsi="Arial" w:cs="Arial"/>
          <w:bCs/>
          <w:lang w:eastAsia="cs-CZ"/>
        </w:rPr>
        <w:t>,</w:t>
      </w:r>
    </w:p>
    <w:p w14:paraId="20D840AA" w14:textId="77E66DF0" w:rsidR="001F635D" w:rsidRPr="00C77BD3" w:rsidRDefault="008D19C7" w:rsidP="00936E2B">
      <w:pPr>
        <w:pStyle w:val="Odstavecseseznamem"/>
        <w:spacing w:after="0" w:line="240" w:lineRule="auto"/>
        <w:ind w:left="1418" w:hanging="1418"/>
        <w:rPr>
          <w:rFonts w:ascii="Arial" w:eastAsia="Times New Roman" w:hAnsi="Arial" w:cs="Arial"/>
          <w:lang w:eastAsia="cs-CZ"/>
        </w:rPr>
      </w:pPr>
      <w:r>
        <w:rPr>
          <w:rFonts w:ascii="Arial" w:eastAsia="Times New Roman" w:hAnsi="Arial" w:cs="Arial"/>
          <w:bCs/>
          <w:lang w:eastAsia="cs-CZ"/>
        </w:rPr>
        <w:t xml:space="preserve">příloha č. </w:t>
      </w:r>
      <w:r w:rsidR="00841BFA">
        <w:rPr>
          <w:rFonts w:ascii="Arial" w:eastAsia="Times New Roman" w:hAnsi="Arial" w:cs="Arial"/>
          <w:bCs/>
          <w:lang w:eastAsia="cs-CZ"/>
        </w:rPr>
        <w:t xml:space="preserve">3 </w:t>
      </w:r>
      <w:r w:rsidR="00123518">
        <w:rPr>
          <w:rFonts w:ascii="Arial" w:eastAsia="Times New Roman" w:hAnsi="Arial" w:cs="Arial"/>
          <w:bCs/>
          <w:lang w:eastAsia="cs-CZ"/>
        </w:rPr>
        <w:t xml:space="preserve">– Seznam poddodavatelů </w:t>
      </w:r>
      <w:r>
        <w:rPr>
          <w:rFonts w:ascii="Arial" w:eastAsia="Times New Roman" w:hAnsi="Arial" w:cs="Arial"/>
          <w:bCs/>
          <w:lang w:eastAsia="cs-CZ"/>
        </w:rPr>
        <w:t>(je-li relevantní)</w:t>
      </w:r>
      <w:r w:rsidR="00DA6DC8" w:rsidRPr="00C77BD3">
        <w:rPr>
          <w:rFonts w:ascii="Arial" w:eastAsia="Times New Roman" w:hAnsi="Arial" w:cs="Arial"/>
          <w:bCs/>
          <w:lang w:eastAsia="cs-CZ"/>
        </w:rPr>
        <w:t xml:space="preserve">. </w:t>
      </w:r>
    </w:p>
    <w:p w14:paraId="2335722E" w14:textId="77777777" w:rsidR="00A46BD3" w:rsidRPr="00DE4923" w:rsidRDefault="00A46BD3" w:rsidP="00A650EB">
      <w:pPr>
        <w:spacing w:after="0" w:line="240" w:lineRule="auto"/>
        <w:rPr>
          <w:rFonts w:ascii="Arial" w:eastAsia="Times New Roman" w:hAnsi="Arial" w:cs="Arial"/>
          <w:lang w:eastAsia="cs-CZ"/>
        </w:rPr>
      </w:pPr>
    </w:p>
    <w:p w14:paraId="546A1FEF" w14:textId="77777777" w:rsidR="001F635D" w:rsidRPr="00DE4923" w:rsidRDefault="001F635D" w:rsidP="00302193">
      <w:pPr>
        <w:spacing w:after="0" w:line="240" w:lineRule="auto"/>
        <w:jc w:val="center"/>
        <w:rPr>
          <w:rFonts w:ascii="Arial" w:eastAsia="Times New Roman" w:hAnsi="Arial" w:cs="Arial"/>
          <w:b/>
          <w:bCs/>
          <w:color w:val="000000"/>
          <w:lang w:eastAsia="cs-CZ"/>
        </w:rPr>
      </w:pPr>
    </w:p>
    <w:p w14:paraId="07A7A336" w14:textId="24ADD4AC" w:rsidR="00A650EB" w:rsidRPr="00A650EB" w:rsidRDefault="00A650EB" w:rsidP="00A650EB">
      <w:pPr>
        <w:spacing w:after="0" w:line="240" w:lineRule="auto"/>
        <w:jc w:val="both"/>
        <w:outlineLvl w:val="0"/>
        <w:rPr>
          <w:rFonts w:ascii="Arial" w:eastAsia="Times New Roman" w:hAnsi="Arial" w:cs="Arial"/>
          <w:lang w:eastAsia="cs-CZ"/>
        </w:rPr>
      </w:pPr>
      <w:r w:rsidRPr="00A650EB">
        <w:rPr>
          <w:rFonts w:ascii="Arial" w:eastAsia="Times New Roman" w:hAnsi="Arial" w:cs="Arial"/>
          <w:color w:val="000000"/>
          <w:lang w:eastAsia="cs-CZ"/>
        </w:rPr>
        <w:t>V ……………</w:t>
      </w:r>
      <w:proofErr w:type="gramStart"/>
      <w:r w:rsidRPr="00A650EB">
        <w:rPr>
          <w:rFonts w:ascii="Arial" w:eastAsia="Times New Roman" w:hAnsi="Arial" w:cs="Arial"/>
          <w:color w:val="000000"/>
          <w:lang w:eastAsia="cs-CZ"/>
        </w:rPr>
        <w:t>…..</w:t>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00500F95">
        <w:rPr>
          <w:rFonts w:ascii="Arial" w:eastAsia="Times New Roman" w:hAnsi="Arial" w:cs="Arial"/>
          <w:color w:val="000000"/>
          <w:lang w:eastAsia="cs-CZ"/>
        </w:rPr>
        <w:tab/>
      </w:r>
      <w:r w:rsidR="00500F95">
        <w:rPr>
          <w:rFonts w:ascii="Arial" w:eastAsia="Times New Roman" w:hAnsi="Arial" w:cs="Arial"/>
          <w:color w:val="000000"/>
          <w:lang w:eastAsia="cs-CZ"/>
        </w:rPr>
        <w:tab/>
      </w:r>
      <w:r w:rsidRPr="00A650EB">
        <w:rPr>
          <w:rFonts w:ascii="Arial" w:eastAsia="Times New Roman" w:hAnsi="Arial" w:cs="Arial"/>
          <w:color w:val="000000"/>
          <w:lang w:eastAsia="cs-CZ"/>
        </w:rPr>
        <w:t xml:space="preserve">V </w:t>
      </w:r>
      <w:r w:rsidRPr="00500F95">
        <w:rPr>
          <w:rFonts w:ascii="Arial" w:eastAsia="Times New Roman" w:hAnsi="Arial" w:cs="Arial"/>
          <w:color w:val="000000"/>
          <w:lang w:eastAsia="cs-CZ"/>
        </w:rPr>
        <w:t>Jihlavě</w:t>
      </w:r>
      <w:proofErr w:type="gramEnd"/>
      <w:r w:rsidRPr="00A650EB">
        <w:rPr>
          <w:rFonts w:ascii="Arial" w:eastAsia="Times New Roman" w:hAnsi="Arial" w:cs="Arial"/>
          <w:color w:val="000000"/>
          <w:lang w:eastAsia="cs-CZ"/>
        </w:rPr>
        <w:t xml:space="preserve"> </w:t>
      </w:r>
    </w:p>
    <w:p w14:paraId="452D0218" w14:textId="77777777" w:rsidR="00A650EB" w:rsidRPr="00A650EB" w:rsidRDefault="00A650EB" w:rsidP="00A650EB">
      <w:pPr>
        <w:spacing w:after="0" w:line="240" w:lineRule="auto"/>
        <w:ind w:left="284"/>
        <w:jc w:val="both"/>
        <w:outlineLvl w:val="0"/>
        <w:rPr>
          <w:rFonts w:ascii="Arial" w:eastAsia="Times New Roman" w:hAnsi="Arial" w:cs="Arial"/>
          <w:lang w:eastAsia="cs-CZ"/>
        </w:rPr>
      </w:pPr>
    </w:p>
    <w:p w14:paraId="6AB62463" w14:textId="1C39ED14" w:rsidR="00A650EB" w:rsidRPr="00A650EB" w:rsidRDefault="008772BC" w:rsidP="00A650EB">
      <w:pPr>
        <w:spacing w:after="0" w:line="240" w:lineRule="auto"/>
        <w:jc w:val="both"/>
        <w:rPr>
          <w:rFonts w:ascii="Arial" w:eastAsia="Times New Roman" w:hAnsi="Arial" w:cs="Arial"/>
          <w:b/>
          <w:lang w:eastAsia="cs-CZ"/>
        </w:rPr>
      </w:pPr>
      <w:r>
        <w:rPr>
          <w:rFonts w:ascii="Arial" w:eastAsia="Times New Roman" w:hAnsi="Arial" w:cs="Arial"/>
          <w:b/>
          <w:lang w:eastAsia="cs-CZ"/>
        </w:rPr>
        <w:t>Poskytovatel</w:t>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Pr>
          <w:rFonts w:ascii="Arial" w:eastAsia="Times New Roman" w:hAnsi="Arial" w:cs="Arial"/>
          <w:b/>
          <w:lang w:eastAsia="cs-CZ"/>
        </w:rPr>
        <w:t>Objednatel</w:t>
      </w:r>
    </w:p>
    <w:p w14:paraId="689EE9B7" w14:textId="77777777" w:rsidR="00A650EB" w:rsidRPr="00A650EB" w:rsidRDefault="00A650EB" w:rsidP="00A650EB">
      <w:pPr>
        <w:spacing w:after="0" w:line="240" w:lineRule="auto"/>
        <w:ind w:left="284"/>
        <w:jc w:val="both"/>
        <w:rPr>
          <w:rFonts w:ascii="Arial" w:eastAsia="Times New Roman" w:hAnsi="Arial" w:cs="Arial"/>
          <w:lang w:eastAsia="cs-CZ"/>
        </w:rPr>
      </w:pPr>
    </w:p>
    <w:p w14:paraId="33790612" w14:textId="21CA18DE" w:rsidR="00A650EB" w:rsidRDefault="00A650EB" w:rsidP="00A650EB">
      <w:pPr>
        <w:spacing w:after="0" w:line="240" w:lineRule="auto"/>
        <w:jc w:val="both"/>
        <w:rPr>
          <w:rFonts w:ascii="Arial" w:eastAsia="Times New Roman" w:hAnsi="Arial" w:cs="Arial"/>
          <w:lang w:eastAsia="cs-CZ"/>
        </w:rPr>
      </w:pPr>
    </w:p>
    <w:p w14:paraId="6128C986" w14:textId="77777777" w:rsidR="00F6423E" w:rsidRPr="00A650EB" w:rsidRDefault="00F6423E" w:rsidP="00A650EB">
      <w:pPr>
        <w:spacing w:after="0" w:line="240" w:lineRule="auto"/>
        <w:jc w:val="both"/>
        <w:rPr>
          <w:rFonts w:ascii="Arial" w:eastAsia="Times New Roman" w:hAnsi="Arial" w:cs="Arial"/>
          <w:lang w:eastAsia="cs-CZ"/>
        </w:rPr>
      </w:pPr>
    </w:p>
    <w:p w14:paraId="44EAAC4B" w14:textId="77777777" w:rsidR="00A650EB" w:rsidRPr="00A650EB" w:rsidRDefault="00A650EB" w:rsidP="00A650EB">
      <w:pPr>
        <w:spacing w:after="0" w:line="240" w:lineRule="auto"/>
        <w:jc w:val="both"/>
        <w:rPr>
          <w:rFonts w:ascii="Arial" w:eastAsia="Times New Roman" w:hAnsi="Arial" w:cs="Arial"/>
          <w:lang w:eastAsia="cs-CZ"/>
        </w:rPr>
      </w:pPr>
    </w:p>
    <w:p w14:paraId="79E08538" w14:textId="48184078"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lang w:eastAsia="cs-CZ"/>
        </w:rPr>
        <w:t>.........…...........................</w:t>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w:t>
      </w:r>
    </w:p>
    <w:p w14:paraId="3563BC97" w14:textId="22B93B9A"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highlight w:val="lightGray"/>
          <w:lang w:eastAsia="cs-CZ"/>
        </w:rPr>
        <w:t>[bude doplněno jméno a příjmení</w:t>
      </w:r>
      <w:r>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w:t>
      </w:r>
      <w:r w:rsidRPr="00A650EB">
        <w:rPr>
          <w:rFonts w:ascii="Arial" w:eastAsia="Times New Roman" w:hAnsi="Arial" w:cs="Arial"/>
          <w:color w:val="000000"/>
          <w:highlight w:val="lightGray"/>
          <w:lang w:eastAsia="cs-CZ"/>
        </w:rPr>
        <w:t>bude doplněno jméno a příjmení</w:t>
      </w:r>
    </w:p>
    <w:p w14:paraId="4E46C173" w14:textId="3DF9D256"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highlight w:val="lightGray"/>
          <w:lang w:eastAsia="cs-CZ"/>
        </w:rPr>
        <w:t xml:space="preserve">funkce oprávněné </w:t>
      </w:r>
      <w:proofErr w:type="gramStart"/>
      <w:r w:rsidRPr="00A650EB">
        <w:rPr>
          <w:rFonts w:ascii="Arial" w:eastAsia="Times New Roman" w:hAnsi="Arial" w:cs="Arial"/>
          <w:color w:val="000000"/>
          <w:highlight w:val="lightGray"/>
          <w:lang w:eastAsia="cs-CZ"/>
        </w:rPr>
        <w:t>osoby/osob</w:t>
      </w:r>
      <w:r w:rsidRPr="00A650EB">
        <w:rPr>
          <w:rFonts w:ascii="Arial" w:eastAsia="Times New Roman" w:hAnsi="Arial" w:cs="Arial"/>
          <w:color w:val="000000"/>
          <w:lang w:eastAsia="cs-CZ"/>
        </w:rPr>
        <w:t xml:space="preserve">]                                 </w:t>
      </w:r>
      <w:r w:rsidRPr="00A650EB">
        <w:rPr>
          <w:rFonts w:ascii="Arial" w:eastAsia="Times New Roman" w:hAnsi="Arial" w:cs="Arial"/>
          <w:color w:val="000000"/>
          <w:highlight w:val="lightGray"/>
          <w:lang w:eastAsia="cs-CZ"/>
        </w:rPr>
        <w:t>funkce</w:t>
      </w:r>
      <w:proofErr w:type="gramEnd"/>
      <w:r w:rsidRPr="00A650EB">
        <w:rPr>
          <w:rFonts w:ascii="Arial" w:eastAsia="Times New Roman" w:hAnsi="Arial" w:cs="Arial"/>
          <w:color w:val="000000"/>
          <w:highlight w:val="lightGray"/>
          <w:lang w:eastAsia="cs-CZ"/>
        </w:rPr>
        <w:t xml:space="preserve"> oprávněné osoby/osob</w:t>
      </w:r>
      <w:r w:rsidRPr="00A650EB">
        <w:rPr>
          <w:rFonts w:ascii="Arial" w:eastAsia="Times New Roman" w:hAnsi="Arial" w:cs="Arial"/>
          <w:color w:val="000000"/>
          <w:lang w:eastAsia="cs-CZ"/>
        </w:rPr>
        <w:t>]</w:t>
      </w:r>
    </w:p>
    <w:p w14:paraId="0B783564" w14:textId="77777777" w:rsidR="00A650EB" w:rsidRPr="00A650EB" w:rsidRDefault="00A650EB" w:rsidP="00A650EB">
      <w:pPr>
        <w:spacing w:after="0" w:line="240" w:lineRule="auto"/>
        <w:jc w:val="both"/>
        <w:rPr>
          <w:rFonts w:ascii="Arial" w:eastAsia="Times New Roman" w:hAnsi="Arial" w:cs="Arial"/>
          <w:lang w:eastAsia="cs-CZ"/>
        </w:rPr>
      </w:pPr>
    </w:p>
    <w:p w14:paraId="1C756FBD" w14:textId="2E7ABBFF" w:rsidR="000052C6" w:rsidRDefault="00DA6DC8" w:rsidP="000052C6">
      <w:pPr>
        <w:pStyle w:val="Zkladntext2"/>
        <w:tabs>
          <w:tab w:val="left" w:pos="4678"/>
        </w:tabs>
        <w:spacing w:after="0" w:line="240" w:lineRule="auto"/>
        <w:jc w:val="center"/>
        <w:rPr>
          <w:rFonts w:ascii="Arial" w:hAnsi="Arial" w:cs="Arial"/>
          <w:b/>
        </w:rPr>
      </w:pPr>
      <w:r w:rsidRPr="00DE4923">
        <w:rPr>
          <w:rFonts w:ascii="Arial" w:hAnsi="Arial" w:cs="Arial"/>
          <w:b/>
          <w:bCs/>
          <w:color w:val="000000"/>
        </w:rPr>
        <w:br w:type="page"/>
      </w:r>
      <w:r w:rsidR="000052C6">
        <w:rPr>
          <w:rFonts w:ascii="Arial" w:hAnsi="Arial" w:cs="Arial"/>
          <w:b/>
        </w:rPr>
        <w:lastRenderedPageBreak/>
        <w:t>Příloha č. 1</w:t>
      </w:r>
    </w:p>
    <w:p w14:paraId="44B50A2E" w14:textId="650849DD" w:rsidR="000052C6" w:rsidRDefault="000052C6" w:rsidP="000052C6">
      <w:pPr>
        <w:pStyle w:val="Zkladntext2"/>
        <w:tabs>
          <w:tab w:val="left" w:pos="4678"/>
        </w:tabs>
        <w:spacing w:after="0" w:line="240" w:lineRule="auto"/>
        <w:rPr>
          <w:rFonts w:ascii="Arial" w:hAnsi="Arial" w:cs="Arial"/>
          <w:b/>
        </w:rPr>
      </w:pPr>
      <w:r w:rsidRPr="000052C6">
        <w:rPr>
          <w:rFonts w:ascii="Arial" w:hAnsi="Arial" w:cs="Arial"/>
          <w:b/>
        </w:rPr>
        <w:t>Specifikace servisních služeb</w:t>
      </w:r>
    </w:p>
    <w:p w14:paraId="7054633F"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r w:rsidRPr="000052C6">
        <w:rPr>
          <w:rFonts w:ascii="Arial" w:eastAsia="Times New Roman" w:hAnsi="Arial" w:cs="Arial"/>
          <w:b/>
          <w:bCs/>
          <w:color w:val="FFFFFF"/>
          <w:lang w:eastAsia="cs-CZ"/>
        </w:rPr>
        <w:t>Seznam zkratek</w:t>
      </w:r>
    </w:p>
    <w:p w14:paraId="70704E3C"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Pro potřeby dalšího textu budou používány následující pojmy:</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5"/>
        <w:gridCol w:w="7099"/>
      </w:tblGrid>
      <w:tr w:rsidR="000052C6" w:rsidRPr="000052C6" w14:paraId="235DD9C0" w14:textId="77777777" w:rsidTr="00CB699D">
        <w:trPr>
          <w:cantSplit/>
          <w:tblHeader/>
        </w:trPr>
        <w:tc>
          <w:tcPr>
            <w:tcW w:w="860" w:type="pct"/>
            <w:shd w:val="clear" w:color="auto" w:fill="3366FF"/>
          </w:tcPr>
          <w:p w14:paraId="1F7658CC"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Pojem</w:t>
            </w:r>
          </w:p>
        </w:tc>
        <w:tc>
          <w:tcPr>
            <w:tcW w:w="4140" w:type="pct"/>
            <w:shd w:val="clear" w:color="auto" w:fill="3366FF"/>
          </w:tcPr>
          <w:p w14:paraId="1A394D79"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Význam</w:t>
            </w:r>
          </w:p>
        </w:tc>
      </w:tr>
      <w:tr w:rsidR="000052C6" w:rsidRPr="000052C6" w14:paraId="1BC94A63" w14:textId="77777777" w:rsidTr="00CB699D">
        <w:trPr>
          <w:cantSplit/>
          <w:trHeight w:val="554"/>
        </w:trPr>
        <w:tc>
          <w:tcPr>
            <w:tcW w:w="860" w:type="pct"/>
          </w:tcPr>
          <w:p w14:paraId="62775677"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 xml:space="preserve">Incident </w:t>
            </w:r>
          </w:p>
        </w:tc>
        <w:tc>
          <w:tcPr>
            <w:tcW w:w="4140" w:type="pct"/>
          </w:tcPr>
          <w:p w14:paraId="173D0A85"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lang w:eastAsia="cs-CZ"/>
              </w:rPr>
              <w:t>Indikovaný problém díla, případně části díla, který není v souladu s technickým stavem díla dle smlouvy o dílo. Kategorizace incidentů je uvedena dále v textu.</w:t>
            </w:r>
          </w:p>
        </w:tc>
      </w:tr>
      <w:tr w:rsidR="000052C6" w:rsidRPr="000052C6" w14:paraId="249EB869" w14:textId="77777777" w:rsidTr="00CB699D">
        <w:trPr>
          <w:cantSplit/>
          <w:trHeight w:val="607"/>
        </w:trPr>
        <w:tc>
          <w:tcPr>
            <w:tcW w:w="860" w:type="pct"/>
          </w:tcPr>
          <w:p w14:paraId="1437890A"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Okamžik nahlášení</w:t>
            </w:r>
          </w:p>
        </w:tc>
        <w:tc>
          <w:tcPr>
            <w:tcW w:w="4140" w:type="pct"/>
          </w:tcPr>
          <w:p w14:paraId="31910CA4"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Okamžik nahlášení incidentu nebo požadavku prostřednictvím </w:t>
            </w:r>
            <w:proofErr w:type="spellStart"/>
            <w:r w:rsidRPr="000052C6">
              <w:rPr>
                <w:rFonts w:ascii="Arial" w:eastAsia="Times New Roman" w:hAnsi="Arial" w:cs="Arial"/>
                <w:color w:val="000000"/>
                <w:lang w:eastAsia="cs-CZ"/>
              </w:rPr>
              <w:t>Service</w:t>
            </w:r>
            <w:proofErr w:type="spellEnd"/>
            <w:r w:rsidRPr="000052C6">
              <w:rPr>
                <w:rFonts w:ascii="Arial" w:eastAsia="Times New Roman" w:hAnsi="Arial" w:cs="Arial"/>
                <w:color w:val="000000"/>
                <w:lang w:eastAsia="cs-CZ"/>
              </w:rPr>
              <w:t xml:space="preserve"> </w:t>
            </w:r>
            <w:proofErr w:type="spellStart"/>
            <w:r w:rsidRPr="000052C6">
              <w:rPr>
                <w:rFonts w:ascii="Arial" w:eastAsia="Times New Roman" w:hAnsi="Arial" w:cs="Arial"/>
                <w:color w:val="000000"/>
                <w:lang w:eastAsia="cs-CZ"/>
              </w:rPr>
              <w:t>desk</w:t>
            </w:r>
            <w:proofErr w:type="spellEnd"/>
          </w:p>
        </w:tc>
      </w:tr>
      <w:tr w:rsidR="000052C6" w:rsidRPr="000052C6" w14:paraId="3528A4D0" w14:textId="77777777" w:rsidTr="00CB699D">
        <w:trPr>
          <w:cantSplit/>
        </w:trPr>
        <w:tc>
          <w:tcPr>
            <w:tcW w:w="860" w:type="pct"/>
          </w:tcPr>
          <w:p w14:paraId="78155CE6"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Reakční doba (Reakce)</w:t>
            </w:r>
          </w:p>
        </w:tc>
        <w:tc>
          <w:tcPr>
            <w:tcW w:w="4140" w:type="pct"/>
          </w:tcPr>
          <w:p w14:paraId="6699CBB4" w14:textId="0937F619"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Doba od Okamžiku nahlášení incidentu nebo požadavku prostřednictvím </w:t>
            </w:r>
            <w:proofErr w:type="spellStart"/>
            <w:r w:rsidRPr="000052C6">
              <w:rPr>
                <w:rFonts w:ascii="Arial" w:eastAsia="Times New Roman" w:hAnsi="Arial" w:cs="Arial"/>
                <w:color w:val="000000"/>
                <w:lang w:eastAsia="cs-CZ"/>
              </w:rPr>
              <w:t>Service</w:t>
            </w:r>
            <w:proofErr w:type="spellEnd"/>
            <w:r w:rsidRPr="000052C6">
              <w:rPr>
                <w:rFonts w:ascii="Arial" w:eastAsia="Times New Roman" w:hAnsi="Arial" w:cs="Arial"/>
                <w:color w:val="000000"/>
                <w:lang w:eastAsia="cs-CZ"/>
              </w:rPr>
              <w:t xml:space="preserve"> </w:t>
            </w:r>
            <w:proofErr w:type="spellStart"/>
            <w:r w:rsidRPr="000052C6">
              <w:rPr>
                <w:rFonts w:ascii="Arial" w:eastAsia="Times New Roman" w:hAnsi="Arial" w:cs="Arial"/>
                <w:color w:val="000000"/>
                <w:lang w:eastAsia="cs-CZ"/>
              </w:rPr>
              <w:t>desk</w:t>
            </w:r>
            <w:proofErr w:type="spellEnd"/>
            <w:r w:rsidRPr="000052C6">
              <w:rPr>
                <w:rFonts w:ascii="Arial" w:eastAsia="Times New Roman" w:hAnsi="Arial" w:cs="Arial"/>
                <w:color w:val="000000"/>
                <w:lang w:eastAsia="cs-CZ"/>
              </w:rPr>
              <w:t xml:space="preserve"> do okamžiku zahájení činnosti </w:t>
            </w:r>
            <w:r w:rsidR="008772BC">
              <w:rPr>
                <w:rFonts w:ascii="Arial" w:eastAsia="Times New Roman" w:hAnsi="Arial" w:cs="Arial"/>
                <w:color w:val="000000"/>
                <w:lang w:eastAsia="cs-CZ"/>
              </w:rPr>
              <w:t>Poskytovatel</w:t>
            </w:r>
            <w:r w:rsidRPr="000052C6">
              <w:rPr>
                <w:rFonts w:ascii="Arial" w:eastAsia="Times New Roman" w:hAnsi="Arial" w:cs="Arial"/>
                <w:color w:val="000000"/>
                <w:lang w:eastAsia="cs-CZ"/>
              </w:rPr>
              <w:t xml:space="preserve">e na identifikaci a odstranění incidentu nebo zahájení realizace požadavku </w:t>
            </w:r>
            <w:r w:rsidR="008772BC">
              <w:rPr>
                <w:rFonts w:ascii="Arial" w:eastAsia="Times New Roman" w:hAnsi="Arial" w:cs="Arial"/>
                <w:color w:val="000000"/>
                <w:lang w:eastAsia="cs-CZ"/>
              </w:rPr>
              <w:t>Objednatel</w:t>
            </w:r>
            <w:r w:rsidRPr="000052C6">
              <w:rPr>
                <w:rFonts w:ascii="Arial" w:eastAsia="Times New Roman" w:hAnsi="Arial" w:cs="Arial"/>
                <w:color w:val="000000"/>
                <w:lang w:eastAsia="cs-CZ"/>
              </w:rPr>
              <w:t xml:space="preserve">e </w:t>
            </w:r>
          </w:p>
        </w:tc>
      </w:tr>
      <w:tr w:rsidR="000052C6" w:rsidRPr="000052C6" w14:paraId="0EC4E11E" w14:textId="77777777" w:rsidTr="00CB699D">
        <w:trPr>
          <w:cantSplit/>
        </w:trPr>
        <w:tc>
          <w:tcPr>
            <w:tcW w:w="860" w:type="pct"/>
          </w:tcPr>
          <w:p w14:paraId="73479308"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Doba vyřešení (Vyřešení)</w:t>
            </w:r>
          </w:p>
        </w:tc>
        <w:tc>
          <w:tcPr>
            <w:tcW w:w="4140" w:type="pct"/>
          </w:tcPr>
          <w:p w14:paraId="1BE08116" w14:textId="79538715"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Doba od Okamžiku nahlášení incidentu nebo požadavku do okamžiku odsouhlasení vyřešení incidentu nebo požadavku </w:t>
            </w:r>
            <w:r w:rsidR="008772BC">
              <w:rPr>
                <w:rFonts w:ascii="Arial" w:eastAsia="Times New Roman" w:hAnsi="Arial" w:cs="Arial"/>
                <w:color w:val="000000"/>
                <w:lang w:eastAsia="cs-CZ"/>
              </w:rPr>
              <w:t>Objednatel</w:t>
            </w:r>
            <w:r w:rsidRPr="000052C6">
              <w:rPr>
                <w:rFonts w:ascii="Arial" w:eastAsia="Times New Roman" w:hAnsi="Arial" w:cs="Arial"/>
                <w:color w:val="000000"/>
                <w:lang w:eastAsia="cs-CZ"/>
              </w:rPr>
              <w:t xml:space="preserve">em. </w:t>
            </w:r>
          </w:p>
        </w:tc>
      </w:tr>
      <w:tr w:rsidR="000052C6" w:rsidRPr="000052C6" w14:paraId="0FA6B685" w14:textId="77777777" w:rsidTr="00CB699D">
        <w:trPr>
          <w:cantSplit/>
        </w:trPr>
        <w:tc>
          <w:tcPr>
            <w:tcW w:w="860" w:type="pct"/>
          </w:tcPr>
          <w:p w14:paraId="31FCF140"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SLA</w:t>
            </w:r>
          </w:p>
        </w:tc>
        <w:tc>
          <w:tcPr>
            <w:tcW w:w="4140" w:type="pct"/>
          </w:tcPr>
          <w:p w14:paraId="4FBFE450"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Konkrétní smluvní parametry pro poskytování služeb v daných úrovních servisních služeb.</w:t>
            </w:r>
          </w:p>
        </w:tc>
      </w:tr>
      <w:tr w:rsidR="000052C6" w:rsidRPr="000052C6" w14:paraId="098C998B" w14:textId="77777777" w:rsidTr="00CB699D">
        <w:trPr>
          <w:cantSplit/>
        </w:trPr>
        <w:tc>
          <w:tcPr>
            <w:tcW w:w="860" w:type="pct"/>
          </w:tcPr>
          <w:p w14:paraId="09B4BD8C"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NBD</w:t>
            </w:r>
          </w:p>
        </w:tc>
        <w:tc>
          <w:tcPr>
            <w:tcW w:w="4140" w:type="pct"/>
          </w:tcPr>
          <w:p w14:paraId="75D8644B"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Následující pracovní den od doby nahlášení incidentu nebo požadavku.</w:t>
            </w:r>
          </w:p>
        </w:tc>
      </w:tr>
      <w:tr w:rsidR="000052C6" w:rsidRPr="000052C6" w14:paraId="6FCF2AC8" w14:textId="77777777" w:rsidTr="00CB699D">
        <w:trPr>
          <w:cantSplit/>
        </w:trPr>
        <w:tc>
          <w:tcPr>
            <w:tcW w:w="860" w:type="pct"/>
            <w:vAlign w:val="center"/>
          </w:tcPr>
          <w:p w14:paraId="71EB2C8E" w14:textId="77777777"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HW</w:t>
            </w:r>
          </w:p>
        </w:tc>
        <w:tc>
          <w:tcPr>
            <w:tcW w:w="4140" w:type="pct"/>
            <w:vAlign w:val="center"/>
          </w:tcPr>
          <w:p w14:paraId="6619333A"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Hardware</w:t>
            </w:r>
          </w:p>
        </w:tc>
      </w:tr>
      <w:tr w:rsidR="000052C6" w:rsidRPr="000052C6" w14:paraId="413F6049" w14:textId="77777777" w:rsidTr="00CB699D">
        <w:trPr>
          <w:cantSplit/>
        </w:trPr>
        <w:tc>
          <w:tcPr>
            <w:tcW w:w="860" w:type="pct"/>
            <w:vAlign w:val="center"/>
          </w:tcPr>
          <w:p w14:paraId="79A93E61" w14:textId="77777777"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IS</w:t>
            </w:r>
          </w:p>
        </w:tc>
        <w:tc>
          <w:tcPr>
            <w:tcW w:w="4140" w:type="pct"/>
            <w:vAlign w:val="center"/>
          </w:tcPr>
          <w:p w14:paraId="6CCAF5AA" w14:textId="0CE24134"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Informační systém</w:t>
            </w:r>
            <w:r w:rsidR="00E87625">
              <w:rPr>
                <w:rFonts w:ascii="Arial" w:eastAsia="Times New Roman" w:hAnsi="Arial" w:cs="Arial"/>
                <w:color w:val="000000"/>
                <w:lang w:eastAsia="cs-CZ"/>
              </w:rPr>
              <w:t xml:space="preserve"> – dodávané a servisované dílo</w:t>
            </w:r>
          </w:p>
        </w:tc>
      </w:tr>
      <w:tr w:rsidR="000052C6" w:rsidRPr="000052C6" w14:paraId="6D63B41C" w14:textId="77777777" w:rsidTr="00CB699D">
        <w:trPr>
          <w:cantSplit/>
        </w:trPr>
        <w:tc>
          <w:tcPr>
            <w:tcW w:w="860" w:type="pct"/>
            <w:vAlign w:val="center"/>
          </w:tcPr>
          <w:p w14:paraId="375DAF28" w14:textId="77777777"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SW</w:t>
            </w:r>
          </w:p>
        </w:tc>
        <w:tc>
          <w:tcPr>
            <w:tcW w:w="4140" w:type="pct"/>
            <w:vAlign w:val="center"/>
          </w:tcPr>
          <w:p w14:paraId="201554D2"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Software</w:t>
            </w:r>
          </w:p>
        </w:tc>
      </w:tr>
    </w:tbl>
    <w:p w14:paraId="25017C60" w14:textId="77777777" w:rsidR="000052C6" w:rsidRPr="000052C6" w:rsidRDefault="000052C6" w:rsidP="000052C6">
      <w:pPr>
        <w:spacing w:after="0" w:line="240" w:lineRule="auto"/>
        <w:rPr>
          <w:rFonts w:ascii="Arial" w:eastAsia="Times New Roman" w:hAnsi="Arial" w:cs="Arial"/>
          <w:b/>
          <w:bCs/>
          <w:lang w:eastAsia="cs-CZ"/>
        </w:rPr>
      </w:pPr>
      <w:r w:rsidRPr="000052C6">
        <w:rPr>
          <w:rFonts w:ascii="Arial" w:eastAsia="Times New Roman" w:hAnsi="Arial" w:cs="Arial"/>
          <w:b/>
          <w:bCs/>
          <w:lang w:eastAsia="cs-CZ"/>
        </w:rPr>
        <w:t xml:space="preserve">Tabulka </w:t>
      </w:r>
      <w:r w:rsidRPr="000052C6">
        <w:rPr>
          <w:rFonts w:ascii="Arial" w:eastAsia="Times New Roman" w:hAnsi="Arial" w:cs="Arial"/>
          <w:b/>
          <w:bCs/>
          <w:lang w:eastAsia="cs-CZ"/>
        </w:rPr>
        <w:fldChar w:fldCharType="begin"/>
      </w:r>
      <w:r w:rsidRPr="000052C6">
        <w:rPr>
          <w:rFonts w:ascii="Arial" w:eastAsia="Times New Roman" w:hAnsi="Arial" w:cs="Arial"/>
          <w:b/>
          <w:bCs/>
          <w:lang w:eastAsia="cs-CZ"/>
        </w:rPr>
        <w:instrText xml:space="preserve"> SEQ Tabulka \* ARABIC </w:instrText>
      </w:r>
      <w:r w:rsidRPr="000052C6">
        <w:rPr>
          <w:rFonts w:ascii="Arial" w:eastAsia="Times New Roman" w:hAnsi="Arial" w:cs="Arial"/>
          <w:b/>
          <w:bCs/>
          <w:lang w:eastAsia="cs-CZ"/>
        </w:rPr>
        <w:fldChar w:fldCharType="separate"/>
      </w:r>
      <w:r w:rsidRPr="000052C6">
        <w:rPr>
          <w:rFonts w:ascii="Arial" w:eastAsia="Times New Roman" w:hAnsi="Arial" w:cs="Arial"/>
          <w:b/>
          <w:bCs/>
          <w:noProof/>
          <w:lang w:eastAsia="cs-CZ"/>
        </w:rPr>
        <w:t>1</w:t>
      </w:r>
      <w:r w:rsidRPr="000052C6">
        <w:rPr>
          <w:rFonts w:ascii="Arial" w:eastAsia="Times New Roman" w:hAnsi="Arial" w:cs="Arial"/>
          <w:b/>
          <w:bCs/>
          <w:noProof/>
          <w:lang w:eastAsia="cs-CZ"/>
        </w:rPr>
        <w:fldChar w:fldCharType="end"/>
      </w:r>
      <w:r w:rsidRPr="000052C6">
        <w:rPr>
          <w:rFonts w:ascii="Arial" w:eastAsia="Times New Roman" w:hAnsi="Arial" w:cs="Arial"/>
          <w:b/>
          <w:bCs/>
          <w:lang w:eastAsia="cs-CZ"/>
        </w:rPr>
        <w:t>: Seznam zkratek a pojmů</w:t>
      </w:r>
    </w:p>
    <w:p w14:paraId="42FA9754"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21" w:name="_Toc409448785"/>
      <w:proofErr w:type="spellStart"/>
      <w:r w:rsidRPr="000052C6">
        <w:rPr>
          <w:rFonts w:ascii="Arial" w:eastAsia="Times New Roman" w:hAnsi="Arial" w:cs="Arial"/>
          <w:b/>
          <w:bCs/>
          <w:color w:val="FFFFFF"/>
          <w:lang w:eastAsia="cs-CZ"/>
        </w:rPr>
        <w:t>Maintenance</w:t>
      </w:r>
      <w:bookmarkEnd w:id="21"/>
      <w:proofErr w:type="spellEnd"/>
    </w:p>
    <w:p w14:paraId="228C5A7E" w14:textId="1B1DAA5D" w:rsidR="000052C6" w:rsidRPr="000052C6" w:rsidRDefault="000052C6" w:rsidP="000052C6">
      <w:pPr>
        <w:keepNext/>
        <w:keepLines/>
        <w:spacing w:after="0" w:line="240" w:lineRule="auto"/>
        <w:jc w:val="both"/>
        <w:rPr>
          <w:rFonts w:ascii="Arial" w:eastAsia="Times New Roman" w:hAnsi="Arial" w:cs="Arial"/>
          <w:i/>
          <w:lang w:eastAsia="cs-CZ"/>
        </w:rPr>
      </w:pPr>
      <w:proofErr w:type="spellStart"/>
      <w:r w:rsidRPr="000052C6">
        <w:rPr>
          <w:rFonts w:ascii="Arial" w:eastAsia="Times New Roman" w:hAnsi="Arial" w:cs="Arial"/>
          <w:lang w:eastAsia="cs-CZ"/>
        </w:rPr>
        <w:t>Maintenance</w:t>
      </w:r>
      <w:proofErr w:type="spellEnd"/>
      <w:r w:rsidRPr="000052C6">
        <w:rPr>
          <w:rFonts w:ascii="Arial" w:eastAsia="Times New Roman" w:hAnsi="Arial" w:cs="Arial"/>
          <w:lang w:eastAsia="cs-CZ"/>
        </w:rPr>
        <w:t xml:space="preserve"> (pravidelná údržba) dle této smlouvy je realizována </w:t>
      </w:r>
      <w:r w:rsidR="008772BC">
        <w:rPr>
          <w:rFonts w:ascii="Arial" w:eastAsia="Times New Roman" w:hAnsi="Arial" w:cs="Arial"/>
          <w:lang w:eastAsia="cs-CZ"/>
        </w:rPr>
        <w:t>Poskytovatel</w:t>
      </w:r>
      <w:r w:rsidRPr="000052C6">
        <w:rPr>
          <w:rFonts w:ascii="Arial" w:eastAsia="Times New Roman" w:hAnsi="Arial" w:cs="Arial"/>
          <w:lang w:eastAsia="cs-CZ"/>
        </w:rPr>
        <w:t>em v pravidelném intervalu 1 x měsíčně (dále jen „</w:t>
      </w:r>
      <w:proofErr w:type="spellStart"/>
      <w:r w:rsidRPr="000052C6">
        <w:rPr>
          <w:rFonts w:ascii="Arial" w:eastAsia="Times New Roman" w:hAnsi="Arial" w:cs="Arial"/>
          <w:b/>
          <w:i/>
          <w:lang w:eastAsia="cs-CZ"/>
        </w:rPr>
        <w:t>Maintenance</w:t>
      </w:r>
      <w:proofErr w:type="spellEnd"/>
      <w:r w:rsidRPr="000052C6">
        <w:rPr>
          <w:rFonts w:ascii="Arial" w:eastAsia="Times New Roman" w:hAnsi="Arial" w:cs="Arial"/>
          <w:lang w:eastAsia="cs-CZ"/>
        </w:rPr>
        <w:t xml:space="preserve">“). </w:t>
      </w:r>
      <w:proofErr w:type="spellStart"/>
      <w:r w:rsidRPr="000052C6">
        <w:rPr>
          <w:rFonts w:ascii="Arial" w:eastAsia="Times New Roman" w:hAnsi="Arial" w:cs="Arial"/>
          <w:lang w:eastAsia="cs-CZ"/>
        </w:rPr>
        <w:t>Maintenance</w:t>
      </w:r>
      <w:proofErr w:type="spellEnd"/>
      <w:r w:rsidRPr="000052C6">
        <w:rPr>
          <w:rFonts w:ascii="Arial" w:eastAsia="Times New Roman" w:hAnsi="Arial" w:cs="Arial"/>
          <w:lang w:eastAsia="cs-CZ"/>
        </w:rPr>
        <w:t xml:space="preserve"> bude prováděna dle pokynu </w:t>
      </w:r>
      <w:r w:rsidR="008772BC">
        <w:rPr>
          <w:rFonts w:ascii="Arial" w:eastAsia="Times New Roman" w:hAnsi="Arial" w:cs="Arial"/>
          <w:lang w:eastAsia="cs-CZ"/>
        </w:rPr>
        <w:t>Objednatel</w:t>
      </w:r>
      <w:r w:rsidRPr="000052C6">
        <w:rPr>
          <w:rFonts w:ascii="Arial" w:eastAsia="Times New Roman" w:hAnsi="Arial" w:cs="Arial"/>
          <w:lang w:eastAsia="cs-CZ"/>
        </w:rPr>
        <w:t xml:space="preserve">e pomocí vzdáleného přístupu a na pracovištích </w:t>
      </w:r>
      <w:r w:rsidR="008772BC">
        <w:rPr>
          <w:rFonts w:ascii="Arial" w:eastAsia="Times New Roman" w:hAnsi="Arial" w:cs="Arial"/>
          <w:lang w:eastAsia="cs-CZ"/>
        </w:rPr>
        <w:t>Objednatel</w:t>
      </w:r>
      <w:r w:rsidRPr="000052C6">
        <w:rPr>
          <w:rFonts w:ascii="Arial" w:eastAsia="Times New Roman" w:hAnsi="Arial" w:cs="Arial"/>
          <w:lang w:eastAsia="cs-CZ"/>
        </w:rPr>
        <w:t xml:space="preserve">e nebo na místě určeném </w:t>
      </w:r>
      <w:r w:rsidR="008772BC">
        <w:rPr>
          <w:rFonts w:ascii="Arial" w:eastAsia="Times New Roman" w:hAnsi="Arial" w:cs="Arial"/>
          <w:lang w:eastAsia="cs-CZ"/>
        </w:rPr>
        <w:t>Objednatel</w:t>
      </w:r>
      <w:r w:rsidRPr="000052C6">
        <w:rPr>
          <w:rFonts w:ascii="Arial" w:eastAsia="Times New Roman" w:hAnsi="Arial" w:cs="Arial"/>
          <w:lang w:eastAsia="cs-CZ"/>
        </w:rPr>
        <w:t>em.</w:t>
      </w:r>
    </w:p>
    <w:p w14:paraId="7D78599A" w14:textId="77777777" w:rsidR="000052C6" w:rsidRPr="000052C6" w:rsidRDefault="000052C6" w:rsidP="000052C6">
      <w:pPr>
        <w:spacing w:after="0" w:line="240" w:lineRule="auto"/>
        <w:ind w:hanging="284"/>
        <w:jc w:val="both"/>
        <w:rPr>
          <w:rFonts w:ascii="Arial" w:eastAsia="Times New Roman" w:hAnsi="Arial" w:cs="Arial"/>
          <w:lang w:eastAsia="cs-CZ"/>
        </w:rPr>
      </w:pPr>
    </w:p>
    <w:p w14:paraId="0D12743E" w14:textId="7196EC6B" w:rsidR="000052C6" w:rsidRPr="000052C6" w:rsidRDefault="000052C6" w:rsidP="000052C6">
      <w:pPr>
        <w:spacing w:after="0" w:line="240" w:lineRule="auto"/>
        <w:jc w:val="both"/>
        <w:rPr>
          <w:rFonts w:ascii="Arial" w:eastAsia="Times New Roman" w:hAnsi="Arial" w:cs="Arial"/>
          <w:lang w:eastAsia="cs-CZ"/>
        </w:rPr>
      </w:pPr>
      <w:proofErr w:type="spellStart"/>
      <w:r w:rsidRPr="000052C6">
        <w:rPr>
          <w:rFonts w:ascii="Arial" w:eastAsia="Times New Roman" w:hAnsi="Arial" w:cs="Arial"/>
          <w:lang w:eastAsia="cs-CZ"/>
        </w:rPr>
        <w:t>Maintenance</w:t>
      </w:r>
      <w:proofErr w:type="spellEnd"/>
      <w:r w:rsidRPr="000052C6">
        <w:rPr>
          <w:rFonts w:ascii="Arial" w:eastAsia="Times New Roman" w:hAnsi="Arial" w:cs="Arial"/>
          <w:lang w:eastAsia="cs-CZ"/>
        </w:rPr>
        <w:t xml:space="preserve"> bude </w:t>
      </w:r>
      <w:r w:rsidR="008772BC">
        <w:rPr>
          <w:rFonts w:ascii="Arial" w:eastAsia="Times New Roman" w:hAnsi="Arial" w:cs="Arial"/>
          <w:lang w:eastAsia="cs-CZ"/>
        </w:rPr>
        <w:t>Poskytovatel</w:t>
      </w:r>
      <w:r w:rsidRPr="000052C6">
        <w:rPr>
          <w:rFonts w:ascii="Arial" w:eastAsia="Times New Roman" w:hAnsi="Arial" w:cs="Arial"/>
          <w:lang w:eastAsia="cs-CZ"/>
        </w:rPr>
        <w:t xml:space="preserve"> provádět tak, aby co možná nejvíce zamezil vzniku jakýchkoli incidentů, které by znemožňovaly řádné užívání díla </w:t>
      </w:r>
      <w:r w:rsidR="008772BC">
        <w:rPr>
          <w:rFonts w:ascii="Arial" w:eastAsia="Times New Roman" w:hAnsi="Arial" w:cs="Arial"/>
          <w:lang w:eastAsia="cs-CZ"/>
        </w:rPr>
        <w:t>Objednatel</w:t>
      </w:r>
      <w:r w:rsidRPr="000052C6">
        <w:rPr>
          <w:rFonts w:ascii="Arial" w:eastAsia="Times New Roman" w:hAnsi="Arial" w:cs="Arial"/>
          <w:lang w:eastAsia="cs-CZ"/>
        </w:rPr>
        <w:t xml:space="preserve">i a aby byla splněna dostupnost díla dle čl. </w:t>
      </w:r>
      <w:r w:rsidR="009B276F">
        <w:rPr>
          <w:rFonts w:ascii="Arial" w:eastAsia="Times New Roman" w:hAnsi="Arial" w:cs="Arial"/>
          <w:lang w:eastAsia="cs-CZ"/>
        </w:rPr>
        <w:t>1.6</w:t>
      </w:r>
      <w:r w:rsidRPr="000052C6">
        <w:rPr>
          <w:rFonts w:ascii="Arial" w:eastAsia="Times New Roman" w:hAnsi="Arial" w:cs="Arial"/>
          <w:lang w:eastAsia="cs-CZ"/>
        </w:rPr>
        <w:t xml:space="preserve"> této smlouvy po celou dobu účinnosti této smlouvy.</w:t>
      </w:r>
    </w:p>
    <w:p w14:paraId="1802156A" w14:textId="77777777" w:rsidR="000052C6" w:rsidRPr="000052C6" w:rsidRDefault="000052C6" w:rsidP="000052C6">
      <w:pPr>
        <w:spacing w:after="0" w:line="240" w:lineRule="auto"/>
        <w:jc w:val="both"/>
        <w:rPr>
          <w:rFonts w:ascii="Arial" w:eastAsia="Times New Roman" w:hAnsi="Arial" w:cs="Arial"/>
          <w:lang w:eastAsia="cs-CZ"/>
        </w:rPr>
      </w:pPr>
    </w:p>
    <w:p w14:paraId="22FC4167" w14:textId="412838E5" w:rsidR="000052C6" w:rsidRPr="000052C6" w:rsidRDefault="000052C6" w:rsidP="000052C6">
      <w:p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Přesný termín </w:t>
      </w:r>
      <w:proofErr w:type="spellStart"/>
      <w:r w:rsidRPr="000052C6">
        <w:rPr>
          <w:rFonts w:ascii="Arial" w:eastAsia="Times New Roman" w:hAnsi="Arial" w:cs="Arial"/>
          <w:lang w:eastAsia="cs-CZ"/>
        </w:rPr>
        <w:t>Maintenance</w:t>
      </w:r>
      <w:proofErr w:type="spellEnd"/>
      <w:r w:rsidRPr="000052C6">
        <w:rPr>
          <w:rFonts w:ascii="Arial" w:eastAsia="Times New Roman" w:hAnsi="Arial" w:cs="Arial"/>
          <w:lang w:eastAsia="cs-CZ"/>
        </w:rPr>
        <w:t xml:space="preserve"> bude </w:t>
      </w:r>
      <w:r w:rsidR="008772BC">
        <w:rPr>
          <w:rFonts w:ascii="Arial" w:eastAsia="Times New Roman" w:hAnsi="Arial" w:cs="Arial"/>
          <w:lang w:eastAsia="cs-CZ"/>
        </w:rPr>
        <w:t>Objednatel</w:t>
      </w:r>
      <w:r w:rsidRPr="000052C6">
        <w:rPr>
          <w:rFonts w:ascii="Arial" w:eastAsia="Times New Roman" w:hAnsi="Arial" w:cs="Arial"/>
          <w:lang w:eastAsia="cs-CZ"/>
        </w:rPr>
        <w:t xml:space="preserve">i </w:t>
      </w:r>
      <w:r w:rsidR="008772BC">
        <w:rPr>
          <w:rFonts w:ascii="Arial" w:eastAsia="Times New Roman" w:hAnsi="Arial" w:cs="Arial"/>
          <w:lang w:eastAsia="cs-CZ"/>
        </w:rPr>
        <w:t>Poskytovatel</w:t>
      </w:r>
      <w:r w:rsidRPr="000052C6">
        <w:rPr>
          <w:rFonts w:ascii="Arial" w:eastAsia="Times New Roman" w:hAnsi="Arial" w:cs="Arial"/>
          <w:lang w:eastAsia="cs-CZ"/>
        </w:rPr>
        <w:t xml:space="preserve">em oznámen minimálně 3 dny před plánovanou návštěvou technika </w:t>
      </w:r>
      <w:r w:rsidR="008772BC">
        <w:rPr>
          <w:rFonts w:ascii="Arial" w:eastAsia="Times New Roman" w:hAnsi="Arial" w:cs="Arial"/>
          <w:lang w:eastAsia="cs-CZ"/>
        </w:rPr>
        <w:t>Poskytovatel</w:t>
      </w:r>
      <w:r w:rsidRPr="000052C6">
        <w:rPr>
          <w:rFonts w:ascii="Arial" w:eastAsia="Times New Roman" w:hAnsi="Arial" w:cs="Arial"/>
          <w:lang w:eastAsia="cs-CZ"/>
        </w:rPr>
        <w:t xml:space="preserve">e a </w:t>
      </w:r>
      <w:r w:rsidR="008772BC">
        <w:rPr>
          <w:rFonts w:ascii="Arial" w:eastAsia="Times New Roman" w:hAnsi="Arial" w:cs="Arial"/>
          <w:lang w:eastAsia="cs-CZ"/>
        </w:rPr>
        <w:t>Objednatel</w:t>
      </w:r>
      <w:r w:rsidRPr="000052C6">
        <w:rPr>
          <w:rFonts w:ascii="Arial" w:eastAsia="Times New Roman" w:hAnsi="Arial" w:cs="Arial"/>
          <w:lang w:eastAsia="cs-CZ"/>
        </w:rPr>
        <w:t xml:space="preserve">em následně do 24 hodin potvrzen. Pokud nebude termín </w:t>
      </w:r>
      <w:r w:rsidR="008772BC">
        <w:rPr>
          <w:rFonts w:ascii="Arial" w:eastAsia="Times New Roman" w:hAnsi="Arial" w:cs="Arial"/>
          <w:lang w:eastAsia="cs-CZ"/>
        </w:rPr>
        <w:t>Objednatel</w:t>
      </w:r>
      <w:r w:rsidRPr="000052C6">
        <w:rPr>
          <w:rFonts w:ascii="Arial" w:eastAsia="Times New Roman" w:hAnsi="Arial" w:cs="Arial"/>
          <w:lang w:eastAsia="cs-CZ"/>
        </w:rPr>
        <w:t>em potvrzen, považuje se automaticky za schválený.</w:t>
      </w:r>
    </w:p>
    <w:p w14:paraId="4265C13E" w14:textId="77777777" w:rsidR="000052C6" w:rsidRPr="000052C6" w:rsidRDefault="000052C6" w:rsidP="000052C6">
      <w:pPr>
        <w:spacing w:after="0" w:line="240" w:lineRule="auto"/>
        <w:rPr>
          <w:rFonts w:ascii="Arial" w:eastAsia="Times New Roman" w:hAnsi="Arial" w:cs="Arial"/>
          <w:lang w:eastAsia="cs-CZ"/>
        </w:rPr>
      </w:pPr>
    </w:p>
    <w:p w14:paraId="54B34389" w14:textId="77777777" w:rsidR="000052C6" w:rsidRPr="00604277" w:rsidRDefault="000052C6" w:rsidP="000052C6">
      <w:pPr>
        <w:spacing w:after="0" w:line="240" w:lineRule="auto"/>
        <w:rPr>
          <w:rFonts w:ascii="Arial" w:eastAsia="Times New Roman" w:hAnsi="Arial" w:cs="Arial"/>
          <w:lang w:eastAsia="cs-CZ"/>
        </w:rPr>
      </w:pPr>
      <w:r w:rsidRPr="00604277">
        <w:rPr>
          <w:rFonts w:ascii="Arial" w:eastAsia="Times New Roman" w:hAnsi="Arial" w:cs="Arial"/>
          <w:lang w:eastAsia="cs-CZ"/>
        </w:rPr>
        <w:t xml:space="preserve">Služby poskytované v rámci </w:t>
      </w:r>
      <w:proofErr w:type="spellStart"/>
      <w:r w:rsidRPr="00604277">
        <w:rPr>
          <w:rFonts w:ascii="Arial" w:eastAsia="Times New Roman" w:hAnsi="Arial" w:cs="Arial"/>
          <w:lang w:eastAsia="cs-CZ"/>
        </w:rPr>
        <w:t>Maintenance</w:t>
      </w:r>
      <w:proofErr w:type="spellEnd"/>
      <w:r w:rsidRPr="00604277">
        <w:rPr>
          <w:rFonts w:ascii="Arial" w:eastAsia="Times New Roman" w:hAnsi="Arial" w:cs="Arial"/>
          <w:lang w:eastAsia="cs-CZ"/>
        </w:rPr>
        <w:t>:</w:t>
      </w:r>
    </w:p>
    <w:p w14:paraId="7C32BAB4" w14:textId="77777777" w:rsidR="000052C6" w:rsidRPr="00604277" w:rsidRDefault="000052C6" w:rsidP="00B24E61">
      <w:pPr>
        <w:numPr>
          <w:ilvl w:val="0"/>
          <w:numId w:val="27"/>
        </w:numPr>
        <w:spacing w:after="0" w:line="240" w:lineRule="auto"/>
        <w:jc w:val="both"/>
        <w:rPr>
          <w:rFonts w:ascii="Arial" w:eastAsia="Times New Roman" w:hAnsi="Arial" w:cs="Arial"/>
          <w:lang w:eastAsia="cs-CZ"/>
        </w:rPr>
      </w:pPr>
      <w:r w:rsidRPr="00604277">
        <w:rPr>
          <w:rFonts w:ascii="Arial" w:eastAsia="Times New Roman" w:hAnsi="Arial" w:cs="Arial"/>
          <w:lang w:eastAsia="cs-CZ"/>
        </w:rPr>
        <w:t>přístup k opravným balíčkům;</w:t>
      </w:r>
    </w:p>
    <w:p w14:paraId="413186B9" w14:textId="77777777" w:rsidR="000052C6" w:rsidRPr="00604277" w:rsidRDefault="000052C6" w:rsidP="00B24E61">
      <w:pPr>
        <w:numPr>
          <w:ilvl w:val="0"/>
          <w:numId w:val="27"/>
        </w:numPr>
        <w:spacing w:after="0" w:line="240" w:lineRule="auto"/>
        <w:jc w:val="both"/>
        <w:rPr>
          <w:rFonts w:ascii="Arial" w:eastAsia="Times New Roman" w:hAnsi="Arial" w:cs="Arial"/>
          <w:lang w:eastAsia="cs-CZ"/>
        </w:rPr>
      </w:pPr>
      <w:r w:rsidRPr="00604277">
        <w:rPr>
          <w:rFonts w:ascii="Arial" w:eastAsia="Times New Roman" w:hAnsi="Arial" w:cs="Arial"/>
          <w:lang w:eastAsia="cs-CZ"/>
        </w:rPr>
        <w:t>pravidelná profylaxe IS;</w:t>
      </w:r>
    </w:p>
    <w:p w14:paraId="240A4073" w14:textId="77777777" w:rsidR="000052C6" w:rsidRPr="00604277" w:rsidRDefault="000052C6" w:rsidP="00B24E61">
      <w:pPr>
        <w:numPr>
          <w:ilvl w:val="0"/>
          <w:numId w:val="27"/>
        </w:numPr>
        <w:spacing w:after="0" w:line="240" w:lineRule="auto"/>
        <w:jc w:val="both"/>
        <w:rPr>
          <w:rFonts w:ascii="Arial" w:eastAsia="Times New Roman" w:hAnsi="Arial" w:cs="Arial"/>
          <w:lang w:eastAsia="cs-CZ"/>
        </w:rPr>
      </w:pPr>
      <w:r w:rsidRPr="00604277">
        <w:rPr>
          <w:rFonts w:ascii="Arial" w:eastAsia="Times New Roman" w:hAnsi="Arial" w:cs="Arial"/>
          <w:lang w:eastAsia="cs-CZ"/>
        </w:rPr>
        <w:t>úprava IS dle legislativních změn;</w:t>
      </w:r>
    </w:p>
    <w:p w14:paraId="38573C11" w14:textId="77777777" w:rsidR="000052C6" w:rsidRPr="00604277" w:rsidRDefault="000052C6" w:rsidP="00B24E61">
      <w:pPr>
        <w:numPr>
          <w:ilvl w:val="0"/>
          <w:numId w:val="27"/>
        </w:numPr>
        <w:spacing w:after="0" w:line="240" w:lineRule="auto"/>
        <w:jc w:val="both"/>
        <w:rPr>
          <w:rFonts w:ascii="Arial" w:eastAsia="Times New Roman" w:hAnsi="Arial" w:cs="Arial"/>
          <w:lang w:eastAsia="cs-CZ"/>
        </w:rPr>
      </w:pPr>
      <w:r w:rsidRPr="00604277">
        <w:rPr>
          <w:rFonts w:ascii="Arial" w:eastAsia="Times New Roman" w:hAnsi="Arial" w:cs="Arial"/>
          <w:lang w:eastAsia="cs-CZ"/>
        </w:rPr>
        <w:t>kontrola funkcí díla;</w:t>
      </w:r>
    </w:p>
    <w:p w14:paraId="05A82C2D" w14:textId="0251C442" w:rsidR="000052C6" w:rsidRPr="00604277" w:rsidRDefault="000052C6" w:rsidP="00B24E61">
      <w:pPr>
        <w:numPr>
          <w:ilvl w:val="0"/>
          <w:numId w:val="27"/>
        </w:numPr>
        <w:spacing w:after="0" w:line="240" w:lineRule="auto"/>
        <w:jc w:val="both"/>
        <w:rPr>
          <w:rFonts w:ascii="Arial" w:eastAsia="Times New Roman" w:hAnsi="Arial" w:cs="Arial"/>
          <w:lang w:eastAsia="cs-CZ"/>
        </w:rPr>
      </w:pPr>
      <w:r w:rsidRPr="00604277">
        <w:rPr>
          <w:rFonts w:ascii="Arial" w:eastAsia="Times New Roman" w:hAnsi="Arial" w:cs="Arial"/>
          <w:lang w:eastAsia="cs-CZ"/>
        </w:rPr>
        <w:t>aktualizace a upgrade SW;</w:t>
      </w:r>
    </w:p>
    <w:p w14:paraId="3F58828B" w14:textId="77777777" w:rsidR="000052C6" w:rsidRPr="00604277" w:rsidRDefault="000052C6" w:rsidP="00B24E61">
      <w:pPr>
        <w:numPr>
          <w:ilvl w:val="0"/>
          <w:numId w:val="27"/>
        </w:numPr>
        <w:spacing w:after="0" w:line="240" w:lineRule="auto"/>
        <w:jc w:val="both"/>
        <w:rPr>
          <w:rFonts w:ascii="Arial" w:eastAsia="Times New Roman" w:hAnsi="Arial" w:cs="Arial"/>
          <w:lang w:eastAsia="cs-CZ"/>
        </w:rPr>
      </w:pPr>
      <w:r w:rsidRPr="00604277">
        <w:rPr>
          <w:rFonts w:ascii="Arial" w:eastAsia="Times New Roman" w:hAnsi="Arial" w:cs="Arial"/>
          <w:lang w:eastAsia="cs-CZ"/>
        </w:rPr>
        <w:t>optimalizace, identifikace výkonnostních problémů apod.;</w:t>
      </w:r>
    </w:p>
    <w:p w14:paraId="4194E5DD" w14:textId="77777777" w:rsidR="000052C6" w:rsidRPr="00604277" w:rsidRDefault="000052C6" w:rsidP="00B24E61">
      <w:pPr>
        <w:numPr>
          <w:ilvl w:val="0"/>
          <w:numId w:val="27"/>
        </w:numPr>
        <w:spacing w:after="0" w:line="240" w:lineRule="auto"/>
        <w:jc w:val="both"/>
        <w:rPr>
          <w:rFonts w:ascii="Arial" w:eastAsia="Times New Roman" w:hAnsi="Arial" w:cs="Arial"/>
          <w:lang w:eastAsia="cs-CZ"/>
        </w:rPr>
      </w:pPr>
      <w:r w:rsidRPr="00604277">
        <w:rPr>
          <w:rFonts w:ascii="Arial" w:eastAsia="Times New Roman" w:hAnsi="Arial" w:cs="Arial"/>
          <w:color w:val="000000"/>
          <w:lang w:eastAsia="cs-CZ"/>
        </w:rPr>
        <w:t>další preventivní činnosti;</w:t>
      </w:r>
    </w:p>
    <w:p w14:paraId="0843212F" w14:textId="140C2C20" w:rsidR="000052C6" w:rsidRPr="00604277" w:rsidRDefault="000052C6" w:rsidP="00B24E61">
      <w:pPr>
        <w:numPr>
          <w:ilvl w:val="0"/>
          <w:numId w:val="27"/>
        </w:numPr>
        <w:spacing w:after="0" w:line="240" w:lineRule="auto"/>
        <w:jc w:val="both"/>
        <w:rPr>
          <w:rFonts w:ascii="Arial" w:eastAsia="Times New Roman" w:hAnsi="Arial" w:cs="Arial"/>
          <w:lang w:eastAsia="cs-CZ"/>
        </w:rPr>
      </w:pPr>
      <w:r w:rsidRPr="00604277">
        <w:rPr>
          <w:rFonts w:ascii="Arial" w:eastAsia="Times New Roman" w:hAnsi="Arial" w:cs="Arial"/>
          <w:color w:val="000000"/>
          <w:lang w:eastAsia="cs-CZ"/>
        </w:rPr>
        <w:t xml:space="preserve">provoz </w:t>
      </w:r>
      <w:proofErr w:type="spellStart"/>
      <w:r w:rsidRPr="00604277">
        <w:rPr>
          <w:rFonts w:ascii="Arial" w:eastAsia="Times New Roman" w:hAnsi="Arial" w:cs="Arial"/>
          <w:color w:val="000000"/>
          <w:lang w:eastAsia="cs-CZ"/>
        </w:rPr>
        <w:t>hotline</w:t>
      </w:r>
      <w:proofErr w:type="spellEnd"/>
      <w:r w:rsidR="001619FF" w:rsidRPr="00604277">
        <w:rPr>
          <w:rFonts w:ascii="Arial" w:eastAsia="Times New Roman" w:hAnsi="Arial" w:cs="Arial"/>
          <w:color w:val="000000"/>
          <w:lang w:eastAsia="cs-CZ"/>
        </w:rPr>
        <w:t>;</w:t>
      </w:r>
    </w:p>
    <w:p w14:paraId="303CAF57" w14:textId="380413C0" w:rsidR="00052B06" w:rsidRPr="00604277" w:rsidRDefault="00052B06" w:rsidP="00B24E61">
      <w:pPr>
        <w:numPr>
          <w:ilvl w:val="0"/>
          <w:numId w:val="27"/>
        </w:numPr>
        <w:spacing w:after="0" w:line="240" w:lineRule="auto"/>
        <w:jc w:val="both"/>
        <w:rPr>
          <w:rFonts w:ascii="Arial" w:eastAsia="Times New Roman" w:hAnsi="Arial" w:cs="Arial"/>
          <w:lang w:eastAsia="cs-CZ"/>
        </w:rPr>
      </w:pPr>
      <w:r w:rsidRPr="00604277">
        <w:rPr>
          <w:rFonts w:ascii="Arial" w:eastAsia="Times New Roman" w:hAnsi="Arial" w:cs="Arial"/>
          <w:color w:val="000000"/>
          <w:lang w:eastAsia="cs-CZ"/>
        </w:rPr>
        <w:t>aktualizace dodané provozní dokumentace</w:t>
      </w:r>
      <w:r w:rsidR="001619FF" w:rsidRPr="00604277">
        <w:rPr>
          <w:rFonts w:ascii="Arial" w:eastAsia="Times New Roman" w:hAnsi="Arial" w:cs="Arial"/>
          <w:color w:val="000000"/>
          <w:lang w:eastAsia="cs-CZ"/>
        </w:rPr>
        <w:t>;</w:t>
      </w:r>
    </w:p>
    <w:p w14:paraId="289D5F9F" w14:textId="56486F7C" w:rsidR="001619FF" w:rsidRPr="00604277" w:rsidRDefault="001619FF" w:rsidP="00B24E61">
      <w:pPr>
        <w:numPr>
          <w:ilvl w:val="0"/>
          <w:numId w:val="27"/>
        </w:numPr>
        <w:spacing w:after="0" w:line="240" w:lineRule="auto"/>
        <w:jc w:val="both"/>
        <w:rPr>
          <w:rFonts w:ascii="Arial" w:eastAsia="Times New Roman" w:hAnsi="Arial" w:cs="Arial"/>
          <w:lang w:eastAsia="cs-CZ"/>
        </w:rPr>
      </w:pPr>
      <w:r w:rsidRPr="00604277">
        <w:rPr>
          <w:rFonts w:ascii="Arial" w:eastAsia="Times New Roman" w:hAnsi="Arial" w:cs="Arial"/>
          <w:color w:val="000000"/>
          <w:lang w:eastAsia="cs-CZ"/>
        </w:rPr>
        <w:t>vedení provozního deníku v IS Objednatele včetně záznamů o provedené profylaxi.</w:t>
      </w:r>
    </w:p>
    <w:p w14:paraId="0DA49E98"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22" w:name="_Toc361833933"/>
      <w:bookmarkStart w:id="23" w:name="_Toc361833951"/>
      <w:bookmarkStart w:id="24" w:name="_Toc361833954"/>
      <w:bookmarkStart w:id="25" w:name="_Toc361833955"/>
      <w:bookmarkStart w:id="26" w:name="_Toc409448786"/>
      <w:bookmarkEnd w:id="22"/>
      <w:bookmarkEnd w:id="23"/>
      <w:bookmarkEnd w:id="24"/>
      <w:bookmarkEnd w:id="25"/>
      <w:r w:rsidRPr="000052C6">
        <w:rPr>
          <w:rFonts w:ascii="Arial" w:eastAsia="Times New Roman" w:hAnsi="Arial" w:cs="Arial"/>
          <w:b/>
          <w:bCs/>
          <w:color w:val="FFFFFF"/>
          <w:lang w:eastAsia="cs-CZ"/>
        </w:rPr>
        <w:lastRenderedPageBreak/>
        <w:t>Technická podpora</w:t>
      </w:r>
      <w:bookmarkEnd w:id="26"/>
    </w:p>
    <w:p w14:paraId="7F64D3BA" w14:textId="77777777" w:rsidR="000052C6" w:rsidRPr="00604277" w:rsidRDefault="000052C6" w:rsidP="000052C6">
      <w:pPr>
        <w:keepNext/>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V rámci servisních služeb kategorie Technická podpora dle této smlouvy jsou </w:t>
      </w:r>
      <w:r w:rsidRPr="00604277">
        <w:rPr>
          <w:rFonts w:ascii="Arial" w:eastAsia="Times New Roman" w:hAnsi="Arial" w:cs="Arial"/>
          <w:lang w:eastAsia="cs-CZ"/>
        </w:rPr>
        <w:t>poskytovány následující služby:</w:t>
      </w:r>
    </w:p>
    <w:p w14:paraId="5A1B94B5" w14:textId="12540C58" w:rsidR="000052C6" w:rsidRPr="00604277" w:rsidRDefault="000052C6" w:rsidP="00B24E61">
      <w:pPr>
        <w:keepNext/>
        <w:numPr>
          <w:ilvl w:val="0"/>
          <w:numId w:val="27"/>
        </w:numPr>
        <w:spacing w:after="0" w:line="240" w:lineRule="auto"/>
        <w:ind w:left="714" w:hanging="357"/>
        <w:jc w:val="both"/>
        <w:rPr>
          <w:rFonts w:ascii="Arial" w:eastAsia="Times New Roman" w:hAnsi="Arial" w:cs="Arial"/>
          <w:lang w:eastAsia="cs-CZ"/>
        </w:rPr>
      </w:pPr>
      <w:r w:rsidRPr="00604277">
        <w:rPr>
          <w:rFonts w:ascii="Arial" w:eastAsia="Times New Roman" w:hAnsi="Arial" w:cs="Arial"/>
          <w:lang w:eastAsia="cs-CZ"/>
        </w:rPr>
        <w:t>konzultační služby;</w:t>
      </w:r>
    </w:p>
    <w:p w14:paraId="3D6A3FD2" w14:textId="371E6D9D" w:rsidR="001619FF" w:rsidRPr="00604277" w:rsidRDefault="001619FF" w:rsidP="00B24E61">
      <w:pPr>
        <w:keepNext/>
        <w:numPr>
          <w:ilvl w:val="0"/>
          <w:numId w:val="27"/>
        </w:numPr>
        <w:spacing w:after="0" w:line="240" w:lineRule="auto"/>
        <w:ind w:left="714" w:hanging="357"/>
        <w:jc w:val="both"/>
        <w:rPr>
          <w:rFonts w:ascii="Arial" w:eastAsia="Times New Roman" w:hAnsi="Arial" w:cs="Arial"/>
          <w:lang w:eastAsia="cs-CZ"/>
        </w:rPr>
      </w:pPr>
      <w:r w:rsidRPr="00604277">
        <w:rPr>
          <w:rFonts w:ascii="Arial" w:eastAsia="Times New Roman" w:hAnsi="Arial" w:cs="Arial"/>
          <w:lang w:eastAsia="cs-CZ"/>
        </w:rPr>
        <w:t>pomoc při zakládání a konfiguraci jednotlivých projektů dle požadavku Objednatele;</w:t>
      </w:r>
    </w:p>
    <w:p w14:paraId="36E58995" w14:textId="314AC2FA" w:rsidR="001619FF" w:rsidRPr="00604277" w:rsidRDefault="001619FF" w:rsidP="00B24E61">
      <w:pPr>
        <w:keepNext/>
        <w:numPr>
          <w:ilvl w:val="0"/>
          <w:numId w:val="27"/>
        </w:numPr>
        <w:spacing w:after="0" w:line="240" w:lineRule="auto"/>
        <w:ind w:left="714" w:hanging="357"/>
        <w:jc w:val="both"/>
        <w:rPr>
          <w:rFonts w:ascii="Arial" w:eastAsia="Times New Roman" w:hAnsi="Arial" w:cs="Arial"/>
          <w:lang w:eastAsia="cs-CZ"/>
        </w:rPr>
      </w:pPr>
      <w:r w:rsidRPr="00604277">
        <w:rPr>
          <w:rFonts w:ascii="Arial" w:eastAsia="Times New Roman" w:hAnsi="Arial" w:cs="Arial"/>
          <w:lang w:eastAsia="cs-CZ"/>
        </w:rPr>
        <w:t>školení obsluhy aplikace pro uživatele a administrátory;</w:t>
      </w:r>
    </w:p>
    <w:p w14:paraId="1C26D06E" w14:textId="01F8BA1F" w:rsidR="001619FF" w:rsidRPr="00604277" w:rsidRDefault="001619FF" w:rsidP="00B24E61">
      <w:pPr>
        <w:keepNext/>
        <w:numPr>
          <w:ilvl w:val="0"/>
          <w:numId w:val="27"/>
        </w:numPr>
        <w:spacing w:after="0" w:line="240" w:lineRule="auto"/>
        <w:ind w:left="714" w:hanging="357"/>
        <w:jc w:val="both"/>
        <w:rPr>
          <w:rFonts w:ascii="Arial" w:eastAsia="Times New Roman" w:hAnsi="Arial" w:cs="Arial"/>
          <w:lang w:eastAsia="cs-CZ"/>
        </w:rPr>
      </w:pPr>
      <w:r w:rsidRPr="00604277">
        <w:rPr>
          <w:rFonts w:ascii="Arial" w:eastAsia="Times New Roman" w:hAnsi="Arial" w:cs="Arial"/>
          <w:lang w:eastAsia="cs-CZ"/>
        </w:rPr>
        <w:t>pomoc při práci s daty (import / export);</w:t>
      </w:r>
    </w:p>
    <w:p w14:paraId="6F24D39F" w14:textId="57FDB46D" w:rsidR="000052C6" w:rsidRPr="00604277" w:rsidRDefault="000052C6" w:rsidP="00B24E61">
      <w:pPr>
        <w:keepNext/>
        <w:numPr>
          <w:ilvl w:val="0"/>
          <w:numId w:val="27"/>
        </w:numPr>
        <w:spacing w:after="0" w:line="240" w:lineRule="auto"/>
        <w:ind w:left="714" w:hanging="357"/>
        <w:jc w:val="both"/>
        <w:rPr>
          <w:rFonts w:ascii="Arial" w:eastAsia="Times New Roman" w:hAnsi="Arial" w:cs="Arial"/>
          <w:lang w:eastAsia="cs-CZ"/>
        </w:rPr>
      </w:pPr>
      <w:r w:rsidRPr="00604277">
        <w:rPr>
          <w:rFonts w:ascii="Arial" w:eastAsia="Times New Roman" w:hAnsi="Arial" w:cs="Arial"/>
          <w:lang w:eastAsia="cs-CZ"/>
        </w:rPr>
        <w:t>realizace požadavků na novou funkcionalitu systému nad rámec poptávaného řešení (REQ).</w:t>
      </w:r>
    </w:p>
    <w:p w14:paraId="13199A36" w14:textId="77777777" w:rsidR="00BC084E" w:rsidRPr="00604277" w:rsidRDefault="00BC084E" w:rsidP="00BC084E">
      <w:pPr>
        <w:keepNext/>
        <w:spacing w:after="0" w:line="240" w:lineRule="auto"/>
        <w:jc w:val="both"/>
        <w:rPr>
          <w:rFonts w:ascii="Arial" w:eastAsia="Times New Roman" w:hAnsi="Arial" w:cs="Arial"/>
          <w:lang w:eastAsia="cs-CZ"/>
        </w:rPr>
      </w:pPr>
    </w:p>
    <w:p w14:paraId="1FA581C1" w14:textId="2F38BFA0" w:rsidR="00BC084E" w:rsidRDefault="00BC084E" w:rsidP="00BC084E">
      <w:pPr>
        <w:keepNext/>
        <w:spacing w:after="0" w:line="240" w:lineRule="auto"/>
        <w:jc w:val="both"/>
        <w:rPr>
          <w:rFonts w:ascii="Arial" w:eastAsia="Times New Roman" w:hAnsi="Arial" w:cs="Arial"/>
          <w:lang w:eastAsia="cs-CZ"/>
        </w:rPr>
      </w:pPr>
      <w:r w:rsidRPr="00604277">
        <w:rPr>
          <w:rFonts w:ascii="Arial" w:eastAsia="Times New Roman" w:hAnsi="Arial" w:cs="Arial"/>
          <w:lang w:eastAsia="cs-CZ"/>
        </w:rPr>
        <w:t>Reakční doba servisních služeb v této kategorii</w:t>
      </w:r>
      <w:r w:rsidR="001619FF" w:rsidRPr="00604277">
        <w:rPr>
          <w:rFonts w:ascii="Arial" w:eastAsia="Times New Roman" w:hAnsi="Arial" w:cs="Arial"/>
          <w:lang w:eastAsia="cs-CZ"/>
        </w:rPr>
        <w:t xml:space="preserve"> s návrhem dalšího postupu a harmonogramu</w:t>
      </w:r>
      <w:r w:rsidRPr="00604277">
        <w:rPr>
          <w:rFonts w:ascii="Arial" w:eastAsia="Times New Roman" w:hAnsi="Arial" w:cs="Arial"/>
          <w:lang w:eastAsia="cs-CZ"/>
        </w:rPr>
        <w:t>:</w:t>
      </w:r>
      <w:r w:rsidRPr="00604277">
        <w:rPr>
          <w:rFonts w:ascii="Arial" w:eastAsia="Times New Roman" w:hAnsi="Arial" w:cs="Arial"/>
          <w:lang w:eastAsia="cs-CZ"/>
        </w:rPr>
        <w:tab/>
        <w:t xml:space="preserve"> </w:t>
      </w:r>
      <w:r w:rsidRPr="00604277">
        <w:rPr>
          <w:rFonts w:ascii="Arial" w:eastAsia="Times New Roman" w:hAnsi="Arial" w:cs="Arial"/>
          <w:lang w:eastAsia="cs-CZ"/>
        </w:rPr>
        <w:tab/>
      </w:r>
      <w:r w:rsidR="00950724" w:rsidRPr="00604277">
        <w:rPr>
          <w:rFonts w:ascii="Arial" w:eastAsia="Times New Roman" w:hAnsi="Arial" w:cs="Arial"/>
          <w:lang w:eastAsia="cs-CZ"/>
        </w:rPr>
        <w:t xml:space="preserve">5 </w:t>
      </w:r>
      <w:r w:rsidRPr="00604277">
        <w:rPr>
          <w:rFonts w:ascii="Arial" w:eastAsia="Times New Roman" w:hAnsi="Arial" w:cs="Arial"/>
          <w:lang w:eastAsia="cs-CZ"/>
        </w:rPr>
        <w:t>pracovní</w:t>
      </w:r>
      <w:r w:rsidR="00950724" w:rsidRPr="00604277">
        <w:rPr>
          <w:rFonts w:ascii="Arial" w:eastAsia="Times New Roman" w:hAnsi="Arial" w:cs="Arial"/>
          <w:lang w:eastAsia="cs-CZ"/>
        </w:rPr>
        <w:t>ch</w:t>
      </w:r>
      <w:r w:rsidRPr="00604277">
        <w:rPr>
          <w:rFonts w:ascii="Arial" w:eastAsia="Times New Roman" w:hAnsi="Arial" w:cs="Arial"/>
          <w:lang w:eastAsia="cs-CZ"/>
        </w:rPr>
        <w:t xml:space="preserve"> </w:t>
      </w:r>
      <w:r w:rsidR="00950724" w:rsidRPr="00604277">
        <w:rPr>
          <w:rFonts w:ascii="Arial" w:eastAsia="Times New Roman" w:hAnsi="Arial" w:cs="Arial"/>
          <w:lang w:eastAsia="cs-CZ"/>
        </w:rPr>
        <w:t>dnů</w:t>
      </w:r>
    </w:p>
    <w:p w14:paraId="4AEC3D12"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27" w:name="_Toc409448787"/>
      <w:r w:rsidRPr="000052C6">
        <w:rPr>
          <w:rFonts w:ascii="Arial" w:eastAsia="Times New Roman" w:hAnsi="Arial" w:cs="Arial"/>
          <w:b/>
          <w:bCs/>
          <w:color w:val="FFFFFF"/>
          <w:lang w:eastAsia="cs-CZ"/>
        </w:rPr>
        <w:t>Řešení incidentů</w:t>
      </w:r>
      <w:bookmarkEnd w:id="27"/>
    </w:p>
    <w:p w14:paraId="63EFCB41"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 incidentů:</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1"/>
        <w:gridCol w:w="7343"/>
      </w:tblGrid>
      <w:tr w:rsidR="000052C6" w:rsidRPr="000052C6" w14:paraId="5D8E09B4" w14:textId="77777777" w:rsidTr="00CB699D">
        <w:trPr>
          <w:cantSplit/>
          <w:tblHeader/>
        </w:trPr>
        <w:tc>
          <w:tcPr>
            <w:tcW w:w="631" w:type="pct"/>
            <w:shd w:val="clear" w:color="auto" w:fill="3366FF"/>
          </w:tcPr>
          <w:p w14:paraId="01557627"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w:t>
            </w:r>
          </w:p>
        </w:tc>
        <w:tc>
          <w:tcPr>
            <w:tcW w:w="4369" w:type="pct"/>
            <w:shd w:val="clear" w:color="auto" w:fill="3366FF"/>
          </w:tcPr>
          <w:p w14:paraId="46A25B1C"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Popis</w:t>
            </w:r>
          </w:p>
        </w:tc>
      </w:tr>
      <w:tr w:rsidR="000052C6" w:rsidRPr="000052C6" w14:paraId="04C00518" w14:textId="77777777" w:rsidTr="00CB699D">
        <w:trPr>
          <w:cantSplit/>
        </w:trPr>
        <w:tc>
          <w:tcPr>
            <w:tcW w:w="631" w:type="pct"/>
          </w:tcPr>
          <w:p w14:paraId="2D171D1A"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A</w:t>
            </w:r>
          </w:p>
        </w:tc>
        <w:tc>
          <w:tcPr>
            <w:tcW w:w="4369" w:type="pct"/>
          </w:tcPr>
          <w:p w14:paraId="6AC438B2" w14:textId="7BD966A2" w:rsidR="000052C6" w:rsidRPr="00604277" w:rsidRDefault="000052C6" w:rsidP="00052B06">
            <w:pPr>
              <w:keepNext/>
              <w:spacing w:after="0" w:line="240" w:lineRule="auto"/>
              <w:rPr>
                <w:rFonts w:ascii="Arial" w:eastAsia="Times New Roman" w:hAnsi="Arial" w:cs="Arial"/>
                <w:color w:val="000000"/>
                <w:lang w:eastAsia="cs-CZ"/>
              </w:rPr>
            </w:pPr>
            <w:r w:rsidRPr="00604277">
              <w:rPr>
                <w:rFonts w:ascii="Arial" w:eastAsia="Times New Roman" w:hAnsi="Arial" w:cs="Arial"/>
                <w:color w:val="000000"/>
                <w:lang w:eastAsia="cs-CZ"/>
              </w:rPr>
              <w:t>Situace, kdy dílo nebo část díla je zcela nefunkční, neum</w:t>
            </w:r>
            <w:r w:rsidR="00052B06" w:rsidRPr="00604277">
              <w:rPr>
                <w:rFonts w:ascii="Arial" w:eastAsia="Times New Roman" w:hAnsi="Arial" w:cs="Arial"/>
                <w:color w:val="000000"/>
                <w:lang w:eastAsia="cs-CZ"/>
              </w:rPr>
              <w:t xml:space="preserve">ožňuje práci uživatelů s dílem nebo IS obsahuje bezpečnostní zranitelnost s kritickou mírou závažnosti </w:t>
            </w:r>
          </w:p>
        </w:tc>
      </w:tr>
      <w:tr w:rsidR="000052C6" w:rsidRPr="000052C6" w14:paraId="6699B48B" w14:textId="77777777" w:rsidTr="00CB699D">
        <w:trPr>
          <w:cantSplit/>
        </w:trPr>
        <w:tc>
          <w:tcPr>
            <w:tcW w:w="631" w:type="pct"/>
          </w:tcPr>
          <w:p w14:paraId="559029EE"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B</w:t>
            </w:r>
          </w:p>
        </w:tc>
        <w:tc>
          <w:tcPr>
            <w:tcW w:w="4369" w:type="pct"/>
          </w:tcPr>
          <w:p w14:paraId="16A582DA" w14:textId="1FA3BC41" w:rsidR="000052C6" w:rsidRPr="00604277" w:rsidRDefault="000052C6" w:rsidP="00052B06">
            <w:pPr>
              <w:keepNext/>
              <w:spacing w:after="0" w:line="240" w:lineRule="auto"/>
              <w:rPr>
                <w:rFonts w:ascii="Arial" w:eastAsia="Times New Roman" w:hAnsi="Arial" w:cs="Arial"/>
                <w:color w:val="000000"/>
                <w:lang w:eastAsia="cs-CZ"/>
              </w:rPr>
            </w:pPr>
            <w:r w:rsidRPr="00604277">
              <w:rPr>
                <w:rFonts w:ascii="Arial" w:eastAsia="Times New Roman" w:hAnsi="Arial" w:cs="Arial"/>
                <w:color w:val="000000"/>
                <w:lang w:eastAsia="cs-CZ"/>
              </w:rPr>
              <w:t xml:space="preserve">Situace, kdy dílo nebo část díla je částečně funkční, umožňuje částečné poskytování služeb, po přechodnou dobu se sníženým komfortem uživatelů, případně provizorním způsobem z důvodů na straně díla nebo jeho části, na niž je </w:t>
            </w:r>
            <w:r w:rsidR="008772BC" w:rsidRPr="00604277">
              <w:rPr>
                <w:rFonts w:ascii="Arial" w:eastAsia="Times New Roman" w:hAnsi="Arial" w:cs="Arial"/>
                <w:color w:val="000000"/>
                <w:lang w:eastAsia="cs-CZ"/>
              </w:rPr>
              <w:t>Poskytovatel</w:t>
            </w:r>
            <w:r w:rsidRPr="00604277">
              <w:rPr>
                <w:rFonts w:ascii="Arial" w:eastAsia="Times New Roman" w:hAnsi="Arial" w:cs="Arial"/>
                <w:color w:val="000000"/>
                <w:lang w:eastAsia="cs-CZ"/>
              </w:rPr>
              <w:t xml:space="preserve"> pov</w:t>
            </w:r>
            <w:r w:rsidR="00052B06" w:rsidRPr="00604277">
              <w:rPr>
                <w:rFonts w:ascii="Arial" w:eastAsia="Times New Roman" w:hAnsi="Arial" w:cs="Arial"/>
                <w:color w:val="000000"/>
                <w:lang w:eastAsia="cs-CZ"/>
              </w:rPr>
              <w:t>inen poskytovat servisní služby nebo IS obsahuje bezpečnostní zranitelnost se střední mírou závažnosti</w:t>
            </w:r>
          </w:p>
        </w:tc>
      </w:tr>
      <w:tr w:rsidR="000052C6" w:rsidRPr="000052C6" w14:paraId="071C2264" w14:textId="77777777" w:rsidTr="00CB699D">
        <w:trPr>
          <w:cantSplit/>
        </w:trPr>
        <w:tc>
          <w:tcPr>
            <w:tcW w:w="631" w:type="pct"/>
          </w:tcPr>
          <w:p w14:paraId="31B0200C"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C</w:t>
            </w:r>
          </w:p>
        </w:tc>
        <w:tc>
          <w:tcPr>
            <w:tcW w:w="4369" w:type="pct"/>
          </w:tcPr>
          <w:p w14:paraId="4CCA473F" w14:textId="784CD255" w:rsidR="000052C6" w:rsidRPr="00604277" w:rsidRDefault="000052C6" w:rsidP="00052B06">
            <w:pPr>
              <w:keepNext/>
              <w:spacing w:after="0" w:line="240" w:lineRule="auto"/>
              <w:rPr>
                <w:rFonts w:ascii="Arial" w:eastAsia="Times New Roman" w:hAnsi="Arial" w:cs="Arial"/>
                <w:color w:val="000000"/>
                <w:lang w:eastAsia="cs-CZ"/>
              </w:rPr>
            </w:pPr>
            <w:r w:rsidRPr="00604277">
              <w:rPr>
                <w:rFonts w:ascii="Arial" w:eastAsia="Times New Roman" w:hAnsi="Arial" w:cs="Arial"/>
                <w:color w:val="000000"/>
                <w:lang w:eastAsia="cs-CZ"/>
              </w:rPr>
              <w:t>Nedostatky a vady drobného rozsahu, které nebrání užívání díla nebo jeho části, nicméně nejsou v souladu s technickým</w:t>
            </w:r>
            <w:r w:rsidR="00052B06" w:rsidRPr="00604277">
              <w:rPr>
                <w:rFonts w:ascii="Arial" w:eastAsia="Times New Roman" w:hAnsi="Arial" w:cs="Arial"/>
                <w:color w:val="000000"/>
                <w:lang w:eastAsia="cs-CZ"/>
              </w:rPr>
              <w:t xml:space="preserve"> stavem díla dle smlouvy o dílo nebo IS obsahuje bezpečnostní zranitelnost s nízkou mírou závažnosti</w:t>
            </w:r>
          </w:p>
        </w:tc>
      </w:tr>
    </w:tbl>
    <w:p w14:paraId="57F6124F" w14:textId="670BAFE1" w:rsidR="00052B06" w:rsidRPr="00052B06" w:rsidRDefault="00052B06" w:rsidP="000051FB">
      <w:pPr>
        <w:spacing w:before="240" w:after="0" w:line="240" w:lineRule="auto"/>
        <w:rPr>
          <w:rFonts w:ascii="Arial" w:eastAsia="Times New Roman" w:hAnsi="Arial" w:cs="Arial"/>
          <w:b/>
          <w:color w:val="000000"/>
          <w:lang w:eastAsia="cs-CZ"/>
        </w:rPr>
      </w:pPr>
      <w:r w:rsidRPr="00604277">
        <w:rPr>
          <w:rFonts w:ascii="Arial" w:eastAsia="Times New Roman" w:hAnsi="Arial" w:cs="Arial"/>
          <w:b/>
          <w:color w:val="000000"/>
          <w:lang w:eastAsia="cs-CZ"/>
        </w:rPr>
        <w:t>Kategorie bezpečnostních zranitelností:</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1"/>
        <w:gridCol w:w="7343"/>
      </w:tblGrid>
      <w:tr w:rsidR="00052B06" w:rsidRPr="000052C6" w14:paraId="5CCF1EC3" w14:textId="77777777" w:rsidTr="00320886">
        <w:trPr>
          <w:cantSplit/>
          <w:tblHeader/>
        </w:trPr>
        <w:tc>
          <w:tcPr>
            <w:tcW w:w="700" w:type="pct"/>
            <w:shd w:val="clear" w:color="auto" w:fill="3366FF"/>
          </w:tcPr>
          <w:p w14:paraId="74327921" w14:textId="77777777" w:rsidR="00052B06" w:rsidRPr="000052C6" w:rsidRDefault="00052B06" w:rsidP="00CB699D">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w:t>
            </w:r>
          </w:p>
        </w:tc>
        <w:tc>
          <w:tcPr>
            <w:tcW w:w="4300" w:type="pct"/>
            <w:shd w:val="clear" w:color="auto" w:fill="3366FF"/>
          </w:tcPr>
          <w:p w14:paraId="4F5DCEB0" w14:textId="77777777" w:rsidR="00052B06" w:rsidRPr="000052C6" w:rsidRDefault="00052B06" w:rsidP="00CB699D">
            <w:pPr>
              <w:spacing w:after="0" w:line="240" w:lineRule="auto"/>
              <w:rPr>
                <w:rFonts w:ascii="Arial" w:eastAsia="Times New Roman" w:hAnsi="Arial" w:cs="Arial"/>
                <w:b/>
                <w:lang w:eastAsia="cs-CZ"/>
              </w:rPr>
            </w:pPr>
            <w:r w:rsidRPr="000052C6">
              <w:rPr>
                <w:rFonts w:ascii="Arial" w:eastAsia="Times New Roman" w:hAnsi="Arial" w:cs="Arial"/>
                <w:b/>
                <w:lang w:eastAsia="cs-CZ"/>
              </w:rPr>
              <w:t>Popis</w:t>
            </w:r>
          </w:p>
        </w:tc>
      </w:tr>
      <w:tr w:rsidR="00320886" w:rsidRPr="000052C6" w14:paraId="532FAB0A" w14:textId="77777777" w:rsidTr="00320886">
        <w:trPr>
          <w:cantSplit/>
        </w:trPr>
        <w:tc>
          <w:tcPr>
            <w:tcW w:w="700" w:type="pct"/>
          </w:tcPr>
          <w:p w14:paraId="10DBFD1A" w14:textId="0D3BA311" w:rsidR="00320886" w:rsidRPr="000052C6" w:rsidRDefault="00320886" w:rsidP="00320886">
            <w:pPr>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Kritická</w:t>
            </w:r>
          </w:p>
        </w:tc>
        <w:tc>
          <w:tcPr>
            <w:tcW w:w="4300" w:type="pct"/>
          </w:tcPr>
          <w:p w14:paraId="62899540" w14:textId="0BBD761D" w:rsidR="00320886" w:rsidRPr="00463FDE" w:rsidRDefault="00320886" w:rsidP="00320886">
            <w:pPr>
              <w:keepNext/>
              <w:spacing w:after="0" w:line="240" w:lineRule="auto"/>
              <w:rPr>
                <w:rFonts w:ascii="Arial" w:eastAsia="Times New Roman" w:hAnsi="Arial" w:cs="Arial"/>
                <w:color w:val="000000"/>
                <w:lang w:eastAsia="cs-CZ"/>
              </w:rPr>
            </w:pPr>
            <w:r w:rsidRPr="00463FDE">
              <w:rPr>
                <w:rFonts w:ascii="Arial" w:eastAsia="Times New Roman" w:hAnsi="Arial" w:cs="Arial"/>
                <w:color w:val="000000"/>
                <w:lang w:eastAsia="cs-CZ"/>
              </w:rPr>
              <w:t xml:space="preserve">Zranitelnost dosáhne základního skóre 7.0 – 10.0 bodů dle obecného systému hodnocení zranitelností (otevřený standard CVSSv3 base </w:t>
            </w:r>
            <w:proofErr w:type="spellStart"/>
            <w:r w:rsidRPr="00463FDE">
              <w:rPr>
                <w:rFonts w:ascii="Arial" w:eastAsia="Times New Roman" w:hAnsi="Arial" w:cs="Arial"/>
                <w:color w:val="000000"/>
                <w:lang w:eastAsia="cs-CZ"/>
              </w:rPr>
              <w:t>score</w:t>
            </w:r>
            <w:proofErr w:type="spellEnd"/>
            <w:r w:rsidRPr="00463FDE">
              <w:rPr>
                <w:rFonts w:ascii="Arial" w:eastAsia="Times New Roman" w:hAnsi="Arial" w:cs="Arial"/>
                <w:color w:val="000000"/>
                <w:lang w:eastAsia="cs-CZ"/>
              </w:rPr>
              <w:t>)</w:t>
            </w:r>
          </w:p>
        </w:tc>
      </w:tr>
      <w:tr w:rsidR="00320886" w:rsidRPr="000052C6" w14:paraId="67766192" w14:textId="77777777" w:rsidTr="00320886">
        <w:trPr>
          <w:cantSplit/>
        </w:trPr>
        <w:tc>
          <w:tcPr>
            <w:tcW w:w="700" w:type="pct"/>
          </w:tcPr>
          <w:p w14:paraId="66C182F6" w14:textId="5B6A513A" w:rsidR="00320886" w:rsidRPr="000052C6" w:rsidRDefault="00320886" w:rsidP="00320886">
            <w:pPr>
              <w:tabs>
                <w:tab w:val="left" w:pos="732"/>
              </w:tabs>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Střední</w:t>
            </w:r>
          </w:p>
        </w:tc>
        <w:tc>
          <w:tcPr>
            <w:tcW w:w="4300" w:type="pct"/>
          </w:tcPr>
          <w:p w14:paraId="28C9F986" w14:textId="7E68F3E6" w:rsidR="00320886" w:rsidRPr="00463FDE" w:rsidRDefault="00320886" w:rsidP="00320886">
            <w:pPr>
              <w:keepNext/>
              <w:spacing w:after="0" w:line="240" w:lineRule="auto"/>
              <w:rPr>
                <w:rFonts w:ascii="Arial" w:eastAsia="Times New Roman" w:hAnsi="Arial" w:cs="Arial"/>
                <w:color w:val="000000"/>
                <w:lang w:eastAsia="cs-CZ"/>
              </w:rPr>
            </w:pPr>
            <w:r w:rsidRPr="00463FDE">
              <w:rPr>
                <w:rFonts w:ascii="Arial" w:eastAsia="Times New Roman" w:hAnsi="Arial" w:cs="Arial"/>
                <w:color w:val="000000"/>
                <w:lang w:eastAsia="cs-CZ"/>
              </w:rPr>
              <w:t xml:space="preserve">Zranitelnost dosáhne základního skóre 4.0-6.9 bodů dle obecného systému hodnocení zranitelností (CVSSv3 base </w:t>
            </w:r>
            <w:proofErr w:type="spellStart"/>
            <w:r w:rsidRPr="00463FDE">
              <w:rPr>
                <w:rFonts w:ascii="Arial" w:eastAsia="Times New Roman" w:hAnsi="Arial" w:cs="Arial"/>
                <w:color w:val="000000"/>
                <w:lang w:eastAsia="cs-CZ"/>
              </w:rPr>
              <w:t>score</w:t>
            </w:r>
            <w:proofErr w:type="spellEnd"/>
            <w:r w:rsidRPr="00463FDE">
              <w:rPr>
                <w:rFonts w:ascii="Arial" w:eastAsia="Times New Roman" w:hAnsi="Arial" w:cs="Arial"/>
                <w:color w:val="000000"/>
                <w:lang w:eastAsia="cs-CZ"/>
              </w:rPr>
              <w:t>)</w:t>
            </w:r>
          </w:p>
        </w:tc>
      </w:tr>
      <w:tr w:rsidR="00320886" w:rsidRPr="000052C6" w14:paraId="461BEFED" w14:textId="77777777" w:rsidTr="00320886">
        <w:trPr>
          <w:cantSplit/>
        </w:trPr>
        <w:tc>
          <w:tcPr>
            <w:tcW w:w="700" w:type="pct"/>
          </w:tcPr>
          <w:p w14:paraId="4389FA5A" w14:textId="649CCDAC" w:rsidR="00320886" w:rsidRPr="000052C6" w:rsidRDefault="00320886" w:rsidP="00320886">
            <w:pPr>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Nízká</w:t>
            </w:r>
          </w:p>
        </w:tc>
        <w:tc>
          <w:tcPr>
            <w:tcW w:w="4300" w:type="pct"/>
          </w:tcPr>
          <w:p w14:paraId="1F562025" w14:textId="1B61B5B1" w:rsidR="00320886" w:rsidRPr="00463FDE" w:rsidRDefault="00320886" w:rsidP="00320886">
            <w:pPr>
              <w:keepNext/>
              <w:spacing w:after="0" w:line="240" w:lineRule="auto"/>
              <w:rPr>
                <w:rFonts w:ascii="Arial" w:eastAsia="Times New Roman" w:hAnsi="Arial" w:cs="Arial"/>
                <w:color w:val="000000"/>
                <w:lang w:eastAsia="cs-CZ"/>
              </w:rPr>
            </w:pPr>
            <w:r w:rsidRPr="00463FDE">
              <w:rPr>
                <w:rFonts w:ascii="Arial" w:eastAsia="Times New Roman" w:hAnsi="Arial" w:cs="Arial"/>
                <w:color w:val="000000"/>
                <w:lang w:eastAsia="cs-CZ"/>
              </w:rPr>
              <w:t xml:space="preserve">Zranitelnost dosáhne základního skóre 0.0-3.9 bodů dle obecného systému hodnocení zranitelností (CVSSv3 base </w:t>
            </w:r>
            <w:proofErr w:type="spellStart"/>
            <w:r w:rsidRPr="00463FDE">
              <w:rPr>
                <w:rFonts w:ascii="Arial" w:eastAsia="Times New Roman" w:hAnsi="Arial" w:cs="Arial"/>
                <w:color w:val="000000"/>
                <w:lang w:eastAsia="cs-CZ"/>
              </w:rPr>
              <w:t>score</w:t>
            </w:r>
            <w:proofErr w:type="spellEnd"/>
            <w:r w:rsidRPr="00463FDE">
              <w:rPr>
                <w:rFonts w:ascii="Arial" w:eastAsia="Times New Roman" w:hAnsi="Arial" w:cs="Arial"/>
                <w:color w:val="000000"/>
                <w:lang w:eastAsia="cs-CZ"/>
              </w:rPr>
              <w:t>)</w:t>
            </w:r>
          </w:p>
        </w:tc>
      </w:tr>
    </w:tbl>
    <w:p w14:paraId="3861EA80" w14:textId="77777777" w:rsidR="000052C6" w:rsidRPr="000052C6" w:rsidRDefault="000052C6" w:rsidP="000051FB">
      <w:pPr>
        <w:spacing w:before="240" w:after="0" w:line="240" w:lineRule="auto"/>
        <w:rPr>
          <w:rFonts w:ascii="Arial" w:eastAsia="Times New Roman" w:hAnsi="Arial" w:cs="Arial"/>
          <w:lang w:eastAsia="cs-CZ"/>
        </w:rPr>
      </w:pPr>
      <w:r w:rsidRPr="000052C6">
        <w:rPr>
          <w:rFonts w:ascii="Arial" w:eastAsia="Times New Roman" w:hAnsi="Arial" w:cs="Arial"/>
          <w:color w:val="000000"/>
          <w:lang w:eastAsia="cs-CZ"/>
        </w:rPr>
        <w:t>V následující tabulce jsou pak pro jednotlivé úrovně servisních služeb definovány reakční doba a doba vyřešení dle jednotlivých kategorií incidentů.</w:t>
      </w:r>
    </w:p>
    <w:p w14:paraId="1F6E0EE9"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Úroveň servisních služeb:</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6"/>
        <w:gridCol w:w="1154"/>
        <w:gridCol w:w="1298"/>
        <w:gridCol w:w="1298"/>
        <w:gridCol w:w="1296"/>
        <w:gridCol w:w="1298"/>
        <w:gridCol w:w="1254"/>
      </w:tblGrid>
      <w:tr w:rsidR="000052C6" w:rsidRPr="000052C6" w14:paraId="24563CB7" w14:textId="77777777" w:rsidTr="004D7844">
        <w:trPr>
          <w:cantSplit/>
          <w:tblHeader/>
        </w:trPr>
        <w:tc>
          <w:tcPr>
            <w:tcW w:w="569" w:type="pct"/>
            <w:vMerge w:val="restart"/>
            <w:shd w:val="clear" w:color="auto" w:fill="9CC2E5" w:themeFill="accent1" w:themeFillTint="99"/>
          </w:tcPr>
          <w:p w14:paraId="5C3ED563"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Úroveň</w:t>
            </w:r>
          </w:p>
        </w:tc>
        <w:tc>
          <w:tcPr>
            <w:tcW w:w="1430" w:type="pct"/>
            <w:gridSpan w:val="2"/>
            <w:shd w:val="clear" w:color="auto" w:fill="9CC2E5" w:themeFill="accent1" w:themeFillTint="99"/>
          </w:tcPr>
          <w:p w14:paraId="718D2183" w14:textId="77777777" w:rsidR="000052C6" w:rsidRPr="000052C6" w:rsidRDefault="000052C6" w:rsidP="000052C6">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A</w:t>
            </w:r>
          </w:p>
        </w:tc>
        <w:tc>
          <w:tcPr>
            <w:tcW w:w="1513" w:type="pct"/>
            <w:gridSpan w:val="2"/>
            <w:shd w:val="clear" w:color="auto" w:fill="9CC2E5" w:themeFill="accent1" w:themeFillTint="99"/>
          </w:tcPr>
          <w:p w14:paraId="4E4B83AB" w14:textId="77777777" w:rsidR="000052C6" w:rsidRPr="000052C6" w:rsidRDefault="000052C6" w:rsidP="000052C6">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B</w:t>
            </w:r>
          </w:p>
        </w:tc>
        <w:tc>
          <w:tcPr>
            <w:tcW w:w="1488" w:type="pct"/>
            <w:gridSpan w:val="2"/>
            <w:shd w:val="clear" w:color="auto" w:fill="9CC2E5" w:themeFill="accent1" w:themeFillTint="99"/>
          </w:tcPr>
          <w:p w14:paraId="4207124F" w14:textId="77777777" w:rsidR="000052C6" w:rsidRPr="000052C6" w:rsidRDefault="000052C6" w:rsidP="000052C6">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C</w:t>
            </w:r>
          </w:p>
        </w:tc>
      </w:tr>
      <w:tr w:rsidR="000052C6" w:rsidRPr="000052C6" w14:paraId="443F569F" w14:textId="77777777" w:rsidTr="004D7844">
        <w:trPr>
          <w:cantSplit/>
          <w:tblHeader/>
        </w:trPr>
        <w:tc>
          <w:tcPr>
            <w:tcW w:w="569" w:type="pct"/>
            <w:vMerge/>
            <w:shd w:val="clear" w:color="auto" w:fill="9CC2E5" w:themeFill="accent1" w:themeFillTint="99"/>
          </w:tcPr>
          <w:p w14:paraId="1B63EE0F" w14:textId="77777777" w:rsidR="000052C6" w:rsidRPr="000052C6" w:rsidRDefault="000052C6" w:rsidP="000052C6">
            <w:pPr>
              <w:keepNext/>
              <w:keepLines/>
              <w:spacing w:after="0" w:line="240" w:lineRule="auto"/>
              <w:rPr>
                <w:rFonts w:ascii="Arial" w:eastAsia="Times New Roman" w:hAnsi="Arial" w:cs="Arial"/>
                <w:b/>
                <w:lang w:eastAsia="cs-CZ"/>
              </w:rPr>
            </w:pPr>
          </w:p>
        </w:tc>
        <w:tc>
          <w:tcPr>
            <w:tcW w:w="673" w:type="pct"/>
            <w:shd w:val="clear" w:color="auto" w:fill="9CC2E5" w:themeFill="accent1" w:themeFillTint="99"/>
          </w:tcPr>
          <w:p w14:paraId="63B0640E"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57" w:type="pct"/>
            <w:shd w:val="clear" w:color="auto" w:fill="9CC2E5" w:themeFill="accent1" w:themeFillTint="99"/>
          </w:tcPr>
          <w:p w14:paraId="00FB462E"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c>
          <w:tcPr>
            <w:tcW w:w="757" w:type="pct"/>
            <w:shd w:val="clear" w:color="auto" w:fill="9CC2E5" w:themeFill="accent1" w:themeFillTint="99"/>
          </w:tcPr>
          <w:p w14:paraId="42C00510"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56" w:type="pct"/>
            <w:shd w:val="clear" w:color="auto" w:fill="9CC2E5" w:themeFill="accent1" w:themeFillTint="99"/>
          </w:tcPr>
          <w:p w14:paraId="5B8F130D"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c>
          <w:tcPr>
            <w:tcW w:w="757" w:type="pct"/>
            <w:shd w:val="clear" w:color="auto" w:fill="9CC2E5" w:themeFill="accent1" w:themeFillTint="99"/>
          </w:tcPr>
          <w:p w14:paraId="1ADAAFAB"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31" w:type="pct"/>
            <w:shd w:val="clear" w:color="auto" w:fill="9CC2E5" w:themeFill="accent1" w:themeFillTint="99"/>
          </w:tcPr>
          <w:p w14:paraId="5291F3B5"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r>
      <w:tr w:rsidR="000052C6" w:rsidRPr="000052C6" w14:paraId="1A38D91B" w14:textId="77777777" w:rsidTr="009174CE">
        <w:trPr>
          <w:cantSplit/>
        </w:trPr>
        <w:tc>
          <w:tcPr>
            <w:tcW w:w="569" w:type="pct"/>
          </w:tcPr>
          <w:p w14:paraId="5F1C787A" w14:textId="77777777" w:rsidR="000052C6" w:rsidRPr="000052C6" w:rsidRDefault="000052C6" w:rsidP="000052C6">
            <w:pPr>
              <w:keepNext/>
              <w:keepLines/>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1</w:t>
            </w:r>
          </w:p>
        </w:tc>
        <w:tc>
          <w:tcPr>
            <w:tcW w:w="673" w:type="pct"/>
          </w:tcPr>
          <w:p w14:paraId="6246C94B" w14:textId="78971564" w:rsidR="000052C6" w:rsidRPr="000052C6" w:rsidRDefault="00DE4827"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 xml:space="preserve">2 </w:t>
            </w:r>
            <w:proofErr w:type="spellStart"/>
            <w:r>
              <w:rPr>
                <w:rFonts w:ascii="Arial" w:eastAsia="Times New Roman" w:hAnsi="Arial" w:cs="Arial"/>
                <w:color w:val="000000"/>
                <w:lang w:eastAsia="cs-CZ"/>
              </w:rPr>
              <w:t>prac</w:t>
            </w:r>
            <w:proofErr w:type="spellEnd"/>
            <w:r>
              <w:rPr>
                <w:rFonts w:ascii="Arial" w:eastAsia="Times New Roman" w:hAnsi="Arial" w:cs="Arial"/>
                <w:color w:val="000000"/>
                <w:lang w:eastAsia="cs-CZ"/>
              </w:rPr>
              <w:t xml:space="preserve">. </w:t>
            </w:r>
            <w:proofErr w:type="gramStart"/>
            <w:r>
              <w:rPr>
                <w:rFonts w:ascii="Arial" w:eastAsia="Times New Roman" w:hAnsi="Arial" w:cs="Arial"/>
                <w:color w:val="000000"/>
                <w:lang w:eastAsia="cs-CZ"/>
              </w:rPr>
              <w:t>dny</w:t>
            </w:r>
            <w:proofErr w:type="gramEnd"/>
          </w:p>
        </w:tc>
        <w:tc>
          <w:tcPr>
            <w:tcW w:w="757" w:type="pct"/>
          </w:tcPr>
          <w:p w14:paraId="50A52E71" w14:textId="1545A607" w:rsidR="000052C6" w:rsidRPr="000052C6" w:rsidRDefault="00DE4827" w:rsidP="00DE4827">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w:t>
            </w:r>
            <w:r w:rsidRPr="000052C6">
              <w:rPr>
                <w:rFonts w:ascii="Arial" w:eastAsia="Times New Roman" w:hAnsi="Arial" w:cs="Arial"/>
                <w:color w:val="000000"/>
                <w:lang w:eastAsia="cs-CZ"/>
              </w:rPr>
              <w:t xml:space="preserve"> </w:t>
            </w:r>
            <w:proofErr w:type="spellStart"/>
            <w:r w:rsidR="000052C6" w:rsidRPr="000052C6">
              <w:rPr>
                <w:rFonts w:ascii="Arial" w:eastAsia="Times New Roman" w:hAnsi="Arial" w:cs="Arial"/>
                <w:color w:val="000000"/>
                <w:lang w:eastAsia="cs-CZ"/>
              </w:rPr>
              <w:t>prac</w:t>
            </w:r>
            <w:proofErr w:type="spellEnd"/>
            <w:r w:rsidR="000052C6" w:rsidRPr="000052C6">
              <w:rPr>
                <w:rFonts w:ascii="Arial" w:eastAsia="Times New Roman" w:hAnsi="Arial" w:cs="Arial"/>
                <w:color w:val="000000"/>
                <w:lang w:eastAsia="cs-CZ"/>
              </w:rPr>
              <w:t xml:space="preserve">. </w:t>
            </w:r>
            <w:proofErr w:type="gramStart"/>
            <w:r w:rsidRPr="000052C6">
              <w:rPr>
                <w:rFonts w:ascii="Arial" w:eastAsia="Times New Roman" w:hAnsi="Arial" w:cs="Arial"/>
                <w:color w:val="000000"/>
                <w:lang w:eastAsia="cs-CZ"/>
              </w:rPr>
              <w:t>dn</w:t>
            </w:r>
            <w:r>
              <w:rPr>
                <w:rFonts w:ascii="Arial" w:eastAsia="Times New Roman" w:hAnsi="Arial" w:cs="Arial"/>
                <w:color w:val="000000"/>
                <w:lang w:eastAsia="cs-CZ"/>
              </w:rPr>
              <w:t>ů</w:t>
            </w:r>
            <w:proofErr w:type="gramEnd"/>
          </w:p>
        </w:tc>
        <w:tc>
          <w:tcPr>
            <w:tcW w:w="757" w:type="pct"/>
          </w:tcPr>
          <w:p w14:paraId="6BF389FA" w14:textId="2A98E131" w:rsidR="000052C6" w:rsidRPr="000052C6" w:rsidRDefault="00DE4827"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w:t>
            </w:r>
            <w:r w:rsidR="000052C6" w:rsidRPr="000052C6">
              <w:rPr>
                <w:rFonts w:ascii="Arial" w:eastAsia="Times New Roman" w:hAnsi="Arial" w:cs="Arial"/>
                <w:color w:val="000000"/>
                <w:lang w:eastAsia="cs-CZ"/>
              </w:rPr>
              <w:t xml:space="preserve"> </w:t>
            </w:r>
            <w:proofErr w:type="spellStart"/>
            <w:r w:rsidR="000052C6" w:rsidRPr="000052C6">
              <w:rPr>
                <w:rFonts w:ascii="Arial" w:eastAsia="Times New Roman" w:hAnsi="Arial" w:cs="Arial"/>
                <w:color w:val="000000"/>
                <w:lang w:eastAsia="cs-CZ"/>
              </w:rPr>
              <w:t>prac</w:t>
            </w:r>
            <w:proofErr w:type="spellEnd"/>
            <w:r w:rsidR="000052C6" w:rsidRPr="000052C6">
              <w:rPr>
                <w:rFonts w:ascii="Arial" w:eastAsia="Times New Roman" w:hAnsi="Arial" w:cs="Arial"/>
                <w:color w:val="000000"/>
                <w:lang w:eastAsia="cs-CZ"/>
              </w:rPr>
              <w:t xml:space="preserve">. </w:t>
            </w:r>
            <w:proofErr w:type="gramStart"/>
            <w:r w:rsidR="000052C6" w:rsidRPr="000052C6">
              <w:rPr>
                <w:rFonts w:ascii="Arial" w:eastAsia="Times New Roman" w:hAnsi="Arial" w:cs="Arial"/>
                <w:color w:val="000000"/>
                <w:lang w:eastAsia="cs-CZ"/>
              </w:rPr>
              <w:t>dny</w:t>
            </w:r>
            <w:proofErr w:type="gramEnd"/>
          </w:p>
        </w:tc>
        <w:tc>
          <w:tcPr>
            <w:tcW w:w="756" w:type="pct"/>
          </w:tcPr>
          <w:p w14:paraId="79012F5B" w14:textId="77777777" w:rsidR="000052C6" w:rsidRPr="000052C6" w:rsidRDefault="000052C6"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10 </w:t>
            </w:r>
            <w:proofErr w:type="spellStart"/>
            <w:r w:rsidRPr="000052C6">
              <w:rPr>
                <w:rFonts w:ascii="Arial" w:eastAsia="Times New Roman" w:hAnsi="Arial" w:cs="Arial"/>
                <w:color w:val="000000"/>
                <w:lang w:eastAsia="cs-CZ"/>
              </w:rPr>
              <w:t>prac</w:t>
            </w:r>
            <w:proofErr w:type="spellEnd"/>
            <w:r w:rsidRPr="000052C6">
              <w:rPr>
                <w:rFonts w:ascii="Arial" w:eastAsia="Times New Roman" w:hAnsi="Arial" w:cs="Arial"/>
                <w:color w:val="000000"/>
                <w:lang w:eastAsia="cs-CZ"/>
              </w:rPr>
              <w:t xml:space="preserve">. </w:t>
            </w:r>
            <w:proofErr w:type="gramStart"/>
            <w:r w:rsidRPr="000052C6">
              <w:rPr>
                <w:rFonts w:ascii="Arial" w:eastAsia="Times New Roman" w:hAnsi="Arial" w:cs="Arial"/>
                <w:color w:val="000000"/>
                <w:lang w:eastAsia="cs-CZ"/>
              </w:rPr>
              <w:t>dnů</w:t>
            </w:r>
            <w:proofErr w:type="gramEnd"/>
          </w:p>
        </w:tc>
        <w:tc>
          <w:tcPr>
            <w:tcW w:w="757" w:type="pct"/>
          </w:tcPr>
          <w:p w14:paraId="3D82B9DC" w14:textId="047F6160" w:rsidR="000052C6" w:rsidRPr="000052C6" w:rsidRDefault="00DE4827"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w:t>
            </w:r>
            <w:r w:rsidR="000052C6" w:rsidRPr="000052C6">
              <w:rPr>
                <w:rFonts w:ascii="Arial" w:eastAsia="Times New Roman" w:hAnsi="Arial" w:cs="Arial"/>
                <w:color w:val="000000"/>
                <w:lang w:eastAsia="cs-CZ"/>
              </w:rPr>
              <w:t xml:space="preserve"> </w:t>
            </w:r>
            <w:proofErr w:type="spellStart"/>
            <w:r w:rsidR="000052C6" w:rsidRPr="000052C6">
              <w:rPr>
                <w:rFonts w:ascii="Arial" w:eastAsia="Times New Roman" w:hAnsi="Arial" w:cs="Arial"/>
                <w:color w:val="000000"/>
                <w:lang w:eastAsia="cs-CZ"/>
              </w:rPr>
              <w:t>prac</w:t>
            </w:r>
            <w:proofErr w:type="spellEnd"/>
            <w:r w:rsidR="000052C6" w:rsidRPr="000052C6">
              <w:rPr>
                <w:rFonts w:ascii="Arial" w:eastAsia="Times New Roman" w:hAnsi="Arial" w:cs="Arial"/>
                <w:color w:val="000000"/>
                <w:lang w:eastAsia="cs-CZ"/>
              </w:rPr>
              <w:t xml:space="preserve">. </w:t>
            </w:r>
            <w:proofErr w:type="gramStart"/>
            <w:r w:rsidR="000052C6" w:rsidRPr="000052C6">
              <w:rPr>
                <w:rFonts w:ascii="Arial" w:eastAsia="Times New Roman" w:hAnsi="Arial" w:cs="Arial"/>
                <w:color w:val="000000"/>
                <w:lang w:eastAsia="cs-CZ"/>
              </w:rPr>
              <w:t>dnů</w:t>
            </w:r>
            <w:proofErr w:type="gramEnd"/>
          </w:p>
        </w:tc>
        <w:tc>
          <w:tcPr>
            <w:tcW w:w="731" w:type="pct"/>
          </w:tcPr>
          <w:p w14:paraId="5B20F3E1" w14:textId="6F458EE6" w:rsidR="000052C6" w:rsidRPr="000052C6" w:rsidRDefault="000052C6"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20 </w:t>
            </w:r>
            <w:proofErr w:type="spellStart"/>
            <w:r w:rsidR="00DE4827">
              <w:rPr>
                <w:rFonts w:ascii="Arial" w:eastAsia="Times New Roman" w:hAnsi="Arial" w:cs="Arial"/>
                <w:color w:val="000000"/>
                <w:lang w:eastAsia="cs-CZ"/>
              </w:rPr>
              <w:t>prac</w:t>
            </w:r>
            <w:proofErr w:type="spellEnd"/>
            <w:r w:rsidR="00DE4827">
              <w:rPr>
                <w:rFonts w:ascii="Arial" w:eastAsia="Times New Roman" w:hAnsi="Arial" w:cs="Arial"/>
                <w:color w:val="000000"/>
                <w:lang w:eastAsia="cs-CZ"/>
              </w:rPr>
              <w:t xml:space="preserve">. </w:t>
            </w:r>
            <w:proofErr w:type="gramStart"/>
            <w:r w:rsidRPr="000052C6">
              <w:rPr>
                <w:rFonts w:ascii="Arial" w:eastAsia="Times New Roman" w:hAnsi="Arial" w:cs="Arial"/>
                <w:color w:val="000000"/>
                <w:lang w:eastAsia="cs-CZ"/>
              </w:rPr>
              <w:t>dnů</w:t>
            </w:r>
            <w:proofErr w:type="gramEnd"/>
          </w:p>
        </w:tc>
      </w:tr>
      <w:tr w:rsidR="000052C6" w:rsidRPr="000052C6" w14:paraId="44862216" w14:textId="77777777" w:rsidTr="009174CE">
        <w:trPr>
          <w:cantSplit/>
        </w:trPr>
        <w:tc>
          <w:tcPr>
            <w:tcW w:w="569" w:type="pct"/>
          </w:tcPr>
          <w:p w14:paraId="11ED9689" w14:textId="77777777" w:rsidR="000052C6" w:rsidRPr="000052C6" w:rsidRDefault="000052C6" w:rsidP="000052C6">
            <w:pPr>
              <w:keepNext/>
              <w:keepLines/>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2</w:t>
            </w:r>
          </w:p>
        </w:tc>
        <w:tc>
          <w:tcPr>
            <w:tcW w:w="673" w:type="pct"/>
          </w:tcPr>
          <w:p w14:paraId="62B4C24F" w14:textId="63649756" w:rsidR="000052C6" w:rsidRPr="000052C6" w:rsidRDefault="00DE4827"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NBD</w:t>
            </w:r>
          </w:p>
        </w:tc>
        <w:tc>
          <w:tcPr>
            <w:tcW w:w="757" w:type="pct"/>
          </w:tcPr>
          <w:p w14:paraId="4B8F47E9" w14:textId="44B5F124" w:rsidR="000052C6" w:rsidRPr="000052C6" w:rsidRDefault="00DE4827"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 xml:space="preserve">3 </w:t>
            </w:r>
            <w:proofErr w:type="spellStart"/>
            <w:r>
              <w:rPr>
                <w:rFonts w:ascii="Arial" w:eastAsia="Times New Roman" w:hAnsi="Arial" w:cs="Arial"/>
                <w:color w:val="000000"/>
                <w:lang w:eastAsia="cs-CZ"/>
              </w:rPr>
              <w:t>prac</w:t>
            </w:r>
            <w:proofErr w:type="spellEnd"/>
            <w:r>
              <w:rPr>
                <w:rFonts w:ascii="Arial" w:eastAsia="Times New Roman" w:hAnsi="Arial" w:cs="Arial"/>
                <w:color w:val="000000"/>
                <w:lang w:eastAsia="cs-CZ"/>
              </w:rPr>
              <w:t xml:space="preserve">. </w:t>
            </w:r>
            <w:proofErr w:type="gramStart"/>
            <w:r>
              <w:rPr>
                <w:rFonts w:ascii="Arial" w:eastAsia="Times New Roman" w:hAnsi="Arial" w:cs="Arial"/>
                <w:color w:val="000000"/>
                <w:lang w:eastAsia="cs-CZ"/>
              </w:rPr>
              <w:t>dny</w:t>
            </w:r>
            <w:proofErr w:type="gramEnd"/>
          </w:p>
        </w:tc>
        <w:tc>
          <w:tcPr>
            <w:tcW w:w="757" w:type="pct"/>
          </w:tcPr>
          <w:p w14:paraId="52C68F1C" w14:textId="252112C2" w:rsidR="000052C6" w:rsidRPr="000052C6" w:rsidRDefault="00DE4827"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 xml:space="preserve">2 </w:t>
            </w:r>
            <w:proofErr w:type="spellStart"/>
            <w:r>
              <w:rPr>
                <w:rFonts w:ascii="Arial" w:eastAsia="Times New Roman" w:hAnsi="Arial" w:cs="Arial"/>
                <w:color w:val="000000"/>
                <w:lang w:eastAsia="cs-CZ"/>
              </w:rPr>
              <w:t>prac</w:t>
            </w:r>
            <w:proofErr w:type="spellEnd"/>
            <w:r>
              <w:rPr>
                <w:rFonts w:ascii="Arial" w:eastAsia="Times New Roman" w:hAnsi="Arial" w:cs="Arial"/>
                <w:color w:val="000000"/>
                <w:lang w:eastAsia="cs-CZ"/>
              </w:rPr>
              <w:t xml:space="preserve">. </w:t>
            </w:r>
            <w:proofErr w:type="gramStart"/>
            <w:r>
              <w:rPr>
                <w:rFonts w:ascii="Arial" w:eastAsia="Times New Roman" w:hAnsi="Arial" w:cs="Arial"/>
                <w:color w:val="000000"/>
                <w:lang w:eastAsia="cs-CZ"/>
              </w:rPr>
              <w:t>dny</w:t>
            </w:r>
            <w:proofErr w:type="gramEnd"/>
          </w:p>
        </w:tc>
        <w:tc>
          <w:tcPr>
            <w:tcW w:w="756" w:type="pct"/>
          </w:tcPr>
          <w:p w14:paraId="266CFA5E" w14:textId="03807FBA" w:rsidR="000052C6" w:rsidRPr="000052C6" w:rsidRDefault="00DE4827"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 xml:space="preserve">5 </w:t>
            </w:r>
            <w:proofErr w:type="spellStart"/>
            <w:r>
              <w:rPr>
                <w:rFonts w:ascii="Arial" w:eastAsia="Times New Roman" w:hAnsi="Arial" w:cs="Arial"/>
                <w:color w:val="000000"/>
                <w:lang w:eastAsia="cs-CZ"/>
              </w:rPr>
              <w:t>prac</w:t>
            </w:r>
            <w:proofErr w:type="spellEnd"/>
            <w:r>
              <w:rPr>
                <w:rFonts w:ascii="Arial" w:eastAsia="Times New Roman" w:hAnsi="Arial" w:cs="Arial"/>
                <w:color w:val="000000"/>
                <w:lang w:eastAsia="cs-CZ"/>
              </w:rPr>
              <w:t xml:space="preserve">. </w:t>
            </w:r>
            <w:proofErr w:type="gramStart"/>
            <w:r>
              <w:rPr>
                <w:rFonts w:ascii="Arial" w:eastAsia="Times New Roman" w:hAnsi="Arial" w:cs="Arial"/>
                <w:color w:val="000000"/>
                <w:lang w:eastAsia="cs-CZ"/>
              </w:rPr>
              <w:t>dnů</w:t>
            </w:r>
            <w:proofErr w:type="gramEnd"/>
          </w:p>
        </w:tc>
        <w:tc>
          <w:tcPr>
            <w:tcW w:w="757" w:type="pct"/>
          </w:tcPr>
          <w:p w14:paraId="3DCDAFC8" w14:textId="3E61A178" w:rsidR="000052C6" w:rsidRPr="000052C6" w:rsidRDefault="00DE4827"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 xml:space="preserve">5 </w:t>
            </w:r>
            <w:proofErr w:type="spellStart"/>
            <w:r>
              <w:rPr>
                <w:rFonts w:ascii="Arial" w:eastAsia="Times New Roman" w:hAnsi="Arial" w:cs="Arial"/>
                <w:color w:val="000000"/>
                <w:lang w:eastAsia="cs-CZ"/>
              </w:rPr>
              <w:t>prac</w:t>
            </w:r>
            <w:proofErr w:type="spellEnd"/>
            <w:r>
              <w:rPr>
                <w:rFonts w:ascii="Arial" w:eastAsia="Times New Roman" w:hAnsi="Arial" w:cs="Arial"/>
                <w:color w:val="000000"/>
                <w:lang w:eastAsia="cs-CZ"/>
              </w:rPr>
              <w:t xml:space="preserve">. </w:t>
            </w:r>
            <w:proofErr w:type="gramStart"/>
            <w:r>
              <w:rPr>
                <w:rFonts w:ascii="Arial" w:eastAsia="Times New Roman" w:hAnsi="Arial" w:cs="Arial"/>
                <w:color w:val="000000"/>
                <w:lang w:eastAsia="cs-CZ"/>
              </w:rPr>
              <w:t>dnů</w:t>
            </w:r>
            <w:proofErr w:type="gramEnd"/>
            <w:r>
              <w:rPr>
                <w:rFonts w:ascii="Arial" w:eastAsia="Times New Roman" w:hAnsi="Arial" w:cs="Arial"/>
                <w:color w:val="000000"/>
                <w:lang w:eastAsia="cs-CZ"/>
              </w:rPr>
              <w:t xml:space="preserve"> </w:t>
            </w:r>
          </w:p>
        </w:tc>
        <w:tc>
          <w:tcPr>
            <w:tcW w:w="731" w:type="pct"/>
          </w:tcPr>
          <w:p w14:paraId="16DD5803" w14:textId="164DA900" w:rsidR="000052C6" w:rsidRPr="000052C6" w:rsidRDefault="00DE4827"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10</w:t>
            </w:r>
            <w:r w:rsidR="000052C6" w:rsidRPr="000052C6">
              <w:rPr>
                <w:rFonts w:ascii="Arial" w:eastAsia="Times New Roman" w:hAnsi="Arial" w:cs="Arial"/>
                <w:color w:val="000000"/>
                <w:lang w:eastAsia="cs-CZ"/>
              </w:rPr>
              <w:t xml:space="preserve"> </w:t>
            </w:r>
            <w:proofErr w:type="spellStart"/>
            <w:r>
              <w:rPr>
                <w:rFonts w:ascii="Arial" w:eastAsia="Times New Roman" w:hAnsi="Arial" w:cs="Arial"/>
                <w:color w:val="000000"/>
                <w:lang w:eastAsia="cs-CZ"/>
              </w:rPr>
              <w:t>prac</w:t>
            </w:r>
            <w:proofErr w:type="spellEnd"/>
            <w:r>
              <w:rPr>
                <w:rFonts w:ascii="Arial" w:eastAsia="Times New Roman" w:hAnsi="Arial" w:cs="Arial"/>
                <w:color w:val="000000"/>
                <w:lang w:eastAsia="cs-CZ"/>
              </w:rPr>
              <w:t xml:space="preserve">. </w:t>
            </w:r>
            <w:proofErr w:type="gramStart"/>
            <w:r w:rsidR="000052C6" w:rsidRPr="000052C6">
              <w:rPr>
                <w:rFonts w:ascii="Arial" w:eastAsia="Times New Roman" w:hAnsi="Arial" w:cs="Arial"/>
                <w:color w:val="000000"/>
                <w:lang w:eastAsia="cs-CZ"/>
              </w:rPr>
              <w:t>dnů</w:t>
            </w:r>
            <w:proofErr w:type="gramEnd"/>
          </w:p>
        </w:tc>
      </w:tr>
      <w:tr w:rsidR="009174CE" w:rsidRPr="000052C6" w14:paraId="46E61400" w14:textId="77777777" w:rsidTr="009174CE">
        <w:trPr>
          <w:cantSplit/>
        </w:trPr>
        <w:tc>
          <w:tcPr>
            <w:tcW w:w="569" w:type="pct"/>
          </w:tcPr>
          <w:p w14:paraId="7301D15E" w14:textId="22DDE1A9" w:rsidR="009174CE" w:rsidRPr="000052C6" w:rsidRDefault="009174CE" w:rsidP="009174CE">
            <w:pPr>
              <w:keepNext/>
              <w:keepLines/>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3</w:t>
            </w:r>
          </w:p>
        </w:tc>
        <w:tc>
          <w:tcPr>
            <w:tcW w:w="673" w:type="pct"/>
          </w:tcPr>
          <w:p w14:paraId="27C9EE86" w14:textId="10FFE36D" w:rsidR="009174CE" w:rsidRPr="000052C6" w:rsidRDefault="004D7844" w:rsidP="009174CE">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3</w:t>
            </w:r>
            <w:r w:rsidR="009174CE" w:rsidRPr="000052C6">
              <w:rPr>
                <w:rFonts w:ascii="Arial" w:eastAsia="Times New Roman" w:hAnsi="Arial" w:cs="Arial"/>
                <w:color w:val="000000"/>
                <w:lang w:eastAsia="cs-CZ"/>
              </w:rPr>
              <w:t xml:space="preserve"> hodiny</w:t>
            </w:r>
          </w:p>
        </w:tc>
        <w:tc>
          <w:tcPr>
            <w:tcW w:w="757" w:type="pct"/>
          </w:tcPr>
          <w:p w14:paraId="08D04966" w14:textId="7F1AED40" w:rsidR="009174CE" w:rsidRPr="000052C6" w:rsidRDefault="004D7844" w:rsidP="009174CE">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NBD</w:t>
            </w:r>
          </w:p>
        </w:tc>
        <w:tc>
          <w:tcPr>
            <w:tcW w:w="757" w:type="pct"/>
          </w:tcPr>
          <w:p w14:paraId="399C82CE" w14:textId="5936A861" w:rsidR="009174CE" w:rsidRPr="000052C6" w:rsidRDefault="00DE4827" w:rsidP="009174CE">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NBD</w:t>
            </w:r>
          </w:p>
        </w:tc>
        <w:tc>
          <w:tcPr>
            <w:tcW w:w="756" w:type="pct"/>
          </w:tcPr>
          <w:p w14:paraId="4452EDE1" w14:textId="5B1C45BF" w:rsidR="009174CE" w:rsidRPr="000052C6" w:rsidRDefault="00DE4827" w:rsidP="009174CE">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 xml:space="preserve">3 </w:t>
            </w:r>
            <w:proofErr w:type="spellStart"/>
            <w:r>
              <w:rPr>
                <w:rFonts w:ascii="Arial" w:eastAsia="Times New Roman" w:hAnsi="Arial" w:cs="Arial"/>
                <w:color w:val="000000"/>
                <w:lang w:eastAsia="cs-CZ"/>
              </w:rPr>
              <w:t>prac</w:t>
            </w:r>
            <w:proofErr w:type="spellEnd"/>
            <w:r>
              <w:rPr>
                <w:rFonts w:ascii="Arial" w:eastAsia="Times New Roman" w:hAnsi="Arial" w:cs="Arial"/>
                <w:color w:val="000000"/>
                <w:lang w:eastAsia="cs-CZ"/>
              </w:rPr>
              <w:t xml:space="preserve">. </w:t>
            </w:r>
            <w:proofErr w:type="gramStart"/>
            <w:r>
              <w:rPr>
                <w:rFonts w:ascii="Arial" w:eastAsia="Times New Roman" w:hAnsi="Arial" w:cs="Arial"/>
                <w:color w:val="000000"/>
                <w:lang w:eastAsia="cs-CZ"/>
              </w:rPr>
              <w:t>dny</w:t>
            </w:r>
            <w:proofErr w:type="gramEnd"/>
          </w:p>
        </w:tc>
        <w:tc>
          <w:tcPr>
            <w:tcW w:w="757" w:type="pct"/>
          </w:tcPr>
          <w:p w14:paraId="3C7CB0CC" w14:textId="3F320EB2" w:rsidR="009174CE" w:rsidRPr="000052C6" w:rsidRDefault="00DE4827" w:rsidP="009174CE">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 xml:space="preserve">2 </w:t>
            </w:r>
            <w:proofErr w:type="spellStart"/>
            <w:r>
              <w:rPr>
                <w:rFonts w:ascii="Arial" w:eastAsia="Times New Roman" w:hAnsi="Arial" w:cs="Arial"/>
                <w:color w:val="000000"/>
                <w:lang w:eastAsia="cs-CZ"/>
              </w:rPr>
              <w:t>prac</w:t>
            </w:r>
            <w:proofErr w:type="spellEnd"/>
            <w:r>
              <w:rPr>
                <w:rFonts w:ascii="Arial" w:eastAsia="Times New Roman" w:hAnsi="Arial" w:cs="Arial"/>
                <w:color w:val="000000"/>
                <w:lang w:eastAsia="cs-CZ"/>
              </w:rPr>
              <w:t xml:space="preserve">. </w:t>
            </w:r>
            <w:proofErr w:type="gramStart"/>
            <w:r>
              <w:rPr>
                <w:rFonts w:ascii="Arial" w:eastAsia="Times New Roman" w:hAnsi="Arial" w:cs="Arial"/>
                <w:color w:val="000000"/>
                <w:lang w:eastAsia="cs-CZ"/>
              </w:rPr>
              <w:t>dny</w:t>
            </w:r>
            <w:proofErr w:type="gramEnd"/>
          </w:p>
        </w:tc>
        <w:tc>
          <w:tcPr>
            <w:tcW w:w="731" w:type="pct"/>
          </w:tcPr>
          <w:p w14:paraId="169756B5" w14:textId="4F9A9310" w:rsidR="009174CE" w:rsidRPr="000052C6" w:rsidRDefault="00DE4827" w:rsidP="00DE4827">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w:t>
            </w:r>
            <w:r w:rsidRPr="000052C6">
              <w:rPr>
                <w:rFonts w:ascii="Arial" w:eastAsia="Times New Roman" w:hAnsi="Arial" w:cs="Arial"/>
                <w:color w:val="000000"/>
                <w:lang w:eastAsia="cs-CZ"/>
              </w:rPr>
              <w:t xml:space="preserve"> </w:t>
            </w:r>
            <w:proofErr w:type="spellStart"/>
            <w:r w:rsidR="009174CE" w:rsidRPr="000052C6">
              <w:rPr>
                <w:rFonts w:ascii="Arial" w:eastAsia="Times New Roman" w:hAnsi="Arial" w:cs="Arial"/>
                <w:color w:val="000000"/>
                <w:lang w:eastAsia="cs-CZ"/>
              </w:rPr>
              <w:t>prac</w:t>
            </w:r>
            <w:proofErr w:type="spellEnd"/>
            <w:r w:rsidR="009174CE" w:rsidRPr="000052C6">
              <w:rPr>
                <w:rFonts w:ascii="Arial" w:eastAsia="Times New Roman" w:hAnsi="Arial" w:cs="Arial"/>
                <w:color w:val="000000"/>
                <w:lang w:eastAsia="cs-CZ"/>
              </w:rPr>
              <w:t xml:space="preserve">. </w:t>
            </w:r>
            <w:proofErr w:type="gramStart"/>
            <w:r>
              <w:rPr>
                <w:rFonts w:ascii="Arial" w:eastAsia="Times New Roman" w:hAnsi="Arial" w:cs="Arial"/>
                <w:color w:val="000000"/>
                <w:lang w:eastAsia="cs-CZ"/>
              </w:rPr>
              <w:t>dnů</w:t>
            </w:r>
            <w:proofErr w:type="gramEnd"/>
          </w:p>
        </w:tc>
      </w:tr>
      <w:tr w:rsidR="007D4D5C" w:rsidRPr="000052C6" w14:paraId="3E0CEF72" w14:textId="77777777" w:rsidTr="009174CE">
        <w:trPr>
          <w:cantSplit/>
        </w:trPr>
        <w:tc>
          <w:tcPr>
            <w:tcW w:w="569" w:type="pct"/>
          </w:tcPr>
          <w:p w14:paraId="1D186BD0" w14:textId="24C08402" w:rsidR="007D4D5C" w:rsidRPr="000052C6" w:rsidRDefault="007D4D5C" w:rsidP="009174CE">
            <w:pPr>
              <w:keepNext/>
              <w:keepLines/>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4</w:t>
            </w:r>
          </w:p>
        </w:tc>
        <w:tc>
          <w:tcPr>
            <w:tcW w:w="673" w:type="pct"/>
          </w:tcPr>
          <w:p w14:paraId="4CECD950" w14:textId="1D5F3161" w:rsidR="007D4D5C" w:rsidRDefault="007D4D5C" w:rsidP="009174CE">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1 hodina</w:t>
            </w:r>
          </w:p>
        </w:tc>
        <w:tc>
          <w:tcPr>
            <w:tcW w:w="757" w:type="pct"/>
          </w:tcPr>
          <w:p w14:paraId="3559A83B" w14:textId="07263809" w:rsidR="007D4D5C" w:rsidRDefault="007D4D5C" w:rsidP="009174CE">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do 21:00 toho dne</w:t>
            </w:r>
          </w:p>
        </w:tc>
        <w:tc>
          <w:tcPr>
            <w:tcW w:w="757" w:type="pct"/>
          </w:tcPr>
          <w:p w14:paraId="4B97B4ED" w14:textId="2E725DA0" w:rsidR="007D4D5C" w:rsidRDefault="007D4D5C" w:rsidP="009174CE">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1 hodina</w:t>
            </w:r>
          </w:p>
        </w:tc>
        <w:tc>
          <w:tcPr>
            <w:tcW w:w="756" w:type="pct"/>
          </w:tcPr>
          <w:p w14:paraId="1604CB9B" w14:textId="4534E25B" w:rsidR="007D4D5C" w:rsidRDefault="007D4D5C" w:rsidP="009174CE">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NBD</w:t>
            </w:r>
          </w:p>
        </w:tc>
        <w:tc>
          <w:tcPr>
            <w:tcW w:w="757" w:type="pct"/>
          </w:tcPr>
          <w:p w14:paraId="5103B52D" w14:textId="7FB98ECC" w:rsidR="007D4D5C" w:rsidRDefault="00341742" w:rsidP="009174CE">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1 hodina</w:t>
            </w:r>
          </w:p>
        </w:tc>
        <w:tc>
          <w:tcPr>
            <w:tcW w:w="731" w:type="pct"/>
          </w:tcPr>
          <w:p w14:paraId="164A5E36" w14:textId="2B22F233" w:rsidR="007D4D5C" w:rsidRDefault="00341742" w:rsidP="00DE4827">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 xml:space="preserve">3 </w:t>
            </w:r>
            <w:proofErr w:type="spellStart"/>
            <w:r>
              <w:rPr>
                <w:rFonts w:ascii="Arial" w:eastAsia="Times New Roman" w:hAnsi="Arial" w:cs="Arial"/>
                <w:color w:val="000000"/>
                <w:lang w:eastAsia="cs-CZ"/>
              </w:rPr>
              <w:t>prac</w:t>
            </w:r>
            <w:proofErr w:type="spellEnd"/>
            <w:r>
              <w:rPr>
                <w:rFonts w:ascii="Arial" w:eastAsia="Times New Roman" w:hAnsi="Arial" w:cs="Arial"/>
                <w:color w:val="000000"/>
                <w:lang w:eastAsia="cs-CZ"/>
              </w:rPr>
              <w:t xml:space="preserve">. </w:t>
            </w:r>
            <w:proofErr w:type="gramStart"/>
            <w:r>
              <w:rPr>
                <w:rFonts w:ascii="Arial" w:eastAsia="Times New Roman" w:hAnsi="Arial" w:cs="Arial"/>
                <w:color w:val="000000"/>
                <w:lang w:eastAsia="cs-CZ"/>
              </w:rPr>
              <w:t>dny</w:t>
            </w:r>
            <w:proofErr w:type="gramEnd"/>
          </w:p>
        </w:tc>
      </w:tr>
    </w:tbl>
    <w:p w14:paraId="2F40EE1E" w14:textId="77777777" w:rsidR="004A3948" w:rsidRDefault="004A3948" w:rsidP="000051FB">
      <w:pPr>
        <w:spacing w:before="240" w:after="0" w:line="240" w:lineRule="auto"/>
        <w:rPr>
          <w:rFonts w:ascii="Arial" w:eastAsia="Times New Roman" w:hAnsi="Arial" w:cs="Arial"/>
          <w:b/>
          <w:lang w:eastAsia="cs-CZ"/>
        </w:rPr>
      </w:pPr>
    </w:p>
    <w:p w14:paraId="52F9BA47" w14:textId="60942AF5" w:rsidR="007D55BB" w:rsidRDefault="007D55BB" w:rsidP="000051FB">
      <w:pPr>
        <w:spacing w:before="240" w:after="0" w:line="240" w:lineRule="auto"/>
        <w:rPr>
          <w:rFonts w:ascii="Arial" w:eastAsia="Times New Roman" w:hAnsi="Arial" w:cs="Arial"/>
          <w:lang w:eastAsia="cs-CZ"/>
        </w:rPr>
      </w:pPr>
      <w:r w:rsidRPr="00500F95">
        <w:rPr>
          <w:rFonts w:ascii="Arial" w:eastAsia="Times New Roman" w:hAnsi="Arial" w:cs="Arial"/>
          <w:b/>
          <w:lang w:eastAsia="cs-CZ"/>
        </w:rPr>
        <w:lastRenderedPageBreak/>
        <w:t xml:space="preserve">Smluvní </w:t>
      </w:r>
      <w:r w:rsidR="00500F95">
        <w:rPr>
          <w:rFonts w:ascii="Arial" w:eastAsia="Times New Roman" w:hAnsi="Arial" w:cs="Arial"/>
          <w:b/>
          <w:lang w:eastAsia="cs-CZ"/>
        </w:rPr>
        <w:t>sankce dle kategorií incidentů a úrovní servisních služeb</w:t>
      </w:r>
      <w:r>
        <w:rPr>
          <w:rFonts w:ascii="Arial" w:eastAsia="Times New Roman" w:hAnsi="Arial" w:cs="Arial"/>
          <w:lang w:eastAsia="cs-CZ"/>
        </w:rPr>
        <w:t>:</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6"/>
        <w:gridCol w:w="1154"/>
        <w:gridCol w:w="1298"/>
        <w:gridCol w:w="1298"/>
        <w:gridCol w:w="1296"/>
        <w:gridCol w:w="1298"/>
        <w:gridCol w:w="1254"/>
      </w:tblGrid>
      <w:tr w:rsidR="007D55BB" w:rsidRPr="000052C6" w14:paraId="0C51A405" w14:textId="77777777" w:rsidTr="00CB699D">
        <w:trPr>
          <w:cantSplit/>
          <w:tblHeader/>
        </w:trPr>
        <w:tc>
          <w:tcPr>
            <w:tcW w:w="569" w:type="pct"/>
            <w:vMerge w:val="restart"/>
            <w:shd w:val="clear" w:color="auto" w:fill="9CC2E5" w:themeFill="accent1" w:themeFillTint="99"/>
          </w:tcPr>
          <w:p w14:paraId="5CB4FE01" w14:textId="77777777" w:rsidR="007D55BB" w:rsidRPr="000052C6" w:rsidRDefault="007D55BB" w:rsidP="00CB699D">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Úroveň</w:t>
            </w:r>
          </w:p>
        </w:tc>
        <w:tc>
          <w:tcPr>
            <w:tcW w:w="1430" w:type="pct"/>
            <w:gridSpan w:val="2"/>
            <w:shd w:val="clear" w:color="auto" w:fill="9CC2E5" w:themeFill="accent1" w:themeFillTint="99"/>
          </w:tcPr>
          <w:p w14:paraId="26816154" w14:textId="77777777" w:rsidR="007D55BB" w:rsidRPr="000052C6" w:rsidRDefault="007D55BB" w:rsidP="00CB699D">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A</w:t>
            </w:r>
          </w:p>
        </w:tc>
        <w:tc>
          <w:tcPr>
            <w:tcW w:w="1513" w:type="pct"/>
            <w:gridSpan w:val="2"/>
            <w:shd w:val="clear" w:color="auto" w:fill="9CC2E5" w:themeFill="accent1" w:themeFillTint="99"/>
          </w:tcPr>
          <w:p w14:paraId="4C7F9BBF" w14:textId="77777777" w:rsidR="007D55BB" w:rsidRPr="000052C6" w:rsidRDefault="007D55BB" w:rsidP="00CB699D">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B</w:t>
            </w:r>
          </w:p>
        </w:tc>
        <w:tc>
          <w:tcPr>
            <w:tcW w:w="1488" w:type="pct"/>
            <w:gridSpan w:val="2"/>
            <w:shd w:val="clear" w:color="auto" w:fill="9CC2E5" w:themeFill="accent1" w:themeFillTint="99"/>
          </w:tcPr>
          <w:p w14:paraId="5686CC1F" w14:textId="77777777" w:rsidR="007D55BB" w:rsidRPr="000052C6" w:rsidRDefault="007D55BB" w:rsidP="00CB699D">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C</w:t>
            </w:r>
          </w:p>
        </w:tc>
      </w:tr>
      <w:tr w:rsidR="007D55BB" w:rsidRPr="000052C6" w14:paraId="62531C03" w14:textId="77777777" w:rsidTr="00CB699D">
        <w:trPr>
          <w:cantSplit/>
          <w:tblHeader/>
        </w:trPr>
        <w:tc>
          <w:tcPr>
            <w:tcW w:w="569" w:type="pct"/>
            <w:vMerge/>
            <w:shd w:val="clear" w:color="auto" w:fill="9CC2E5" w:themeFill="accent1" w:themeFillTint="99"/>
          </w:tcPr>
          <w:p w14:paraId="330E16BA" w14:textId="77777777" w:rsidR="007D55BB" w:rsidRPr="000052C6" w:rsidRDefault="007D55BB" w:rsidP="00CB699D">
            <w:pPr>
              <w:keepNext/>
              <w:keepLines/>
              <w:spacing w:after="0" w:line="240" w:lineRule="auto"/>
              <w:rPr>
                <w:rFonts w:ascii="Arial" w:eastAsia="Times New Roman" w:hAnsi="Arial" w:cs="Arial"/>
                <w:b/>
                <w:lang w:eastAsia="cs-CZ"/>
              </w:rPr>
            </w:pPr>
          </w:p>
        </w:tc>
        <w:tc>
          <w:tcPr>
            <w:tcW w:w="673" w:type="pct"/>
            <w:shd w:val="clear" w:color="auto" w:fill="9CC2E5" w:themeFill="accent1" w:themeFillTint="99"/>
          </w:tcPr>
          <w:p w14:paraId="3E8ABF47" w14:textId="77777777" w:rsidR="007D55BB" w:rsidRPr="000052C6" w:rsidRDefault="007D55BB" w:rsidP="00CB699D">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57" w:type="pct"/>
            <w:shd w:val="clear" w:color="auto" w:fill="9CC2E5" w:themeFill="accent1" w:themeFillTint="99"/>
          </w:tcPr>
          <w:p w14:paraId="6BD8DB3C" w14:textId="77777777" w:rsidR="007D55BB" w:rsidRPr="000052C6" w:rsidRDefault="007D55BB" w:rsidP="00CB699D">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c>
          <w:tcPr>
            <w:tcW w:w="757" w:type="pct"/>
            <w:shd w:val="clear" w:color="auto" w:fill="9CC2E5" w:themeFill="accent1" w:themeFillTint="99"/>
          </w:tcPr>
          <w:p w14:paraId="795F81D5" w14:textId="77777777" w:rsidR="007D55BB" w:rsidRPr="000052C6" w:rsidRDefault="007D55BB" w:rsidP="00CB699D">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56" w:type="pct"/>
            <w:shd w:val="clear" w:color="auto" w:fill="9CC2E5" w:themeFill="accent1" w:themeFillTint="99"/>
          </w:tcPr>
          <w:p w14:paraId="6004BE17" w14:textId="77777777" w:rsidR="007D55BB" w:rsidRPr="000052C6" w:rsidRDefault="007D55BB" w:rsidP="00CB699D">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c>
          <w:tcPr>
            <w:tcW w:w="757" w:type="pct"/>
            <w:shd w:val="clear" w:color="auto" w:fill="9CC2E5" w:themeFill="accent1" w:themeFillTint="99"/>
          </w:tcPr>
          <w:p w14:paraId="30FD5FFC" w14:textId="77777777" w:rsidR="007D55BB" w:rsidRPr="000052C6" w:rsidRDefault="007D55BB" w:rsidP="00CB699D">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31" w:type="pct"/>
            <w:shd w:val="clear" w:color="auto" w:fill="9CC2E5" w:themeFill="accent1" w:themeFillTint="99"/>
          </w:tcPr>
          <w:p w14:paraId="0358020B" w14:textId="77777777" w:rsidR="007D55BB" w:rsidRPr="000052C6" w:rsidRDefault="007D55BB" w:rsidP="00CB699D">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r>
      <w:tr w:rsidR="007D55BB" w:rsidRPr="000052C6" w14:paraId="2227707A" w14:textId="77777777" w:rsidTr="00CB699D">
        <w:trPr>
          <w:cantSplit/>
        </w:trPr>
        <w:tc>
          <w:tcPr>
            <w:tcW w:w="569" w:type="pct"/>
          </w:tcPr>
          <w:p w14:paraId="29668BE3" w14:textId="77777777" w:rsidR="007D55BB" w:rsidRPr="000052C6" w:rsidRDefault="007D55BB" w:rsidP="007D55BB">
            <w:pPr>
              <w:keepNext/>
              <w:keepLines/>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1</w:t>
            </w:r>
          </w:p>
        </w:tc>
        <w:tc>
          <w:tcPr>
            <w:tcW w:w="673" w:type="pct"/>
          </w:tcPr>
          <w:p w14:paraId="5E115369" w14:textId="5260DAF0" w:rsidR="007D55BB" w:rsidRPr="000052C6" w:rsidRDefault="007D55BB" w:rsidP="007D55BB">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2000 Kč / den</w:t>
            </w:r>
          </w:p>
        </w:tc>
        <w:tc>
          <w:tcPr>
            <w:tcW w:w="757" w:type="pct"/>
          </w:tcPr>
          <w:p w14:paraId="59B9DC14" w14:textId="16E4D178" w:rsidR="007D55BB" w:rsidRPr="000052C6" w:rsidRDefault="007D55BB" w:rsidP="007D55BB">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5000 Kč / den</w:t>
            </w:r>
          </w:p>
        </w:tc>
        <w:tc>
          <w:tcPr>
            <w:tcW w:w="757" w:type="pct"/>
          </w:tcPr>
          <w:p w14:paraId="4A3CCB8C" w14:textId="462329EC" w:rsidR="007D55BB" w:rsidRPr="000052C6" w:rsidRDefault="007D55BB" w:rsidP="007D55BB">
            <w:pPr>
              <w:keepNext/>
              <w:keepLines/>
              <w:spacing w:after="0" w:line="240" w:lineRule="auto"/>
              <w:rPr>
                <w:rFonts w:ascii="Arial" w:eastAsia="Times New Roman" w:hAnsi="Arial" w:cs="Arial"/>
                <w:color w:val="000000"/>
                <w:lang w:eastAsia="cs-CZ"/>
              </w:rPr>
            </w:pPr>
            <w:r w:rsidRPr="00A42782">
              <w:rPr>
                <w:rFonts w:ascii="Arial" w:eastAsia="Times New Roman" w:hAnsi="Arial" w:cs="Arial"/>
                <w:color w:val="000000"/>
                <w:lang w:eastAsia="cs-CZ"/>
              </w:rPr>
              <w:t>2000 Kč / den</w:t>
            </w:r>
          </w:p>
        </w:tc>
        <w:tc>
          <w:tcPr>
            <w:tcW w:w="756" w:type="pct"/>
          </w:tcPr>
          <w:p w14:paraId="1959A35C" w14:textId="7F25BBA9" w:rsidR="007D55BB" w:rsidRPr="000052C6" w:rsidRDefault="007D55BB" w:rsidP="007D55BB">
            <w:pPr>
              <w:keepNext/>
              <w:keepLines/>
              <w:spacing w:after="0" w:line="240" w:lineRule="auto"/>
              <w:rPr>
                <w:rFonts w:ascii="Arial" w:eastAsia="Times New Roman" w:hAnsi="Arial" w:cs="Arial"/>
                <w:color w:val="000000"/>
                <w:lang w:eastAsia="cs-CZ"/>
              </w:rPr>
            </w:pPr>
            <w:r w:rsidRPr="004179D7">
              <w:rPr>
                <w:rFonts w:ascii="Arial" w:eastAsia="Times New Roman" w:hAnsi="Arial" w:cs="Arial"/>
                <w:color w:val="000000"/>
                <w:lang w:eastAsia="cs-CZ"/>
              </w:rPr>
              <w:t>5000 Kč / den</w:t>
            </w:r>
          </w:p>
        </w:tc>
        <w:tc>
          <w:tcPr>
            <w:tcW w:w="757" w:type="pct"/>
          </w:tcPr>
          <w:p w14:paraId="1EDCD0AC" w14:textId="7415F424" w:rsidR="007D55BB" w:rsidRPr="000052C6" w:rsidRDefault="007D55BB" w:rsidP="007D55BB">
            <w:pPr>
              <w:keepNext/>
              <w:keepLines/>
              <w:spacing w:after="0" w:line="240" w:lineRule="auto"/>
              <w:rPr>
                <w:rFonts w:ascii="Arial" w:eastAsia="Times New Roman" w:hAnsi="Arial" w:cs="Arial"/>
                <w:color w:val="000000"/>
                <w:lang w:eastAsia="cs-CZ"/>
              </w:rPr>
            </w:pPr>
            <w:r w:rsidRPr="00A3075D">
              <w:rPr>
                <w:rFonts w:ascii="Arial" w:eastAsia="Times New Roman" w:hAnsi="Arial" w:cs="Arial"/>
                <w:color w:val="000000"/>
                <w:lang w:eastAsia="cs-CZ"/>
              </w:rPr>
              <w:t>2000 Kč / den</w:t>
            </w:r>
          </w:p>
        </w:tc>
        <w:tc>
          <w:tcPr>
            <w:tcW w:w="731" w:type="pct"/>
          </w:tcPr>
          <w:p w14:paraId="183E1E91" w14:textId="12CC95EE" w:rsidR="007D55BB" w:rsidRPr="000052C6" w:rsidRDefault="007D55BB" w:rsidP="007D55BB">
            <w:pPr>
              <w:keepNext/>
              <w:keepLines/>
              <w:spacing w:after="0" w:line="240" w:lineRule="auto"/>
              <w:rPr>
                <w:rFonts w:ascii="Arial" w:eastAsia="Times New Roman" w:hAnsi="Arial" w:cs="Arial"/>
                <w:color w:val="000000"/>
                <w:lang w:eastAsia="cs-CZ"/>
              </w:rPr>
            </w:pPr>
            <w:r w:rsidRPr="00695FF4">
              <w:rPr>
                <w:rFonts w:ascii="Arial" w:eastAsia="Times New Roman" w:hAnsi="Arial" w:cs="Arial"/>
                <w:color w:val="000000"/>
                <w:lang w:eastAsia="cs-CZ"/>
              </w:rPr>
              <w:t>5000 Kč / den</w:t>
            </w:r>
          </w:p>
        </w:tc>
      </w:tr>
      <w:tr w:rsidR="007D55BB" w:rsidRPr="000052C6" w14:paraId="0B81E8AF" w14:textId="77777777" w:rsidTr="00CB699D">
        <w:trPr>
          <w:cantSplit/>
        </w:trPr>
        <w:tc>
          <w:tcPr>
            <w:tcW w:w="569" w:type="pct"/>
          </w:tcPr>
          <w:p w14:paraId="5E12BCF4" w14:textId="77777777" w:rsidR="007D55BB" w:rsidRPr="000052C6" w:rsidRDefault="007D55BB" w:rsidP="007D55BB">
            <w:pPr>
              <w:keepNext/>
              <w:keepLines/>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2</w:t>
            </w:r>
          </w:p>
        </w:tc>
        <w:tc>
          <w:tcPr>
            <w:tcW w:w="673" w:type="pct"/>
          </w:tcPr>
          <w:p w14:paraId="0FE7C52B" w14:textId="13C63C05" w:rsidR="007D55BB" w:rsidRPr="000052C6" w:rsidRDefault="007D55BB" w:rsidP="007D55BB">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2000 Kč / den</w:t>
            </w:r>
          </w:p>
        </w:tc>
        <w:tc>
          <w:tcPr>
            <w:tcW w:w="757" w:type="pct"/>
          </w:tcPr>
          <w:p w14:paraId="4983C502" w14:textId="61834C7C" w:rsidR="007D55BB" w:rsidRPr="000052C6" w:rsidRDefault="007D55BB" w:rsidP="007D55BB">
            <w:pPr>
              <w:keepNext/>
              <w:keepLines/>
              <w:spacing w:after="0" w:line="240" w:lineRule="auto"/>
              <w:rPr>
                <w:rFonts w:ascii="Arial" w:eastAsia="Times New Roman" w:hAnsi="Arial" w:cs="Arial"/>
                <w:color w:val="000000"/>
                <w:lang w:eastAsia="cs-CZ"/>
              </w:rPr>
            </w:pPr>
            <w:r w:rsidRPr="00F84F6C">
              <w:rPr>
                <w:rFonts w:ascii="Arial" w:eastAsia="Times New Roman" w:hAnsi="Arial" w:cs="Arial"/>
                <w:color w:val="000000"/>
                <w:lang w:eastAsia="cs-CZ"/>
              </w:rPr>
              <w:t>5000 Kč / den</w:t>
            </w:r>
          </w:p>
        </w:tc>
        <w:tc>
          <w:tcPr>
            <w:tcW w:w="757" w:type="pct"/>
          </w:tcPr>
          <w:p w14:paraId="5F29B504" w14:textId="41E4C2BF" w:rsidR="007D55BB" w:rsidRPr="000052C6" w:rsidRDefault="007D55BB" w:rsidP="007D55BB">
            <w:pPr>
              <w:keepNext/>
              <w:keepLines/>
              <w:spacing w:after="0" w:line="240" w:lineRule="auto"/>
              <w:rPr>
                <w:rFonts w:ascii="Arial" w:eastAsia="Times New Roman" w:hAnsi="Arial" w:cs="Arial"/>
                <w:color w:val="000000"/>
                <w:lang w:eastAsia="cs-CZ"/>
              </w:rPr>
            </w:pPr>
            <w:r w:rsidRPr="00A42782">
              <w:rPr>
                <w:rFonts w:ascii="Arial" w:eastAsia="Times New Roman" w:hAnsi="Arial" w:cs="Arial"/>
                <w:color w:val="000000"/>
                <w:lang w:eastAsia="cs-CZ"/>
              </w:rPr>
              <w:t>2000 Kč / den</w:t>
            </w:r>
          </w:p>
        </w:tc>
        <w:tc>
          <w:tcPr>
            <w:tcW w:w="756" w:type="pct"/>
          </w:tcPr>
          <w:p w14:paraId="5E124BBE" w14:textId="5DF98EC7" w:rsidR="007D55BB" w:rsidRPr="000052C6" w:rsidRDefault="007D55BB" w:rsidP="007D55BB">
            <w:pPr>
              <w:keepNext/>
              <w:keepLines/>
              <w:spacing w:after="0" w:line="240" w:lineRule="auto"/>
              <w:rPr>
                <w:rFonts w:ascii="Arial" w:eastAsia="Times New Roman" w:hAnsi="Arial" w:cs="Arial"/>
                <w:color w:val="000000"/>
                <w:lang w:eastAsia="cs-CZ"/>
              </w:rPr>
            </w:pPr>
            <w:r w:rsidRPr="004179D7">
              <w:rPr>
                <w:rFonts w:ascii="Arial" w:eastAsia="Times New Roman" w:hAnsi="Arial" w:cs="Arial"/>
                <w:color w:val="000000"/>
                <w:lang w:eastAsia="cs-CZ"/>
              </w:rPr>
              <w:t>5000 Kč / den</w:t>
            </w:r>
          </w:p>
        </w:tc>
        <w:tc>
          <w:tcPr>
            <w:tcW w:w="757" w:type="pct"/>
          </w:tcPr>
          <w:p w14:paraId="7EF0AA6F" w14:textId="0F08A4CE" w:rsidR="007D55BB" w:rsidRPr="000052C6" w:rsidRDefault="007D55BB" w:rsidP="007D55BB">
            <w:pPr>
              <w:keepNext/>
              <w:keepLines/>
              <w:spacing w:after="0" w:line="240" w:lineRule="auto"/>
              <w:rPr>
                <w:rFonts w:ascii="Arial" w:eastAsia="Times New Roman" w:hAnsi="Arial" w:cs="Arial"/>
                <w:color w:val="000000"/>
                <w:lang w:eastAsia="cs-CZ"/>
              </w:rPr>
            </w:pPr>
            <w:r w:rsidRPr="00A3075D">
              <w:rPr>
                <w:rFonts w:ascii="Arial" w:eastAsia="Times New Roman" w:hAnsi="Arial" w:cs="Arial"/>
                <w:color w:val="000000"/>
                <w:lang w:eastAsia="cs-CZ"/>
              </w:rPr>
              <w:t>2000 Kč / den</w:t>
            </w:r>
          </w:p>
        </w:tc>
        <w:tc>
          <w:tcPr>
            <w:tcW w:w="731" w:type="pct"/>
          </w:tcPr>
          <w:p w14:paraId="71C77289" w14:textId="21D3879F" w:rsidR="007D55BB" w:rsidRPr="000052C6" w:rsidRDefault="007D55BB" w:rsidP="007D55BB">
            <w:pPr>
              <w:keepNext/>
              <w:keepLines/>
              <w:spacing w:after="0" w:line="240" w:lineRule="auto"/>
              <w:rPr>
                <w:rFonts w:ascii="Arial" w:eastAsia="Times New Roman" w:hAnsi="Arial" w:cs="Arial"/>
                <w:color w:val="000000"/>
                <w:lang w:eastAsia="cs-CZ"/>
              </w:rPr>
            </w:pPr>
            <w:r w:rsidRPr="00695FF4">
              <w:rPr>
                <w:rFonts w:ascii="Arial" w:eastAsia="Times New Roman" w:hAnsi="Arial" w:cs="Arial"/>
                <w:color w:val="000000"/>
                <w:lang w:eastAsia="cs-CZ"/>
              </w:rPr>
              <w:t>5000 Kč / den</w:t>
            </w:r>
          </w:p>
        </w:tc>
      </w:tr>
      <w:tr w:rsidR="007D55BB" w:rsidRPr="000052C6" w14:paraId="138F6804" w14:textId="77777777" w:rsidTr="00CB699D">
        <w:trPr>
          <w:cantSplit/>
        </w:trPr>
        <w:tc>
          <w:tcPr>
            <w:tcW w:w="569" w:type="pct"/>
          </w:tcPr>
          <w:p w14:paraId="11C83F3E" w14:textId="77777777" w:rsidR="007D55BB" w:rsidRPr="000052C6" w:rsidRDefault="007D55BB" w:rsidP="007D55BB">
            <w:pPr>
              <w:keepNext/>
              <w:keepLines/>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3</w:t>
            </w:r>
          </w:p>
        </w:tc>
        <w:tc>
          <w:tcPr>
            <w:tcW w:w="673" w:type="pct"/>
          </w:tcPr>
          <w:p w14:paraId="4A2EF3CE" w14:textId="24698B88" w:rsidR="007D55BB" w:rsidRPr="000052C6" w:rsidRDefault="007D55BB" w:rsidP="007D55BB">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500 Kč / hodina</w:t>
            </w:r>
          </w:p>
        </w:tc>
        <w:tc>
          <w:tcPr>
            <w:tcW w:w="757" w:type="pct"/>
          </w:tcPr>
          <w:p w14:paraId="064C0E37" w14:textId="55C6D99D" w:rsidR="007D55BB" w:rsidRPr="000052C6" w:rsidRDefault="007D55BB" w:rsidP="007D55BB">
            <w:pPr>
              <w:keepNext/>
              <w:keepLines/>
              <w:spacing w:after="0" w:line="240" w:lineRule="auto"/>
              <w:rPr>
                <w:rFonts w:ascii="Arial" w:eastAsia="Times New Roman" w:hAnsi="Arial" w:cs="Arial"/>
                <w:color w:val="000000"/>
                <w:lang w:eastAsia="cs-CZ"/>
              </w:rPr>
            </w:pPr>
            <w:r w:rsidRPr="00F84F6C">
              <w:rPr>
                <w:rFonts w:ascii="Arial" w:eastAsia="Times New Roman" w:hAnsi="Arial" w:cs="Arial"/>
                <w:color w:val="000000"/>
                <w:lang w:eastAsia="cs-CZ"/>
              </w:rPr>
              <w:t>5000 Kč / den</w:t>
            </w:r>
          </w:p>
        </w:tc>
        <w:tc>
          <w:tcPr>
            <w:tcW w:w="757" w:type="pct"/>
          </w:tcPr>
          <w:p w14:paraId="2ECA086F" w14:textId="7F43461E" w:rsidR="007D55BB" w:rsidRPr="000052C6" w:rsidRDefault="007D55BB" w:rsidP="007D55BB">
            <w:pPr>
              <w:keepNext/>
              <w:keepLines/>
              <w:spacing w:after="0" w:line="240" w:lineRule="auto"/>
              <w:rPr>
                <w:rFonts w:ascii="Arial" w:eastAsia="Times New Roman" w:hAnsi="Arial" w:cs="Arial"/>
                <w:color w:val="000000"/>
                <w:lang w:eastAsia="cs-CZ"/>
              </w:rPr>
            </w:pPr>
            <w:r w:rsidRPr="00A42782">
              <w:rPr>
                <w:rFonts w:ascii="Arial" w:eastAsia="Times New Roman" w:hAnsi="Arial" w:cs="Arial"/>
                <w:color w:val="000000"/>
                <w:lang w:eastAsia="cs-CZ"/>
              </w:rPr>
              <w:t>2000 Kč / den</w:t>
            </w:r>
          </w:p>
        </w:tc>
        <w:tc>
          <w:tcPr>
            <w:tcW w:w="756" w:type="pct"/>
          </w:tcPr>
          <w:p w14:paraId="17B2437F" w14:textId="49877103" w:rsidR="007D55BB" w:rsidRPr="000052C6" w:rsidRDefault="007D55BB" w:rsidP="007D55BB">
            <w:pPr>
              <w:keepNext/>
              <w:keepLines/>
              <w:spacing w:after="0" w:line="240" w:lineRule="auto"/>
              <w:rPr>
                <w:rFonts w:ascii="Arial" w:eastAsia="Times New Roman" w:hAnsi="Arial" w:cs="Arial"/>
                <w:color w:val="000000"/>
                <w:lang w:eastAsia="cs-CZ"/>
              </w:rPr>
            </w:pPr>
            <w:r w:rsidRPr="004179D7">
              <w:rPr>
                <w:rFonts w:ascii="Arial" w:eastAsia="Times New Roman" w:hAnsi="Arial" w:cs="Arial"/>
                <w:color w:val="000000"/>
                <w:lang w:eastAsia="cs-CZ"/>
              </w:rPr>
              <w:t>5000 Kč / den</w:t>
            </w:r>
          </w:p>
        </w:tc>
        <w:tc>
          <w:tcPr>
            <w:tcW w:w="757" w:type="pct"/>
          </w:tcPr>
          <w:p w14:paraId="2CD42951" w14:textId="7D13B59E" w:rsidR="007D55BB" w:rsidRPr="000052C6" w:rsidRDefault="007D55BB" w:rsidP="007D55BB">
            <w:pPr>
              <w:keepNext/>
              <w:keepLines/>
              <w:spacing w:after="0" w:line="240" w:lineRule="auto"/>
              <w:rPr>
                <w:rFonts w:ascii="Arial" w:eastAsia="Times New Roman" w:hAnsi="Arial" w:cs="Arial"/>
                <w:color w:val="000000"/>
                <w:lang w:eastAsia="cs-CZ"/>
              </w:rPr>
            </w:pPr>
            <w:r w:rsidRPr="00A3075D">
              <w:rPr>
                <w:rFonts w:ascii="Arial" w:eastAsia="Times New Roman" w:hAnsi="Arial" w:cs="Arial"/>
                <w:color w:val="000000"/>
                <w:lang w:eastAsia="cs-CZ"/>
              </w:rPr>
              <w:t>2000 Kč / den</w:t>
            </w:r>
          </w:p>
        </w:tc>
        <w:tc>
          <w:tcPr>
            <w:tcW w:w="731" w:type="pct"/>
          </w:tcPr>
          <w:p w14:paraId="6241DB85" w14:textId="55FCC1A4" w:rsidR="007D55BB" w:rsidRPr="000052C6" w:rsidRDefault="007D55BB" w:rsidP="007D55BB">
            <w:pPr>
              <w:keepNext/>
              <w:keepLines/>
              <w:spacing w:after="0" w:line="240" w:lineRule="auto"/>
              <w:rPr>
                <w:rFonts w:ascii="Arial" w:eastAsia="Times New Roman" w:hAnsi="Arial" w:cs="Arial"/>
                <w:color w:val="000000"/>
                <w:lang w:eastAsia="cs-CZ"/>
              </w:rPr>
            </w:pPr>
            <w:r w:rsidRPr="00695FF4">
              <w:rPr>
                <w:rFonts w:ascii="Arial" w:eastAsia="Times New Roman" w:hAnsi="Arial" w:cs="Arial"/>
                <w:color w:val="000000"/>
                <w:lang w:eastAsia="cs-CZ"/>
              </w:rPr>
              <w:t>5000 Kč / den</w:t>
            </w:r>
          </w:p>
        </w:tc>
      </w:tr>
      <w:tr w:rsidR="007D55BB" w:rsidRPr="000052C6" w14:paraId="4C14D2E8" w14:textId="77777777" w:rsidTr="00CB699D">
        <w:trPr>
          <w:cantSplit/>
        </w:trPr>
        <w:tc>
          <w:tcPr>
            <w:tcW w:w="569" w:type="pct"/>
          </w:tcPr>
          <w:p w14:paraId="7F962E1A" w14:textId="77777777" w:rsidR="007D55BB" w:rsidRPr="000052C6" w:rsidRDefault="007D55BB" w:rsidP="007D55BB">
            <w:pPr>
              <w:keepNext/>
              <w:keepLines/>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4</w:t>
            </w:r>
          </w:p>
        </w:tc>
        <w:tc>
          <w:tcPr>
            <w:tcW w:w="673" w:type="pct"/>
          </w:tcPr>
          <w:p w14:paraId="3F7394AE" w14:textId="028EC9B4" w:rsidR="007D55BB" w:rsidRDefault="007D55BB" w:rsidP="007D55BB">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500 Kč / hodina</w:t>
            </w:r>
          </w:p>
        </w:tc>
        <w:tc>
          <w:tcPr>
            <w:tcW w:w="757" w:type="pct"/>
          </w:tcPr>
          <w:p w14:paraId="501BAD27" w14:textId="69164734" w:rsidR="007D55BB" w:rsidRDefault="007D55BB" w:rsidP="007D55BB">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2000 Kč / hodina</w:t>
            </w:r>
          </w:p>
        </w:tc>
        <w:tc>
          <w:tcPr>
            <w:tcW w:w="757" w:type="pct"/>
          </w:tcPr>
          <w:p w14:paraId="50CE981E" w14:textId="2C162C59" w:rsidR="007D55BB" w:rsidRDefault="007D55BB" w:rsidP="007D55BB">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500 Kč / hodina</w:t>
            </w:r>
          </w:p>
        </w:tc>
        <w:tc>
          <w:tcPr>
            <w:tcW w:w="756" w:type="pct"/>
          </w:tcPr>
          <w:p w14:paraId="20AEA6C5" w14:textId="72342411" w:rsidR="007D55BB" w:rsidRDefault="007D55BB" w:rsidP="007D55BB">
            <w:pPr>
              <w:keepNext/>
              <w:keepLines/>
              <w:spacing w:after="0" w:line="240" w:lineRule="auto"/>
              <w:rPr>
                <w:rFonts w:ascii="Arial" w:eastAsia="Times New Roman" w:hAnsi="Arial" w:cs="Arial"/>
                <w:color w:val="000000"/>
                <w:lang w:eastAsia="cs-CZ"/>
              </w:rPr>
            </w:pPr>
            <w:r w:rsidRPr="004179D7">
              <w:rPr>
                <w:rFonts w:ascii="Arial" w:eastAsia="Times New Roman" w:hAnsi="Arial" w:cs="Arial"/>
                <w:color w:val="000000"/>
                <w:lang w:eastAsia="cs-CZ"/>
              </w:rPr>
              <w:t>5000 Kč / den</w:t>
            </w:r>
          </w:p>
        </w:tc>
        <w:tc>
          <w:tcPr>
            <w:tcW w:w="757" w:type="pct"/>
          </w:tcPr>
          <w:p w14:paraId="67408E4F" w14:textId="15BC9F4A" w:rsidR="007D55BB" w:rsidRDefault="007D55BB" w:rsidP="007D55BB">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500 Kč / hodina</w:t>
            </w:r>
          </w:p>
        </w:tc>
        <w:tc>
          <w:tcPr>
            <w:tcW w:w="731" w:type="pct"/>
          </w:tcPr>
          <w:p w14:paraId="32A05620" w14:textId="25A85BF4" w:rsidR="007D55BB" w:rsidRDefault="007D55BB" w:rsidP="007D55BB">
            <w:pPr>
              <w:keepNext/>
              <w:keepLines/>
              <w:spacing w:after="0" w:line="240" w:lineRule="auto"/>
              <w:rPr>
                <w:rFonts w:ascii="Arial" w:eastAsia="Times New Roman" w:hAnsi="Arial" w:cs="Arial"/>
                <w:color w:val="000000"/>
                <w:lang w:eastAsia="cs-CZ"/>
              </w:rPr>
            </w:pPr>
            <w:r w:rsidRPr="00695FF4">
              <w:rPr>
                <w:rFonts w:ascii="Arial" w:eastAsia="Times New Roman" w:hAnsi="Arial" w:cs="Arial"/>
                <w:color w:val="000000"/>
                <w:lang w:eastAsia="cs-CZ"/>
              </w:rPr>
              <w:t>5000 Kč / den</w:t>
            </w:r>
          </w:p>
        </w:tc>
      </w:tr>
    </w:tbl>
    <w:p w14:paraId="551EE220" w14:textId="1B20C386" w:rsidR="000052C6" w:rsidRPr="000052C6" w:rsidRDefault="00B47A5F" w:rsidP="000051FB">
      <w:pPr>
        <w:spacing w:before="240" w:after="0" w:line="240" w:lineRule="auto"/>
        <w:rPr>
          <w:rFonts w:ascii="Arial" w:eastAsia="Times New Roman" w:hAnsi="Arial" w:cs="Arial"/>
          <w:lang w:eastAsia="cs-CZ"/>
        </w:rPr>
      </w:pPr>
      <w:r w:rsidRPr="00EF55EF">
        <w:rPr>
          <w:rFonts w:ascii="Arial" w:eastAsia="Times New Roman" w:hAnsi="Arial" w:cs="Arial"/>
          <w:lang w:eastAsia="cs-CZ"/>
        </w:rPr>
        <w:t>Požadovaná úroveň služeb pro dodávaný IS</w:t>
      </w:r>
      <w:r>
        <w:rPr>
          <w:rFonts w:ascii="Arial" w:eastAsia="Times New Roman" w:hAnsi="Arial" w:cs="Arial"/>
          <w:lang w:eastAsia="cs-CZ"/>
        </w:rPr>
        <w:t xml:space="preserve"> (použije se úroveň stanovená pro IS dle části veřejné zakázky, na niž je uzavřena servisní smlouva)</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8"/>
        <w:gridCol w:w="2876"/>
      </w:tblGrid>
      <w:tr w:rsidR="000052C6" w:rsidRPr="000052C6" w14:paraId="084D1961" w14:textId="77777777" w:rsidTr="004D7844">
        <w:trPr>
          <w:cantSplit/>
          <w:trHeight w:val="386"/>
          <w:tblHeader/>
        </w:trPr>
        <w:tc>
          <w:tcPr>
            <w:tcW w:w="3323" w:type="pct"/>
            <w:shd w:val="clear" w:color="auto" w:fill="9CC2E5" w:themeFill="accent1" w:themeFillTint="99"/>
          </w:tcPr>
          <w:p w14:paraId="1CD5C6F6" w14:textId="3EF28474" w:rsidR="000052C6" w:rsidRPr="00604277" w:rsidRDefault="000052C6" w:rsidP="000052C6">
            <w:pPr>
              <w:spacing w:after="0" w:line="240" w:lineRule="auto"/>
              <w:rPr>
                <w:rFonts w:ascii="Arial" w:eastAsia="Times New Roman" w:hAnsi="Arial" w:cs="Arial"/>
                <w:b/>
                <w:lang w:eastAsia="cs-CZ"/>
              </w:rPr>
            </w:pPr>
            <w:r w:rsidRPr="00604277">
              <w:rPr>
                <w:rFonts w:ascii="Arial" w:eastAsia="Times New Roman" w:hAnsi="Arial" w:cs="Arial"/>
                <w:b/>
                <w:lang w:eastAsia="cs-CZ"/>
              </w:rPr>
              <w:t>Popis</w:t>
            </w:r>
            <w:r w:rsidR="00EF55EF" w:rsidRPr="00604277">
              <w:rPr>
                <w:rFonts w:ascii="Arial" w:eastAsia="Times New Roman" w:hAnsi="Arial" w:cs="Arial"/>
                <w:b/>
                <w:lang w:eastAsia="cs-CZ"/>
              </w:rPr>
              <w:t xml:space="preserve"> IS (část veřejné zakázky</w:t>
            </w:r>
            <w:r w:rsidR="008A2A7A" w:rsidRPr="00604277">
              <w:rPr>
                <w:rFonts w:ascii="Arial" w:eastAsia="Times New Roman" w:hAnsi="Arial" w:cs="Arial"/>
                <w:b/>
                <w:lang w:eastAsia="cs-CZ"/>
              </w:rPr>
              <w:t>)</w:t>
            </w:r>
            <w:r w:rsidR="00DA6A53" w:rsidRPr="00604277">
              <w:rPr>
                <w:rFonts w:ascii="Arial" w:eastAsia="Times New Roman" w:hAnsi="Arial" w:cs="Arial"/>
                <w:b/>
                <w:lang w:eastAsia="cs-CZ"/>
              </w:rPr>
              <w:t>, popř. část IS</w:t>
            </w:r>
          </w:p>
        </w:tc>
        <w:tc>
          <w:tcPr>
            <w:tcW w:w="1677" w:type="pct"/>
            <w:shd w:val="clear" w:color="auto" w:fill="9CC2E5" w:themeFill="accent1" w:themeFillTint="99"/>
          </w:tcPr>
          <w:p w14:paraId="503E7CF8" w14:textId="77777777" w:rsidR="000052C6" w:rsidRPr="00604277" w:rsidRDefault="000052C6" w:rsidP="000052C6">
            <w:pPr>
              <w:spacing w:after="0" w:line="240" w:lineRule="auto"/>
              <w:rPr>
                <w:rFonts w:ascii="Arial" w:eastAsia="Times New Roman" w:hAnsi="Arial" w:cs="Arial"/>
                <w:b/>
                <w:lang w:eastAsia="cs-CZ"/>
              </w:rPr>
            </w:pPr>
            <w:r w:rsidRPr="00604277">
              <w:rPr>
                <w:rFonts w:ascii="Arial" w:eastAsia="Times New Roman" w:hAnsi="Arial" w:cs="Arial"/>
                <w:b/>
                <w:lang w:eastAsia="cs-CZ"/>
              </w:rPr>
              <w:t>Úroveň servisních služeb</w:t>
            </w:r>
          </w:p>
        </w:tc>
      </w:tr>
      <w:tr w:rsidR="000052C6" w:rsidRPr="00657A73" w14:paraId="29ADBCD2" w14:textId="77777777" w:rsidTr="00B1132B">
        <w:trPr>
          <w:cantSplit/>
        </w:trPr>
        <w:tc>
          <w:tcPr>
            <w:tcW w:w="3323" w:type="pct"/>
          </w:tcPr>
          <w:p w14:paraId="144DC387" w14:textId="0AE87056" w:rsidR="0099236B" w:rsidRPr="00604277" w:rsidRDefault="005200BD" w:rsidP="0099236B">
            <w:pPr>
              <w:spacing w:after="0" w:line="240" w:lineRule="auto"/>
              <w:rPr>
                <w:rFonts w:ascii="Arial" w:eastAsia="Times New Roman" w:hAnsi="Arial" w:cs="Arial"/>
                <w:color w:val="000000"/>
                <w:u w:val="single"/>
                <w:lang w:eastAsia="cs-CZ"/>
              </w:rPr>
            </w:pPr>
            <w:r w:rsidRPr="00604277">
              <w:rPr>
                <w:rFonts w:ascii="Arial" w:eastAsia="Times New Roman" w:hAnsi="Arial" w:cs="Arial"/>
                <w:color w:val="000000"/>
                <w:u w:val="single"/>
                <w:lang w:eastAsia="cs-CZ"/>
              </w:rPr>
              <w:t xml:space="preserve">CDE - </w:t>
            </w:r>
            <w:r w:rsidR="004D7844" w:rsidRPr="00604277">
              <w:rPr>
                <w:rFonts w:ascii="Arial" w:eastAsia="Times New Roman" w:hAnsi="Arial" w:cs="Arial"/>
                <w:color w:val="000000"/>
                <w:u w:val="single"/>
                <w:lang w:eastAsia="cs-CZ"/>
              </w:rPr>
              <w:t>Validační nástroje</w:t>
            </w:r>
          </w:p>
          <w:p w14:paraId="10D34534" w14:textId="606DE579" w:rsidR="000052C6" w:rsidRPr="00604277" w:rsidRDefault="000052C6" w:rsidP="0099236B">
            <w:pPr>
              <w:spacing w:after="0" w:line="240" w:lineRule="auto"/>
              <w:rPr>
                <w:rFonts w:ascii="Arial" w:eastAsia="Times New Roman" w:hAnsi="Arial" w:cs="Arial"/>
                <w:color w:val="000000"/>
                <w:u w:val="single"/>
                <w:lang w:eastAsia="cs-CZ"/>
              </w:rPr>
            </w:pPr>
          </w:p>
        </w:tc>
        <w:tc>
          <w:tcPr>
            <w:tcW w:w="1677" w:type="pct"/>
          </w:tcPr>
          <w:p w14:paraId="1412A0C1" w14:textId="109AFFB8" w:rsidR="009174CE" w:rsidRPr="00604277" w:rsidRDefault="00DE4827" w:rsidP="000052C6">
            <w:pPr>
              <w:keepNext/>
              <w:spacing w:after="0" w:line="240" w:lineRule="auto"/>
              <w:rPr>
                <w:rFonts w:ascii="Arial" w:eastAsia="Times New Roman" w:hAnsi="Arial" w:cs="Arial"/>
                <w:color w:val="000000"/>
                <w:lang w:eastAsia="cs-CZ"/>
              </w:rPr>
            </w:pPr>
            <w:r w:rsidRPr="00604277">
              <w:rPr>
                <w:rFonts w:ascii="Arial" w:eastAsia="Times New Roman" w:hAnsi="Arial" w:cs="Arial"/>
                <w:color w:val="000000"/>
                <w:lang w:eastAsia="cs-CZ"/>
              </w:rPr>
              <w:t>3</w:t>
            </w:r>
          </w:p>
        </w:tc>
      </w:tr>
      <w:tr w:rsidR="00CC19CB" w:rsidRPr="000052C6" w14:paraId="2672ACFB" w14:textId="77777777" w:rsidTr="00B1132B">
        <w:trPr>
          <w:cantSplit/>
        </w:trPr>
        <w:tc>
          <w:tcPr>
            <w:tcW w:w="3323" w:type="pct"/>
          </w:tcPr>
          <w:p w14:paraId="73093257" w14:textId="471AB9F4" w:rsidR="0099236B" w:rsidRPr="00604277" w:rsidRDefault="005200BD" w:rsidP="0099236B">
            <w:pPr>
              <w:spacing w:after="0" w:line="240" w:lineRule="auto"/>
              <w:rPr>
                <w:rFonts w:ascii="Arial" w:eastAsia="Times New Roman" w:hAnsi="Arial" w:cs="Arial"/>
                <w:color w:val="000000"/>
                <w:u w:val="single"/>
                <w:lang w:eastAsia="cs-CZ"/>
              </w:rPr>
            </w:pPr>
            <w:r w:rsidRPr="00604277">
              <w:rPr>
                <w:rFonts w:ascii="Arial" w:eastAsia="Times New Roman" w:hAnsi="Arial" w:cs="Arial"/>
                <w:color w:val="000000"/>
                <w:u w:val="single"/>
                <w:lang w:eastAsia="cs-CZ"/>
              </w:rPr>
              <w:t xml:space="preserve">CDE - </w:t>
            </w:r>
            <w:r w:rsidR="004D7844" w:rsidRPr="00604277">
              <w:rPr>
                <w:rFonts w:ascii="Arial" w:eastAsia="Times New Roman" w:hAnsi="Arial" w:cs="Arial"/>
                <w:color w:val="000000"/>
                <w:u w:val="single"/>
                <w:lang w:eastAsia="cs-CZ"/>
              </w:rPr>
              <w:t xml:space="preserve">Nástroje pro </w:t>
            </w:r>
            <w:proofErr w:type="spellStart"/>
            <w:r w:rsidR="004D7844" w:rsidRPr="00604277">
              <w:rPr>
                <w:rFonts w:ascii="Arial" w:eastAsia="Times New Roman" w:hAnsi="Arial" w:cs="Arial"/>
                <w:color w:val="000000"/>
                <w:u w:val="single"/>
                <w:lang w:eastAsia="cs-CZ"/>
              </w:rPr>
              <w:t>workflow</w:t>
            </w:r>
            <w:proofErr w:type="spellEnd"/>
          </w:p>
          <w:p w14:paraId="23CDD7AB" w14:textId="47884AE5" w:rsidR="00CC19CB" w:rsidRPr="00604277" w:rsidRDefault="00CC19CB" w:rsidP="0099236B">
            <w:pPr>
              <w:spacing w:after="0" w:line="240" w:lineRule="auto"/>
              <w:rPr>
                <w:rFonts w:ascii="Arial" w:eastAsia="Times New Roman" w:hAnsi="Arial" w:cs="Arial"/>
                <w:color w:val="000000"/>
                <w:u w:val="single"/>
                <w:lang w:eastAsia="cs-CZ"/>
              </w:rPr>
            </w:pPr>
          </w:p>
        </w:tc>
        <w:tc>
          <w:tcPr>
            <w:tcW w:w="1677" w:type="pct"/>
          </w:tcPr>
          <w:p w14:paraId="2AD77365" w14:textId="4AD56AAC" w:rsidR="00CC19CB" w:rsidRPr="00604277" w:rsidRDefault="00DE4827" w:rsidP="000052C6">
            <w:pPr>
              <w:keepNext/>
              <w:spacing w:after="0" w:line="240" w:lineRule="auto"/>
              <w:rPr>
                <w:rFonts w:ascii="Arial" w:eastAsia="Times New Roman" w:hAnsi="Arial" w:cs="Arial"/>
                <w:color w:val="000000"/>
                <w:lang w:eastAsia="cs-CZ"/>
              </w:rPr>
            </w:pPr>
            <w:r w:rsidRPr="00604277">
              <w:rPr>
                <w:rFonts w:ascii="Arial" w:eastAsia="Times New Roman" w:hAnsi="Arial" w:cs="Arial"/>
                <w:color w:val="000000"/>
                <w:lang w:eastAsia="cs-CZ"/>
              </w:rPr>
              <w:t>2</w:t>
            </w:r>
          </w:p>
        </w:tc>
      </w:tr>
      <w:tr w:rsidR="00CC19CB" w:rsidRPr="000052C6" w14:paraId="59295C03" w14:textId="77777777" w:rsidTr="00B1132B">
        <w:trPr>
          <w:cantSplit/>
        </w:trPr>
        <w:tc>
          <w:tcPr>
            <w:tcW w:w="3323" w:type="pct"/>
          </w:tcPr>
          <w:p w14:paraId="4EBEF260" w14:textId="23C20B55" w:rsidR="00CC19CB" w:rsidRPr="00604277" w:rsidRDefault="005200BD" w:rsidP="000052C6">
            <w:pPr>
              <w:spacing w:after="0" w:line="240" w:lineRule="auto"/>
              <w:rPr>
                <w:rFonts w:ascii="Arial" w:eastAsia="Times New Roman" w:hAnsi="Arial" w:cs="Arial"/>
                <w:color w:val="000000"/>
                <w:u w:val="single"/>
                <w:lang w:eastAsia="cs-CZ"/>
              </w:rPr>
            </w:pPr>
            <w:r w:rsidRPr="00604277">
              <w:rPr>
                <w:rFonts w:ascii="Arial" w:eastAsia="Times New Roman" w:hAnsi="Arial" w:cs="Arial"/>
                <w:color w:val="000000"/>
                <w:u w:val="single"/>
                <w:lang w:eastAsia="cs-CZ"/>
              </w:rPr>
              <w:t xml:space="preserve">CDE - </w:t>
            </w:r>
            <w:r w:rsidR="004D7844" w:rsidRPr="00604277">
              <w:rPr>
                <w:rFonts w:ascii="Arial" w:eastAsia="Times New Roman" w:hAnsi="Arial" w:cs="Arial"/>
                <w:color w:val="000000"/>
                <w:u w:val="single"/>
                <w:lang w:eastAsia="cs-CZ"/>
              </w:rPr>
              <w:t>Prohlížeč</w:t>
            </w:r>
            <w:r w:rsidR="00DE4827" w:rsidRPr="00604277">
              <w:rPr>
                <w:rFonts w:ascii="Arial" w:eastAsia="Times New Roman" w:hAnsi="Arial" w:cs="Arial"/>
                <w:color w:val="000000"/>
                <w:u w:val="single"/>
                <w:lang w:eastAsia="cs-CZ"/>
              </w:rPr>
              <w:t xml:space="preserve"> a další funkce CDE</w:t>
            </w:r>
          </w:p>
        </w:tc>
        <w:tc>
          <w:tcPr>
            <w:tcW w:w="1677" w:type="pct"/>
          </w:tcPr>
          <w:p w14:paraId="0E65242C" w14:textId="6FD785CD" w:rsidR="00CC19CB" w:rsidRPr="00604277" w:rsidRDefault="00DE4827" w:rsidP="000052C6">
            <w:pPr>
              <w:keepNext/>
              <w:spacing w:after="0" w:line="240" w:lineRule="auto"/>
              <w:rPr>
                <w:rFonts w:ascii="Arial" w:eastAsia="Times New Roman" w:hAnsi="Arial" w:cs="Arial"/>
                <w:color w:val="000000"/>
                <w:lang w:eastAsia="cs-CZ"/>
              </w:rPr>
            </w:pPr>
            <w:r w:rsidRPr="00604277">
              <w:rPr>
                <w:rFonts w:ascii="Arial" w:eastAsia="Times New Roman" w:hAnsi="Arial" w:cs="Arial"/>
                <w:color w:val="000000"/>
                <w:lang w:eastAsia="cs-CZ"/>
              </w:rPr>
              <w:t>1</w:t>
            </w:r>
          </w:p>
        </w:tc>
      </w:tr>
      <w:tr w:rsidR="004D7844" w:rsidRPr="000052C6" w14:paraId="2F0679A9" w14:textId="77777777" w:rsidTr="00B1132B">
        <w:trPr>
          <w:cantSplit/>
        </w:trPr>
        <w:tc>
          <w:tcPr>
            <w:tcW w:w="3323" w:type="pct"/>
          </w:tcPr>
          <w:p w14:paraId="4D941861" w14:textId="436E5F9C" w:rsidR="004D7844" w:rsidRPr="004A3948" w:rsidDel="004D7844" w:rsidRDefault="005200BD" w:rsidP="000052C6">
            <w:pPr>
              <w:spacing w:after="0" w:line="240" w:lineRule="auto"/>
              <w:rPr>
                <w:rFonts w:ascii="Arial" w:eastAsia="Times New Roman" w:hAnsi="Arial" w:cs="Arial"/>
                <w:color w:val="000000"/>
                <w:lang w:eastAsia="cs-CZ"/>
              </w:rPr>
            </w:pPr>
            <w:r w:rsidRPr="004A3948">
              <w:rPr>
                <w:rFonts w:ascii="Arial" w:eastAsia="Times New Roman" w:hAnsi="Arial" w:cs="Arial"/>
                <w:color w:val="000000"/>
                <w:lang w:eastAsia="cs-CZ"/>
              </w:rPr>
              <w:t>Stavební deník</w:t>
            </w:r>
          </w:p>
        </w:tc>
        <w:tc>
          <w:tcPr>
            <w:tcW w:w="1677" w:type="pct"/>
          </w:tcPr>
          <w:p w14:paraId="45783142" w14:textId="10E6C21F" w:rsidR="004D7844" w:rsidRPr="004A3948" w:rsidRDefault="00341742" w:rsidP="000052C6">
            <w:pPr>
              <w:keepNext/>
              <w:spacing w:after="0" w:line="240" w:lineRule="auto"/>
              <w:rPr>
                <w:rFonts w:ascii="Arial" w:eastAsia="Times New Roman" w:hAnsi="Arial" w:cs="Arial"/>
                <w:color w:val="000000"/>
                <w:lang w:eastAsia="cs-CZ"/>
              </w:rPr>
            </w:pPr>
            <w:r w:rsidRPr="004A3948">
              <w:rPr>
                <w:rFonts w:ascii="Arial" w:eastAsia="Times New Roman" w:hAnsi="Arial" w:cs="Arial"/>
                <w:color w:val="000000"/>
                <w:lang w:eastAsia="cs-CZ"/>
              </w:rPr>
              <w:t>4</w:t>
            </w:r>
          </w:p>
        </w:tc>
      </w:tr>
      <w:tr w:rsidR="001B1BDD" w:rsidRPr="000052C6" w14:paraId="1E8DD309" w14:textId="77777777" w:rsidTr="00B1132B">
        <w:trPr>
          <w:cantSplit/>
        </w:trPr>
        <w:tc>
          <w:tcPr>
            <w:tcW w:w="3323" w:type="pct"/>
          </w:tcPr>
          <w:p w14:paraId="29EA8517" w14:textId="53C6F7F9" w:rsidR="001B1BDD" w:rsidRPr="004A3948" w:rsidRDefault="001B1BDD" w:rsidP="001B1BDD">
            <w:pPr>
              <w:spacing w:after="0" w:line="240" w:lineRule="auto"/>
              <w:rPr>
                <w:rFonts w:ascii="Arial" w:eastAsia="Times New Roman" w:hAnsi="Arial" w:cs="Arial"/>
                <w:color w:val="000000"/>
                <w:lang w:eastAsia="cs-CZ"/>
              </w:rPr>
            </w:pPr>
            <w:r w:rsidRPr="004A3948">
              <w:rPr>
                <w:rFonts w:ascii="Arial" w:eastAsia="Times New Roman" w:hAnsi="Arial" w:cs="Arial"/>
                <w:color w:val="000000"/>
                <w:lang w:eastAsia="cs-CZ"/>
              </w:rPr>
              <w:t>Opravy zranitelností všech částí IS</w:t>
            </w:r>
          </w:p>
        </w:tc>
        <w:tc>
          <w:tcPr>
            <w:tcW w:w="1677" w:type="pct"/>
          </w:tcPr>
          <w:p w14:paraId="25007B7B" w14:textId="65650C28" w:rsidR="001B1BDD" w:rsidRPr="004A3948" w:rsidRDefault="001B1BDD" w:rsidP="001B1BDD">
            <w:pPr>
              <w:keepNext/>
              <w:spacing w:after="0" w:line="240" w:lineRule="auto"/>
              <w:rPr>
                <w:rFonts w:ascii="Arial" w:eastAsia="Times New Roman" w:hAnsi="Arial" w:cs="Arial"/>
                <w:color w:val="000000"/>
                <w:lang w:eastAsia="cs-CZ"/>
              </w:rPr>
            </w:pPr>
            <w:r w:rsidRPr="004A3948">
              <w:rPr>
                <w:rFonts w:ascii="Arial" w:eastAsia="Times New Roman" w:hAnsi="Arial" w:cs="Arial"/>
                <w:color w:val="000000"/>
                <w:lang w:eastAsia="cs-CZ"/>
              </w:rPr>
              <w:t>1</w:t>
            </w:r>
          </w:p>
        </w:tc>
      </w:tr>
    </w:tbl>
    <w:p w14:paraId="4A2E277A" w14:textId="77777777" w:rsidR="000052C6" w:rsidRPr="000052C6" w:rsidRDefault="000052C6" w:rsidP="000052C6">
      <w:pPr>
        <w:spacing w:after="0" w:line="240" w:lineRule="auto"/>
        <w:rPr>
          <w:rFonts w:ascii="Arial" w:eastAsia="Times New Roman" w:hAnsi="Arial" w:cs="Arial"/>
          <w:lang w:eastAsia="cs-CZ"/>
        </w:rPr>
      </w:pPr>
    </w:p>
    <w:p w14:paraId="67AD5A0B" w14:textId="77777777" w:rsidR="000052C6" w:rsidRPr="000052C6" w:rsidRDefault="000052C6" w:rsidP="000052C6">
      <w:pPr>
        <w:keepNext/>
        <w:keepLines/>
        <w:shd w:val="clear" w:color="auto" w:fill="333399"/>
        <w:tabs>
          <w:tab w:val="num" w:pos="5671"/>
        </w:tabs>
        <w:spacing w:after="0" w:line="240" w:lineRule="auto"/>
        <w:outlineLvl w:val="0"/>
        <w:rPr>
          <w:rFonts w:ascii="Arial" w:eastAsia="Times New Roman" w:hAnsi="Arial" w:cs="Arial"/>
          <w:b/>
          <w:bCs/>
          <w:color w:val="FFFFFF"/>
          <w:lang w:eastAsia="cs-CZ"/>
        </w:rPr>
      </w:pPr>
      <w:bookmarkStart w:id="28" w:name="_Toc361833959"/>
      <w:bookmarkStart w:id="29" w:name="_Toc361833962"/>
      <w:bookmarkStart w:id="30" w:name="_Toc361833965"/>
      <w:bookmarkStart w:id="31" w:name="_Toc409448788"/>
      <w:bookmarkEnd w:id="28"/>
      <w:bookmarkEnd w:id="29"/>
      <w:bookmarkEnd w:id="30"/>
      <w:r w:rsidRPr="000052C6">
        <w:rPr>
          <w:rFonts w:ascii="Arial" w:eastAsia="Times New Roman" w:hAnsi="Arial" w:cs="Arial"/>
          <w:b/>
          <w:bCs/>
          <w:color w:val="FFFFFF"/>
          <w:lang w:eastAsia="cs-CZ"/>
        </w:rPr>
        <w:t>Metodika výpočtu dostupnosti díla</w:t>
      </w:r>
      <w:bookmarkEnd w:id="31"/>
    </w:p>
    <w:p w14:paraId="00645954" w14:textId="44F830C9"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 xml:space="preserve">Pro potřeby výpočtu dosažené dostupnosti díla (požadovaná úroveň SLA 97 %) bude využita měsíční suma výpadků díla v kategorii incidentu A na základě údajů monitoringu </w:t>
      </w:r>
      <w:r w:rsidR="008772BC">
        <w:rPr>
          <w:rFonts w:ascii="Arial" w:eastAsia="Times New Roman" w:hAnsi="Arial" w:cs="Arial"/>
          <w:lang w:eastAsia="cs-CZ"/>
        </w:rPr>
        <w:t>Objednatel</w:t>
      </w:r>
      <w:r w:rsidRPr="000052C6">
        <w:rPr>
          <w:rFonts w:ascii="Arial" w:eastAsia="Times New Roman" w:hAnsi="Arial" w:cs="Arial"/>
          <w:lang w:eastAsia="cs-CZ"/>
        </w:rPr>
        <w:t>e.</w:t>
      </w:r>
    </w:p>
    <w:p w14:paraId="24C38C43"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Pro výpočet skutečně dosažené dostupnosti díla se pak použije následující vzorec:</w:t>
      </w:r>
    </w:p>
    <w:p w14:paraId="7CE8A846" w14:textId="77777777" w:rsidR="000052C6" w:rsidRPr="000052C6" w:rsidRDefault="000052C6" w:rsidP="000052C6">
      <w:pPr>
        <w:spacing w:after="0" w:line="240" w:lineRule="auto"/>
        <w:ind w:left="1416" w:firstLine="708"/>
        <w:rPr>
          <w:rFonts w:ascii="Arial" w:eastAsia="Times New Roman" w:hAnsi="Arial" w:cs="Arial"/>
          <w:b/>
          <w:lang w:eastAsia="cs-CZ"/>
        </w:rPr>
      </w:pPr>
      <w:r w:rsidRPr="000052C6">
        <w:rPr>
          <w:rFonts w:ascii="Arial" w:eastAsia="Times New Roman" w:hAnsi="Arial" w:cs="Arial"/>
          <w:b/>
          <w:lang w:eastAsia="cs-CZ"/>
        </w:rPr>
        <w:t xml:space="preserve"> (T</w:t>
      </w:r>
      <w:r w:rsidRPr="000052C6">
        <w:rPr>
          <w:rFonts w:ascii="Arial" w:eastAsia="Times New Roman" w:hAnsi="Arial" w:cs="Arial"/>
          <w:b/>
          <w:vertAlign w:val="subscript"/>
          <w:lang w:eastAsia="cs-CZ"/>
        </w:rPr>
        <w:t>S</w:t>
      </w:r>
      <w:r w:rsidRPr="000052C6">
        <w:rPr>
          <w:rFonts w:ascii="Arial" w:eastAsia="Times New Roman" w:hAnsi="Arial" w:cs="Arial"/>
          <w:b/>
          <w:lang w:eastAsia="cs-CZ"/>
        </w:rPr>
        <w:t xml:space="preserve"> — T</w:t>
      </w:r>
      <w:r w:rsidRPr="000052C6">
        <w:rPr>
          <w:rFonts w:ascii="Arial" w:eastAsia="Times New Roman" w:hAnsi="Arial" w:cs="Arial"/>
          <w:b/>
          <w:vertAlign w:val="subscript"/>
          <w:lang w:eastAsia="cs-CZ"/>
        </w:rPr>
        <w:t>N</w:t>
      </w:r>
      <w:r w:rsidRPr="000052C6">
        <w:rPr>
          <w:rFonts w:ascii="Arial" w:eastAsia="Times New Roman" w:hAnsi="Arial" w:cs="Arial"/>
          <w:b/>
          <w:lang w:eastAsia="cs-CZ"/>
        </w:rPr>
        <w:t>)</w:t>
      </w:r>
    </w:p>
    <w:p w14:paraId="048C8E07"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 xml:space="preserve">dostupnost </w:t>
      </w:r>
      <w:proofErr w:type="gramStart"/>
      <w:r w:rsidRPr="000052C6">
        <w:rPr>
          <w:rFonts w:ascii="Arial" w:eastAsia="Times New Roman" w:hAnsi="Arial" w:cs="Arial"/>
          <w:b/>
          <w:lang w:eastAsia="cs-CZ"/>
        </w:rPr>
        <w:t>díla   =   ——————  x 100</w:t>
      </w:r>
      <w:proofErr w:type="gramEnd"/>
      <w:r w:rsidRPr="000052C6">
        <w:rPr>
          <w:rFonts w:ascii="Arial" w:eastAsia="Times New Roman" w:hAnsi="Arial" w:cs="Arial"/>
          <w:b/>
          <w:lang w:eastAsia="cs-CZ"/>
        </w:rPr>
        <w:t xml:space="preserve"> %</w:t>
      </w:r>
    </w:p>
    <w:p w14:paraId="1F315B1E" w14:textId="77777777" w:rsidR="000052C6" w:rsidRPr="000052C6" w:rsidRDefault="000052C6" w:rsidP="000052C6">
      <w:pPr>
        <w:spacing w:after="0" w:line="240" w:lineRule="auto"/>
        <w:ind w:left="2124" w:firstLine="708"/>
        <w:rPr>
          <w:rFonts w:ascii="Arial" w:eastAsia="Times New Roman" w:hAnsi="Arial" w:cs="Arial"/>
          <w:b/>
          <w:vertAlign w:val="subscript"/>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S</w:t>
      </w:r>
    </w:p>
    <w:p w14:paraId="438146B2" w14:textId="30E3F2EE"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S</w:t>
      </w:r>
      <w:r w:rsidRPr="000052C6">
        <w:rPr>
          <w:rFonts w:ascii="Arial" w:eastAsia="Times New Roman" w:hAnsi="Arial" w:cs="Arial"/>
          <w:lang w:eastAsia="cs-CZ"/>
        </w:rPr>
        <w:t xml:space="preserve"> značí celkový počet hodin, po které má být v daném kalendářním měsíci </w:t>
      </w:r>
      <w:r w:rsidR="00D066C2">
        <w:rPr>
          <w:rFonts w:ascii="Arial" w:eastAsia="Times New Roman" w:hAnsi="Arial" w:cs="Arial"/>
          <w:lang w:eastAsia="cs-CZ"/>
        </w:rPr>
        <w:t>IS</w:t>
      </w:r>
      <w:r w:rsidRPr="000052C6">
        <w:rPr>
          <w:rFonts w:ascii="Arial" w:eastAsia="Times New Roman" w:hAnsi="Arial" w:cs="Arial"/>
          <w:lang w:eastAsia="cs-CZ"/>
        </w:rPr>
        <w:t xml:space="preserve"> provozováno, s výjimkou doby oprávněného omezení provozu </w:t>
      </w:r>
      <w:r w:rsidR="00D066C2">
        <w:rPr>
          <w:rFonts w:ascii="Arial" w:eastAsia="Times New Roman" w:hAnsi="Arial" w:cs="Arial"/>
          <w:lang w:eastAsia="cs-CZ"/>
        </w:rPr>
        <w:t>IS</w:t>
      </w:r>
      <w:r w:rsidRPr="000052C6">
        <w:rPr>
          <w:rFonts w:ascii="Arial" w:eastAsia="Times New Roman" w:hAnsi="Arial" w:cs="Arial"/>
          <w:lang w:eastAsia="cs-CZ"/>
        </w:rPr>
        <w:t>.</w:t>
      </w:r>
    </w:p>
    <w:p w14:paraId="5181E85D" w14:textId="77777777" w:rsidR="000052C6" w:rsidRPr="000052C6" w:rsidRDefault="000052C6" w:rsidP="000052C6">
      <w:pPr>
        <w:spacing w:after="0" w:line="240" w:lineRule="auto"/>
        <w:rPr>
          <w:rFonts w:ascii="Arial" w:eastAsia="Times New Roman" w:hAnsi="Arial" w:cs="Arial"/>
          <w:lang w:eastAsia="cs-CZ"/>
        </w:rPr>
      </w:pPr>
    </w:p>
    <w:p w14:paraId="7FBC1F7B" w14:textId="2CB0BD20"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N</w:t>
      </w:r>
      <w:r w:rsidRPr="000052C6">
        <w:rPr>
          <w:rFonts w:ascii="Arial" w:eastAsia="Times New Roman" w:hAnsi="Arial" w:cs="Arial"/>
          <w:lang w:eastAsia="cs-CZ"/>
        </w:rPr>
        <w:t xml:space="preserve"> značí celkový počet hodin, po které bylo dílo nedostupné nebo neplnilo svoji funkci (viz. </w:t>
      </w:r>
      <w:proofErr w:type="gramStart"/>
      <w:r w:rsidRPr="000052C6">
        <w:rPr>
          <w:rFonts w:ascii="Arial" w:eastAsia="Times New Roman" w:hAnsi="Arial" w:cs="Arial"/>
          <w:lang w:eastAsia="cs-CZ"/>
        </w:rPr>
        <w:t>kategorie</w:t>
      </w:r>
      <w:proofErr w:type="gramEnd"/>
      <w:r w:rsidRPr="000052C6">
        <w:rPr>
          <w:rFonts w:ascii="Arial" w:eastAsia="Times New Roman" w:hAnsi="Arial" w:cs="Arial"/>
          <w:lang w:eastAsia="cs-CZ"/>
        </w:rPr>
        <w:t xml:space="preserve"> A incidentu) , s výjimkou doby oprávněného omezení provozu </w:t>
      </w:r>
      <w:r w:rsidR="00D066C2">
        <w:rPr>
          <w:rFonts w:ascii="Arial" w:eastAsia="Times New Roman" w:hAnsi="Arial" w:cs="Arial"/>
          <w:lang w:eastAsia="cs-CZ"/>
        </w:rPr>
        <w:t>IS</w:t>
      </w:r>
      <w:r w:rsidRPr="000052C6">
        <w:rPr>
          <w:rFonts w:ascii="Arial" w:eastAsia="Times New Roman" w:hAnsi="Arial" w:cs="Arial"/>
          <w:lang w:eastAsia="cs-CZ"/>
        </w:rPr>
        <w:t>.</w:t>
      </w:r>
    </w:p>
    <w:p w14:paraId="6F10C0DE" w14:textId="77777777" w:rsidR="000052C6" w:rsidRPr="000052C6" w:rsidRDefault="000052C6" w:rsidP="000052C6">
      <w:pPr>
        <w:spacing w:after="0" w:line="240" w:lineRule="auto"/>
        <w:rPr>
          <w:rFonts w:ascii="Arial" w:eastAsia="Times New Roman" w:hAnsi="Arial" w:cs="Arial"/>
          <w:lang w:eastAsia="cs-CZ"/>
        </w:rPr>
      </w:pPr>
    </w:p>
    <w:p w14:paraId="70C40958"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Do měsíční nedostupnosti IS nebudou započítány výpadky ani přerušení nebo vady IS vyplývající zejména z níže uvedených příčin:</w:t>
      </w:r>
    </w:p>
    <w:p w14:paraId="2BA7692F" w14:textId="0AD0E9A7" w:rsidR="000052C6" w:rsidRPr="000052C6" w:rsidRDefault="008772BC" w:rsidP="00B24E61">
      <w:pPr>
        <w:numPr>
          <w:ilvl w:val="0"/>
          <w:numId w:val="9"/>
        </w:numPr>
        <w:spacing w:after="0" w:line="240" w:lineRule="auto"/>
        <w:jc w:val="both"/>
        <w:rPr>
          <w:rFonts w:ascii="Arial" w:eastAsia="Times New Roman" w:hAnsi="Arial" w:cs="Arial"/>
          <w:lang w:eastAsia="cs-CZ"/>
        </w:rPr>
      </w:pPr>
      <w:r>
        <w:rPr>
          <w:rFonts w:ascii="Arial" w:eastAsia="Times New Roman" w:hAnsi="Arial" w:cs="Arial"/>
          <w:lang w:eastAsia="cs-CZ"/>
        </w:rPr>
        <w:t>Objednatel</w:t>
      </w:r>
      <w:r w:rsidR="000052C6" w:rsidRPr="000052C6">
        <w:rPr>
          <w:rFonts w:ascii="Arial" w:eastAsia="Times New Roman" w:hAnsi="Arial" w:cs="Arial"/>
          <w:lang w:eastAsia="cs-CZ"/>
        </w:rPr>
        <w:t xml:space="preserve"> požaduje od </w:t>
      </w:r>
      <w:r>
        <w:rPr>
          <w:rFonts w:ascii="Arial" w:eastAsia="Times New Roman" w:hAnsi="Arial" w:cs="Arial"/>
          <w:lang w:eastAsia="cs-CZ"/>
        </w:rPr>
        <w:t>Poskytovatel</w:t>
      </w:r>
      <w:r w:rsidR="000052C6" w:rsidRPr="000052C6">
        <w:rPr>
          <w:rFonts w:ascii="Arial" w:eastAsia="Times New Roman" w:hAnsi="Arial" w:cs="Arial"/>
          <w:lang w:eastAsia="cs-CZ"/>
        </w:rPr>
        <w:t xml:space="preserve">e otestování funkcí </w:t>
      </w:r>
      <w:r w:rsidR="00D066C2">
        <w:rPr>
          <w:rFonts w:ascii="Arial" w:eastAsia="Times New Roman" w:hAnsi="Arial" w:cs="Arial"/>
          <w:lang w:eastAsia="cs-CZ"/>
        </w:rPr>
        <w:t>IS</w:t>
      </w:r>
      <w:r w:rsidR="000052C6" w:rsidRPr="000052C6">
        <w:rPr>
          <w:rFonts w:ascii="Arial" w:eastAsia="Times New Roman" w:hAnsi="Arial" w:cs="Arial"/>
          <w:lang w:eastAsia="cs-CZ"/>
        </w:rPr>
        <w:t>, ačkoliv nebyla ohlášena ani detekována žádná porucha.</w:t>
      </w:r>
    </w:p>
    <w:p w14:paraId="507AFF6C" w14:textId="2240EDB0" w:rsidR="000052C6" w:rsidRPr="000052C6" w:rsidRDefault="00D066C2" w:rsidP="00B24E61">
      <w:pPr>
        <w:numPr>
          <w:ilvl w:val="0"/>
          <w:numId w:val="9"/>
        </w:numPr>
        <w:spacing w:after="0" w:line="240" w:lineRule="auto"/>
        <w:jc w:val="both"/>
        <w:rPr>
          <w:rFonts w:ascii="Arial" w:eastAsia="Times New Roman" w:hAnsi="Arial" w:cs="Arial"/>
          <w:lang w:eastAsia="cs-CZ"/>
        </w:rPr>
      </w:pPr>
      <w:r>
        <w:rPr>
          <w:rFonts w:ascii="Arial" w:eastAsia="Times New Roman" w:hAnsi="Arial" w:cs="Arial"/>
          <w:lang w:eastAsia="cs-CZ"/>
        </w:rPr>
        <w:t>IS je změněn nebo upraven</w:t>
      </w:r>
      <w:r w:rsidR="000052C6" w:rsidRPr="000052C6">
        <w:rPr>
          <w:rFonts w:ascii="Arial" w:eastAsia="Times New Roman" w:hAnsi="Arial" w:cs="Arial"/>
          <w:lang w:eastAsia="cs-CZ"/>
        </w:rPr>
        <w:t xml:space="preserve"> na pokyn </w:t>
      </w:r>
      <w:r w:rsidR="008772BC">
        <w:rPr>
          <w:rFonts w:ascii="Arial" w:eastAsia="Times New Roman" w:hAnsi="Arial" w:cs="Arial"/>
          <w:lang w:eastAsia="cs-CZ"/>
        </w:rPr>
        <w:t>Objednatel</w:t>
      </w:r>
      <w:r w:rsidR="000052C6" w:rsidRPr="000052C6">
        <w:rPr>
          <w:rFonts w:ascii="Arial" w:eastAsia="Times New Roman" w:hAnsi="Arial" w:cs="Arial"/>
          <w:lang w:eastAsia="cs-CZ"/>
        </w:rPr>
        <w:t>e a s jeho vědomím takovým způsobem, že parametry definované dostupnosti nemohou být splněny.</w:t>
      </w:r>
    </w:p>
    <w:p w14:paraId="19A5B9CA" w14:textId="77777777" w:rsidR="000052C6" w:rsidRPr="000052C6" w:rsidRDefault="000052C6" w:rsidP="00B24E61">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V případě zásahu vyšší moci.</w:t>
      </w:r>
    </w:p>
    <w:p w14:paraId="05D52EE9" w14:textId="6C967A4B" w:rsidR="000052C6" w:rsidRPr="000052C6" w:rsidRDefault="000052C6" w:rsidP="00B24E61">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Jakékoliv přerušení přímo vyplývající z poruch nebo nedostatků díla nebo zařízení způsobených </w:t>
      </w:r>
      <w:r w:rsidR="008772BC">
        <w:rPr>
          <w:rFonts w:ascii="Arial" w:eastAsia="Times New Roman" w:hAnsi="Arial" w:cs="Arial"/>
          <w:lang w:eastAsia="cs-CZ"/>
        </w:rPr>
        <w:t>Objednatel</w:t>
      </w:r>
      <w:r w:rsidRPr="000052C6">
        <w:rPr>
          <w:rFonts w:ascii="Arial" w:eastAsia="Times New Roman" w:hAnsi="Arial" w:cs="Arial"/>
          <w:lang w:eastAsia="cs-CZ"/>
        </w:rPr>
        <w:t>em např. výpadek napájení.</w:t>
      </w:r>
    </w:p>
    <w:p w14:paraId="5825446F" w14:textId="69E62B02" w:rsidR="00D066C2" w:rsidRDefault="000052C6" w:rsidP="000052C6">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Poruchy způsobené výpadky vybavení nebo systémů zajištěných </w:t>
      </w:r>
      <w:r w:rsidR="008772BC">
        <w:rPr>
          <w:rFonts w:ascii="Arial" w:eastAsia="Times New Roman" w:hAnsi="Arial" w:cs="Arial"/>
          <w:lang w:eastAsia="cs-CZ"/>
        </w:rPr>
        <w:t>Objednatel</w:t>
      </w:r>
      <w:r w:rsidRPr="000052C6">
        <w:rPr>
          <w:rFonts w:ascii="Arial" w:eastAsia="Times New Roman" w:hAnsi="Arial" w:cs="Arial"/>
          <w:lang w:eastAsia="cs-CZ"/>
        </w:rPr>
        <w:t xml:space="preserve">em nebo jakoukoliv třetí stranou, která není řízena nebo kontrolována </w:t>
      </w:r>
      <w:r w:rsidR="008772BC">
        <w:rPr>
          <w:rFonts w:ascii="Arial" w:eastAsia="Times New Roman" w:hAnsi="Arial" w:cs="Arial"/>
          <w:lang w:eastAsia="cs-CZ"/>
        </w:rPr>
        <w:t>Poskytovatel</w:t>
      </w:r>
      <w:r w:rsidRPr="000052C6">
        <w:rPr>
          <w:rFonts w:ascii="Arial" w:eastAsia="Times New Roman" w:hAnsi="Arial" w:cs="Arial"/>
          <w:lang w:eastAsia="cs-CZ"/>
        </w:rPr>
        <w:t>em.</w:t>
      </w:r>
    </w:p>
    <w:p w14:paraId="580EC514" w14:textId="0C546E38" w:rsidR="000052C6" w:rsidRPr="00D066C2" w:rsidRDefault="000052C6" w:rsidP="000052C6">
      <w:pPr>
        <w:numPr>
          <w:ilvl w:val="0"/>
          <w:numId w:val="9"/>
        </w:numPr>
        <w:spacing w:after="0" w:line="240" w:lineRule="auto"/>
        <w:jc w:val="both"/>
        <w:rPr>
          <w:rFonts w:ascii="Arial" w:eastAsia="Times New Roman" w:hAnsi="Arial" w:cs="Arial"/>
          <w:lang w:eastAsia="cs-CZ"/>
        </w:rPr>
      </w:pPr>
      <w:r w:rsidRPr="00D066C2">
        <w:rPr>
          <w:rFonts w:ascii="Arial" w:eastAsia="Times New Roman" w:hAnsi="Arial" w:cs="Arial"/>
          <w:lang w:eastAsia="cs-CZ"/>
        </w:rPr>
        <w:t xml:space="preserve">Doba vzniklá čekáním na prověření funkčnosti díla </w:t>
      </w:r>
      <w:r w:rsidR="008772BC">
        <w:rPr>
          <w:rFonts w:ascii="Arial" w:eastAsia="Times New Roman" w:hAnsi="Arial" w:cs="Arial"/>
          <w:lang w:eastAsia="cs-CZ"/>
        </w:rPr>
        <w:t>Objednatel</w:t>
      </w:r>
      <w:r w:rsidRPr="00D066C2">
        <w:rPr>
          <w:rFonts w:ascii="Arial" w:eastAsia="Times New Roman" w:hAnsi="Arial" w:cs="Arial"/>
          <w:lang w:eastAsia="cs-CZ"/>
        </w:rPr>
        <w:t>em delší než 30 minut.</w:t>
      </w:r>
    </w:p>
    <w:p w14:paraId="6C077593" w14:textId="3C9E7611" w:rsidR="002F3C9D" w:rsidRDefault="002F3C9D" w:rsidP="001315E1">
      <w:pPr>
        <w:spacing w:after="0" w:line="240" w:lineRule="auto"/>
        <w:jc w:val="both"/>
        <w:rPr>
          <w:rFonts w:ascii="Arial" w:eastAsia="Times New Roman" w:hAnsi="Arial" w:cs="Arial"/>
          <w:lang w:eastAsia="cs-CZ"/>
        </w:rPr>
      </w:pPr>
    </w:p>
    <w:p w14:paraId="7170D78A" w14:textId="2E589713" w:rsidR="00671FBD" w:rsidRPr="00DE4923" w:rsidRDefault="00BA4471" w:rsidP="001315E1">
      <w:pPr>
        <w:spacing w:after="0" w:line="240" w:lineRule="auto"/>
        <w:jc w:val="both"/>
        <w:rPr>
          <w:rFonts w:ascii="Arial" w:eastAsia="Times New Roman" w:hAnsi="Arial" w:cs="Arial"/>
          <w:lang w:eastAsia="cs-CZ"/>
        </w:rPr>
      </w:pPr>
      <w:r w:rsidRPr="00DE4923">
        <w:rPr>
          <w:rFonts w:ascii="Arial" w:eastAsia="Times New Roman" w:hAnsi="Arial" w:cs="Arial"/>
          <w:lang w:eastAsia="cs-CZ"/>
        </w:rPr>
        <w:br w:type="page"/>
      </w:r>
    </w:p>
    <w:p w14:paraId="4FD0FD38" w14:textId="430BBCF2" w:rsidR="00C83FF1" w:rsidRDefault="00C83FF1" w:rsidP="00C83FF1">
      <w:pPr>
        <w:pStyle w:val="seznam-western"/>
        <w:pageBreakBefore/>
        <w:spacing w:before="0" w:beforeAutospacing="0" w:after="0"/>
        <w:rPr>
          <w:rFonts w:ascii="Arial" w:hAnsi="Arial" w:cs="Arial"/>
          <w:b/>
          <w:sz w:val="22"/>
          <w:szCs w:val="22"/>
        </w:rPr>
      </w:pPr>
      <w:bookmarkStart w:id="32" w:name="hodinove_sazby"/>
      <w:bookmarkEnd w:id="32"/>
      <w:r w:rsidRPr="00631886">
        <w:rPr>
          <w:rFonts w:ascii="Arial" w:hAnsi="Arial" w:cs="Arial"/>
          <w:b/>
          <w:color w:val="000000"/>
          <w:sz w:val="22"/>
          <w:szCs w:val="22"/>
        </w:rPr>
        <w:lastRenderedPageBreak/>
        <w:t xml:space="preserve">Příloha č. </w:t>
      </w:r>
      <w:r w:rsidR="00841BFA" w:rsidRPr="00631886">
        <w:rPr>
          <w:rFonts w:ascii="Arial" w:hAnsi="Arial" w:cs="Arial"/>
          <w:b/>
          <w:color w:val="000000"/>
          <w:sz w:val="22"/>
          <w:szCs w:val="22"/>
        </w:rPr>
        <w:t xml:space="preserve">2 </w:t>
      </w:r>
      <w:r w:rsidRPr="00631886">
        <w:rPr>
          <w:rFonts w:ascii="Arial" w:hAnsi="Arial" w:cs="Arial"/>
          <w:b/>
          <w:color w:val="000000"/>
          <w:sz w:val="22"/>
          <w:szCs w:val="22"/>
        </w:rPr>
        <w:t xml:space="preserve">- </w:t>
      </w:r>
      <w:r w:rsidRPr="00631886">
        <w:rPr>
          <w:rFonts w:ascii="Arial" w:hAnsi="Arial" w:cs="Arial"/>
          <w:b/>
          <w:sz w:val="22"/>
          <w:szCs w:val="22"/>
        </w:rPr>
        <w:t>Požadavky a opatření pro zajištění bezpečnosti informací a informačních aktiv Kraje Vysočina</w:t>
      </w:r>
    </w:p>
    <w:p w14:paraId="4A9525A8" w14:textId="77777777" w:rsidR="001B1BDD" w:rsidRPr="001B1BDD" w:rsidRDefault="001B1BDD" w:rsidP="001B1BDD">
      <w:pPr>
        <w:numPr>
          <w:ilvl w:val="0"/>
          <w:numId w:val="12"/>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Bezpečnost přístupových oprávnění </w:t>
      </w:r>
    </w:p>
    <w:p w14:paraId="56D2709A"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Poskytovatel je povinen chránit veškeré přístupové údaje k informačním aktivům objednatele včetně přístupů k informačním aktivům Poskytovatel, které umožňují přístup k informačním aktivům objednatele či umožnují jejich správu. </w:t>
      </w:r>
    </w:p>
    <w:p w14:paraId="6236A43A"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Poskytovatel je povinen dodržovat tuto bezpečnostní politiku hesel pro výše uvedené přístupové údaje: </w:t>
      </w:r>
    </w:p>
    <w:p w14:paraId="65472E91"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min. délka hesla 17 znaků</w:t>
      </w:r>
    </w:p>
    <w:p w14:paraId="76D26749"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složitost hesla musí splňovat minimálně 3 ze 4 kategorií </w:t>
      </w:r>
    </w:p>
    <w:p w14:paraId="00D149F8" w14:textId="77777777" w:rsidR="001B1BDD" w:rsidRPr="001B1BDD" w:rsidRDefault="001B1BDD" w:rsidP="001B1BDD">
      <w:pPr>
        <w:numPr>
          <w:ilvl w:val="3"/>
          <w:numId w:val="36"/>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malá písmena </w:t>
      </w:r>
    </w:p>
    <w:p w14:paraId="780F58AD" w14:textId="77777777" w:rsidR="001B1BDD" w:rsidRPr="001B1BDD" w:rsidRDefault="001B1BDD" w:rsidP="001B1BDD">
      <w:pPr>
        <w:numPr>
          <w:ilvl w:val="3"/>
          <w:numId w:val="36"/>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velká písmena </w:t>
      </w:r>
    </w:p>
    <w:p w14:paraId="7FC9DDC8" w14:textId="77777777" w:rsidR="001B1BDD" w:rsidRPr="001B1BDD" w:rsidRDefault="001B1BDD" w:rsidP="001B1BDD">
      <w:pPr>
        <w:numPr>
          <w:ilvl w:val="3"/>
          <w:numId w:val="36"/>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číslice </w:t>
      </w:r>
    </w:p>
    <w:p w14:paraId="7E4E2D79" w14:textId="77777777" w:rsidR="001B1BDD" w:rsidRPr="001B1BDD" w:rsidRDefault="001B1BDD" w:rsidP="001B1BDD">
      <w:pPr>
        <w:numPr>
          <w:ilvl w:val="3"/>
          <w:numId w:val="36"/>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speciální znaky </w:t>
      </w:r>
    </w:p>
    <w:p w14:paraId="183389D9"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hesla musí být uchovávána v tajnosti, nesmí být ukládána v nezašifrované podobě (dle bodu kryptografie) </w:t>
      </w:r>
    </w:p>
    <w:p w14:paraId="0C3C0C4C"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hesla nesmí obsahovat žádné informace z přihlašovacího jména (</w:t>
      </w:r>
      <w:proofErr w:type="spellStart"/>
      <w:r w:rsidRPr="001B1BDD">
        <w:rPr>
          <w:rFonts w:ascii="Arial" w:eastAsia="Times New Roman" w:hAnsi="Arial" w:cs="Arial"/>
          <w:lang w:eastAsia="cs-CZ"/>
        </w:rPr>
        <w:t>login</w:t>
      </w:r>
      <w:proofErr w:type="spellEnd"/>
      <w:r w:rsidRPr="001B1BDD">
        <w:rPr>
          <w:rFonts w:ascii="Arial" w:eastAsia="Times New Roman" w:hAnsi="Arial" w:cs="Arial"/>
          <w:lang w:eastAsia="cs-CZ"/>
        </w:rPr>
        <w:t>)</w:t>
      </w:r>
    </w:p>
    <w:p w14:paraId="76B07781"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platnost hesla musí být maximálně 1,5 roku.</w:t>
      </w:r>
    </w:p>
    <w:p w14:paraId="6AE57D08"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Poskytovatel je povinen používat personifikované účty, které jsou nepřenosné na jiné osoby, než kterým byly údaje přiděleny. </w:t>
      </w:r>
    </w:p>
    <w:p w14:paraId="00FA8EC7"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Přístupová oprávnění lze využívat pouze pro ten účel, pro který byla zřízena. </w:t>
      </w:r>
    </w:p>
    <w:p w14:paraId="274406F1"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Pokud by Poskytovatel zřizoval přístupová oprávnění třetí straně, je Poskytovatel povinen o této skutečnosti informovat objednatele. Objednatel má v tomto případě právo zřízení přístupu zamítnout. </w:t>
      </w:r>
    </w:p>
    <w:p w14:paraId="77CB0A30" w14:textId="77777777" w:rsidR="001B1BDD" w:rsidRPr="001B1BDD" w:rsidRDefault="001B1BDD" w:rsidP="001B1BDD">
      <w:pPr>
        <w:numPr>
          <w:ilvl w:val="0"/>
          <w:numId w:val="12"/>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Řízení rizik </w:t>
      </w:r>
    </w:p>
    <w:p w14:paraId="4352D972"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Objednatel si vyhrazuje právo na informace o tom, jakým způsobem Poskytovatel řídí rizika v souvislosti s plněním této smlouvy, tedy o tom, jakou metodiku pro řízení rizik používá, jakým způsobem jsou rizika hodnocena a klasifikována, jakým způsobem jsou rizika ošetřována a kdo je za řízení rizik za Poskytovatele zodpovědný. </w:t>
      </w:r>
    </w:p>
    <w:p w14:paraId="5C6CD257"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Poskytovatel se zavazuje řídit rizika informační bezpečnosti minimálně v následujícím rozsahu: </w:t>
      </w:r>
    </w:p>
    <w:p w14:paraId="55CE2AF9"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Identifikace a ohodnocení aktiv souvisejících s plněním této smlouvy, </w:t>
      </w:r>
    </w:p>
    <w:p w14:paraId="6153645A"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Identifikace, analýza a ohodnocení rizik souvisejících s plněním této smlouvy, </w:t>
      </w:r>
    </w:p>
    <w:p w14:paraId="573DBEFD"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Zvládání a monitoring rizik souvisejících s plněním této smlouvy. </w:t>
      </w:r>
    </w:p>
    <w:p w14:paraId="76D4D822" w14:textId="77777777" w:rsidR="001B1BDD" w:rsidRPr="001B1BDD" w:rsidRDefault="001B1BDD" w:rsidP="001B1BDD">
      <w:pPr>
        <w:numPr>
          <w:ilvl w:val="0"/>
          <w:numId w:val="12"/>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Řízení změn </w:t>
      </w:r>
    </w:p>
    <w:p w14:paraId="5E748397"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Poskytovatel se zavazuje zaznamenávat všechny změny, které v informačním aktivu provedl. </w:t>
      </w:r>
    </w:p>
    <w:p w14:paraId="36E91FC8"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Poskytovatel se zavazuje vynucovat zaznamenávání změn i u případných subdodavatelů. </w:t>
      </w:r>
    </w:p>
    <w:p w14:paraId="28751306"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Záznam změny musí obsahovat minimálně tyto informace: </w:t>
      </w:r>
    </w:p>
    <w:p w14:paraId="2E679F14"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Datum a čas změny </w:t>
      </w:r>
    </w:p>
    <w:p w14:paraId="584E8A32"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Jméno osoby, která změnu provedla </w:t>
      </w:r>
    </w:p>
    <w:p w14:paraId="58188863"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Název, popis a účel změny </w:t>
      </w:r>
    </w:p>
    <w:p w14:paraId="40353134"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Objednatel si vyhrazuje právo na pravidelné informace o záznamech všech změn provedených Poskytovatelem i případnými subdodavateli. </w:t>
      </w:r>
    </w:p>
    <w:p w14:paraId="53AD7FAA"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Poskytovatel se zavazuje všechny jím provedené změny i změny případných subdodavatelů poskytnout </w:t>
      </w:r>
      <w:proofErr w:type="spellStart"/>
      <w:r w:rsidRPr="001B1BDD">
        <w:rPr>
          <w:rFonts w:ascii="Arial" w:eastAsia="Times New Roman" w:hAnsi="Arial" w:cs="Arial"/>
          <w:lang w:eastAsia="cs-CZ"/>
        </w:rPr>
        <w:t>objednatli</w:t>
      </w:r>
      <w:proofErr w:type="spellEnd"/>
      <w:r w:rsidRPr="001B1BDD">
        <w:rPr>
          <w:rFonts w:ascii="Arial" w:eastAsia="Times New Roman" w:hAnsi="Arial" w:cs="Arial"/>
          <w:lang w:eastAsia="cs-CZ"/>
        </w:rPr>
        <w:t xml:space="preserve"> formou (provozního deníku vedeného v SW objednatele/pravidelného čtvrtletního reportu).</w:t>
      </w:r>
    </w:p>
    <w:p w14:paraId="42078C8D" w14:textId="77777777" w:rsidR="001B1BDD" w:rsidRPr="001B1BDD" w:rsidRDefault="001B1BDD" w:rsidP="001B1BDD">
      <w:pPr>
        <w:spacing w:after="0" w:line="240" w:lineRule="auto"/>
        <w:ind w:left="720"/>
        <w:jc w:val="both"/>
        <w:rPr>
          <w:rFonts w:ascii="Arial" w:eastAsia="Times New Roman" w:hAnsi="Arial" w:cs="Arial"/>
          <w:lang w:eastAsia="cs-CZ"/>
        </w:rPr>
      </w:pPr>
    </w:p>
    <w:p w14:paraId="36A7D75D" w14:textId="77777777" w:rsidR="001B1BDD" w:rsidRPr="001B1BDD" w:rsidRDefault="001B1BDD" w:rsidP="001B1BDD">
      <w:pPr>
        <w:numPr>
          <w:ilvl w:val="0"/>
          <w:numId w:val="12"/>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Řízení kybernetických bezpečnostních incidentů: </w:t>
      </w:r>
    </w:p>
    <w:p w14:paraId="5FFDD1F7"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lastRenderedPageBreak/>
        <w:t xml:space="preserve">Poskytovatel je povinen objednateli hlásit veškeré kybernetické bezpečnostní incidenty, které by mohli mít nějakou souvislost s: </w:t>
      </w:r>
    </w:p>
    <w:p w14:paraId="276CE000"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informačními aktivy objednatele, </w:t>
      </w:r>
    </w:p>
    <w:p w14:paraId="16DA2FBA"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přístupovými údaji k informačním aktivům objednatele, </w:t>
      </w:r>
    </w:p>
    <w:p w14:paraId="4B65B03C"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informacím objednatele.  </w:t>
      </w:r>
    </w:p>
    <w:p w14:paraId="1726DA72"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Poskytovatel je dále povinen poskytnout adekvátní součinnost při řešení kybernetických bezpečnostních incidentů a při forenzní analýze incidentů souvisejících s informačními aktivy objednatele. </w:t>
      </w:r>
    </w:p>
    <w:p w14:paraId="4897096D" w14:textId="77777777" w:rsidR="001B1BDD" w:rsidRPr="001B1BDD" w:rsidRDefault="001B1BDD" w:rsidP="001B1BDD">
      <w:pPr>
        <w:numPr>
          <w:ilvl w:val="0"/>
          <w:numId w:val="12"/>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Kryptografie: </w:t>
      </w:r>
    </w:p>
    <w:p w14:paraId="65517569" w14:textId="77777777" w:rsidR="001B1BDD" w:rsidRPr="001B1BDD" w:rsidRDefault="001B1BDD" w:rsidP="001B1BDD">
      <w:pPr>
        <w:spacing w:after="0" w:line="240" w:lineRule="auto"/>
        <w:ind w:left="720"/>
        <w:jc w:val="both"/>
        <w:rPr>
          <w:rFonts w:ascii="Arial" w:eastAsia="Times New Roman" w:hAnsi="Arial" w:cs="Arial"/>
          <w:lang w:eastAsia="cs-CZ"/>
        </w:rPr>
      </w:pPr>
    </w:p>
    <w:p w14:paraId="01121CAF"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 xml:space="preserve">Poskytovatel se zavazuje v rámci plnění této smlouvy používat bezpečné a dostatečně odolné kryptografické funkce a algoritmy. Minimální závazné požadavky na bezpečnost použitých funkcí jsou tyto: </w:t>
      </w:r>
    </w:p>
    <w:p w14:paraId="2EE30964" w14:textId="77777777" w:rsidR="001B1BDD" w:rsidRPr="001B1BDD" w:rsidRDefault="001B1BDD" w:rsidP="001B1BDD">
      <w:pPr>
        <w:spacing w:after="0" w:line="240" w:lineRule="auto"/>
        <w:ind w:left="720"/>
        <w:jc w:val="both"/>
        <w:rPr>
          <w:rFonts w:ascii="Arial" w:eastAsia="Times New Roman" w:hAnsi="Arial" w:cs="Arial"/>
          <w:lang w:eastAsia="cs-CZ"/>
        </w:rPr>
      </w:pPr>
    </w:p>
    <w:p w14:paraId="56EC146C" w14:textId="77777777" w:rsidR="001B1BDD" w:rsidRPr="001B1BDD" w:rsidRDefault="001B1BDD" w:rsidP="001B1BDD">
      <w:pPr>
        <w:spacing w:after="0" w:line="240" w:lineRule="auto"/>
        <w:ind w:left="720"/>
        <w:jc w:val="both"/>
        <w:rPr>
          <w:rFonts w:ascii="Arial" w:eastAsia="Times New Roman" w:hAnsi="Arial" w:cs="Arial"/>
          <w:b/>
          <w:lang w:eastAsia="cs-CZ"/>
        </w:rPr>
      </w:pPr>
      <w:bookmarkStart w:id="33" w:name="_Toc15480883"/>
      <w:r w:rsidRPr="001B1BDD">
        <w:rPr>
          <w:rFonts w:ascii="Arial" w:eastAsia="Times New Roman" w:hAnsi="Arial" w:cs="Arial"/>
          <w:b/>
          <w:lang w:eastAsia="cs-CZ"/>
        </w:rPr>
        <w:t>Obecně</w:t>
      </w:r>
      <w:bookmarkEnd w:id="33"/>
      <w:r w:rsidRPr="001B1BDD">
        <w:rPr>
          <w:rFonts w:ascii="Arial" w:eastAsia="Times New Roman" w:hAnsi="Arial" w:cs="Arial"/>
          <w:b/>
          <w:lang w:eastAsia="cs-CZ"/>
        </w:rPr>
        <w:t xml:space="preserve"> </w:t>
      </w:r>
    </w:p>
    <w:p w14:paraId="39D8696F"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Pro šifrování, elektronické podepisování a provádění otisků dat (</w:t>
      </w:r>
      <w:proofErr w:type="spellStart"/>
      <w:r w:rsidRPr="001B1BDD">
        <w:rPr>
          <w:rFonts w:ascii="Arial" w:eastAsia="Times New Roman" w:hAnsi="Arial" w:cs="Arial"/>
          <w:lang w:eastAsia="cs-CZ"/>
        </w:rPr>
        <w:t>hashování</w:t>
      </w:r>
      <w:proofErr w:type="spellEnd"/>
      <w:r w:rsidRPr="001B1BDD">
        <w:rPr>
          <w:rFonts w:ascii="Arial" w:eastAsia="Times New Roman" w:hAnsi="Arial" w:cs="Arial"/>
          <w:lang w:eastAsia="cs-CZ"/>
        </w:rPr>
        <w:t xml:space="preserve">) nesmí být použity proprietární/uzavřené algoritmy, ale ty, které jsou považovány za standardy, jejich funkcionalita je všeobecně známá a popsaná. </w:t>
      </w:r>
    </w:p>
    <w:p w14:paraId="3E51A296" w14:textId="77777777" w:rsidR="001B1BDD" w:rsidRPr="001B1BDD" w:rsidRDefault="001B1BDD" w:rsidP="001B1BDD">
      <w:pPr>
        <w:spacing w:after="0" w:line="240" w:lineRule="auto"/>
        <w:ind w:left="720"/>
        <w:jc w:val="both"/>
        <w:rPr>
          <w:rFonts w:ascii="Arial" w:eastAsia="Times New Roman" w:hAnsi="Arial" w:cs="Arial"/>
          <w:lang w:eastAsia="cs-CZ"/>
        </w:rPr>
      </w:pPr>
    </w:p>
    <w:p w14:paraId="5CD73779" w14:textId="0CE48652" w:rsidR="001B1BDD" w:rsidRDefault="001B1BDD" w:rsidP="001B1BDD">
      <w:pPr>
        <w:spacing w:after="0" w:line="240" w:lineRule="auto"/>
        <w:ind w:left="720"/>
        <w:jc w:val="both"/>
        <w:rPr>
          <w:rFonts w:ascii="Arial" w:eastAsia="Times New Roman" w:hAnsi="Arial" w:cs="Arial"/>
          <w:b/>
          <w:bCs/>
          <w:sz w:val="24"/>
          <w:szCs w:val="24"/>
          <w:lang w:val="x-none" w:eastAsia="cs-CZ"/>
        </w:rPr>
      </w:pPr>
      <w:bookmarkStart w:id="34" w:name="_Toc40962175"/>
      <w:proofErr w:type="spellStart"/>
      <w:r w:rsidRPr="00631886">
        <w:rPr>
          <w:rFonts w:ascii="Arial" w:eastAsia="Times New Roman" w:hAnsi="Arial" w:cs="Arial"/>
          <w:b/>
          <w:bCs/>
          <w:sz w:val="24"/>
          <w:szCs w:val="24"/>
          <w:lang w:val="x-none" w:eastAsia="cs-CZ"/>
        </w:rPr>
        <w:t>Hashovací</w:t>
      </w:r>
      <w:proofErr w:type="spellEnd"/>
      <w:r w:rsidRPr="00631886">
        <w:rPr>
          <w:rFonts w:ascii="Arial" w:eastAsia="Times New Roman" w:hAnsi="Arial" w:cs="Arial"/>
          <w:b/>
          <w:bCs/>
          <w:sz w:val="24"/>
          <w:szCs w:val="24"/>
          <w:lang w:val="x-none" w:eastAsia="cs-CZ"/>
        </w:rPr>
        <w:t xml:space="preserve"> funkce</w:t>
      </w:r>
      <w:bookmarkEnd w:id="34"/>
    </w:p>
    <w:p w14:paraId="3601BDC6" w14:textId="77777777" w:rsidR="00631886" w:rsidRPr="00631886" w:rsidRDefault="00631886" w:rsidP="001B1BDD">
      <w:pPr>
        <w:spacing w:after="0" w:line="240" w:lineRule="auto"/>
        <w:ind w:left="720"/>
        <w:jc w:val="both"/>
        <w:rPr>
          <w:rFonts w:ascii="Arial" w:eastAsia="Times New Roman" w:hAnsi="Arial" w:cs="Arial"/>
          <w:b/>
          <w:bCs/>
          <w:sz w:val="24"/>
          <w:szCs w:val="24"/>
          <w:lang w:val="x-none" w:eastAsia="cs-CZ"/>
        </w:rPr>
      </w:pPr>
    </w:p>
    <w:p w14:paraId="4777F4C6" w14:textId="77777777" w:rsidR="001B1BDD" w:rsidRPr="00631886" w:rsidRDefault="001B1BDD" w:rsidP="001B1BDD">
      <w:pPr>
        <w:spacing w:after="0" w:line="240" w:lineRule="auto"/>
        <w:ind w:left="720"/>
        <w:jc w:val="both"/>
        <w:rPr>
          <w:rFonts w:ascii="Arial" w:eastAsia="Times New Roman" w:hAnsi="Arial" w:cs="Arial"/>
          <w:b/>
          <w:bCs/>
          <w:i/>
          <w:lang w:val="x-none" w:eastAsia="cs-CZ"/>
        </w:rPr>
      </w:pPr>
      <w:bookmarkStart w:id="35" w:name="_Toc40962176"/>
      <w:r w:rsidRPr="00631886">
        <w:rPr>
          <w:rFonts w:ascii="Arial" w:eastAsia="Times New Roman" w:hAnsi="Arial" w:cs="Arial"/>
          <w:b/>
          <w:bCs/>
          <w:i/>
          <w:lang w:val="x-none" w:eastAsia="cs-CZ"/>
        </w:rPr>
        <w:t>Ukládání otisků hesel</w:t>
      </w:r>
      <w:bookmarkEnd w:id="35"/>
      <w:r w:rsidRPr="00631886">
        <w:rPr>
          <w:rFonts w:ascii="Arial" w:eastAsia="Times New Roman" w:hAnsi="Arial" w:cs="Arial"/>
          <w:b/>
          <w:bCs/>
          <w:i/>
          <w:lang w:val="x-none" w:eastAsia="cs-CZ"/>
        </w:rPr>
        <w:t xml:space="preserve"> </w:t>
      </w:r>
    </w:p>
    <w:p w14:paraId="5FF62545"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pro ukládání hesel uživatelů mohou být použity pouze tyto tzv. pomalé </w:t>
      </w:r>
      <w:proofErr w:type="spellStart"/>
      <w:r w:rsidRPr="001B1BDD">
        <w:rPr>
          <w:rFonts w:ascii="Arial" w:eastAsia="Times New Roman" w:hAnsi="Arial" w:cs="Arial"/>
          <w:lang w:eastAsia="cs-CZ"/>
        </w:rPr>
        <w:t>hashovací</w:t>
      </w:r>
      <w:proofErr w:type="spellEnd"/>
      <w:r w:rsidRPr="001B1BDD">
        <w:rPr>
          <w:rFonts w:ascii="Arial" w:eastAsia="Times New Roman" w:hAnsi="Arial" w:cs="Arial"/>
          <w:lang w:eastAsia="cs-CZ"/>
        </w:rPr>
        <w:t xml:space="preserve"> funkce: </w:t>
      </w:r>
    </w:p>
    <w:p w14:paraId="0100C401"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Argon2 s parametry alespoň t=1, m=221, p=4 a funkcí Argon2id </w:t>
      </w:r>
    </w:p>
    <w:p w14:paraId="156BF81D"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proofErr w:type="spellStart"/>
      <w:r w:rsidRPr="001B1BDD">
        <w:rPr>
          <w:rFonts w:ascii="Arial" w:eastAsia="Times New Roman" w:hAnsi="Arial" w:cs="Arial"/>
          <w:lang w:eastAsia="cs-CZ"/>
        </w:rPr>
        <w:t>scrypt</w:t>
      </w:r>
      <w:proofErr w:type="spellEnd"/>
      <w:r w:rsidRPr="001B1BDD">
        <w:rPr>
          <w:rFonts w:ascii="Arial" w:eastAsia="Times New Roman" w:hAnsi="Arial" w:cs="Arial"/>
          <w:lang w:eastAsia="cs-CZ"/>
        </w:rPr>
        <w:t xml:space="preserve"> s parametry alespoň N=32768 (215), r=8, a p=1</w:t>
      </w:r>
    </w:p>
    <w:p w14:paraId="6A1A2848"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PBKDF2 s počtem iterací alespoň 100 000 a schválenou </w:t>
      </w:r>
      <w:proofErr w:type="spellStart"/>
      <w:r w:rsidRPr="001B1BDD">
        <w:rPr>
          <w:rFonts w:ascii="Arial" w:eastAsia="Times New Roman" w:hAnsi="Arial" w:cs="Arial"/>
          <w:lang w:eastAsia="cs-CZ"/>
        </w:rPr>
        <w:t>hašovací</w:t>
      </w:r>
      <w:proofErr w:type="spellEnd"/>
      <w:r w:rsidRPr="001B1BDD">
        <w:rPr>
          <w:rFonts w:ascii="Arial" w:eastAsia="Times New Roman" w:hAnsi="Arial" w:cs="Arial"/>
          <w:lang w:eastAsia="cs-CZ"/>
        </w:rPr>
        <w:t xml:space="preserve"> funkcí SHA-2 (viz níže)</w:t>
      </w:r>
    </w:p>
    <w:p w14:paraId="08883CE5"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při </w:t>
      </w:r>
      <w:proofErr w:type="spellStart"/>
      <w:r w:rsidRPr="001B1BDD">
        <w:rPr>
          <w:rFonts w:ascii="Arial" w:eastAsia="Times New Roman" w:hAnsi="Arial" w:cs="Arial"/>
          <w:lang w:eastAsia="cs-CZ"/>
        </w:rPr>
        <w:t>hashování</w:t>
      </w:r>
      <w:proofErr w:type="spellEnd"/>
      <w:r w:rsidRPr="001B1BDD">
        <w:rPr>
          <w:rFonts w:ascii="Arial" w:eastAsia="Times New Roman" w:hAnsi="Arial" w:cs="Arial"/>
          <w:lang w:eastAsia="cs-CZ"/>
        </w:rPr>
        <w:t xml:space="preserve"> hesla musí být použit pseudonáhodně vygenerovaný kryptografický salt </w:t>
      </w:r>
    </w:p>
    <w:p w14:paraId="6D94DA2E"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pro ukládání hesel nesmí být použity tzv. rychlé </w:t>
      </w:r>
      <w:proofErr w:type="spellStart"/>
      <w:r w:rsidRPr="001B1BDD">
        <w:rPr>
          <w:rFonts w:ascii="Arial" w:eastAsia="Times New Roman" w:hAnsi="Arial" w:cs="Arial"/>
          <w:lang w:eastAsia="cs-CZ"/>
        </w:rPr>
        <w:t>hashovací</w:t>
      </w:r>
      <w:proofErr w:type="spellEnd"/>
      <w:r w:rsidRPr="001B1BDD">
        <w:rPr>
          <w:rFonts w:ascii="Arial" w:eastAsia="Times New Roman" w:hAnsi="Arial" w:cs="Arial"/>
          <w:lang w:eastAsia="cs-CZ"/>
        </w:rPr>
        <w:t xml:space="preserve"> funkce typu MD-X, SHA-X, apod. </w:t>
      </w:r>
    </w:p>
    <w:p w14:paraId="0283115F" w14:textId="77777777" w:rsidR="001B1BDD" w:rsidRPr="001B1BDD" w:rsidRDefault="001B1BDD" w:rsidP="001B1BDD">
      <w:pPr>
        <w:spacing w:after="0" w:line="240" w:lineRule="auto"/>
        <w:ind w:left="720"/>
        <w:jc w:val="both"/>
        <w:rPr>
          <w:rFonts w:ascii="Arial" w:eastAsia="Times New Roman" w:hAnsi="Arial" w:cs="Arial"/>
          <w:lang w:eastAsia="cs-CZ"/>
        </w:rPr>
      </w:pPr>
    </w:p>
    <w:p w14:paraId="793E2A52" w14:textId="77777777" w:rsidR="001B1BDD" w:rsidRPr="00631886" w:rsidRDefault="001B1BDD" w:rsidP="001B1BDD">
      <w:pPr>
        <w:spacing w:after="0" w:line="240" w:lineRule="auto"/>
        <w:ind w:left="720"/>
        <w:jc w:val="both"/>
        <w:rPr>
          <w:rFonts w:ascii="Arial" w:eastAsia="Times New Roman" w:hAnsi="Arial" w:cs="Arial"/>
          <w:b/>
          <w:bCs/>
          <w:i/>
          <w:lang w:val="x-none" w:eastAsia="cs-CZ"/>
        </w:rPr>
      </w:pPr>
      <w:bookmarkStart w:id="36" w:name="_Toc40962177"/>
      <w:r w:rsidRPr="00631886">
        <w:rPr>
          <w:rFonts w:ascii="Arial" w:eastAsia="Times New Roman" w:hAnsi="Arial" w:cs="Arial"/>
          <w:b/>
          <w:bCs/>
          <w:i/>
          <w:lang w:val="x-none" w:eastAsia="cs-CZ"/>
        </w:rPr>
        <w:t>Elektronické podepisování e-mailů a dokumentů</w:t>
      </w:r>
      <w:bookmarkEnd w:id="36"/>
      <w:r w:rsidRPr="00631886">
        <w:rPr>
          <w:rFonts w:ascii="Arial" w:eastAsia="Times New Roman" w:hAnsi="Arial" w:cs="Arial"/>
          <w:b/>
          <w:bCs/>
          <w:i/>
          <w:lang w:val="x-none" w:eastAsia="cs-CZ"/>
        </w:rPr>
        <w:t xml:space="preserve"> </w:t>
      </w:r>
    </w:p>
    <w:p w14:paraId="60EA9090"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SHA-2 (SHA-256, SHA-384, SHA-512, SHA-512/256) a SHA-3 (SHA3-256, SHA3-384, SHA3-512, SHAKE128, SHAKE256) </w:t>
      </w:r>
    </w:p>
    <w:p w14:paraId="21B8D023"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délka otisku 384 bitů a vyšší </w:t>
      </w:r>
    </w:p>
    <w:p w14:paraId="4A1590CD" w14:textId="77777777" w:rsidR="001B1BDD" w:rsidRPr="001B1BDD" w:rsidRDefault="001B1BDD" w:rsidP="001B1BDD">
      <w:pPr>
        <w:spacing w:after="0" w:line="240" w:lineRule="auto"/>
        <w:ind w:left="720"/>
        <w:jc w:val="both"/>
        <w:rPr>
          <w:rFonts w:ascii="Arial" w:eastAsia="Times New Roman" w:hAnsi="Arial" w:cs="Arial"/>
          <w:lang w:eastAsia="cs-CZ"/>
        </w:rPr>
      </w:pPr>
    </w:p>
    <w:p w14:paraId="3860EA41" w14:textId="77777777" w:rsidR="001B1BDD" w:rsidRPr="00631886" w:rsidRDefault="001B1BDD" w:rsidP="001B1BDD">
      <w:pPr>
        <w:spacing w:after="0" w:line="240" w:lineRule="auto"/>
        <w:ind w:left="720"/>
        <w:jc w:val="both"/>
        <w:rPr>
          <w:rFonts w:ascii="Arial" w:eastAsia="Times New Roman" w:hAnsi="Arial" w:cs="Arial"/>
          <w:b/>
          <w:bCs/>
          <w:i/>
          <w:lang w:val="x-none" w:eastAsia="cs-CZ"/>
        </w:rPr>
      </w:pPr>
      <w:bookmarkStart w:id="37" w:name="_Toc40962178"/>
      <w:r w:rsidRPr="00631886">
        <w:rPr>
          <w:rFonts w:ascii="Arial" w:eastAsia="Times New Roman" w:hAnsi="Arial" w:cs="Arial"/>
          <w:b/>
          <w:bCs/>
          <w:i/>
          <w:lang w:val="x-none" w:eastAsia="cs-CZ"/>
        </w:rPr>
        <w:t>Ověřování integrity souborů</w:t>
      </w:r>
      <w:bookmarkEnd w:id="37"/>
      <w:r w:rsidRPr="00631886">
        <w:rPr>
          <w:rFonts w:ascii="Arial" w:eastAsia="Times New Roman" w:hAnsi="Arial" w:cs="Arial"/>
          <w:b/>
          <w:bCs/>
          <w:i/>
          <w:lang w:val="x-none" w:eastAsia="cs-CZ"/>
        </w:rPr>
        <w:t xml:space="preserve"> </w:t>
      </w:r>
    </w:p>
    <w:p w14:paraId="79079B06"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SHA-2 (SHA-256, SHA-384, SHA-512, SHA-512/256) a SHA-3 (SHA3-256, SHA3-384, SHA3-512, SHAKE128, SHAKE256) </w:t>
      </w:r>
    </w:p>
    <w:p w14:paraId="33D32619"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délka otisku 384 bitů a vyšší </w:t>
      </w:r>
    </w:p>
    <w:p w14:paraId="4E396C69" w14:textId="77777777" w:rsidR="00631886" w:rsidRDefault="00631886" w:rsidP="001B1BDD">
      <w:pPr>
        <w:spacing w:after="0" w:line="240" w:lineRule="auto"/>
        <w:ind w:left="720"/>
        <w:jc w:val="both"/>
        <w:rPr>
          <w:rFonts w:ascii="Arial" w:eastAsia="Times New Roman" w:hAnsi="Arial" w:cs="Arial"/>
          <w:b/>
          <w:bCs/>
          <w:lang w:val="x-none" w:eastAsia="cs-CZ"/>
        </w:rPr>
      </w:pPr>
      <w:bookmarkStart w:id="38" w:name="_Toc40962179"/>
    </w:p>
    <w:p w14:paraId="46695CBB" w14:textId="738DE1AE" w:rsidR="001B1BDD" w:rsidRDefault="001B1BDD" w:rsidP="001B1BDD">
      <w:pPr>
        <w:spacing w:after="0" w:line="240" w:lineRule="auto"/>
        <w:ind w:left="720"/>
        <w:jc w:val="both"/>
        <w:rPr>
          <w:rFonts w:ascii="Arial" w:eastAsia="Times New Roman" w:hAnsi="Arial" w:cs="Arial"/>
          <w:b/>
          <w:bCs/>
          <w:sz w:val="24"/>
          <w:szCs w:val="24"/>
          <w:lang w:val="x-none" w:eastAsia="cs-CZ"/>
        </w:rPr>
      </w:pPr>
      <w:r w:rsidRPr="00631886">
        <w:rPr>
          <w:rFonts w:ascii="Arial" w:eastAsia="Times New Roman" w:hAnsi="Arial" w:cs="Arial"/>
          <w:b/>
          <w:bCs/>
          <w:sz w:val="24"/>
          <w:szCs w:val="24"/>
          <w:lang w:val="x-none" w:eastAsia="cs-CZ"/>
        </w:rPr>
        <w:t>Asymetrická kryptografie</w:t>
      </w:r>
      <w:bookmarkEnd w:id="38"/>
      <w:r w:rsidRPr="00631886">
        <w:rPr>
          <w:rFonts w:ascii="Arial" w:eastAsia="Times New Roman" w:hAnsi="Arial" w:cs="Arial"/>
          <w:b/>
          <w:bCs/>
          <w:sz w:val="24"/>
          <w:szCs w:val="24"/>
          <w:lang w:val="x-none" w:eastAsia="cs-CZ"/>
        </w:rPr>
        <w:t xml:space="preserve"> </w:t>
      </w:r>
    </w:p>
    <w:p w14:paraId="2517D86F" w14:textId="77777777" w:rsidR="00631886" w:rsidRPr="00631886" w:rsidRDefault="00631886" w:rsidP="001B1BDD">
      <w:pPr>
        <w:spacing w:after="0" w:line="240" w:lineRule="auto"/>
        <w:ind w:left="720"/>
        <w:jc w:val="both"/>
        <w:rPr>
          <w:rFonts w:ascii="Arial" w:eastAsia="Times New Roman" w:hAnsi="Arial" w:cs="Arial"/>
          <w:b/>
          <w:bCs/>
          <w:sz w:val="24"/>
          <w:szCs w:val="24"/>
          <w:lang w:val="x-none" w:eastAsia="cs-CZ"/>
        </w:rPr>
      </w:pPr>
    </w:p>
    <w:p w14:paraId="53174EFE" w14:textId="77777777" w:rsidR="001B1BDD" w:rsidRPr="00631886" w:rsidRDefault="001B1BDD" w:rsidP="001B1BDD">
      <w:pPr>
        <w:spacing w:after="0" w:line="240" w:lineRule="auto"/>
        <w:ind w:left="720"/>
        <w:jc w:val="both"/>
        <w:rPr>
          <w:rFonts w:ascii="Arial" w:eastAsia="Times New Roman" w:hAnsi="Arial" w:cs="Arial"/>
          <w:b/>
          <w:bCs/>
          <w:i/>
          <w:lang w:val="x-none" w:eastAsia="cs-CZ"/>
        </w:rPr>
      </w:pPr>
      <w:bookmarkStart w:id="39" w:name="_SSL/TLS"/>
      <w:bookmarkStart w:id="40" w:name="_Toc40962180"/>
      <w:bookmarkEnd w:id="39"/>
      <w:r w:rsidRPr="00631886">
        <w:rPr>
          <w:rFonts w:ascii="Arial" w:eastAsia="Times New Roman" w:hAnsi="Arial" w:cs="Arial"/>
          <w:b/>
          <w:bCs/>
          <w:i/>
          <w:lang w:val="x-none" w:eastAsia="cs-CZ"/>
        </w:rPr>
        <w:t>SSL/TLS</w:t>
      </w:r>
      <w:bookmarkEnd w:id="40"/>
      <w:r w:rsidRPr="00631886">
        <w:rPr>
          <w:rFonts w:ascii="Arial" w:eastAsia="Times New Roman" w:hAnsi="Arial" w:cs="Arial"/>
          <w:b/>
          <w:bCs/>
          <w:i/>
          <w:lang w:val="x-none" w:eastAsia="cs-CZ"/>
        </w:rPr>
        <w:t xml:space="preserve"> </w:t>
      </w:r>
    </w:p>
    <w:p w14:paraId="403E570A" w14:textId="77777777" w:rsidR="001B1BDD" w:rsidRPr="001B1BDD" w:rsidRDefault="001B1BDD" w:rsidP="001B1BDD">
      <w:pPr>
        <w:numPr>
          <w:ilvl w:val="0"/>
          <w:numId w:val="38"/>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verze protokolu minimálně TLSv1.2 a vyšší </w:t>
      </w:r>
    </w:p>
    <w:p w14:paraId="329E02A2" w14:textId="77777777" w:rsidR="001B1BDD" w:rsidRPr="001B1BDD" w:rsidRDefault="001B1BDD" w:rsidP="001B1BDD">
      <w:pPr>
        <w:numPr>
          <w:ilvl w:val="0"/>
          <w:numId w:val="38"/>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konfigurace </w:t>
      </w:r>
    </w:p>
    <w:p w14:paraId="72D7DF2F"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proofErr w:type="spellStart"/>
      <w:r w:rsidRPr="001B1BDD">
        <w:rPr>
          <w:rFonts w:ascii="Arial" w:eastAsia="Times New Roman" w:hAnsi="Arial" w:cs="Arial"/>
          <w:lang w:eastAsia="cs-CZ"/>
        </w:rPr>
        <w:t>cipher</w:t>
      </w:r>
      <w:proofErr w:type="spellEnd"/>
      <w:r w:rsidRPr="001B1BDD">
        <w:rPr>
          <w:rFonts w:ascii="Arial" w:eastAsia="Times New Roman" w:hAnsi="Arial" w:cs="Arial"/>
          <w:lang w:eastAsia="cs-CZ"/>
        </w:rPr>
        <w:t xml:space="preserve"> </w:t>
      </w:r>
      <w:proofErr w:type="spellStart"/>
      <w:r w:rsidRPr="001B1BDD">
        <w:rPr>
          <w:rFonts w:ascii="Arial" w:eastAsia="Times New Roman" w:hAnsi="Arial" w:cs="Arial"/>
          <w:lang w:eastAsia="cs-CZ"/>
        </w:rPr>
        <w:t>suite</w:t>
      </w:r>
      <w:proofErr w:type="spellEnd"/>
      <w:r w:rsidRPr="001B1BDD">
        <w:rPr>
          <w:rFonts w:ascii="Arial" w:eastAsia="Times New Roman" w:hAnsi="Arial" w:cs="Arial"/>
          <w:lang w:eastAsia="cs-CZ"/>
        </w:rPr>
        <w:t xml:space="preserve"> musí být vybrána na základě serverem preferovaného pořadí </w:t>
      </w:r>
    </w:p>
    <w:p w14:paraId="5E9A0236"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vyšší priority musí mít </w:t>
      </w:r>
      <w:proofErr w:type="spellStart"/>
      <w:r w:rsidRPr="001B1BDD">
        <w:rPr>
          <w:rFonts w:ascii="Arial" w:eastAsia="Times New Roman" w:hAnsi="Arial" w:cs="Arial"/>
          <w:lang w:eastAsia="cs-CZ"/>
        </w:rPr>
        <w:t>cipher</w:t>
      </w:r>
      <w:proofErr w:type="spellEnd"/>
      <w:r w:rsidRPr="001B1BDD">
        <w:rPr>
          <w:rFonts w:ascii="Arial" w:eastAsia="Times New Roman" w:hAnsi="Arial" w:cs="Arial"/>
          <w:lang w:eastAsia="cs-CZ"/>
        </w:rPr>
        <w:t xml:space="preserve"> </w:t>
      </w:r>
      <w:proofErr w:type="spellStart"/>
      <w:r w:rsidRPr="001B1BDD">
        <w:rPr>
          <w:rFonts w:ascii="Arial" w:eastAsia="Times New Roman" w:hAnsi="Arial" w:cs="Arial"/>
          <w:lang w:eastAsia="cs-CZ"/>
        </w:rPr>
        <w:t>suites</w:t>
      </w:r>
      <w:proofErr w:type="spellEnd"/>
      <w:r w:rsidRPr="001B1BDD">
        <w:rPr>
          <w:rFonts w:ascii="Arial" w:eastAsia="Times New Roman" w:hAnsi="Arial" w:cs="Arial"/>
          <w:lang w:eastAsia="cs-CZ"/>
        </w:rPr>
        <w:t xml:space="preserve">, které obsahují varianty asymetrických algoritmů s eliptickými křivkami, např.: </w:t>
      </w:r>
    </w:p>
    <w:p w14:paraId="5553C06F"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ECDHE musí mít vyšší prioritu než DHE </w:t>
      </w:r>
    </w:p>
    <w:p w14:paraId="090A54F8"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ECDSA musí mít vyšší prioritu než DSA </w:t>
      </w:r>
    </w:p>
    <w:p w14:paraId="6C6A5E1F"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všechny EXPORT </w:t>
      </w:r>
      <w:proofErr w:type="spellStart"/>
      <w:r w:rsidRPr="001B1BDD">
        <w:rPr>
          <w:rFonts w:ascii="Arial" w:eastAsia="Times New Roman" w:hAnsi="Arial" w:cs="Arial"/>
          <w:lang w:eastAsia="cs-CZ"/>
        </w:rPr>
        <w:t>cipher</w:t>
      </w:r>
      <w:proofErr w:type="spellEnd"/>
      <w:r w:rsidRPr="001B1BDD">
        <w:rPr>
          <w:rFonts w:ascii="Arial" w:eastAsia="Times New Roman" w:hAnsi="Arial" w:cs="Arial"/>
          <w:lang w:eastAsia="cs-CZ"/>
        </w:rPr>
        <w:t xml:space="preserve"> </w:t>
      </w:r>
      <w:proofErr w:type="spellStart"/>
      <w:r w:rsidRPr="001B1BDD">
        <w:rPr>
          <w:rFonts w:ascii="Arial" w:eastAsia="Times New Roman" w:hAnsi="Arial" w:cs="Arial"/>
          <w:lang w:eastAsia="cs-CZ"/>
        </w:rPr>
        <w:t>suites</w:t>
      </w:r>
      <w:proofErr w:type="spellEnd"/>
      <w:r w:rsidRPr="001B1BDD">
        <w:rPr>
          <w:rFonts w:ascii="Arial" w:eastAsia="Times New Roman" w:hAnsi="Arial" w:cs="Arial"/>
          <w:lang w:eastAsia="cs-CZ"/>
        </w:rPr>
        <w:t xml:space="preserve"> musí být zakázány </w:t>
      </w:r>
    </w:p>
    <w:p w14:paraId="47A9B5A9"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lastRenderedPageBreak/>
        <w:t>algoritmy a funkce pro výměnu klíčů</w:t>
      </w:r>
    </w:p>
    <w:p w14:paraId="54AAEB89"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algoritmus pro výměnu klíčů musí podporovat </w:t>
      </w:r>
      <w:proofErr w:type="spellStart"/>
      <w:r w:rsidRPr="001B1BDD">
        <w:rPr>
          <w:rFonts w:ascii="Arial" w:eastAsia="Times New Roman" w:hAnsi="Arial" w:cs="Arial"/>
          <w:lang w:eastAsia="cs-CZ"/>
        </w:rPr>
        <w:t>Perfect</w:t>
      </w:r>
      <w:proofErr w:type="spellEnd"/>
      <w:r w:rsidRPr="001B1BDD">
        <w:rPr>
          <w:rFonts w:ascii="Arial" w:eastAsia="Times New Roman" w:hAnsi="Arial" w:cs="Arial"/>
          <w:lang w:eastAsia="cs-CZ"/>
        </w:rPr>
        <w:t xml:space="preserve"> forward </w:t>
      </w:r>
      <w:proofErr w:type="spellStart"/>
      <w:r w:rsidRPr="001B1BDD">
        <w:rPr>
          <w:rFonts w:ascii="Arial" w:eastAsia="Times New Roman" w:hAnsi="Arial" w:cs="Arial"/>
          <w:lang w:eastAsia="cs-CZ"/>
        </w:rPr>
        <w:t>secrecy</w:t>
      </w:r>
      <w:proofErr w:type="spellEnd"/>
      <w:r w:rsidRPr="001B1BDD">
        <w:rPr>
          <w:rFonts w:ascii="Arial" w:eastAsia="Times New Roman" w:hAnsi="Arial" w:cs="Arial"/>
          <w:lang w:eastAsia="cs-CZ"/>
        </w:rPr>
        <w:t xml:space="preserve"> </w:t>
      </w:r>
    </w:p>
    <w:p w14:paraId="3C1ACA20"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tzn., že šifrovací klíč je vyměněn mezi klientem a serverem tak, aby jej nebylo možné získat se znalostí privátního klíče serveru, např. musí být použit </w:t>
      </w:r>
      <w:proofErr w:type="spellStart"/>
      <w:r w:rsidRPr="001B1BDD">
        <w:rPr>
          <w:rFonts w:ascii="Arial" w:eastAsia="Times New Roman" w:hAnsi="Arial" w:cs="Arial"/>
          <w:lang w:eastAsia="cs-CZ"/>
        </w:rPr>
        <w:t>Diffie</w:t>
      </w:r>
      <w:proofErr w:type="spellEnd"/>
      <w:r w:rsidRPr="001B1BDD">
        <w:rPr>
          <w:rFonts w:ascii="Arial" w:eastAsia="Times New Roman" w:hAnsi="Arial" w:cs="Arial"/>
          <w:lang w:eastAsia="cs-CZ"/>
        </w:rPr>
        <w:t>-Hellman (DH nebo ECDH) algoritmus</w:t>
      </w:r>
      <w:r w:rsidRPr="001B1BDD">
        <w:rPr>
          <w:rFonts w:ascii="Arial" w:eastAsia="Times New Roman" w:hAnsi="Arial" w:cs="Arial"/>
          <w:i/>
          <w:iCs/>
          <w:lang w:eastAsia="cs-CZ"/>
        </w:rPr>
        <w:t xml:space="preserve"> </w:t>
      </w:r>
    </w:p>
    <w:p w14:paraId="6AC901EB"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a navíc se musí jednat o tzv. </w:t>
      </w:r>
      <w:proofErr w:type="spellStart"/>
      <w:r w:rsidRPr="001B1BDD">
        <w:rPr>
          <w:rFonts w:ascii="Arial" w:eastAsia="Times New Roman" w:hAnsi="Arial" w:cs="Arial"/>
          <w:lang w:eastAsia="cs-CZ"/>
        </w:rPr>
        <w:t>ephemeral</w:t>
      </w:r>
      <w:proofErr w:type="spellEnd"/>
      <w:r w:rsidRPr="001B1BDD">
        <w:rPr>
          <w:rFonts w:ascii="Arial" w:eastAsia="Times New Roman" w:hAnsi="Arial" w:cs="Arial"/>
          <w:lang w:eastAsia="cs-CZ"/>
        </w:rPr>
        <w:t xml:space="preserve"> </w:t>
      </w:r>
      <w:proofErr w:type="spellStart"/>
      <w:r w:rsidRPr="001B1BDD">
        <w:rPr>
          <w:rFonts w:ascii="Arial" w:eastAsia="Times New Roman" w:hAnsi="Arial" w:cs="Arial"/>
          <w:lang w:eastAsia="cs-CZ"/>
        </w:rPr>
        <w:t>Diffie</w:t>
      </w:r>
      <w:proofErr w:type="spellEnd"/>
      <w:r w:rsidRPr="001B1BDD">
        <w:rPr>
          <w:rFonts w:ascii="Arial" w:eastAsia="Times New Roman" w:hAnsi="Arial" w:cs="Arial"/>
          <w:lang w:eastAsia="cs-CZ"/>
        </w:rPr>
        <w:t xml:space="preserve">-Hellman (DHE, ECDHE), </w:t>
      </w:r>
      <w:proofErr w:type="gramStart"/>
      <w:r w:rsidRPr="001B1BDD">
        <w:rPr>
          <w:rFonts w:ascii="Arial" w:eastAsia="Times New Roman" w:hAnsi="Arial" w:cs="Arial"/>
          <w:lang w:eastAsia="cs-CZ"/>
        </w:rPr>
        <w:t>tzn. že</w:t>
      </w:r>
      <w:proofErr w:type="gramEnd"/>
      <w:r w:rsidRPr="001B1BDD">
        <w:rPr>
          <w:rFonts w:ascii="Arial" w:eastAsia="Times New Roman" w:hAnsi="Arial" w:cs="Arial"/>
          <w:lang w:eastAsia="cs-CZ"/>
        </w:rPr>
        <w:t xml:space="preserve"> pro každou session je generován nový set </w:t>
      </w:r>
      <w:proofErr w:type="spellStart"/>
      <w:r w:rsidRPr="001B1BDD">
        <w:rPr>
          <w:rFonts w:ascii="Arial" w:eastAsia="Times New Roman" w:hAnsi="Arial" w:cs="Arial"/>
          <w:lang w:eastAsia="cs-CZ"/>
        </w:rPr>
        <w:t>Diffie</w:t>
      </w:r>
      <w:proofErr w:type="spellEnd"/>
      <w:r w:rsidRPr="001B1BDD">
        <w:rPr>
          <w:rFonts w:ascii="Arial" w:eastAsia="Times New Roman" w:hAnsi="Arial" w:cs="Arial"/>
          <w:lang w:eastAsia="cs-CZ"/>
        </w:rPr>
        <w:t xml:space="preserve">-Hellman klíčů  </w:t>
      </w:r>
    </w:p>
    <w:p w14:paraId="3C5B7B79"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délky klíčů: </w:t>
      </w:r>
    </w:p>
    <w:p w14:paraId="1C9CA867"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pro  </w:t>
      </w:r>
      <w:proofErr w:type="spellStart"/>
      <w:r w:rsidRPr="001B1BDD">
        <w:rPr>
          <w:rFonts w:ascii="Arial" w:eastAsia="Times New Roman" w:hAnsi="Arial" w:cs="Arial"/>
          <w:lang w:eastAsia="cs-CZ"/>
        </w:rPr>
        <w:t>Diffie</w:t>
      </w:r>
      <w:proofErr w:type="spellEnd"/>
      <w:r w:rsidRPr="001B1BDD">
        <w:rPr>
          <w:rFonts w:ascii="Arial" w:eastAsia="Times New Roman" w:hAnsi="Arial" w:cs="Arial"/>
          <w:lang w:eastAsia="cs-CZ"/>
        </w:rPr>
        <w:t xml:space="preserve">-Hellman (DH) -  3072 bitů </w:t>
      </w:r>
    </w:p>
    <w:p w14:paraId="40F529EB"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pro </w:t>
      </w:r>
      <w:proofErr w:type="spellStart"/>
      <w:r w:rsidRPr="001B1BDD">
        <w:rPr>
          <w:rFonts w:ascii="Arial" w:eastAsia="Times New Roman" w:hAnsi="Arial" w:cs="Arial"/>
          <w:lang w:eastAsia="cs-CZ"/>
        </w:rPr>
        <w:t>Elliptic</w:t>
      </w:r>
      <w:proofErr w:type="spellEnd"/>
      <w:r w:rsidRPr="001B1BDD">
        <w:rPr>
          <w:rFonts w:ascii="Arial" w:eastAsia="Times New Roman" w:hAnsi="Arial" w:cs="Arial"/>
          <w:lang w:eastAsia="cs-CZ"/>
        </w:rPr>
        <w:t xml:space="preserve"> </w:t>
      </w:r>
      <w:proofErr w:type="spellStart"/>
      <w:r w:rsidRPr="001B1BDD">
        <w:rPr>
          <w:rFonts w:ascii="Arial" w:eastAsia="Times New Roman" w:hAnsi="Arial" w:cs="Arial"/>
          <w:lang w:eastAsia="cs-CZ"/>
        </w:rPr>
        <w:t>Curve</w:t>
      </w:r>
      <w:proofErr w:type="spellEnd"/>
      <w:r w:rsidRPr="001B1BDD">
        <w:rPr>
          <w:rFonts w:ascii="Arial" w:eastAsia="Times New Roman" w:hAnsi="Arial" w:cs="Arial"/>
          <w:lang w:eastAsia="cs-CZ"/>
        </w:rPr>
        <w:t xml:space="preserve"> </w:t>
      </w:r>
      <w:proofErr w:type="spellStart"/>
      <w:r w:rsidRPr="001B1BDD">
        <w:rPr>
          <w:rFonts w:ascii="Arial" w:eastAsia="Times New Roman" w:hAnsi="Arial" w:cs="Arial"/>
          <w:lang w:eastAsia="cs-CZ"/>
        </w:rPr>
        <w:t>Diffie</w:t>
      </w:r>
      <w:proofErr w:type="spellEnd"/>
      <w:r w:rsidRPr="001B1BDD">
        <w:rPr>
          <w:rFonts w:ascii="Arial" w:eastAsia="Times New Roman" w:hAnsi="Arial" w:cs="Arial"/>
          <w:lang w:eastAsia="cs-CZ"/>
        </w:rPr>
        <w:t xml:space="preserve">-Hellman (ECDH) – 256 bitů a více </w:t>
      </w:r>
    </w:p>
    <w:p w14:paraId="1856068C"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nesmí být použita anonymní výměna klíčů </w:t>
      </w:r>
    </w:p>
    <w:p w14:paraId="3745EB19"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algoritmy a funkce pro autentizaci </w:t>
      </w:r>
    </w:p>
    <w:p w14:paraId="1058E771"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minimální délky klíčů: </w:t>
      </w:r>
    </w:p>
    <w:p w14:paraId="3DB386DC"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RSA - 3072 bitů </w:t>
      </w:r>
    </w:p>
    <w:p w14:paraId="2B49713A"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DSA – 3072 bitů </w:t>
      </w:r>
    </w:p>
    <w:p w14:paraId="3B89869A"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ECDSA - 256 bitů</w:t>
      </w:r>
    </w:p>
    <w:p w14:paraId="25FD9531"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algoritmy a funkce pro symetrické šifrování </w:t>
      </w:r>
    </w:p>
    <w:p w14:paraId="0C514B13"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nesmí být použita hodnota NULL v </w:t>
      </w:r>
      <w:proofErr w:type="spellStart"/>
      <w:r w:rsidRPr="001B1BDD">
        <w:rPr>
          <w:rFonts w:ascii="Arial" w:eastAsia="Times New Roman" w:hAnsi="Arial" w:cs="Arial"/>
          <w:lang w:eastAsia="cs-CZ"/>
        </w:rPr>
        <w:t>cipher</w:t>
      </w:r>
      <w:proofErr w:type="spellEnd"/>
      <w:r w:rsidRPr="001B1BDD">
        <w:rPr>
          <w:rFonts w:ascii="Arial" w:eastAsia="Times New Roman" w:hAnsi="Arial" w:cs="Arial"/>
          <w:lang w:eastAsia="cs-CZ"/>
        </w:rPr>
        <w:t xml:space="preserve"> </w:t>
      </w:r>
      <w:proofErr w:type="spellStart"/>
      <w:r w:rsidRPr="001B1BDD">
        <w:rPr>
          <w:rFonts w:ascii="Arial" w:eastAsia="Times New Roman" w:hAnsi="Arial" w:cs="Arial"/>
          <w:lang w:eastAsia="cs-CZ"/>
        </w:rPr>
        <w:t>suites</w:t>
      </w:r>
      <w:proofErr w:type="spellEnd"/>
      <w:r w:rsidRPr="001B1BDD">
        <w:rPr>
          <w:rFonts w:ascii="Arial" w:eastAsia="Times New Roman" w:hAnsi="Arial" w:cs="Arial"/>
          <w:lang w:eastAsia="cs-CZ"/>
        </w:rPr>
        <w:t xml:space="preserve"> </w:t>
      </w:r>
    </w:p>
    <w:p w14:paraId="25B9DC50"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nesmí být použity tyto šifry: </w:t>
      </w:r>
    </w:p>
    <w:p w14:paraId="6645BCAE"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DES, 3DES, RC4 </w:t>
      </w:r>
    </w:p>
    <w:p w14:paraId="1C645454"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minimální délka šifrovacího klíče - 128 bitů </w:t>
      </w:r>
    </w:p>
    <w:p w14:paraId="5003CA52"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proofErr w:type="spellStart"/>
      <w:r w:rsidRPr="001B1BDD">
        <w:rPr>
          <w:rFonts w:ascii="Arial" w:eastAsia="Times New Roman" w:hAnsi="Arial" w:cs="Arial"/>
          <w:lang w:eastAsia="cs-CZ"/>
        </w:rPr>
        <w:t>cipher</w:t>
      </w:r>
      <w:proofErr w:type="spellEnd"/>
      <w:r w:rsidRPr="001B1BDD">
        <w:rPr>
          <w:rFonts w:ascii="Arial" w:eastAsia="Times New Roman" w:hAnsi="Arial" w:cs="Arial"/>
          <w:lang w:eastAsia="cs-CZ"/>
        </w:rPr>
        <w:t xml:space="preserve"> </w:t>
      </w:r>
      <w:proofErr w:type="spellStart"/>
      <w:r w:rsidRPr="001B1BDD">
        <w:rPr>
          <w:rFonts w:ascii="Arial" w:eastAsia="Times New Roman" w:hAnsi="Arial" w:cs="Arial"/>
          <w:lang w:eastAsia="cs-CZ"/>
        </w:rPr>
        <w:t>suites</w:t>
      </w:r>
      <w:proofErr w:type="spellEnd"/>
      <w:r w:rsidRPr="001B1BDD">
        <w:rPr>
          <w:rFonts w:ascii="Arial" w:eastAsia="Times New Roman" w:hAnsi="Arial" w:cs="Arial"/>
          <w:lang w:eastAsia="cs-CZ"/>
        </w:rPr>
        <w:t xml:space="preserve"> s šiframi s větší délkou klíče musí mít větší prioritu v seznamu </w:t>
      </w:r>
      <w:proofErr w:type="spellStart"/>
      <w:r w:rsidRPr="001B1BDD">
        <w:rPr>
          <w:rFonts w:ascii="Arial" w:eastAsia="Times New Roman" w:hAnsi="Arial" w:cs="Arial"/>
          <w:lang w:eastAsia="cs-CZ"/>
        </w:rPr>
        <w:t>ciphersuites</w:t>
      </w:r>
      <w:proofErr w:type="spellEnd"/>
      <w:r w:rsidRPr="001B1BDD">
        <w:rPr>
          <w:rFonts w:ascii="Arial" w:eastAsia="Times New Roman" w:hAnsi="Arial" w:cs="Arial"/>
          <w:lang w:eastAsia="cs-CZ"/>
        </w:rPr>
        <w:t xml:space="preserve"> než s menší délkou klíče </w:t>
      </w:r>
    </w:p>
    <w:p w14:paraId="3C758148"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MAC (</w:t>
      </w:r>
      <w:proofErr w:type="spellStart"/>
      <w:r w:rsidRPr="001B1BDD">
        <w:rPr>
          <w:rFonts w:ascii="Arial" w:eastAsia="Times New Roman" w:hAnsi="Arial" w:cs="Arial"/>
          <w:lang w:eastAsia="cs-CZ"/>
        </w:rPr>
        <w:t>Message</w:t>
      </w:r>
      <w:proofErr w:type="spellEnd"/>
      <w:r w:rsidRPr="001B1BDD">
        <w:rPr>
          <w:rFonts w:ascii="Arial" w:eastAsia="Times New Roman" w:hAnsi="Arial" w:cs="Arial"/>
          <w:lang w:eastAsia="cs-CZ"/>
        </w:rPr>
        <w:t xml:space="preserve"> </w:t>
      </w:r>
      <w:proofErr w:type="spellStart"/>
      <w:r w:rsidRPr="001B1BDD">
        <w:rPr>
          <w:rFonts w:ascii="Arial" w:eastAsia="Times New Roman" w:hAnsi="Arial" w:cs="Arial"/>
          <w:lang w:eastAsia="cs-CZ"/>
        </w:rPr>
        <w:t>Authentication</w:t>
      </w:r>
      <w:proofErr w:type="spellEnd"/>
      <w:r w:rsidRPr="001B1BDD">
        <w:rPr>
          <w:rFonts w:ascii="Arial" w:eastAsia="Times New Roman" w:hAnsi="Arial" w:cs="Arial"/>
          <w:lang w:eastAsia="cs-CZ"/>
        </w:rPr>
        <w:t xml:space="preserve"> </w:t>
      </w:r>
      <w:proofErr w:type="spellStart"/>
      <w:r w:rsidRPr="001B1BDD">
        <w:rPr>
          <w:rFonts w:ascii="Arial" w:eastAsia="Times New Roman" w:hAnsi="Arial" w:cs="Arial"/>
          <w:lang w:eastAsia="cs-CZ"/>
        </w:rPr>
        <w:t>Code</w:t>
      </w:r>
      <w:proofErr w:type="spellEnd"/>
      <w:r w:rsidRPr="001B1BDD">
        <w:rPr>
          <w:rFonts w:ascii="Arial" w:eastAsia="Times New Roman" w:hAnsi="Arial" w:cs="Arial"/>
          <w:lang w:eastAsia="cs-CZ"/>
        </w:rPr>
        <w:t xml:space="preserve">) </w:t>
      </w:r>
    </w:p>
    <w:p w14:paraId="02ED8AAA"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použití SHA funkce s minimální délkou </w:t>
      </w:r>
      <w:proofErr w:type="spellStart"/>
      <w:r w:rsidRPr="001B1BDD">
        <w:rPr>
          <w:rFonts w:ascii="Arial" w:eastAsia="Times New Roman" w:hAnsi="Arial" w:cs="Arial"/>
          <w:lang w:eastAsia="cs-CZ"/>
        </w:rPr>
        <w:t>hashe</w:t>
      </w:r>
      <w:proofErr w:type="spellEnd"/>
      <w:r w:rsidRPr="001B1BDD">
        <w:rPr>
          <w:rFonts w:ascii="Arial" w:eastAsia="Times New Roman" w:hAnsi="Arial" w:cs="Arial"/>
          <w:lang w:eastAsia="cs-CZ"/>
        </w:rPr>
        <w:t xml:space="preserve"> 256 bitů </w:t>
      </w:r>
    </w:p>
    <w:p w14:paraId="6DED579F"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vyšší délky otisků musí mít vyšší prioritu v </w:t>
      </w:r>
      <w:proofErr w:type="spellStart"/>
      <w:r w:rsidRPr="001B1BDD">
        <w:rPr>
          <w:rFonts w:ascii="Arial" w:eastAsia="Times New Roman" w:hAnsi="Arial" w:cs="Arial"/>
          <w:lang w:eastAsia="cs-CZ"/>
        </w:rPr>
        <w:t>cipher</w:t>
      </w:r>
      <w:proofErr w:type="spellEnd"/>
      <w:r w:rsidRPr="001B1BDD">
        <w:rPr>
          <w:rFonts w:ascii="Arial" w:eastAsia="Times New Roman" w:hAnsi="Arial" w:cs="Arial"/>
          <w:lang w:eastAsia="cs-CZ"/>
        </w:rPr>
        <w:t xml:space="preserve"> </w:t>
      </w:r>
      <w:proofErr w:type="spellStart"/>
      <w:r w:rsidRPr="001B1BDD">
        <w:rPr>
          <w:rFonts w:ascii="Arial" w:eastAsia="Times New Roman" w:hAnsi="Arial" w:cs="Arial"/>
          <w:lang w:eastAsia="cs-CZ"/>
        </w:rPr>
        <w:t>suites</w:t>
      </w:r>
      <w:proofErr w:type="spellEnd"/>
      <w:r w:rsidRPr="001B1BDD">
        <w:rPr>
          <w:rFonts w:ascii="Arial" w:eastAsia="Times New Roman" w:hAnsi="Arial" w:cs="Arial"/>
          <w:lang w:eastAsia="cs-CZ"/>
        </w:rPr>
        <w:t xml:space="preserve"> </w:t>
      </w:r>
    </w:p>
    <w:p w14:paraId="454773FD" w14:textId="77777777" w:rsidR="001B1BDD" w:rsidRPr="001B1BDD" w:rsidRDefault="001B1BDD" w:rsidP="001B1BDD">
      <w:pPr>
        <w:numPr>
          <w:ilvl w:val="0"/>
          <w:numId w:val="38"/>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Certifikáty </w:t>
      </w:r>
    </w:p>
    <w:p w14:paraId="613979D0"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minimální délka privátního klíče </w:t>
      </w:r>
    </w:p>
    <w:p w14:paraId="750316A6"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RSA 3072 bitů </w:t>
      </w:r>
    </w:p>
    <w:p w14:paraId="1288C256"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DSA 3072 bitů </w:t>
      </w:r>
    </w:p>
    <w:p w14:paraId="2394239A"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ECDSA - 256 bitů</w:t>
      </w:r>
    </w:p>
    <w:p w14:paraId="052693EE"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proofErr w:type="spellStart"/>
      <w:r w:rsidRPr="001B1BDD">
        <w:rPr>
          <w:rFonts w:ascii="Arial" w:eastAsia="Times New Roman" w:hAnsi="Arial" w:cs="Arial"/>
          <w:lang w:eastAsia="cs-CZ"/>
        </w:rPr>
        <w:t>hash</w:t>
      </w:r>
      <w:proofErr w:type="spellEnd"/>
      <w:r w:rsidRPr="001B1BDD">
        <w:rPr>
          <w:rFonts w:ascii="Arial" w:eastAsia="Times New Roman" w:hAnsi="Arial" w:cs="Arial"/>
          <w:lang w:eastAsia="cs-CZ"/>
        </w:rPr>
        <w:t xml:space="preserve"> funkce pro podpis </w:t>
      </w:r>
    </w:p>
    <w:p w14:paraId="3405C1CA"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SHA-2 s minimální délkou 256 bitů </w:t>
      </w:r>
    </w:p>
    <w:p w14:paraId="5BE8424A"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v případě veřejně publikované webové aplikace  </w:t>
      </w:r>
    </w:p>
    <w:p w14:paraId="7843FDE6"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webová aplikace publikovaná přes WAF (webový aplikační FW) </w:t>
      </w:r>
    </w:p>
    <w:p w14:paraId="63706BC5"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certifikát určený pro navázání komunikace mezi klientem a WAF </w:t>
      </w:r>
    </w:p>
    <w:p w14:paraId="6AE35149" w14:textId="77777777" w:rsidR="001B1BDD" w:rsidRPr="001B1BDD" w:rsidRDefault="001B1BDD" w:rsidP="001B1BDD">
      <w:pPr>
        <w:numPr>
          <w:ilvl w:val="4"/>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Pro doménu kr-vysocina.cz </w:t>
      </w:r>
    </w:p>
    <w:p w14:paraId="2DB24CDD" w14:textId="77777777" w:rsidR="001B1BDD" w:rsidRPr="001B1BDD" w:rsidRDefault="001B1BDD" w:rsidP="001B1BDD">
      <w:pPr>
        <w:numPr>
          <w:ilvl w:val="5"/>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musí být vydaný důvěryhodnou certifikační autoritou </w:t>
      </w:r>
    </w:p>
    <w:p w14:paraId="2C3B9121" w14:textId="77777777" w:rsidR="001B1BDD" w:rsidRPr="001B1BDD" w:rsidRDefault="001B1BDD" w:rsidP="001B1BDD">
      <w:pPr>
        <w:numPr>
          <w:ilvl w:val="5"/>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může se jednat o </w:t>
      </w:r>
      <w:proofErr w:type="spellStart"/>
      <w:r w:rsidRPr="001B1BDD">
        <w:rPr>
          <w:rFonts w:ascii="Arial" w:eastAsia="Times New Roman" w:hAnsi="Arial" w:cs="Arial"/>
          <w:lang w:eastAsia="cs-CZ"/>
        </w:rPr>
        <w:t>wildcard</w:t>
      </w:r>
      <w:proofErr w:type="spellEnd"/>
      <w:r w:rsidRPr="001B1BDD">
        <w:rPr>
          <w:rFonts w:ascii="Arial" w:eastAsia="Times New Roman" w:hAnsi="Arial" w:cs="Arial"/>
          <w:lang w:eastAsia="cs-CZ"/>
        </w:rPr>
        <w:t xml:space="preserve"> certifikát (*.kr-vysocina.cz) </w:t>
      </w:r>
    </w:p>
    <w:p w14:paraId="043B6679" w14:textId="77777777" w:rsidR="001B1BDD" w:rsidRPr="001B1BDD" w:rsidRDefault="001B1BDD" w:rsidP="001B1BDD">
      <w:pPr>
        <w:numPr>
          <w:ilvl w:val="5"/>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nesmí mít platnost delší než 1 rok </w:t>
      </w:r>
    </w:p>
    <w:p w14:paraId="75D6EE5F" w14:textId="77777777" w:rsidR="001B1BDD" w:rsidRPr="001B1BDD" w:rsidRDefault="001B1BDD" w:rsidP="001B1BDD">
      <w:pPr>
        <w:numPr>
          <w:ilvl w:val="5"/>
          <w:numId w:val="37"/>
        </w:numPr>
        <w:spacing w:after="0" w:line="240" w:lineRule="auto"/>
        <w:jc w:val="both"/>
        <w:rPr>
          <w:rFonts w:ascii="Arial" w:eastAsia="Times New Roman" w:hAnsi="Arial" w:cs="Arial"/>
          <w:lang w:eastAsia="cs-CZ"/>
        </w:rPr>
      </w:pPr>
      <w:proofErr w:type="spellStart"/>
      <w:r w:rsidRPr="001B1BDD">
        <w:rPr>
          <w:rFonts w:ascii="Arial" w:eastAsia="Times New Roman" w:hAnsi="Arial" w:cs="Arial"/>
          <w:lang w:eastAsia="cs-CZ"/>
        </w:rPr>
        <w:t>wildcard</w:t>
      </w:r>
      <w:proofErr w:type="spellEnd"/>
      <w:r w:rsidRPr="001B1BDD">
        <w:rPr>
          <w:rFonts w:ascii="Arial" w:eastAsia="Times New Roman" w:hAnsi="Arial" w:cs="Arial"/>
          <w:lang w:eastAsia="cs-CZ"/>
        </w:rPr>
        <w:t xml:space="preserve"> certifikáty musí být uloženy pouze na WAF </w:t>
      </w:r>
    </w:p>
    <w:p w14:paraId="5183981D" w14:textId="77777777" w:rsidR="001B1BDD" w:rsidRPr="001B1BDD" w:rsidRDefault="001B1BDD" w:rsidP="001B1BDD">
      <w:pPr>
        <w:numPr>
          <w:ilvl w:val="4"/>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Pro ostatní domény (mimo kr-vysocina.cz) </w:t>
      </w:r>
    </w:p>
    <w:p w14:paraId="406F7610" w14:textId="77777777" w:rsidR="001B1BDD" w:rsidRPr="001B1BDD" w:rsidRDefault="001B1BDD" w:rsidP="001B1BDD">
      <w:pPr>
        <w:numPr>
          <w:ilvl w:val="5"/>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Může být vydaný </w:t>
      </w:r>
      <w:proofErr w:type="spellStart"/>
      <w:r w:rsidRPr="001B1BDD">
        <w:rPr>
          <w:rFonts w:ascii="Arial" w:eastAsia="Times New Roman" w:hAnsi="Arial" w:cs="Arial"/>
          <w:lang w:eastAsia="cs-CZ"/>
        </w:rPr>
        <w:t>Let´s</w:t>
      </w:r>
      <w:proofErr w:type="spellEnd"/>
      <w:r w:rsidRPr="001B1BDD">
        <w:rPr>
          <w:rFonts w:ascii="Arial" w:eastAsia="Times New Roman" w:hAnsi="Arial" w:cs="Arial"/>
          <w:lang w:eastAsia="cs-CZ"/>
        </w:rPr>
        <w:t xml:space="preserve"> </w:t>
      </w:r>
      <w:proofErr w:type="spellStart"/>
      <w:r w:rsidRPr="001B1BDD">
        <w:rPr>
          <w:rFonts w:ascii="Arial" w:eastAsia="Times New Roman" w:hAnsi="Arial" w:cs="Arial"/>
          <w:lang w:eastAsia="cs-CZ"/>
        </w:rPr>
        <w:t>encrypt</w:t>
      </w:r>
      <w:proofErr w:type="spellEnd"/>
      <w:r w:rsidRPr="001B1BDD">
        <w:rPr>
          <w:rFonts w:ascii="Arial" w:eastAsia="Times New Roman" w:hAnsi="Arial" w:cs="Arial"/>
          <w:lang w:eastAsia="cs-CZ"/>
        </w:rPr>
        <w:t xml:space="preserve"> certifikační autoritou </w:t>
      </w:r>
    </w:p>
    <w:p w14:paraId="0F112260" w14:textId="77777777" w:rsidR="001B1BDD" w:rsidRPr="001B1BDD" w:rsidRDefault="001B1BDD" w:rsidP="001B1BDD">
      <w:pPr>
        <w:numPr>
          <w:ilvl w:val="5"/>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Může se jednat o DV certifikát </w:t>
      </w:r>
    </w:p>
    <w:p w14:paraId="1F607932" w14:textId="77777777" w:rsidR="001B1BDD" w:rsidRPr="001B1BDD" w:rsidRDefault="001B1BDD" w:rsidP="001B1BDD">
      <w:pPr>
        <w:numPr>
          <w:ilvl w:val="5"/>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nesmí mít platnost delší než 1 rok </w:t>
      </w:r>
    </w:p>
    <w:p w14:paraId="53162F1B"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certifikát určený pro navázání komunikace mezi WAF a aplikací </w:t>
      </w:r>
    </w:p>
    <w:p w14:paraId="151A04A4" w14:textId="77777777" w:rsidR="001B1BDD" w:rsidRPr="001B1BDD" w:rsidRDefault="001B1BDD" w:rsidP="001B1BDD">
      <w:pPr>
        <w:numPr>
          <w:ilvl w:val="4"/>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lastRenderedPageBreak/>
        <w:t xml:space="preserve">je vydaný interní certifikační autoritou </w:t>
      </w:r>
    </w:p>
    <w:p w14:paraId="2230B549" w14:textId="77777777" w:rsidR="001B1BDD" w:rsidRPr="001B1BDD" w:rsidRDefault="001B1BDD" w:rsidP="001B1BDD">
      <w:pPr>
        <w:numPr>
          <w:ilvl w:val="4"/>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je možné použít </w:t>
      </w:r>
      <w:proofErr w:type="spellStart"/>
      <w:r w:rsidRPr="001B1BDD">
        <w:rPr>
          <w:rFonts w:ascii="Arial" w:eastAsia="Times New Roman" w:hAnsi="Arial" w:cs="Arial"/>
          <w:lang w:eastAsia="cs-CZ"/>
        </w:rPr>
        <w:t>multi-domain</w:t>
      </w:r>
      <w:proofErr w:type="spellEnd"/>
      <w:r w:rsidRPr="001B1BDD">
        <w:rPr>
          <w:rFonts w:ascii="Arial" w:eastAsia="Times New Roman" w:hAnsi="Arial" w:cs="Arial"/>
          <w:lang w:eastAsia="cs-CZ"/>
        </w:rPr>
        <w:t xml:space="preserve"> certifikát </w:t>
      </w:r>
    </w:p>
    <w:p w14:paraId="41A783B7" w14:textId="77777777" w:rsidR="001B1BDD" w:rsidRPr="001B1BDD" w:rsidRDefault="001B1BDD" w:rsidP="001B1BDD">
      <w:pPr>
        <w:numPr>
          <w:ilvl w:val="4"/>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Nesmí mít platnost delší než 1 rok  </w:t>
      </w:r>
    </w:p>
    <w:p w14:paraId="5274E749"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Webová aplikace publikovaná mimo WAF </w:t>
      </w:r>
    </w:p>
    <w:p w14:paraId="69D9B342"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Nesmí být použit </w:t>
      </w:r>
      <w:proofErr w:type="spellStart"/>
      <w:r w:rsidRPr="001B1BDD">
        <w:rPr>
          <w:rFonts w:ascii="Arial" w:eastAsia="Times New Roman" w:hAnsi="Arial" w:cs="Arial"/>
          <w:lang w:eastAsia="cs-CZ"/>
        </w:rPr>
        <w:t>wildcard</w:t>
      </w:r>
      <w:proofErr w:type="spellEnd"/>
      <w:r w:rsidRPr="001B1BDD">
        <w:rPr>
          <w:rFonts w:ascii="Arial" w:eastAsia="Times New Roman" w:hAnsi="Arial" w:cs="Arial"/>
          <w:lang w:eastAsia="cs-CZ"/>
        </w:rPr>
        <w:t xml:space="preserve"> certifikát druhého a nižšího řádu </w:t>
      </w:r>
    </w:p>
    <w:p w14:paraId="5FBEDFB7" w14:textId="77777777" w:rsidR="001B1BDD" w:rsidRPr="001B1BDD" w:rsidRDefault="001B1BDD" w:rsidP="001B1BDD">
      <w:pPr>
        <w:numPr>
          <w:ilvl w:val="4"/>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Je přípustné použít </w:t>
      </w:r>
      <w:proofErr w:type="spellStart"/>
      <w:r w:rsidRPr="001B1BDD">
        <w:rPr>
          <w:rFonts w:ascii="Arial" w:eastAsia="Times New Roman" w:hAnsi="Arial" w:cs="Arial"/>
          <w:lang w:eastAsia="cs-CZ"/>
        </w:rPr>
        <w:t>wildcard</w:t>
      </w:r>
      <w:proofErr w:type="spellEnd"/>
      <w:r w:rsidRPr="001B1BDD">
        <w:rPr>
          <w:rFonts w:ascii="Arial" w:eastAsia="Times New Roman" w:hAnsi="Arial" w:cs="Arial"/>
          <w:lang w:eastAsia="cs-CZ"/>
        </w:rPr>
        <w:t xml:space="preserve"> certifikát čtvrtého a vyššího řádu </w:t>
      </w:r>
    </w:p>
    <w:p w14:paraId="3899492C"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Může se jednat o DV certifikát </w:t>
      </w:r>
    </w:p>
    <w:p w14:paraId="6B98E0B8"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Certifikát nesmí mít platnost delší než 1 rok </w:t>
      </w:r>
    </w:p>
    <w:p w14:paraId="62F1D479"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Může být vydaný </w:t>
      </w:r>
      <w:proofErr w:type="spellStart"/>
      <w:r w:rsidRPr="001B1BDD">
        <w:rPr>
          <w:rFonts w:ascii="Arial" w:eastAsia="Times New Roman" w:hAnsi="Arial" w:cs="Arial"/>
          <w:lang w:eastAsia="cs-CZ"/>
        </w:rPr>
        <w:t>Let´s</w:t>
      </w:r>
      <w:proofErr w:type="spellEnd"/>
      <w:r w:rsidRPr="001B1BDD">
        <w:rPr>
          <w:rFonts w:ascii="Arial" w:eastAsia="Times New Roman" w:hAnsi="Arial" w:cs="Arial"/>
          <w:lang w:eastAsia="cs-CZ"/>
        </w:rPr>
        <w:t xml:space="preserve"> </w:t>
      </w:r>
      <w:proofErr w:type="spellStart"/>
      <w:r w:rsidRPr="001B1BDD">
        <w:rPr>
          <w:rFonts w:ascii="Arial" w:eastAsia="Times New Roman" w:hAnsi="Arial" w:cs="Arial"/>
          <w:lang w:eastAsia="cs-CZ"/>
        </w:rPr>
        <w:t>encrypt</w:t>
      </w:r>
      <w:proofErr w:type="spellEnd"/>
      <w:r w:rsidRPr="001B1BDD">
        <w:rPr>
          <w:rFonts w:ascii="Arial" w:eastAsia="Times New Roman" w:hAnsi="Arial" w:cs="Arial"/>
          <w:lang w:eastAsia="cs-CZ"/>
        </w:rPr>
        <w:t xml:space="preserve"> certifikační autoritou</w:t>
      </w:r>
    </w:p>
    <w:p w14:paraId="727119DE" w14:textId="77777777" w:rsidR="001B1BDD" w:rsidRPr="001B1BDD" w:rsidRDefault="001B1BDD" w:rsidP="001B1BDD">
      <w:pPr>
        <w:spacing w:after="0" w:line="240" w:lineRule="auto"/>
        <w:ind w:left="720"/>
        <w:jc w:val="both"/>
        <w:rPr>
          <w:rFonts w:ascii="Arial" w:eastAsia="Times New Roman" w:hAnsi="Arial" w:cs="Arial"/>
          <w:lang w:eastAsia="cs-CZ"/>
        </w:rPr>
      </w:pPr>
      <w:bookmarkStart w:id="41" w:name="_TLS_cipher_suites"/>
      <w:bookmarkEnd w:id="41"/>
    </w:p>
    <w:p w14:paraId="77FA59C6" w14:textId="77777777" w:rsidR="001B1BDD" w:rsidRPr="00631886" w:rsidRDefault="001B1BDD" w:rsidP="001B1BDD">
      <w:pPr>
        <w:spacing w:after="0" w:line="240" w:lineRule="auto"/>
        <w:ind w:left="720"/>
        <w:jc w:val="both"/>
        <w:rPr>
          <w:rFonts w:ascii="Arial" w:eastAsia="Times New Roman" w:hAnsi="Arial" w:cs="Arial"/>
          <w:b/>
          <w:bCs/>
          <w:i/>
          <w:lang w:val="x-none" w:eastAsia="cs-CZ"/>
        </w:rPr>
      </w:pPr>
      <w:r w:rsidRPr="00631886">
        <w:rPr>
          <w:rFonts w:ascii="Arial" w:eastAsia="Times New Roman" w:hAnsi="Arial" w:cs="Arial"/>
          <w:b/>
          <w:bCs/>
          <w:i/>
          <w:lang w:val="x-none" w:eastAsia="cs-CZ"/>
        </w:rPr>
        <w:t xml:space="preserve">TLS </w:t>
      </w:r>
      <w:proofErr w:type="spellStart"/>
      <w:r w:rsidRPr="00631886">
        <w:rPr>
          <w:rFonts w:ascii="Arial" w:eastAsia="Times New Roman" w:hAnsi="Arial" w:cs="Arial"/>
          <w:b/>
          <w:bCs/>
          <w:i/>
          <w:lang w:val="x-none" w:eastAsia="cs-CZ"/>
        </w:rPr>
        <w:t>cipher</w:t>
      </w:r>
      <w:proofErr w:type="spellEnd"/>
      <w:r w:rsidRPr="00631886">
        <w:rPr>
          <w:rFonts w:ascii="Arial" w:eastAsia="Times New Roman" w:hAnsi="Arial" w:cs="Arial"/>
          <w:b/>
          <w:bCs/>
          <w:i/>
          <w:lang w:val="x-none" w:eastAsia="cs-CZ"/>
        </w:rPr>
        <w:t xml:space="preserve"> </w:t>
      </w:r>
      <w:proofErr w:type="spellStart"/>
      <w:r w:rsidRPr="00631886">
        <w:rPr>
          <w:rFonts w:ascii="Arial" w:eastAsia="Times New Roman" w:hAnsi="Arial" w:cs="Arial"/>
          <w:b/>
          <w:bCs/>
          <w:i/>
          <w:lang w:val="x-none" w:eastAsia="cs-CZ"/>
        </w:rPr>
        <w:t>suites</w:t>
      </w:r>
      <w:proofErr w:type="spellEnd"/>
      <w:r w:rsidRPr="00631886">
        <w:rPr>
          <w:rFonts w:ascii="Arial" w:eastAsia="Times New Roman" w:hAnsi="Arial" w:cs="Arial"/>
          <w:b/>
          <w:bCs/>
          <w:i/>
          <w:lang w:val="x-none" w:eastAsia="cs-CZ"/>
        </w:rPr>
        <w:t xml:space="preserve"> </w:t>
      </w:r>
    </w:p>
    <w:p w14:paraId="5A52F225" w14:textId="77777777" w:rsidR="001B1BDD" w:rsidRPr="001B1BDD" w:rsidRDefault="001B1BDD" w:rsidP="001B1BDD">
      <w:pPr>
        <w:numPr>
          <w:ilvl w:val="0"/>
          <w:numId w:val="38"/>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Doporučené </w:t>
      </w:r>
      <w:proofErr w:type="spellStart"/>
      <w:r w:rsidRPr="001B1BDD">
        <w:rPr>
          <w:rFonts w:ascii="Arial" w:eastAsia="Times New Roman" w:hAnsi="Arial" w:cs="Arial"/>
          <w:lang w:eastAsia="cs-CZ"/>
        </w:rPr>
        <w:t>cipher</w:t>
      </w:r>
      <w:proofErr w:type="spellEnd"/>
      <w:r w:rsidRPr="001B1BDD">
        <w:rPr>
          <w:rFonts w:ascii="Arial" w:eastAsia="Times New Roman" w:hAnsi="Arial" w:cs="Arial"/>
          <w:lang w:eastAsia="cs-CZ"/>
        </w:rPr>
        <w:t xml:space="preserve"> </w:t>
      </w:r>
      <w:proofErr w:type="spellStart"/>
      <w:r w:rsidRPr="001B1BDD">
        <w:rPr>
          <w:rFonts w:ascii="Arial" w:eastAsia="Times New Roman" w:hAnsi="Arial" w:cs="Arial"/>
          <w:lang w:eastAsia="cs-CZ"/>
        </w:rPr>
        <w:t>suites</w:t>
      </w:r>
      <w:proofErr w:type="spellEnd"/>
      <w:r w:rsidRPr="001B1BDD">
        <w:rPr>
          <w:rFonts w:ascii="Arial" w:eastAsia="Times New Roman" w:hAnsi="Arial" w:cs="Arial"/>
          <w:lang w:eastAsia="cs-CZ"/>
        </w:rPr>
        <w:t xml:space="preserve"> (v doporučeném pořadí), které naplňují výše zmíněné požadavky </w:t>
      </w:r>
    </w:p>
    <w:p w14:paraId="3B2060F7" w14:textId="77777777" w:rsidR="001B1BDD" w:rsidRPr="001B1BDD" w:rsidRDefault="001B1BDD" w:rsidP="001B1BDD">
      <w:pPr>
        <w:numPr>
          <w:ilvl w:val="0"/>
          <w:numId w:val="38"/>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TLS1.3: </w:t>
      </w:r>
    </w:p>
    <w:p w14:paraId="6434B04E"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TLS_AES_256_GCM_SHA384</w:t>
      </w:r>
    </w:p>
    <w:p w14:paraId="545C929A"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TLS_CHACHA20_POLY1305_SHA256</w:t>
      </w:r>
    </w:p>
    <w:p w14:paraId="7E70F7DB"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TLS_AES_128_GCM_SHA256</w:t>
      </w:r>
    </w:p>
    <w:p w14:paraId="4EE18B90"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 xml:space="preserve">TLS_AES_128_CCM_SHA256 </w:t>
      </w:r>
    </w:p>
    <w:p w14:paraId="3DB3E8A8" w14:textId="77777777" w:rsidR="001B1BDD" w:rsidRPr="001B1BDD" w:rsidRDefault="001B1BDD" w:rsidP="001B1BDD">
      <w:pPr>
        <w:spacing w:after="0" w:line="240" w:lineRule="auto"/>
        <w:ind w:left="720"/>
        <w:jc w:val="both"/>
        <w:rPr>
          <w:rFonts w:ascii="Arial" w:eastAsia="Times New Roman" w:hAnsi="Arial" w:cs="Arial"/>
          <w:lang w:eastAsia="cs-CZ"/>
        </w:rPr>
      </w:pPr>
    </w:p>
    <w:p w14:paraId="39F14A9A" w14:textId="77777777" w:rsidR="001B1BDD" w:rsidRPr="001B1BDD" w:rsidRDefault="001B1BDD" w:rsidP="001B1BDD">
      <w:pPr>
        <w:numPr>
          <w:ilvl w:val="0"/>
          <w:numId w:val="38"/>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TLS1.2: </w:t>
      </w:r>
    </w:p>
    <w:p w14:paraId="78C7BA0D"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TLS_ECDHE_ECDSA_WITH_AES_256_GCM_SHA384</w:t>
      </w:r>
    </w:p>
    <w:p w14:paraId="21398933"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TLS_ECDHE_ECDSA_WITH_CHACHA20_POLY1305_SHA256</w:t>
      </w:r>
    </w:p>
    <w:p w14:paraId="37512266"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TLS_ECDHE_ECDSA_WITH_AES_128_GCM_SHA256</w:t>
      </w:r>
    </w:p>
    <w:p w14:paraId="3EA177B9"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TLS_ECDHE_RSA_WITH_AES_256_GCM_SHA384</w:t>
      </w:r>
    </w:p>
    <w:p w14:paraId="537AD7C9"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TLS_ECDHE_RSA_WITH_CHACHA20_POLY1305_SHA256</w:t>
      </w:r>
    </w:p>
    <w:p w14:paraId="2AB52338"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TLS_ECDHE_RSA_WITH_AES_128_GCM_SHA256</w:t>
      </w:r>
    </w:p>
    <w:p w14:paraId="0214F616"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TLS_DHE_RSA_WITH_AES_256_GCM_SHA384</w:t>
      </w:r>
    </w:p>
    <w:p w14:paraId="79315C31"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TLS_DHE_RSA_WITH_AES_128_GCM_SHA256</w:t>
      </w:r>
    </w:p>
    <w:p w14:paraId="75AAB877"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 xml:space="preserve">TLS_DHE_RSA_WITH_CHACHA20_POLY1305_SHA256 </w:t>
      </w:r>
    </w:p>
    <w:p w14:paraId="317396F5" w14:textId="77777777" w:rsidR="001B1BDD" w:rsidRPr="001B1BDD" w:rsidRDefault="001B1BDD" w:rsidP="001B1BDD">
      <w:pPr>
        <w:spacing w:after="0" w:line="240" w:lineRule="auto"/>
        <w:ind w:left="720"/>
        <w:jc w:val="both"/>
        <w:rPr>
          <w:rFonts w:ascii="Arial" w:eastAsia="Times New Roman" w:hAnsi="Arial" w:cs="Arial"/>
          <w:lang w:eastAsia="cs-CZ"/>
        </w:rPr>
      </w:pPr>
    </w:p>
    <w:p w14:paraId="3A72F3DF" w14:textId="77777777" w:rsidR="001B1BDD" w:rsidRPr="00631886" w:rsidRDefault="001B1BDD" w:rsidP="001B1BDD">
      <w:pPr>
        <w:spacing w:after="0" w:line="240" w:lineRule="auto"/>
        <w:ind w:left="720"/>
        <w:jc w:val="both"/>
        <w:rPr>
          <w:rFonts w:ascii="Arial" w:eastAsia="Times New Roman" w:hAnsi="Arial" w:cs="Arial"/>
          <w:b/>
          <w:bCs/>
          <w:i/>
          <w:lang w:val="x-none" w:eastAsia="cs-CZ"/>
        </w:rPr>
      </w:pPr>
      <w:bookmarkStart w:id="42" w:name="_Toc40962182"/>
      <w:r w:rsidRPr="00631886">
        <w:rPr>
          <w:rFonts w:ascii="Arial" w:eastAsia="Times New Roman" w:hAnsi="Arial" w:cs="Arial"/>
          <w:b/>
          <w:bCs/>
          <w:i/>
          <w:lang w:val="x-none" w:eastAsia="cs-CZ"/>
        </w:rPr>
        <w:t>Šifrování, podepisování a autentizace</w:t>
      </w:r>
      <w:bookmarkEnd w:id="42"/>
      <w:r w:rsidRPr="00631886">
        <w:rPr>
          <w:rFonts w:ascii="Arial" w:eastAsia="Times New Roman" w:hAnsi="Arial" w:cs="Arial"/>
          <w:b/>
          <w:bCs/>
          <w:i/>
          <w:lang w:val="x-none" w:eastAsia="cs-CZ"/>
        </w:rPr>
        <w:t xml:space="preserve"> </w:t>
      </w:r>
    </w:p>
    <w:p w14:paraId="670274B2"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týká se různých technologií PKI, PGP, S/MIME, SSH, apod. </w:t>
      </w:r>
    </w:p>
    <w:p w14:paraId="6443C3D4"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minimální délka klíče </w:t>
      </w:r>
    </w:p>
    <w:p w14:paraId="16BC7CD3"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algoritmus DSA – 2048 bitů (postupně přecházet na 3072 bitů, tam kde to půjde)</w:t>
      </w:r>
    </w:p>
    <w:p w14:paraId="580D7834"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algoritmus RSA - 2048 bitů (postupně přecházet na 3072 bitů, tam kde to půjde)</w:t>
      </w:r>
    </w:p>
    <w:p w14:paraId="17C93CA8"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algoritmus ECDSA - 256 bitů </w:t>
      </w:r>
    </w:p>
    <w:p w14:paraId="1E28C3BD"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Ověřování (např. SSH klíče) </w:t>
      </w:r>
    </w:p>
    <w:p w14:paraId="1CE9E0CF"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délka klíče minimálně 2048 bitů u RSA a DSA algoritmů (postupně přecházet na 3072 bitů, tam kde to půjde)</w:t>
      </w:r>
    </w:p>
    <w:p w14:paraId="5362330D"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délka klíče minimálně 256 bitů u algoritmů používajících eliptické křivky </w:t>
      </w:r>
    </w:p>
    <w:p w14:paraId="7C9A0DC3" w14:textId="77777777" w:rsidR="00631886" w:rsidRDefault="00631886" w:rsidP="001B1BDD">
      <w:pPr>
        <w:spacing w:after="0" w:line="240" w:lineRule="auto"/>
        <w:ind w:left="720"/>
        <w:jc w:val="both"/>
        <w:rPr>
          <w:rFonts w:ascii="Arial" w:eastAsia="Times New Roman" w:hAnsi="Arial" w:cs="Arial"/>
          <w:b/>
          <w:bCs/>
          <w:lang w:val="x-none" w:eastAsia="cs-CZ"/>
        </w:rPr>
      </w:pPr>
      <w:bookmarkStart w:id="43" w:name="_Toc40962183"/>
    </w:p>
    <w:p w14:paraId="794D48FE" w14:textId="4127D512" w:rsidR="001B1BDD" w:rsidRPr="00631886" w:rsidRDefault="001B1BDD" w:rsidP="001B1BDD">
      <w:pPr>
        <w:spacing w:after="0" w:line="240" w:lineRule="auto"/>
        <w:ind w:left="720"/>
        <w:jc w:val="both"/>
        <w:rPr>
          <w:rFonts w:ascii="Arial" w:eastAsia="Times New Roman" w:hAnsi="Arial" w:cs="Arial"/>
          <w:b/>
          <w:bCs/>
          <w:sz w:val="24"/>
          <w:szCs w:val="24"/>
          <w:lang w:val="x-none" w:eastAsia="cs-CZ"/>
        </w:rPr>
      </w:pPr>
      <w:r w:rsidRPr="00631886">
        <w:rPr>
          <w:rFonts w:ascii="Arial" w:eastAsia="Times New Roman" w:hAnsi="Arial" w:cs="Arial"/>
          <w:b/>
          <w:bCs/>
          <w:sz w:val="24"/>
          <w:szCs w:val="24"/>
          <w:lang w:val="x-none" w:eastAsia="cs-CZ"/>
        </w:rPr>
        <w:t>Symetrická kryptografie</w:t>
      </w:r>
      <w:bookmarkEnd w:id="43"/>
      <w:r w:rsidRPr="00631886">
        <w:rPr>
          <w:rFonts w:ascii="Arial" w:eastAsia="Times New Roman" w:hAnsi="Arial" w:cs="Arial"/>
          <w:b/>
          <w:bCs/>
          <w:sz w:val="24"/>
          <w:szCs w:val="24"/>
          <w:lang w:val="x-none" w:eastAsia="cs-CZ"/>
        </w:rPr>
        <w:t xml:space="preserve"> </w:t>
      </w:r>
    </w:p>
    <w:p w14:paraId="3025E4EA" w14:textId="77777777" w:rsidR="00631886" w:rsidRPr="001B1BDD" w:rsidRDefault="00631886" w:rsidP="001B1BDD">
      <w:pPr>
        <w:spacing w:after="0" w:line="240" w:lineRule="auto"/>
        <w:ind w:left="720"/>
        <w:jc w:val="both"/>
        <w:rPr>
          <w:rFonts w:ascii="Arial" w:eastAsia="Times New Roman" w:hAnsi="Arial" w:cs="Arial"/>
          <w:b/>
          <w:bCs/>
          <w:lang w:val="x-none" w:eastAsia="cs-CZ"/>
        </w:rPr>
      </w:pPr>
    </w:p>
    <w:p w14:paraId="24F63F39"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nesmí být použity tyto šifry: </w:t>
      </w:r>
    </w:p>
    <w:p w14:paraId="15E4266E"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DES, 3DES, RC4, </w:t>
      </w:r>
      <w:proofErr w:type="spellStart"/>
      <w:r w:rsidRPr="001B1BDD">
        <w:rPr>
          <w:rFonts w:ascii="Arial" w:eastAsia="Times New Roman" w:hAnsi="Arial" w:cs="Arial"/>
          <w:lang w:eastAsia="cs-CZ"/>
        </w:rPr>
        <w:t>Blowfish</w:t>
      </w:r>
      <w:proofErr w:type="spellEnd"/>
      <w:r w:rsidRPr="001B1BDD">
        <w:rPr>
          <w:rFonts w:ascii="Arial" w:eastAsia="Times New Roman" w:hAnsi="Arial" w:cs="Arial"/>
          <w:lang w:eastAsia="cs-CZ"/>
        </w:rPr>
        <w:t xml:space="preserve">, </w:t>
      </w:r>
      <w:proofErr w:type="spellStart"/>
      <w:r w:rsidRPr="001B1BDD">
        <w:rPr>
          <w:rFonts w:ascii="Arial" w:eastAsia="Times New Roman" w:hAnsi="Arial" w:cs="Arial"/>
          <w:lang w:eastAsia="cs-CZ"/>
        </w:rPr>
        <w:t>Kasumi</w:t>
      </w:r>
      <w:proofErr w:type="spellEnd"/>
      <w:r w:rsidRPr="001B1BDD">
        <w:rPr>
          <w:rFonts w:ascii="Arial" w:eastAsia="Times New Roman" w:hAnsi="Arial" w:cs="Arial"/>
          <w:lang w:eastAsia="cs-CZ"/>
        </w:rPr>
        <w:t xml:space="preserve">  </w:t>
      </w:r>
    </w:p>
    <w:p w14:paraId="6CA310B1"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minimální délka šifrovacího klíče - 128 bitů </w:t>
      </w:r>
    </w:p>
    <w:p w14:paraId="46C4421F"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pro šifru Chacha20 minimálně 256 bitů a se zatížením klíče menším než 256 GB </w:t>
      </w:r>
    </w:p>
    <w:p w14:paraId="722987C9"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nesmí být použity tyto módy pro ochranu integrity: </w:t>
      </w:r>
    </w:p>
    <w:p w14:paraId="53790DEA" w14:textId="71189FDA" w:rsidR="00DB4D80" w:rsidRPr="00DB4D80" w:rsidRDefault="001B1BDD" w:rsidP="00070E98">
      <w:pPr>
        <w:numPr>
          <w:ilvl w:val="1"/>
          <w:numId w:val="37"/>
        </w:numPr>
        <w:spacing w:after="0" w:line="240" w:lineRule="auto"/>
        <w:jc w:val="both"/>
        <w:rPr>
          <w:rFonts w:ascii="Arial" w:eastAsia="Times New Roman" w:hAnsi="Arial" w:cs="Arial"/>
          <w:lang w:eastAsia="cs-CZ"/>
        </w:rPr>
      </w:pPr>
      <w:r w:rsidRPr="00DB4D80">
        <w:rPr>
          <w:rFonts w:ascii="Arial" w:eastAsia="Times New Roman" w:hAnsi="Arial" w:cs="Arial"/>
          <w:lang w:eastAsia="cs-CZ"/>
        </w:rPr>
        <w:t>HMAC-SHA1, CBC-MAC-X9.19</w:t>
      </w:r>
      <w:r w:rsidR="00DB4D80" w:rsidRPr="00DB4D80">
        <w:rPr>
          <w:rFonts w:ascii="Arial" w:eastAsia="Times New Roman" w:hAnsi="Arial" w:cs="Arial"/>
          <w:lang w:eastAsia="cs-CZ"/>
        </w:rPr>
        <w:br w:type="page"/>
      </w:r>
    </w:p>
    <w:p w14:paraId="4E9CB8B9" w14:textId="01547BB7" w:rsidR="009059E1" w:rsidRDefault="009059E1" w:rsidP="009059E1">
      <w:pPr>
        <w:spacing w:after="0" w:line="240" w:lineRule="auto"/>
        <w:jc w:val="center"/>
        <w:rPr>
          <w:rFonts w:ascii="Arial" w:eastAsia="Times New Roman" w:hAnsi="Arial" w:cs="Arial"/>
          <w:b/>
          <w:bCs/>
          <w:lang w:eastAsia="cs-CZ"/>
        </w:rPr>
      </w:pPr>
      <w:r>
        <w:rPr>
          <w:rFonts w:ascii="Arial" w:eastAsia="Times New Roman" w:hAnsi="Arial" w:cs="Arial"/>
          <w:b/>
          <w:bCs/>
          <w:lang w:eastAsia="cs-CZ"/>
        </w:rPr>
        <w:lastRenderedPageBreak/>
        <w:t xml:space="preserve">Příloha č. </w:t>
      </w:r>
      <w:r w:rsidR="00841BFA">
        <w:rPr>
          <w:rFonts w:ascii="Arial" w:eastAsia="Times New Roman" w:hAnsi="Arial" w:cs="Arial"/>
          <w:b/>
          <w:bCs/>
          <w:lang w:eastAsia="cs-CZ"/>
        </w:rPr>
        <w:t>3</w:t>
      </w:r>
    </w:p>
    <w:p w14:paraId="75390B77" w14:textId="77777777" w:rsidR="009059E1" w:rsidRPr="00DE4923" w:rsidRDefault="009059E1" w:rsidP="009059E1">
      <w:pPr>
        <w:spacing w:after="0" w:line="240" w:lineRule="auto"/>
        <w:jc w:val="center"/>
        <w:rPr>
          <w:rFonts w:ascii="Arial" w:eastAsia="Times New Roman" w:hAnsi="Arial" w:cs="Arial"/>
          <w:b/>
          <w:bCs/>
          <w:lang w:eastAsia="cs-CZ"/>
        </w:rPr>
      </w:pPr>
    </w:p>
    <w:p w14:paraId="6C72BB64" w14:textId="187B9261" w:rsidR="00BA4471" w:rsidRPr="00DE4923" w:rsidRDefault="009174CE" w:rsidP="00C83FF1">
      <w:pPr>
        <w:spacing w:after="0" w:line="240" w:lineRule="auto"/>
        <w:jc w:val="both"/>
        <w:rPr>
          <w:rFonts w:ascii="Arial" w:eastAsia="Times New Roman" w:hAnsi="Arial" w:cs="Arial"/>
          <w:lang w:eastAsia="cs-CZ"/>
        </w:rPr>
      </w:pPr>
      <w:r>
        <w:rPr>
          <w:rFonts w:ascii="Arial" w:eastAsia="Times New Roman" w:hAnsi="Arial" w:cs="Arial"/>
          <w:lang w:eastAsia="cs-CZ"/>
        </w:rPr>
        <w:t xml:space="preserve">Seznam poddodavatelů (je-li </w:t>
      </w:r>
      <w:proofErr w:type="gramStart"/>
      <w:r>
        <w:rPr>
          <w:rFonts w:ascii="Arial" w:eastAsia="Times New Roman" w:hAnsi="Arial" w:cs="Arial"/>
          <w:lang w:eastAsia="cs-CZ"/>
        </w:rPr>
        <w:t>relevantní)</w:t>
      </w:r>
      <w:r w:rsidR="009059E1">
        <w:rPr>
          <w:rFonts w:ascii="Arial" w:eastAsia="Times New Roman" w:hAnsi="Arial" w:cs="Arial"/>
          <w:lang w:eastAsia="cs-CZ"/>
        </w:rPr>
        <w:t>– bude</w:t>
      </w:r>
      <w:proofErr w:type="gramEnd"/>
      <w:r w:rsidR="009059E1">
        <w:rPr>
          <w:rFonts w:ascii="Arial" w:eastAsia="Times New Roman" w:hAnsi="Arial" w:cs="Arial"/>
          <w:lang w:eastAsia="cs-CZ"/>
        </w:rPr>
        <w:t xml:space="preserve"> doplněno z nabídky </w:t>
      </w:r>
      <w:r w:rsidR="008772BC">
        <w:rPr>
          <w:rFonts w:ascii="Arial" w:eastAsia="Times New Roman" w:hAnsi="Arial" w:cs="Arial"/>
          <w:lang w:eastAsia="cs-CZ"/>
        </w:rPr>
        <w:t>Poskytovatel</w:t>
      </w:r>
      <w:r w:rsidR="009059E1">
        <w:rPr>
          <w:rFonts w:ascii="Arial" w:eastAsia="Times New Roman" w:hAnsi="Arial" w:cs="Arial"/>
          <w:lang w:eastAsia="cs-CZ"/>
        </w:rPr>
        <w:t>e</w:t>
      </w:r>
    </w:p>
    <w:sectPr w:rsidR="00BA4471" w:rsidRPr="00DE4923" w:rsidSect="0088772C">
      <w:footerReference w:type="default" r:id="rId8"/>
      <w:headerReference w:type="first" r:id="rId9"/>
      <w:footerReference w:type="first" r:id="rId10"/>
      <w:pgSz w:w="11906" w:h="16838"/>
      <w:pgMar w:top="1417" w:right="1417"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EB3AE8" w14:textId="77777777" w:rsidR="00CB699D" w:rsidRDefault="00CB699D" w:rsidP="00B01175">
      <w:pPr>
        <w:spacing w:after="0" w:line="240" w:lineRule="auto"/>
      </w:pPr>
      <w:r>
        <w:separator/>
      </w:r>
    </w:p>
  </w:endnote>
  <w:endnote w:type="continuationSeparator" w:id="0">
    <w:p w14:paraId="3F5F8F66" w14:textId="77777777" w:rsidR="00CB699D" w:rsidRDefault="00CB699D" w:rsidP="00B01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EE9A4" w14:textId="322638AD" w:rsidR="00CB699D" w:rsidRPr="00C6423E" w:rsidRDefault="00CB699D">
    <w:pPr>
      <w:pStyle w:val="Zpat"/>
      <w:jc w:val="center"/>
    </w:pPr>
    <w:r w:rsidRPr="00C6423E">
      <w:rPr>
        <w:rFonts w:cs="Arial"/>
        <w:sz w:val="20"/>
        <w:szCs w:val="20"/>
      </w:rPr>
      <w:t xml:space="preserve">Stránka </w:t>
    </w:r>
    <w:r w:rsidRPr="00C6423E">
      <w:rPr>
        <w:rFonts w:cs="Arial"/>
        <w:b/>
        <w:sz w:val="20"/>
        <w:szCs w:val="20"/>
      </w:rPr>
      <w:fldChar w:fldCharType="begin"/>
    </w:r>
    <w:r w:rsidRPr="00C6423E">
      <w:rPr>
        <w:rFonts w:cs="Arial"/>
        <w:b/>
        <w:sz w:val="20"/>
        <w:szCs w:val="20"/>
      </w:rPr>
      <w:instrText>PAGE</w:instrText>
    </w:r>
    <w:r w:rsidRPr="00C6423E">
      <w:rPr>
        <w:rFonts w:cs="Arial"/>
        <w:b/>
        <w:sz w:val="20"/>
        <w:szCs w:val="20"/>
      </w:rPr>
      <w:fldChar w:fldCharType="separate"/>
    </w:r>
    <w:r w:rsidR="007760F7">
      <w:rPr>
        <w:rFonts w:cs="Arial"/>
        <w:b/>
        <w:noProof/>
        <w:sz w:val="20"/>
        <w:szCs w:val="20"/>
      </w:rPr>
      <w:t>7</w:t>
    </w:r>
    <w:r w:rsidRPr="00C6423E">
      <w:rPr>
        <w:rFonts w:cs="Arial"/>
        <w:b/>
        <w:sz w:val="20"/>
        <w:szCs w:val="20"/>
      </w:rPr>
      <w:fldChar w:fldCharType="end"/>
    </w:r>
    <w:r w:rsidRPr="00C6423E">
      <w:rPr>
        <w:rFonts w:cs="Arial"/>
        <w:sz w:val="20"/>
        <w:szCs w:val="20"/>
      </w:rPr>
      <w:t xml:space="preserve"> z </w:t>
    </w:r>
    <w:r w:rsidRPr="00C6423E">
      <w:rPr>
        <w:rFonts w:cs="Arial"/>
        <w:b/>
        <w:sz w:val="20"/>
        <w:szCs w:val="20"/>
      </w:rPr>
      <w:fldChar w:fldCharType="begin"/>
    </w:r>
    <w:r w:rsidRPr="00C6423E">
      <w:rPr>
        <w:rFonts w:cs="Arial"/>
        <w:b/>
        <w:sz w:val="20"/>
        <w:szCs w:val="20"/>
      </w:rPr>
      <w:instrText>NUMPAGES</w:instrText>
    </w:r>
    <w:r w:rsidRPr="00C6423E">
      <w:rPr>
        <w:rFonts w:cs="Arial"/>
        <w:b/>
        <w:sz w:val="20"/>
        <w:szCs w:val="20"/>
      </w:rPr>
      <w:fldChar w:fldCharType="separate"/>
    </w:r>
    <w:r w:rsidR="007760F7">
      <w:rPr>
        <w:rFonts w:cs="Arial"/>
        <w:b/>
        <w:noProof/>
        <w:sz w:val="20"/>
        <w:szCs w:val="20"/>
      </w:rPr>
      <w:t>17</w:t>
    </w:r>
    <w:r w:rsidRPr="00C6423E">
      <w:rPr>
        <w:rFonts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77A13" w14:textId="0FDB4C0E" w:rsidR="00CB699D" w:rsidRDefault="00CB699D" w:rsidP="0088772C">
    <w:pPr>
      <w:pStyle w:val="Zpat"/>
      <w:jc w:val="center"/>
    </w:pPr>
    <w:r w:rsidRPr="00C6423E">
      <w:rPr>
        <w:rFonts w:cs="Arial"/>
        <w:sz w:val="20"/>
        <w:szCs w:val="20"/>
      </w:rPr>
      <w:t xml:space="preserve">Stránka </w:t>
    </w:r>
    <w:r w:rsidRPr="00C6423E">
      <w:rPr>
        <w:rFonts w:cs="Arial"/>
        <w:b/>
        <w:sz w:val="20"/>
        <w:szCs w:val="20"/>
      </w:rPr>
      <w:fldChar w:fldCharType="begin"/>
    </w:r>
    <w:r w:rsidRPr="00C6423E">
      <w:rPr>
        <w:rFonts w:cs="Arial"/>
        <w:b/>
        <w:sz w:val="20"/>
        <w:szCs w:val="20"/>
      </w:rPr>
      <w:instrText>PAGE</w:instrText>
    </w:r>
    <w:r w:rsidRPr="00C6423E">
      <w:rPr>
        <w:rFonts w:cs="Arial"/>
        <w:b/>
        <w:sz w:val="20"/>
        <w:szCs w:val="20"/>
      </w:rPr>
      <w:fldChar w:fldCharType="separate"/>
    </w:r>
    <w:r w:rsidR="007760F7">
      <w:rPr>
        <w:rFonts w:cs="Arial"/>
        <w:b/>
        <w:noProof/>
        <w:sz w:val="20"/>
        <w:szCs w:val="20"/>
      </w:rPr>
      <w:t>1</w:t>
    </w:r>
    <w:r w:rsidRPr="00C6423E">
      <w:rPr>
        <w:rFonts w:cs="Arial"/>
        <w:b/>
        <w:sz w:val="20"/>
        <w:szCs w:val="20"/>
      </w:rPr>
      <w:fldChar w:fldCharType="end"/>
    </w:r>
    <w:r w:rsidRPr="00C6423E">
      <w:rPr>
        <w:rFonts w:cs="Arial"/>
        <w:sz w:val="20"/>
        <w:szCs w:val="20"/>
      </w:rPr>
      <w:t xml:space="preserve"> z </w:t>
    </w:r>
    <w:r w:rsidRPr="00C6423E">
      <w:rPr>
        <w:rFonts w:cs="Arial"/>
        <w:b/>
        <w:sz w:val="20"/>
        <w:szCs w:val="20"/>
      </w:rPr>
      <w:fldChar w:fldCharType="begin"/>
    </w:r>
    <w:r w:rsidRPr="00C6423E">
      <w:rPr>
        <w:rFonts w:cs="Arial"/>
        <w:b/>
        <w:sz w:val="20"/>
        <w:szCs w:val="20"/>
      </w:rPr>
      <w:instrText>NUMPAGES</w:instrText>
    </w:r>
    <w:r w:rsidRPr="00C6423E">
      <w:rPr>
        <w:rFonts w:cs="Arial"/>
        <w:b/>
        <w:sz w:val="20"/>
        <w:szCs w:val="20"/>
      </w:rPr>
      <w:fldChar w:fldCharType="separate"/>
    </w:r>
    <w:r w:rsidR="007760F7">
      <w:rPr>
        <w:rFonts w:cs="Arial"/>
        <w:b/>
        <w:noProof/>
        <w:sz w:val="20"/>
        <w:szCs w:val="20"/>
      </w:rPr>
      <w:t>17</w:t>
    </w:r>
    <w:r w:rsidRPr="00C6423E">
      <w:rPr>
        <w:rFonts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B1C0EB" w14:textId="77777777" w:rsidR="00CB699D" w:rsidRDefault="00CB699D" w:rsidP="00B01175">
      <w:pPr>
        <w:spacing w:after="0" w:line="240" w:lineRule="auto"/>
      </w:pPr>
      <w:r>
        <w:separator/>
      </w:r>
    </w:p>
  </w:footnote>
  <w:footnote w:type="continuationSeparator" w:id="0">
    <w:p w14:paraId="4E04DA6D" w14:textId="77777777" w:rsidR="00CB699D" w:rsidRDefault="00CB699D" w:rsidP="00B011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5A774" w14:textId="77777777" w:rsidR="00CB699D" w:rsidRDefault="00CB699D" w:rsidP="000E6E01">
    <w:pPr>
      <w:pStyle w:val="Zhlav"/>
      <w:spacing w:after="0"/>
    </w:pPr>
  </w:p>
  <w:p w14:paraId="64C5AFC1" w14:textId="77777777" w:rsidR="00CB699D" w:rsidRDefault="00CB699D" w:rsidP="000E6E01">
    <w:pPr>
      <w:pStyle w:val="Zhlav"/>
      <w:spacing w:after="0"/>
      <w:ind w:firstLine="708"/>
    </w:pPr>
  </w:p>
  <w:p w14:paraId="0EF47C2C" w14:textId="77777777" w:rsidR="00CB699D" w:rsidRDefault="00CB699D" w:rsidP="000E6E01">
    <w:pPr>
      <w:pStyle w:val="Zhlav"/>
      <w:spacing w:after="0"/>
    </w:pPr>
  </w:p>
  <w:p w14:paraId="544C5D87" w14:textId="77777777" w:rsidR="00CB699D" w:rsidRDefault="00CB699D" w:rsidP="000E6E01">
    <w:pPr>
      <w:pStyle w:val="Zhlav"/>
      <w:spacing w:after="0"/>
    </w:pPr>
  </w:p>
  <w:p w14:paraId="55A8D7AA" w14:textId="68C3C995" w:rsidR="00CB699D" w:rsidRPr="00006F5F" w:rsidRDefault="00CB699D" w:rsidP="000E6E01">
    <w:pPr>
      <w:spacing w:after="0" w:line="240" w:lineRule="auto"/>
      <w:ind w:right="-851"/>
      <w:rPr>
        <w:rFonts w:ascii="Arial" w:eastAsia="Times New Roman" w:hAnsi="Arial" w:cs="Arial"/>
        <w:b/>
        <w:sz w:val="20"/>
        <w:szCs w:val="20"/>
        <w:lang w:eastAsia="cs-CZ"/>
      </w:rPr>
    </w:pPr>
    <w:r w:rsidRPr="00006F5F">
      <w:rPr>
        <w:rFonts w:ascii="Arial" w:eastAsia="Times New Roman" w:hAnsi="Arial" w:cs="Arial"/>
        <w:sz w:val="20"/>
        <w:szCs w:val="20"/>
        <w:lang w:eastAsia="cs-CZ"/>
      </w:rPr>
      <w:t xml:space="preserve">Veřejná zakázka </w:t>
    </w:r>
    <w:r w:rsidR="001B1BDD" w:rsidRPr="001B1BDD">
      <w:rPr>
        <w:rFonts w:ascii="Arial" w:eastAsia="Times New Roman" w:hAnsi="Arial" w:cs="Arial"/>
        <w:b/>
        <w:sz w:val="20"/>
        <w:szCs w:val="20"/>
        <w:lang w:eastAsia="cs-CZ"/>
      </w:rPr>
      <w:t>Společné datové prostředí – CDE a elektronický stavební deník</w:t>
    </w:r>
  </w:p>
  <w:p w14:paraId="49668154" w14:textId="77777777" w:rsidR="00CB699D" w:rsidRPr="00006F5F" w:rsidRDefault="00CB699D" w:rsidP="000E6E01">
    <w:pPr>
      <w:spacing w:after="0" w:line="240" w:lineRule="auto"/>
      <w:ind w:right="-851"/>
      <w:rPr>
        <w:rFonts w:ascii="Arial" w:eastAsia="Times New Roman" w:hAnsi="Arial" w:cs="Arial"/>
        <w:sz w:val="20"/>
        <w:szCs w:val="20"/>
        <w:lang w:eastAsia="cs-CZ"/>
      </w:rPr>
    </w:pPr>
    <w:r w:rsidRPr="00006F5F">
      <w:rPr>
        <w:rFonts w:ascii="Arial" w:eastAsia="Times New Roman" w:hAnsi="Arial" w:cs="Arial"/>
        <w:sz w:val="20"/>
        <w:szCs w:val="20"/>
        <w:lang w:eastAsia="cs-CZ"/>
      </w:rPr>
      <w:fldChar w:fldCharType="begin"/>
    </w:r>
    <w:r w:rsidRPr="00006F5F">
      <w:rPr>
        <w:rFonts w:ascii="Arial" w:eastAsia="Times New Roman" w:hAnsi="Arial" w:cs="Arial"/>
        <w:sz w:val="20"/>
        <w:szCs w:val="20"/>
        <w:lang w:eastAsia="cs-CZ"/>
      </w:rPr>
      <w:instrText xml:space="preserve"> REF Výzva_ZD \h  \* MERGEFORMAT </w:instrText>
    </w:r>
    <w:r w:rsidRPr="00006F5F">
      <w:rPr>
        <w:rFonts w:ascii="Arial" w:eastAsia="Times New Roman" w:hAnsi="Arial" w:cs="Arial"/>
        <w:sz w:val="20"/>
        <w:szCs w:val="20"/>
        <w:lang w:eastAsia="cs-CZ"/>
      </w:rPr>
    </w:r>
    <w:r w:rsidRPr="00006F5F">
      <w:rPr>
        <w:rFonts w:ascii="Arial" w:eastAsia="Times New Roman" w:hAnsi="Arial" w:cs="Arial"/>
        <w:sz w:val="20"/>
        <w:szCs w:val="20"/>
        <w:lang w:eastAsia="cs-CZ"/>
      </w:rPr>
      <w:fldChar w:fldCharType="separate"/>
    </w:r>
    <w:r w:rsidRPr="00006F5F">
      <w:rPr>
        <w:rFonts w:ascii="Arial" w:eastAsia="Times New Roman" w:hAnsi="Arial" w:cs="Arial"/>
        <w:sz w:val="20"/>
        <w:szCs w:val="20"/>
        <w:lang w:eastAsia="cs-CZ"/>
      </w:rPr>
      <w:t>Zadávací dokumentace</w:t>
    </w:r>
  </w:p>
  <w:p w14:paraId="1F781689" w14:textId="575861F0" w:rsidR="00CB699D" w:rsidRPr="000E6E01" w:rsidRDefault="00CB699D" w:rsidP="000E6E01">
    <w:pPr>
      <w:pStyle w:val="Zhlav"/>
      <w:spacing w:after="0"/>
      <w:rPr>
        <w:rFonts w:ascii="Arial" w:eastAsia="Times New Roman" w:hAnsi="Arial" w:cs="Arial"/>
        <w:sz w:val="20"/>
        <w:szCs w:val="20"/>
        <w:lang w:val="cs-CZ" w:eastAsia="cs-CZ"/>
      </w:rPr>
    </w:pPr>
    <w:r w:rsidRPr="00006F5F">
      <w:rPr>
        <w:rFonts w:ascii="Arial" w:eastAsia="Times New Roman" w:hAnsi="Arial" w:cs="Arial"/>
        <w:sz w:val="20"/>
        <w:szCs w:val="20"/>
        <w:lang w:eastAsia="cs-CZ"/>
      </w:rPr>
      <w:fldChar w:fldCharType="end"/>
    </w:r>
    <w:r w:rsidRPr="00006F5F">
      <w:rPr>
        <w:rFonts w:ascii="Arial" w:eastAsia="Times New Roman" w:hAnsi="Arial" w:cs="Arial"/>
        <w:sz w:val="20"/>
        <w:szCs w:val="20"/>
        <w:lang w:eastAsia="cs-CZ"/>
      </w:rPr>
      <w:t xml:space="preserve">Příloha č. </w:t>
    </w:r>
    <w:r>
      <w:rPr>
        <w:rFonts w:ascii="Arial" w:eastAsia="Times New Roman" w:hAnsi="Arial" w:cs="Arial"/>
        <w:sz w:val="20"/>
        <w:szCs w:val="20"/>
        <w:lang w:val="cs-CZ" w:eastAsia="cs-CZ"/>
      </w:rPr>
      <w:t>6</w:t>
    </w:r>
    <w:r w:rsidRPr="00006F5F">
      <w:rPr>
        <w:rFonts w:ascii="Arial" w:eastAsia="Times New Roman" w:hAnsi="Arial" w:cs="Arial"/>
        <w:sz w:val="20"/>
        <w:szCs w:val="20"/>
        <w:lang w:eastAsia="cs-CZ"/>
      </w:rPr>
      <w:t xml:space="preserve"> zadávací dokumentace: Závazný text </w:t>
    </w:r>
    <w:r>
      <w:rPr>
        <w:rFonts w:ascii="Arial" w:eastAsia="Times New Roman" w:hAnsi="Arial" w:cs="Arial"/>
        <w:sz w:val="20"/>
        <w:szCs w:val="20"/>
        <w:lang w:val="cs-CZ" w:eastAsia="cs-CZ"/>
      </w:rPr>
      <w:t>servisní smlouvy</w:t>
    </w:r>
  </w:p>
  <w:p w14:paraId="57EC76EC" w14:textId="22FB5852" w:rsidR="00CB699D" w:rsidRPr="000E6E01" w:rsidRDefault="00CB699D" w:rsidP="000E6E01">
    <w:pPr>
      <w:pStyle w:val="Zhlav"/>
      <w:spacing w:after="0"/>
      <w:rPr>
        <w:rFonts w:ascii="Arial" w:eastAsia="Times New Roman" w:hAnsi="Arial" w:cs="Arial"/>
        <w:sz w:val="20"/>
        <w:szCs w:val="20"/>
        <w:lang w:val="cs-CZ" w:eastAsia="cs-CZ"/>
      </w:rPr>
    </w:pPr>
    <w:r w:rsidRPr="003807EE">
      <w:rPr>
        <w:rFonts w:ascii="Arial" w:hAnsi="Arial" w:cs="Arial"/>
        <w:noProof/>
        <w:lang w:val="cs-CZ" w:eastAsia="cs-CZ"/>
      </w:rPr>
      <w:drawing>
        <wp:anchor distT="0" distB="0" distL="114300" distR="114300" simplePos="0" relativeHeight="251659776" behindDoc="1" locked="1" layoutInCell="1" allowOverlap="1" wp14:anchorId="58363F5B" wp14:editId="34295ABB">
          <wp:simplePos x="0" y="0"/>
          <wp:positionH relativeFrom="page">
            <wp:posOffset>2779395</wp:posOffset>
          </wp:positionH>
          <wp:positionV relativeFrom="page">
            <wp:posOffset>245745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5A94"/>
    <w:multiLevelType w:val="multilevel"/>
    <w:tmpl w:val="143A4E4C"/>
    <w:styleLink w:val="Styl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A77563"/>
    <w:multiLevelType w:val="hybridMultilevel"/>
    <w:tmpl w:val="9F784B0C"/>
    <w:lvl w:ilvl="0" w:tplc="6CD6EB9E">
      <w:start w:val="6"/>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6900C8"/>
    <w:multiLevelType w:val="multilevel"/>
    <w:tmpl w:val="49825CA4"/>
    <w:lvl w:ilvl="0">
      <w:start w:val="3"/>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none"/>
      <w:lvlText w:val="3.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3" w15:restartNumberingAfterBreak="0">
    <w:nsid w:val="053A2F52"/>
    <w:multiLevelType w:val="multilevel"/>
    <w:tmpl w:val="B882FC66"/>
    <w:numStyleLink w:val="Styl5"/>
  </w:abstractNum>
  <w:abstractNum w:abstractNumId="4"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9D4B8D"/>
    <w:multiLevelType w:val="multilevel"/>
    <w:tmpl w:val="0BAC206C"/>
    <w:name w:val="Outline3"/>
    <w:lvl w:ilvl="0">
      <w:start w:val="1"/>
      <w:numFmt w:val="none"/>
      <w:suff w:val="nothing"/>
      <w:lvlText w:val=""/>
      <w:lvlJc w:val="left"/>
      <w:pPr>
        <w:ind w:left="0" w:firstLine="0"/>
      </w:pPr>
      <w:rPr>
        <w:rFonts w:cs="Times New Roman" w:hint="default"/>
      </w:rPr>
    </w:lvl>
    <w:lvl w:ilvl="1">
      <w:start w:val="1"/>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7" w15:restartNumberingAfterBreak="0">
    <w:nsid w:val="1B2C1489"/>
    <w:multiLevelType w:val="multilevel"/>
    <w:tmpl w:val="6C9048CC"/>
    <w:numStyleLink w:val="Styl1"/>
  </w:abstractNum>
  <w:abstractNum w:abstractNumId="8" w15:restartNumberingAfterBreak="0">
    <w:nsid w:val="1BB17F67"/>
    <w:multiLevelType w:val="hybridMultilevel"/>
    <w:tmpl w:val="63F4FC92"/>
    <w:lvl w:ilvl="0" w:tplc="B9E2B2F8">
      <w:start w:val="1"/>
      <w:numFmt w:val="upperLetter"/>
      <w:lvlText w:val="(%1)"/>
      <w:lvlJc w:val="left"/>
      <w:pPr>
        <w:ind w:left="332" w:hanging="360"/>
      </w:pPr>
      <w:rPr>
        <w:rFonts w:hint="default"/>
      </w:rPr>
    </w:lvl>
    <w:lvl w:ilvl="1" w:tplc="04050019" w:tentative="1">
      <w:start w:val="1"/>
      <w:numFmt w:val="lowerLetter"/>
      <w:lvlText w:val="%2."/>
      <w:lvlJc w:val="left"/>
      <w:pPr>
        <w:ind w:left="1052" w:hanging="360"/>
      </w:pPr>
    </w:lvl>
    <w:lvl w:ilvl="2" w:tplc="0405001B" w:tentative="1">
      <w:start w:val="1"/>
      <w:numFmt w:val="lowerRoman"/>
      <w:lvlText w:val="%3."/>
      <w:lvlJc w:val="right"/>
      <w:pPr>
        <w:ind w:left="1772" w:hanging="180"/>
      </w:pPr>
    </w:lvl>
    <w:lvl w:ilvl="3" w:tplc="0405000F" w:tentative="1">
      <w:start w:val="1"/>
      <w:numFmt w:val="decimal"/>
      <w:lvlText w:val="%4."/>
      <w:lvlJc w:val="left"/>
      <w:pPr>
        <w:ind w:left="2492" w:hanging="360"/>
      </w:pPr>
    </w:lvl>
    <w:lvl w:ilvl="4" w:tplc="04050019" w:tentative="1">
      <w:start w:val="1"/>
      <w:numFmt w:val="lowerLetter"/>
      <w:lvlText w:val="%5."/>
      <w:lvlJc w:val="left"/>
      <w:pPr>
        <w:ind w:left="3212" w:hanging="360"/>
      </w:pPr>
    </w:lvl>
    <w:lvl w:ilvl="5" w:tplc="0405001B" w:tentative="1">
      <w:start w:val="1"/>
      <w:numFmt w:val="lowerRoman"/>
      <w:lvlText w:val="%6."/>
      <w:lvlJc w:val="right"/>
      <w:pPr>
        <w:ind w:left="3932" w:hanging="180"/>
      </w:pPr>
    </w:lvl>
    <w:lvl w:ilvl="6" w:tplc="0405000F" w:tentative="1">
      <w:start w:val="1"/>
      <w:numFmt w:val="decimal"/>
      <w:lvlText w:val="%7."/>
      <w:lvlJc w:val="left"/>
      <w:pPr>
        <w:ind w:left="4652" w:hanging="360"/>
      </w:pPr>
    </w:lvl>
    <w:lvl w:ilvl="7" w:tplc="04050019" w:tentative="1">
      <w:start w:val="1"/>
      <w:numFmt w:val="lowerLetter"/>
      <w:lvlText w:val="%8."/>
      <w:lvlJc w:val="left"/>
      <w:pPr>
        <w:ind w:left="5372" w:hanging="360"/>
      </w:pPr>
    </w:lvl>
    <w:lvl w:ilvl="8" w:tplc="0405001B" w:tentative="1">
      <w:start w:val="1"/>
      <w:numFmt w:val="lowerRoman"/>
      <w:lvlText w:val="%9."/>
      <w:lvlJc w:val="right"/>
      <w:pPr>
        <w:ind w:left="6092" w:hanging="180"/>
      </w:pPr>
    </w:lvl>
  </w:abstractNum>
  <w:abstractNum w:abstractNumId="9" w15:restartNumberingAfterBreak="0">
    <w:nsid w:val="1F6409CB"/>
    <w:multiLevelType w:val="multilevel"/>
    <w:tmpl w:val="36BADB0C"/>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bullet"/>
      <w:lvlText w:val=""/>
      <w:lvlJc w:val="left"/>
      <w:pPr>
        <w:ind w:left="2880" w:hanging="720"/>
      </w:pPr>
      <w:rPr>
        <w:rFonts w:ascii="Symbol" w:hAnsi="Symbol"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10" w15:restartNumberingAfterBreak="0">
    <w:nsid w:val="20964E97"/>
    <w:multiLevelType w:val="multilevel"/>
    <w:tmpl w:val="6C9048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3E67860"/>
    <w:multiLevelType w:val="multilevel"/>
    <w:tmpl w:val="BF8E596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4C435A5"/>
    <w:multiLevelType w:val="hybridMultilevel"/>
    <w:tmpl w:val="CDEC71FC"/>
    <w:lvl w:ilvl="0" w:tplc="631A6DB8">
      <w:start w:val="7"/>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5DD5652"/>
    <w:multiLevelType w:val="multilevel"/>
    <w:tmpl w:val="0854C046"/>
    <w:styleLink w:val="Styl3"/>
    <w:lvl w:ilvl="0">
      <w:start w:val="4"/>
      <w:numFmt w:val="decimal"/>
      <w:lvlText w:val="%1"/>
      <w:lvlJc w:val="left"/>
      <w:pPr>
        <w:ind w:left="360" w:hanging="360"/>
      </w:pPr>
      <w:rPr>
        <w:rFonts w:hint="default"/>
        <w:b w:val="0"/>
        <w:i w:val="0"/>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14" w15:restartNumberingAfterBreak="0">
    <w:nsid w:val="29845C95"/>
    <w:multiLevelType w:val="multilevel"/>
    <w:tmpl w:val="143A4E4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9B23AF7"/>
    <w:multiLevelType w:val="hybridMultilevel"/>
    <w:tmpl w:val="51D2786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7AB5C15"/>
    <w:multiLevelType w:val="multilevel"/>
    <w:tmpl w:val="A29225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DD97C32"/>
    <w:multiLevelType w:val="hybridMultilevel"/>
    <w:tmpl w:val="7D26A8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10F2B0A"/>
    <w:multiLevelType w:val="multilevel"/>
    <w:tmpl w:val="961893B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4B33A9"/>
    <w:multiLevelType w:val="hybridMultilevel"/>
    <w:tmpl w:val="20B66C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470473E"/>
    <w:multiLevelType w:val="multilevel"/>
    <w:tmpl w:val="0854C046"/>
    <w:numStyleLink w:val="Styl3"/>
  </w:abstractNum>
  <w:abstractNum w:abstractNumId="22" w15:restartNumberingAfterBreak="0">
    <w:nsid w:val="467651B7"/>
    <w:multiLevelType w:val="multilevel"/>
    <w:tmpl w:val="1F3A375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6ED2D02"/>
    <w:multiLevelType w:val="multilevel"/>
    <w:tmpl w:val="9F6C5FD0"/>
    <w:lvl w:ilvl="0">
      <w:start w:val="4"/>
      <w:numFmt w:val="decimal"/>
      <w:lvlText w:val="%1"/>
      <w:lvlJc w:val="left"/>
      <w:pPr>
        <w:ind w:left="360" w:hanging="360"/>
      </w:pPr>
      <w:rPr>
        <w:rFonts w:hint="default"/>
        <w:b w:val="0"/>
        <w:i w:val="0"/>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24" w15:restartNumberingAfterBreak="0">
    <w:nsid w:val="49033435"/>
    <w:multiLevelType w:val="multilevel"/>
    <w:tmpl w:val="41D2A7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20"/>
      <w:numFmt w:val="bullet"/>
      <w:lvlText w:val="-"/>
      <w:lvlJc w:val="left"/>
      <w:pPr>
        <w:ind w:left="2160" w:hanging="360"/>
      </w:pPr>
      <w:rPr>
        <w:rFonts w:ascii="Arial" w:eastAsia="Calibri" w:hAnsi="Arial" w:cs="Arial" w:hint="default"/>
        <w:b w:val="0"/>
        <w:i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C3677B0"/>
    <w:multiLevelType w:val="multilevel"/>
    <w:tmpl w:val="6D8CF9DC"/>
    <w:styleLink w:val="Styl2"/>
    <w:lvl w:ilvl="0">
      <w:start w:val="3"/>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6" w15:restartNumberingAfterBreak="0">
    <w:nsid w:val="4D97524E"/>
    <w:multiLevelType w:val="multilevel"/>
    <w:tmpl w:val="AC5846A6"/>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27" w15:restartNumberingAfterBreak="0">
    <w:nsid w:val="4FCA3DEB"/>
    <w:multiLevelType w:val="multilevel"/>
    <w:tmpl w:val="2F30C122"/>
    <w:styleLink w:val="WW8Num34"/>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8" w15:restartNumberingAfterBreak="0">
    <w:nsid w:val="5192226A"/>
    <w:multiLevelType w:val="hybridMultilevel"/>
    <w:tmpl w:val="E3DAA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C622D4"/>
    <w:multiLevelType w:val="multilevel"/>
    <w:tmpl w:val="0854C046"/>
    <w:lvl w:ilvl="0">
      <w:start w:val="4"/>
      <w:numFmt w:val="decimal"/>
      <w:lvlText w:val="%1"/>
      <w:lvlJc w:val="left"/>
      <w:pPr>
        <w:ind w:left="360" w:hanging="360"/>
      </w:pPr>
      <w:rPr>
        <w:rFonts w:hint="default"/>
        <w:b w:val="0"/>
        <w:i w:val="0"/>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30" w15:restartNumberingAfterBreak="0">
    <w:nsid w:val="60E202C9"/>
    <w:multiLevelType w:val="multilevel"/>
    <w:tmpl w:val="003C705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577601C"/>
    <w:multiLevelType w:val="multilevel"/>
    <w:tmpl w:val="143A4E4C"/>
    <w:numStyleLink w:val="Styl4"/>
  </w:abstractNum>
  <w:abstractNum w:abstractNumId="32"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A087A26"/>
    <w:multiLevelType w:val="multilevel"/>
    <w:tmpl w:val="B882FC66"/>
    <w:styleLink w:val="Styl5"/>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4" w15:restartNumberingAfterBreak="0">
    <w:nsid w:val="739C756F"/>
    <w:multiLevelType w:val="multilevel"/>
    <w:tmpl w:val="36BADB0C"/>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bullet"/>
      <w:lvlText w:val=""/>
      <w:lvlJc w:val="left"/>
      <w:pPr>
        <w:ind w:left="2880" w:hanging="720"/>
      </w:pPr>
      <w:rPr>
        <w:rFonts w:ascii="Symbol" w:hAnsi="Symbol"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35" w15:restartNumberingAfterBreak="0">
    <w:nsid w:val="73CE75A7"/>
    <w:multiLevelType w:val="multilevel"/>
    <w:tmpl w:val="A6E05C8C"/>
    <w:lvl w:ilvl="0">
      <w:start w:val="5"/>
      <w:numFmt w:val="decimal"/>
      <w:lvlText w:val="%1"/>
      <w:lvlJc w:val="left"/>
      <w:pPr>
        <w:ind w:left="360" w:hanging="360"/>
      </w:pPr>
      <w:rPr>
        <w:rFonts w:hint="default"/>
        <w:b/>
        <w:i/>
      </w:rPr>
    </w:lvl>
    <w:lvl w:ilvl="1">
      <w:start w:val="1"/>
      <w:numFmt w:val="bullet"/>
      <w:lvlText w:val=""/>
      <w:lvlJc w:val="left"/>
      <w:pPr>
        <w:ind w:left="1080" w:hanging="360"/>
      </w:pPr>
      <w:rPr>
        <w:rFonts w:ascii="Symbol" w:hAnsi="Symbol"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36" w15:restartNumberingAfterBreak="0">
    <w:nsid w:val="7D6B4F71"/>
    <w:multiLevelType w:val="multilevel"/>
    <w:tmpl w:val="6C9048CC"/>
    <w:styleLink w:val="Styl1"/>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8" w15:restartNumberingAfterBreak="0">
    <w:nsid w:val="7EE97225"/>
    <w:multiLevelType w:val="multilevel"/>
    <w:tmpl w:val="7174D1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4"/>
  </w:num>
  <w:num w:numId="2">
    <w:abstractNumId w:val="8"/>
  </w:num>
  <w:num w:numId="3">
    <w:abstractNumId w:val="10"/>
  </w:num>
  <w:num w:numId="4">
    <w:abstractNumId w:val="2"/>
  </w:num>
  <w:num w:numId="5">
    <w:abstractNumId w:val="21"/>
  </w:num>
  <w:num w:numId="6">
    <w:abstractNumId w:val="26"/>
  </w:num>
  <w:num w:numId="7">
    <w:abstractNumId w:val="14"/>
  </w:num>
  <w:num w:numId="8">
    <w:abstractNumId w:val="3"/>
    <w:lvlOverride w:ilvl="1">
      <w:lvl w:ilvl="1">
        <w:start w:val="1"/>
        <w:numFmt w:val="decimal"/>
        <w:lvlText w:val="%1.%2"/>
        <w:lvlJc w:val="left"/>
        <w:pPr>
          <w:ind w:left="1080" w:hanging="360"/>
        </w:pPr>
        <w:rPr>
          <w:rFonts w:hint="default"/>
        </w:rPr>
      </w:lvl>
    </w:lvlOverride>
  </w:num>
  <w:num w:numId="9">
    <w:abstractNumId w:val="15"/>
  </w:num>
  <w:num w:numId="10">
    <w:abstractNumId w:val="27"/>
  </w:num>
  <w:num w:numId="11">
    <w:abstractNumId w:val="5"/>
  </w:num>
  <w:num w:numId="12">
    <w:abstractNumId w:val="37"/>
  </w:num>
  <w:num w:numId="13">
    <w:abstractNumId w:val="20"/>
  </w:num>
  <w:num w:numId="14">
    <w:abstractNumId w:val="36"/>
  </w:num>
  <w:num w:numId="15">
    <w:abstractNumId w:val="7"/>
  </w:num>
  <w:num w:numId="16">
    <w:abstractNumId w:val="25"/>
  </w:num>
  <w:num w:numId="17">
    <w:abstractNumId w:val="13"/>
  </w:num>
  <w:num w:numId="18">
    <w:abstractNumId w:val="23"/>
  </w:num>
  <w:num w:numId="19">
    <w:abstractNumId w:val="38"/>
  </w:num>
  <w:num w:numId="20">
    <w:abstractNumId w:val="19"/>
  </w:num>
  <w:num w:numId="21">
    <w:abstractNumId w:val="17"/>
  </w:num>
  <w:num w:numId="22">
    <w:abstractNumId w:val="22"/>
  </w:num>
  <w:num w:numId="23">
    <w:abstractNumId w:val="0"/>
  </w:num>
  <w:num w:numId="24">
    <w:abstractNumId w:val="31"/>
  </w:num>
  <w:num w:numId="25">
    <w:abstractNumId w:val="30"/>
  </w:num>
  <w:num w:numId="26">
    <w:abstractNumId w:val="33"/>
  </w:num>
  <w:num w:numId="27">
    <w:abstractNumId w:val="12"/>
  </w:num>
  <w:num w:numId="28">
    <w:abstractNumId w:val="1"/>
  </w:num>
  <w:num w:numId="29">
    <w:abstractNumId w:val="34"/>
  </w:num>
  <w:num w:numId="30">
    <w:abstractNumId w:val="9"/>
  </w:num>
  <w:num w:numId="31">
    <w:abstractNumId w:val="28"/>
  </w:num>
  <w:num w:numId="32">
    <w:abstractNumId w:val="18"/>
  </w:num>
  <w:num w:numId="33">
    <w:abstractNumId w:val="11"/>
  </w:num>
  <w:num w:numId="34">
    <w:abstractNumId w:val="35"/>
  </w:num>
  <w:num w:numId="35">
    <w:abstractNumId w:val="29"/>
  </w:num>
  <w:num w:numId="36">
    <w:abstractNumId w:val="32"/>
  </w:num>
  <w:num w:numId="37">
    <w:abstractNumId w:val="16"/>
  </w:num>
  <w:num w:numId="38">
    <w:abstractNumId w:val="4"/>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áleník Robert">
    <w15:presenceInfo w15:providerId="AD" w15:userId="S-1-5-21-2922865233-739661894-3270051605-11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oNotTrackFormatting/>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FBD"/>
    <w:rsid w:val="0000072A"/>
    <w:rsid w:val="00003DFC"/>
    <w:rsid w:val="000051FB"/>
    <w:rsid w:val="000052C6"/>
    <w:rsid w:val="00006E11"/>
    <w:rsid w:val="00006F5F"/>
    <w:rsid w:val="00011710"/>
    <w:rsid w:val="00011855"/>
    <w:rsid w:val="00012D01"/>
    <w:rsid w:val="00012DB2"/>
    <w:rsid w:val="000201A2"/>
    <w:rsid w:val="00027B24"/>
    <w:rsid w:val="00027E9C"/>
    <w:rsid w:val="00035F09"/>
    <w:rsid w:val="00037239"/>
    <w:rsid w:val="00052B06"/>
    <w:rsid w:val="000724D3"/>
    <w:rsid w:val="00073480"/>
    <w:rsid w:val="00074A61"/>
    <w:rsid w:val="00090F55"/>
    <w:rsid w:val="00096A45"/>
    <w:rsid w:val="000B0795"/>
    <w:rsid w:val="000B4CB6"/>
    <w:rsid w:val="000C1367"/>
    <w:rsid w:val="000C6970"/>
    <w:rsid w:val="000D496A"/>
    <w:rsid w:val="000D5F0D"/>
    <w:rsid w:val="000D6E4C"/>
    <w:rsid w:val="000E4BB7"/>
    <w:rsid w:val="000E6E01"/>
    <w:rsid w:val="000F2453"/>
    <w:rsid w:val="001066BF"/>
    <w:rsid w:val="00110327"/>
    <w:rsid w:val="001140CF"/>
    <w:rsid w:val="001144B4"/>
    <w:rsid w:val="00120E6E"/>
    <w:rsid w:val="00123518"/>
    <w:rsid w:val="001242B6"/>
    <w:rsid w:val="001315E1"/>
    <w:rsid w:val="00134E95"/>
    <w:rsid w:val="00143FE0"/>
    <w:rsid w:val="00152570"/>
    <w:rsid w:val="001619FF"/>
    <w:rsid w:val="001644B0"/>
    <w:rsid w:val="00164750"/>
    <w:rsid w:val="001721B1"/>
    <w:rsid w:val="00173159"/>
    <w:rsid w:val="00175315"/>
    <w:rsid w:val="00192716"/>
    <w:rsid w:val="00192E7E"/>
    <w:rsid w:val="001B151A"/>
    <w:rsid w:val="001B1BDD"/>
    <w:rsid w:val="001B616B"/>
    <w:rsid w:val="001B789D"/>
    <w:rsid w:val="001C09CA"/>
    <w:rsid w:val="001C6247"/>
    <w:rsid w:val="001D502B"/>
    <w:rsid w:val="001E3144"/>
    <w:rsid w:val="001E50CA"/>
    <w:rsid w:val="001E5320"/>
    <w:rsid w:val="001E71E3"/>
    <w:rsid w:val="001F2D41"/>
    <w:rsid w:val="001F4E55"/>
    <w:rsid w:val="001F635D"/>
    <w:rsid w:val="00206DA4"/>
    <w:rsid w:val="00207E25"/>
    <w:rsid w:val="00211D98"/>
    <w:rsid w:val="00233929"/>
    <w:rsid w:val="002377AC"/>
    <w:rsid w:val="00240E77"/>
    <w:rsid w:val="00251474"/>
    <w:rsid w:val="00256E74"/>
    <w:rsid w:val="00270936"/>
    <w:rsid w:val="002800D4"/>
    <w:rsid w:val="00290493"/>
    <w:rsid w:val="00291B07"/>
    <w:rsid w:val="00296560"/>
    <w:rsid w:val="002A359B"/>
    <w:rsid w:val="002B6AED"/>
    <w:rsid w:val="002C0883"/>
    <w:rsid w:val="002C19A0"/>
    <w:rsid w:val="002C19C6"/>
    <w:rsid w:val="002C4B30"/>
    <w:rsid w:val="002E0EBF"/>
    <w:rsid w:val="002F3C9D"/>
    <w:rsid w:val="002F5CE7"/>
    <w:rsid w:val="0030100E"/>
    <w:rsid w:val="00302193"/>
    <w:rsid w:val="0030229A"/>
    <w:rsid w:val="0030464F"/>
    <w:rsid w:val="003053C0"/>
    <w:rsid w:val="003153EB"/>
    <w:rsid w:val="00320886"/>
    <w:rsid w:val="00322B5F"/>
    <w:rsid w:val="00326CFF"/>
    <w:rsid w:val="00331F90"/>
    <w:rsid w:val="00335F8B"/>
    <w:rsid w:val="00337C61"/>
    <w:rsid w:val="00337D5B"/>
    <w:rsid w:val="00341742"/>
    <w:rsid w:val="00351812"/>
    <w:rsid w:val="00361DA3"/>
    <w:rsid w:val="00362746"/>
    <w:rsid w:val="00367E72"/>
    <w:rsid w:val="0037491D"/>
    <w:rsid w:val="003765A9"/>
    <w:rsid w:val="00383758"/>
    <w:rsid w:val="0039340D"/>
    <w:rsid w:val="00397375"/>
    <w:rsid w:val="003A1A08"/>
    <w:rsid w:val="003B0EE8"/>
    <w:rsid w:val="003B17D4"/>
    <w:rsid w:val="003C3425"/>
    <w:rsid w:val="003C4F9F"/>
    <w:rsid w:val="003C76C3"/>
    <w:rsid w:val="003C7854"/>
    <w:rsid w:val="003D56BE"/>
    <w:rsid w:val="003E3937"/>
    <w:rsid w:val="003F0FC3"/>
    <w:rsid w:val="003F3902"/>
    <w:rsid w:val="003F71D9"/>
    <w:rsid w:val="003F7942"/>
    <w:rsid w:val="00402076"/>
    <w:rsid w:val="00402460"/>
    <w:rsid w:val="00416470"/>
    <w:rsid w:val="004331E1"/>
    <w:rsid w:val="004479AF"/>
    <w:rsid w:val="0045507E"/>
    <w:rsid w:val="00455226"/>
    <w:rsid w:val="00463B8A"/>
    <w:rsid w:val="00463FDE"/>
    <w:rsid w:val="00470347"/>
    <w:rsid w:val="00482290"/>
    <w:rsid w:val="004912E7"/>
    <w:rsid w:val="00494BB1"/>
    <w:rsid w:val="00496471"/>
    <w:rsid w:val="004A2683"/>
    <w:rsid w:val="004A32C0"/>
    <w:rsid w:val="004A3948"/>
    <w:rsid w:val="004B4EF3"/>
    <w:rsid w:val="004D1DFF"/>
    <w:rsid w:val="004D7844"/>
    <w:rsid w:val="004E2609"/>
    <w:rsid w:val="004E2FC4"/>
    <w:rsid w:val="004E69F7"/>
    <w:rsid w:val="004F1437"/>
    <w:rsid w:val="00500F95"/>
    <w:rsid w:val="005200BD"/>
    <w:rsid w:val="00521AB7"/>
    <w:rsid w:val="00521C66"/>
    <w:rsid w:val="0053348F"/>
    <w:rsid w:val="00536356"/>
    <w:rsid w:val="00552092"/>
    <w:rsid w:val="00563816"/>
    <w:rsid w:val="00577FDD"/>
    <w:rsid w:val="0058016B"/>
    <w:rsid w:val="005A3243"/>
    <w:rsid w:val="005A405E"/>
    <w:rsid w:val="005A54ED"/>
    <w:rsid w:val="005D087F"/>
    <w:rsid w:val="005E18B8"/>
    <w:rsid w:val="005E1C08"/>
    <w:rsid w:val="005E511F"/>
    <w:rsid w:val="005F055A"/>
    <w:rsid w:val="005F218B"/>
    <w:rsid w:val="005F3110"/>
    <w:rsid w:val="005F4F52"/>
    <w:rsid w:val="00604277"/>
    <w:rsid w:val="006068BA"/>
    <w:rsid w:val="00611386"/>
    <w:rsid w:val="00621B55"/>
    <w:rsid w:val="00630D40"/>
    <w:rsid w:val="00631886"/>
    <w:rsid w:val="00632E2D"/>
    <w:rsid w:val="00634304"/>
    <w:rsid w:val="0063456A"/>
    <w:rsid w:val="006400CC"/>
    <w:rsid w:val="00641BF4"/>
    <w:rsid w:val="006449BF"/>
    <w:rsid w:val="006501F2"/>
    <w:rsid w:val="0065244C"/>
    <w:rsid w:val="00652497"/>
    <w:rsid w:val="0065335D"/>
    <w:rsid w:val="00655F56"/>
    <w:rsid w:val="0065693A"/>
    <w:rsid w:val="00657A73"/>
    <w:rsid w:val="00657A7E"/>
    <w:rsid w:val="00662A67"/>
    <w:rsid w:val="00662C70"/>
    <w:rsid w:val="00671FBD"/>
    <w:rsid w:val="0068070A"/>
    <w:rsid w:val="006807BB"/>
    <w:rsid w:val="00680881"/>
    <w:rsid w:val="00684728"/>
    <w:rsid w:val="00687511"/>
    <w:rsid w:val="006900A3"/>
    <w:rsid w:val="00691558"/>
    <w:rsid w:val="006A42E1"/>
    <w:rsid w:val="006A47AD"/>
    <w:rsid w:val="006B3C9F"/>
    <w:rsid w:val="006B594F"/>
    <w:rsid w:val="006C5D12"/>
    <w:rsid w:val="006C6233"/>
    <w:rsid w:val="006D677B"/>
    <w:rsid w:val="006E1242"/>
    <w:rsid w:val="006E4313"/>
    <w:rsid w:val="006E7308"/>
    <w:rsid w:val="006F47E9"/>
    <w:rsid w:val="0070195A"/>
    <w:rsid w:val="00704249"/>
    <w:rsid w:val="00705A14"/>
    <w:rsid w:val="007103FE"/>
    <w:rsid w:val="00714C0C"/>
    <w:rsid w:val="00726ED8"/>
    <w:rsid w:val="007278A2"/>
    <w:rsid w:val="00731449"/>
    <w:rsid w:val="00733A3A"/>
    <w:rsid w:val="00741B28"/>
    <w:rsid w:val="00750F69"/>
    <w:rsid w:val="00752805"/>
    <w:rsid w:val="00771870"/>
    <w:rsid w:val="007754BE"/>
    <w:rsid w:val="007760F7"/>
    <w:rsid w:val="00791834"/>
    <w:rsid w:val="007926C5"/>
    <w:rsid w:val="00792774"/>
    <w:rsid w:val="007A077D"/>
    <w:rsid w:val="007A3F95"/>
    <w:rsid w:val="007A4CA7"/>
    <w:rsid w:val="007A6C7E"/>
    <w:rsid w:val="007B145F"/>
    <w:rsid w:val="007B1F99"/>
    <w:rsid w:val="007B5029"/>
    <w:rsid w:val="007C1D28"/>
    <w:rsid w:val="007C6EFA"/>
    <w:rsid w:val="007D2EEE"/>
    <w:rsid w:val="007D4D5C"/>
    <w:rsid w:val="007D5132"/>
    <w:rsid w:val="007D55BB"/>
    <w:rsid w:val="007E3EBB"/>
    <w:rsid w:val="007E4CCA"/>
    <w:rsid w:val="007E4F68"/>
    <w:rsid w:val="007F14C3"/>
    <w:rsid w:val="007F2641"/>
    <w:rsid w:val="007F5CB5"/>
    <w:rsid w:val="007F6BF9"/>
    <w:rsid w:val="00800491"/>
    <w:rsid w:val="00804D23"/>
    <w:rsid w:val="008064F1"/>
    <w:rsid w:val="00814D4E"/>
    <w:rsid w:val="008239D2"/>
    <w:rsid w:val="00825B9F"/>
    <w:rsid w:val="00832F84"/>
    <w:rsid w:val="00835943"/>
    <w:rsid w:val="00841BFA"/>
    <w:rsid w:val="00843DDD"/>
    <w:rsid w:val="00851914"/>
    <w:rsid w:val="008528BF"/>
    <w:rsid w:val="00857D78"/>
    <w:rsid w:val="00865DE9"/>
    <w:rsid w:val="0087543F"/>
    <w:rsid w:val="008772BC"/>
    <w:rsid w:val="0088772C"/>
    <w:rsid w:val="00890708"/>
    <w:rsid w:val="0089788C"/>
    <w:rsid w:val="008A038C"/>
    <w:rsid w:val="008A28D2"/>
    <w:rsid w:val="008A2A7A"/>
    <w:rsid w:val="008B7CEB"/>
    <w:rsid w:val="008C1256"/>
    <w:rsid w:val="008C758B"/>
    <w:rsid w:val="008D19C7"/>
    <w:rsid w:val="008D329E"/>
    <w:rsid w:val="008D7D40"/>
    <w:rsid w:val="008E1DDE"/>
    <w:rsid w:val="008E78E4"/>
    <w:rsid w:val="008F745F"/>
    <w:rsid w:val="009059E1"/>
    <w:rsid w:val="009174CE"/>
    <w:rsid w:val="00927D64"/>
    <w:rsid w:val="00936E2B"/>
    <w:rsid w:val="00941A76"/>
    <w:rsid w:val="00943F65"/>
    <w:rsid w:val="00946750"/>
    <w:rsid w:val="00947AE8"/>
    <w:rsid w:val="00950724"/>
    <w:rsid w:val="009676B7"/>
    <w:rsid w:val="00975959"/>
    <w:rsid w:val="009837AC"/>
    <w:rsid w:val="00990064"/>
    <w:rsid w:val="0099141E"/>
    <w:rsid w:val="0099236B"/>
    <w:rsid w:val="00992AEA"/>
    <w:rsid w:val="009B036E"/>
    <w:rsid w:val="009B1991"/>
    <w:rsid w:val="009B276F"/>
    <w:rsid w:val="009B2847"/>
    <w:rsid w:val="009B6131"/>
    <w:rsid w:val="009C0247"/>
    <w:rsid w:val="009C23A3"/>
    <w:rsid w:val="009D3E99"/>
    <w:rsid w:val="009D72E0"/>
    <w:rsid w:val="009E04CF"/>
    <w:rsid w:val="009E13C9"/>
    <w:rsid w:val="009F57A2"/>
    <w:rsid w:val="00A01974"/>
    <w:rsid w:val="00A04142"/>
    <w:rsid w:val="00A11646"/>
    <w:rsid w:val="00A14F66"/>
    <w:rsid w:val="00A1512E"/>
    <w:rsid w:val="00A167E5"/>
    <w:rsid w:val="00A245EA"/>
    <w:rsid w:val="00A3018D"/>
    <w:rsid w:val="00A325D7"/>
    <w:rsid w:val="00A4635D"/>
    <w:rsid w:val="00A46BD3"/>
    <w:rsid w:val="00A53709"/>
    <w:rsid w:val="00A539D9"/>
    <w:rsid w:val="00A64152"/>
    <w:rsid w:val="00A650EB"/>
    <w:rsid w:val="00A83EA7"/>
    <w:rsid w:val="00A84616"/>
    <w:rsid w:val="00A90024"/>
    <w:rsid w:val="00AA7A3C"/>
    <w:rsid w:val="00AB610E"/>
    <w:rsid w:val="00AC1A97"/>
    <w:rsid w:val="00AC2776"/>
    <w:rsid w:val="00AD1563"/>
    <w:rsid w:val="00AD23BA"/>
    <w:rsid w:val="00AD52EC"/>
    <w:rsid w:val="00AD7D18"/>
    <w:rsid w:val="00AF0554"/>
    <w:rsid w:val="00AF53C7"/>
    <w:rsid w:val="00AF6EA3"/>
    <w:rsid w:val="00B01175"/>
    <w:rsid w:val="00B1132B"/>
    <w:rsid w:val="00B1786A"/>
    <w:rsid w:val="00B21C90"/>
    <w:rsid w:val="00B23434"/>
    <w:rsid w:val="00B24E61"/>
    <w:rsid w:val="00B354BD"/>
    <w:rsid w:val="00B35786"/>
    <w:rsid w:val="00B46F89"/>
    <w:rsid w:val="00B47350"/>
    <w:rsid w:val="00B47A5F"/>
    <w:rsid w:val="00B63532"/>
    <w:rsid w:val="00B65EC8"/>
    <w:rsid w:val="00B74608"/>
    <w:rsid w:val="00B91C61"/>
    <w:rsid w:val="00B92CDB"/>
    <w:rsid w:val="00B96E2C"/>
    <w:rsid w:val="00BA4471"/>
    <w:rsid w:val="00BC084E"/>
    <w:rsid w:val="00BC20AA"/>
    <w:rsid w:val="00BC6590"/>
    <w:rsid w:val="00BC6711"/>
    <w:rsid w:val="00BD35BA"/>
    <w:rsid w:val="00C1236F"/>
    <w:rsid w:val="00C274AF"/>
    <w:rsid w:val="00C31E1A"/>
    <w:rsid w:val="00C356D2"/>
    <w:rsid w:val="00C40BCD"/>
    <w:rsid w:val="00C515EE"/>
    <w:rsid w:val="00C52DF4"/>
    <w:rsid w:val="00C6423E"/>
    <w:rsid w:val="00C65143"/>
    <w:rsid w:val="00C755AA"/>
    <w:rsid w:val="00C75853"/>
    <w:rsid w:val="00C77BD3"/>
    <w:rsid w:val="00C809FD"/>
    <w:rsid w:val="00C83FF1"/>
    <w:rsid w:val="00C87F6D"/>
    <w:rsid w:val="00C9472F"/>
    <w:rsid w:val="00C95573"/>
    <w:rsid w:val="00CA085E"/>
    <w:rsid w:val="00CB49FE"/>
    <w:rsid w:val="00CB699D"/>
    <w:rsid w:val="00CC19CB"/>
    <w:rsid w:val="00CC43F5"/>
    <w:rsid w:val="00CD2165"/>
    <w:rsid w:val="00CE2A64"/>
    <w:rsid w:val="00CE40A0"/>
    <w:rsid w:val="00CE5AAC"/>
    <w:rsid w:val="00CF0521"/>
    <w:rsid w:val="00CF4C35"/>
    <w:rsid w:val="00CF7375"/>
    <w:rsid w:val="00D066C2"/>
    <w:rsid w:val="00D104F4"/>
    <w:rsid w:val="00D13E78"/>
    <w:rsid w:val="00D1677D"/>
    <w:rsid w:val="00D25AC1"/>
    <w:rsid w:val="00D27B58"/>
    <w:rsid w:val="00D32C74"/>
    <w:rsid w:val="00D41EFF"/>
    <w:rsid w:val="00D4481D"/>
    <w:rsid w:val="00D47679"/>
    <w:rsid w:val="00D52389"/>
    <w:rsid w:val="00D6207E"/>
    <w:rsid w:val="00D64FBB"/>
    <w:rsid w:val="00D7616C"/>
    <w:rsid w:val="00D867CA"/>
    <w:rsid w:val="00D86B35"/>
    <w:rsid w:val="00D94EB1"/>
    <w:rsid w:val="00DA1C85"/>
    <w:rsid w:val="00DA6A53"/>
    <w:rsid w:val="00DA6DC8"/>
    <w:rsid w:val="00DB4D80"/>
    <w:rsid w:val="00DB6A90"/>
    <w:rsid w:val="00DC0A3F"/>
    <w:rsid w:val="00DC3AD3"/>
    <w:rsid w:val="00DD0C0E"/>
    <w:rsid w:val="00DD3671"/>
    <w:rsid w:val="00DD7882"/>
    <w:rsid w:val="00DE2C32"/>
    <w:rsid w:val="00DE4827"/>
    <w:rsid w:val="00DE4923"/>
    <w:rsid w:val="00E006E8"/>
    <w:rsid w:val="00E00ED0"/>
    <w:rsid w:val="00E05318"/>
    <w:rsid w:val="00E15F7B"/>
    <w:rsid w:val="00E168D5"/>
    <w:rsid w:val="00E37833"/>
    <w:rsid w:val="00E42A13"/>
    <w:rsid w:val="00E55B7D"/>
    <w:rsid w:val="00E561FF"/>
    <w:rsid w:val="00E57841"/>
    <w:rsid w:val="00E62BC7"/>
    <w:rsid w:val="00E66A2A"/>
    <w:rsid w:val="00E7272F"/>
    <w:rsid w:val="00E739E2"/>
    <w:rsid w:val="00E7716C"/>
    <w:rsid w:val="00E83ABD"/>
    <w:rsid w:val="00E84D7C"/>
    <w:rsid w:val="00E87625"/>
    <w:rsid w:val="00E9290C"/>
    <w:rsid w:val="00E92E59"/>
    <w:rsid w:val="00E96649"/>
    <w:rsid w:val="00EB151B"/>
    <w:rsid w:val="00EB231C"/>
    <w:rsid w:val="00EB5C58"/>
    <w:rsid w:val="00EC10D0"/>
    <w:rsid w:val="00EE235E"/>
    <w:rsid w:val="00EE25A6"/>
    <w:rsid w:val="00EF1662"/>
    <w:rsid w:val="00EF55EF"/>
    <w:rsid w:val="00EF68B4"/>
    <w:rsid w:val="00F003AE"/>
    <w:rsid w:val="00F07647"/>
    <w:rsid w:val="00F21F17"/>
    <w:rsid w:val="00F30F37"/>
    <w:rsid w:val="00F31C0D"/>
    <w:rsid w:val="00F36C57"/>
    <w:rsid w:val="00F40AE6"/>
    <w:rsid w:val="00F44E98"/>
    <w:rsid w:val="00F45350"/>
    <w:rsid w:val="00F47665"/>
    <w:rsid w:val="00F51702"/>
    <w:rsid w:val="00F527C8"/>
    <w:rsid w:val="00F52BCE"/>
    <w:rsid w:val="00F55B42"/>
    <w:rsid w:val="00F6423E"/>
    <w:rsid w:val="00F66FFD"/>
    <w:rsid w:val="00F67D08"/>
    <w:rsid w:val="00F70198"/>
    <w:rsid w:val="00F76AA9"/>
    <w:rsid w:val="00F76CDE"/>
    <w:rsid w:val="00F801CF"/>
    <w:rsid w:val="00F83669"/>
    <w:rsid w:val="00F84486"/>
    <w:rsid w:val="00F86092"/>
    <w:rsid w:val="00F930E8"/>
    <w:rsid w:val="00FA3A58"/>
    <w:rsid w:val="00FA5039"/>
    <w:rsid w:val="00FA7815"/>
    <w:rsid w:val="00FB78C2"/>
    <w:rsid w:val="00FC7076"/>
    <w:rsid w:val="00FE16C5"/>
    <w:rsid w:val="00FE3F67"/>
    <w:rsid w:val="00FE42D1"/>
    <w:rsid w:val="00FF5A57"/>
    <w:rsid w:val="00FF66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AB433B5"/>
  <w15:docId w15:val="{35BF0FD2-6243-40F6-9FCB-BC1E6F718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1B28"/>
    <w:pPr>
      <w:spacing w:after="200" w:line="276" w:lineRule="auto"/>
    </w:pPr>
    <w:rPr>
      <w:sz w:val="22"/>
      <w:szCs w:val="22"/>
      <w:lang w:eastAsia="en-US"/>
    </w:rPr>
  </w:style>
  <w:style w:type="paragraph" w:styleId="Nadpis2">
    <w:name w:val="heading 2"/>
    <w:basedOn w:val="Normln"/>
    <w:link w:val="Nadpis2Char"/>
    <w:uiPriority w:val="9"/>
    <w:qFormat/>
    <w:rsid w:val="00671FBD"/>
    <w:pPr>
      <w:keepNext/>
      <w:spacing w:before="100" w:beforeAutospacing="1" w:after="119" w:line="240" w:lineRule="auto"/>
      <w:outlineLvl w:val="1"/>
    </w:pPr>
    <w:rPr>
      <w:rFonts w:ascii="Times New Roman" w:eastAsia="Times New Roman" w:hAnsi="Times New Roman"/>
      <w:b/>
      <w:bCs/>
      <w:sz w:val="36"/>
      <w:szCs w:val="36"/>
      <w:lang w:val="x-none" w:eastAsia="cs-CZ"/>
    </w:rPr>
  </w:style>
  <w:style w:type="paragraph" w:styleId="Nadpis3">
    <w:name w:val="heading 3"/>
    <w:basedOn w:val="Normln"/>
    <w:next w:val="Normln"/>
    <w:link w:val="Nadpis3Char"/>
    <w:uiPriority w:val="9"/>
    <w:unhideWhenUsed/>
    <w:qFormat/>
    <w:rsid w:val="006E1242"/>
    <w:pPr>
      <w:keepNext/>
      <w:spacing w:before="240" w:after="60"/>
      <w:outlineLvl w:val="2"/>
    </w:pPr>
    <w:rPr>
      <w:rFonts w:ascii="Cambria" w:eastAsia="Times New Roman" w:hAnsi="Cambria"/>
      <w:b/>
      <w:bCs/>
      <w:sz w:val="26"/>
      <w:szCs w:val="26"/>
      <w:lang w:val="x-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rsid w:val="00671FBD"/>
    <w:rPr>
      <w:rFonts w:ascii="Times New Roman" w:eastAsia="Times New Roman" w:hAnsi="Times New Roman" w:cs="Times New Roman"/>
      <w:b/>
      <w:bCs/>
      <w:sz w:val="36"/>
      <w:szCs w:val="36"/>
      <w:lang w:eastAsia="cs-CZ"/>
    </w:rPr>
  </w:style>
  <w:style w:type="character" w:styleId="Hypertextovodkaz">
    <w:name w:val="Hyperlink"/>
    <w:uiPriority w:val="99"/>
    <w:unhideWhenUsed/>
    <w:rsid w:val="00671FBD"/>
    <w:rPr>
      <w:color w:val="000080"/>
      <w:u w:val="single"/>
    </w:rPr>
  </w:style>
  <w:style w:type="paragraph" w:customStyle="1" w:styleId="western">
    <w:name w:val="western"/>
    <w:basedOn w:val="Normln"/>
    <w:rsid w:val="00671FBD"/>
    <w:pPr>
      <w:spacing w:before="100" w:beforeAutospacing="1" w:after="119" w:line="240" w:lineRule="auto"/>
      <w:jc w:val="both"/>
    </w:pPr>
    <w:rPr>
      <w:rFonts w:ascii="Arial" w:eastAsia="Times New Roman" w:hAnsi="Arial" w:cs="Arial"/>
      <w:sz w:val="20"/>
      <w:szCs w:val="20"/>
      <w:lang w:eastAsia="cs-CZ"/>
    </w:rPr>
  </w:style>
  <w:style w:type="paragraph" w:customStyle="1" w:styleId="western1">
    <w:name w:val="western1"/>
    <w:basedOn w:val="Normln"/>
    <w:rsid w:val="00671FBD"/>
    <w:pPr>
      <w:spacing w:before="28" w:after="28" w:line="240" w:lineRule="auto"/>
      <w:ind w:left="57" w:right="57"/>
    </w:pPr>
    <w:rPr>
      <w:rFonts w:ascii="Arial" w:eastAsia="Times New Roman" w:hAnsi="Arial" w:cs="Arial"/>
      <w:sz w:val="20"/>
      <w:szCs w:val="20"/>
      <w:lang w:eastAsia="cs-CZ"/>
    </w:rPr>
  </w:style>
  <w:style w:type="paragraph" w:styleId="Normlnweb">
    <w:name w:val="Normal (Web)"/>
    <w:basedOn w:val="Normln"/>
    <w:uiPriority w:val="99"/>
    <w:unhideWhenUsed/>
    <w:rsid w:val="00671FBD"/>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671FBD"/>
    <w:rPr>
      <w:b/>
      <w:bCs/>
    </w:rPr>
  </w:style>
  <w:style w:type="paragraph" w:customStyle="1" w:styleId="Rozvrendokumentu">
    <w:name w:val="Rozvržení dokumentu"/>
    <w:basedOn w:val="Normln"/>
    <w:semiHidden/>
    <w:rsid w:val="00E9290C"/>
    <w:pPr>
      <w:shd w:val="clear" w:color="auto" w:fill="000080"/>
    </w:pPr>
    <w:rPr>
      <w:rFonts w:ascii="Tahoma" w:hAnsi="Tahoma" w:cs="Tahoma"/>
      <w:sz w:val="20"/>
      <w:szCs w:val="20"/>
    </w:rPr>
  </w:style>
  <w:style w:type="paragraph" w:styleId="Textbubliny">
    <w:name w:val="Balloon Text"/>
    <w:basedOn w:val="Normln"/>
    <w:semiHidden/>
    <w:rsid w:val="002C19C6"/>
    <w:rPr>
      <w:rFonts w:ascii="Tahoma" w:hAnsi="Tahoma" w:cs="Tahoma"/>
      <w:sz w:val="16"/>
      <w:szCs w:val="16"/>
    </w:rPr>
  </w:style>
  <w:style w:type="paragraph" w:customStyle="1" w:styleId="seznam-western">
    <w:name w:val="seznam-western"/>
    <w:basedOn w:val="Normln"/>
    <w:rsid w:val="00A325D7"/>
    <w:pPr>
      <w:spacing w:before="100" w:beforeAutospacing="1" w:after="119" w:line="240" w:lineRule="auto"/>
      <w:jc w:val="both"/>
    </w:pPr>
    <w:rPr>
      <w:rFonts w:ascii="Times New Roman" w:eastAsia="Times New Roman" w:hAnsi="Times New Roman"/>
      <w:sz w:val="24"/>
      <w:szCs w:val="24"/>
      <w:lang w:eastAsia="cs-CZ"/>
    </w:rPr>
  </w:style>
  <w:style w:type="paragraph" w:styleId="Bezmezer">
    <w:name w:val="No Spacing"/>
    <w:uiPriority w:val="1"/>
    <w:qFormat/>
    <w:rsid w:val="00F003AE"/>
    <w:rPr>
      <w:sz w:val="22"/>
      <w:szCs w:val="22"/>
      <w:lang w:eastAsia="en-US"/>
    </w:rPr>
  </w:style>
  <w:style w:type="paragraph" w:styleId="Zhlav">
    <w:name w:val="header"/>
    <w:basedOn w:val="Normln"/>
    <w:link w:val="ZhlavChar"/>
    <w:uiPriority w:val="99"/>
    <w:unhideWhenUsed/>
    <w:rsid w:val="00B01175"/>
    <w:pPr>
      <w:tabs>
        <w:tab w:val="center" w:pos="4536"/>
        <w:tab w:val="right" w:pos="9072"/>
      </w:tabs>
    </w:pPr>
    <w:rPr>
      <w:lang w:val="x-none"/>
    </w:rPr>
  </w:style>
  <w:style w:type="character" w:customStyle="1" w:styleId="ZhlavChar">
    <w:name w:val="Záhlaví Char"/>
    <w:link w:val="Zhlav"/>
    <w:uiPriority w:val="99"/>
    <w:rsid w:val="00B01175"/>
    <w:rPr>
      <w:sz w:val="22"/>
      <w:szCs w:val="22"/>
      <w:lang w:eastAsia="en-US"/>
    </w:rPr>
  </w:style>
  <w:style w:type="paragraph" w:styleId="Zpat">
    <w:name w:val="footer"/>
    <w:basedOn w:val="Normln"/>
    <w:link w:val="ZpatChar"/>
    <w:uiPriority w:val="99"/>
    <w:unhideWhenUsed/>
    <w:rsid w:val="00B01175"/>
    <w:pPr>
      <w:tabs>
        <w:tab w:val="center" w:pos="4536"/>
        <w:tab w:val="right" w:pos="9072"/>
      </w:tabs>
    </w:pPr>
    <w:rPr>
      <w:lang w:val="x-none"/>
    </w:rPr>
  </w:style>
  <w:style w:type="character" w:customStyle="1" w:styleId="ZpatChar">
    <w:name w:val="Zápatí Char"/>
    <w:link w:val="Zpat"/>
    <w:uiPriority w:val="99"/>
    <w:rsid w:val="00B01175"/>
    <w:rPr>
      <w:sz w:val="22"/>
      <w:szCs w:val="22"/>
      <w:lang w:eastAsia="en-US"/>
    </w:rPr>
  </w:style>
  <w:style w:type="character" w:styleId="Odkaznakoment">
    <w:name w:val="annotation reference"/>
    <w:uiPriority w:val="99"/>
    <w:semiHidden/>
    <w:unhideWhenUsed/>
    <w:rsid w:val="00A245EA"/>
    <w:rPr>
      <w:sz w:val="16"/>
      <w:szCs w:val="16"/>
    </w:rPr>
  </w:style>
  <w:style w:type="paragraph" w:styleId="Textkomente">
    <w:name w:val="annotation text"/>
    <w:basedOn w:val="Normln"/>
    <w:link w:val="TextkomenteChar"/>
    <w:uiPriority w:val="99"/>
    <w:unhideWhenUsed/>
    <w:rsid w:val="00A245EA"/>
    <w:rPr>
      <w:sz w:val="20"/>
      <w:szCs w:val="20"/>
      <w:lang w:val="x-none"/>
    </w:rPr>
  </w:style>
  <w:style w:type="character" w:customStyle="1" w:styleId="TextkomenteChar">
    <w:name w:val="Text komentáře Char"/>
    <w:link w:val="Textkomente"/>
    <w:uiPriority w:val="99"/>
    <w:rsid w:val="00A245EA"/>
    <w:rPr>
      <w:lang w:eastAsia="en-US"/>
    </w:rPr>
  </w:style>
  <w:style w:type="paragraph" w:styleId="Pedmtkomente">
    <w:name w:val="annotation subject"/>
    <w:basedOn w:val="Textkomente"/>
    <w:next w:val="Textkomente"/>
    <w:link w:val="PedmtkomenteChar"/>
    <w:uiPriority w:val="99"/>
    <w:semiHidden/>
    <w:unhideWhenUsed/>
    <w:rsid w:val="00A245EA"/>
    <w:rPr>
      <w:b/>
      <w:bCs/>
    </w:rPr>
  </w:style>
  <w:style w:type="character" w:customStyle="1" w:styleId="PedmtkomenteChar">
    <w:name w:val="Předmět komentáře Char"/>
    <w:link w:val="Pedmtkomente"/>
    <w:uiPriority w:val="99"/>
    <w:semiHidden/>
    <w:rsid w:val="00A245EA"/>
    <w:rPr>
      <w:b/>
      <w:bCs/>
      <w:lang w:eastAsia="en-US"/>
    </w:rPr>
  </w:style>
  <w:style w:type="character" w:customStyle="1" w:styleId="Nadpis3Char">
    <w:name w:val="Nadpis 3 Char"/>
    <w:link w:val="Nadpis3"/>
    <w:uiPriority w:val="9"/>
    <w:rsid w:val="006E1242"/>
    <w:rPr>
      <w:rFonts w:ascii="Cambria" w:eastAsia="Times New Roman" w:hAnsi="Cambria" w:cs="Times New Roman"/>
      <w:b/>
      <w:bCs/>
      <w:sz w:val="26"/>
      <w:szCs w:val="26"/>
      <w:lang w:eastAsia="en-US"/>
    </w:rPr>
  </w:style>
  <w:style w:type="table" w:styleId="Mkatabulky">
    <w:name w:val="Table Grid"/>
    <w:basedOn w:val="Normlntabulka"/>
    <w:uiPriority w:val="59"/>
    <w:rsid w:val="006524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3B17D4"/>
    <w:pPr>
      <w:ind w:left="720"/>
      <w:contextualSpacing/>
    </w:pPr>
  </w:style>
  <w:style w:type="paragraph" w:customStyle="1" w:styleId="nadpis">
    <w:name w:val="nadpis"/>
    <w:basedOn w:val="Zkladntext"/>
    <w:rsid w:val="009B1991"/>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9B1991"/>
    <w:pPr>
      <w:spacing w:after="120"/>
    </w:pPr>
  </w:style>
  <w:style w:type="character" w:customStyle="1" w:styleId="ZkladntextChar">
    <w:name w:val="Základní text Char"/>
    <w:link w:val="Zkladntext"/>
    <w:uiPriority w:val="99"/>
    <w:semiHidden/>
    <w:rsid w:val="009B1991"/>
    <w:rPr>
      <w:sz w:val="22"/>
      <w:szCs w:val="22"/>
      <w:lang w:eastAsia="en-US"/>
    </w:rPr>
  </w:style>
  <w:style w:type="paragraph" w:customStyle="1" w:styleId="Normln1">
    <w:name w:val="Normální1"/>
    <w:basedOn w:val="Normln"/>
    <w:rsid w:val="00632E2D"/>
    <w:pPr>
      <w:widowControl w:val="0"/>
      <w:suppressAutoHyphens/>
      <w:overflowPunct w:val="0"/>
      <w:autoSpaceDE w:val="0"/>
      <w:spacing w:after="0" w:line="242" w:lineRule="auto"/>
      <w:textAlignment w:val="baseline"/>
    </w:pPr>
    <w:rPr>
      <w:rFonts w:ascii="Times New Roman" w:eastAsia="Times New Roman" w:hAnsi="Times New Roman"/>
      <w:color w:val="000000"/>
      <w:sz w:val="20"/>
      <w:szCs w:val="20"/>
      <w:lang w:eastAsia="ar-SA"/>
    </w:rPr>
  </w:style>
  <w:style w:type="paragraph" w:customStyle="1" w:styleId="Odstavec">
    <w:name w:val="Odstavec"/>
    <w:basedOn w:val="Zkladntext"/>
    <w:rsid w:val="00632E2D"/>
    <w:pPr>
      <w:widowControl w:val="0"/>
      <w:suppressAutoHyphens/>
      <w:overflowPunct w:val="0"/>
      <w:autoSpaceDE w:val="0"/>
      <w:spacing w:after="0" w:line="240" w:lineRule="auto"/>
      <w:ind w:firstLine="539"/>
      <w:jc w:val="both"/>
      <w:textAlignment w:val="baseline"/>
    </w:pPr>
    <w:rPr>
      <w:rFonts w:ascii="Times New Roman" w:eastAsia="Times New Roman" w:hAnsi="Times New Roman"/>
      <w:color w:val="000000"/>
      <w:sz w:val="24"/>
      <w:szCs w:val="20"/>
      <w:lang w:eastAsia="ar-SA"/>
    </w:rPr>
  </w:style>
  <w:style w:type="paragraph" w:styleId="Revize">
    <w:name w:val="Revision"/>
    <w:hidden/>
    <w:uiPriority w:val="99"/>
    <w:semiHidden/>
    <w:rsid w:val="00E55B7D"/>
    <w:rPr>
      <w:sz w:val="22"/>
      <w:szCs w:val="22"/>
      <w:lang w:eastAsia="en-US"/>
    </w:rPr>
  </w:style>
  <w:style w:type="numbering" w:customStyle="1" w:styleId="WW8Num34">
    <w:name w:val="WW8Num34"/>
    <w:basedOn w:val="Bezseznamu"/>
    <w:rsid w:val="007B145F"/>
    <w:pPr>
      <w:numPr>
        <w:numId w:val="10"/>
      </w:numPr>
    </w:pPr>
  </w:style>
  <w:style w:type="paragraph" w:styleId="Nzev">
    <w:name w:val="Title"/>
    <w:basedOn w:val="Normln"/>
    <w:link w:val="NzevChar"/>
    <w:uiPriority w:val="99"/>
    <w:qFormat/>
    <w:rsid w:val="00233929"/>
    <w:pPr>
      <w:spacing w:after="0" w:line="240" w:lineRule="auto"/>
      <w:jc w:val="center"/>
    </w:pPr>
    <w:rPr>
      <w:rFonts w:ascii="Times New Roman" w:eastAsia="Times New Roman" w:hAnsi="Times New Roman"/>
      <w:b/>
      <w:bCs/>
      <w:sz w:val="28"/>
      <w:szCs w:val="24"/>
      <w:lang w:eastAsia="cs-CZ"/>
    </w:rPr>
  </w:style>
  <w:style w:type="character" w:customStyle="1" w:styleId="NzevChar">
    <w:name w:val="Název Char"/>
    <w:basedOn w:val="Standardnpsmoodstavce"/>
    <w:link w:val="Nzev"/>
    <w:uiPriority w:val="99"/>
    <w:rsid w:val="00233929"/>
    <w:rPr>
      <w:rFonts w:ascii="Times New Roman" w:eastAsia="Times New Roman" w:hAnsi="Times New Roman"/>
      <w:b/>
      <w:bCs/>
      <w:sz w:val="28"/>
      <w:szCs w:val="24"/>
    </w:rPr>
  </w:style>
  <w:style w:type="numbering" w:customStyle="1" w:styleId="Styl1">
    <w:name w:val="Styl1"/>
    <w:uiPriority w:val="99"/>
    <w:rsid w:val="00D47679"/>
    <w:pPr>
      <w:numPr>
        <w:numId w:val="14"/>
      </w:numPr>
    </w:pPr>
  </w:style>
  <w:style w:type="numbering" w:customStyle="1" w:styleId="Styl2">
    <w:name w:val="Styl2"/>
    <w:uiPriority w:val="99"/>
    <w:rsid w:val="00D47679"/>
    <w:pPr>
      <w:numPr>
        <w:numId w:val="16"/>
      </w:numPr>
    </w:pPr>
  </w:style>
  <w:style w:type="numbering" w:customStyle="1" w:styleId="Styl3">
    <w:name w:val="Styl3"/>
    <w:uiPriority w:val="99"/>
    <w:rsid w:val="00DD3671"/>
    <w:pPr>
      <w:numPr>
        <w:numId w:val="17"/>
      </w:numPr>
    </w:pPr>
  </w:style>
  <w:style w:type="numbering" w:customStyle="1" w:styleId="Styl4">
    <w:name w:val="Styl4"/>
    <w:uiPriority w:val="99"/>
    <w:rsid w:val="00936E2B"/>
    <w:pPr>
      <w:numPr>
        <w:numId w:val="23"/>
      </w:numPr>
    </w:pPr>
  </w:style>
  <w:style w:type="numbering" w:customStyle="1" w:styleId="Styl5">
    <w:name w:val="Styl5"/>
    <w:uiPriority w:val="99"/>
    <w:rsid w:val="00936E2B"/>
    <w:pPr>
      <w:numPr>
        <w:numId w:val="26"/>
      </w:numPr>
    </w:pPr>
  </w:style>
  <w:style w:type="paragraph" w:styleId="Zkladntext2">
    <w:name w:val="Body Text 2"/>
    <w:basedOn w:val="Normln"/>
    <w:link w:val="Zkladntext2Char"/>
    <w:uiPriority w:val="99"/>
    <w:unhideWhenUsed/>
    <w:rsid w:val="000052C6"/>
    <w:pPr>
      <w:spacing w:after="120" w:line="480" w:lineRule="auto"/>
    </w:pPr>
    <w:rPr>
      <w:rFonts w:ascii="Times New Roman" w:eastAsia="Times New Roman" w:hAnsi="Times New Roman"/>
      <w:sz w:val="24"/>
      <w:szCs w:val="24"/>
      <w:lang w:eastAsia="cs-CZ"/>
    </w:rPr>
  </w:style>
  <w:style w:type="character" w:customStyle="1" w:styleId="Zkladntext2Char">
    <w:name w:val="Základní text 2 Char"/>
    <w:basedOn w:val="Standardnpsmoodstavce"/>
    <w:link w:val="Zkladntext2"/>
    <w:uiPriority w:val="99"/>
    <w:rsid w:val="000052C6"/>
    <w:rPr>
      <w:rFonts w:ascii="Times New Roman" w:eastAsia="Times New Roman" w:hAnsi="Times New Roman"/>
      <w:sz w:val="24"/>
      <w:szCs w:val="24"/>
    </w:r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1B1BD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533353">
      <w:bodyDiv w:val="1"/>
      <w:marLeft w:val="0"/>
      <w:marRight w:val="0"/>
      <w:marTop w:val="0"/>
      <w:marBottom w:val="0"/>
      <w:divBdr>
        <w:top w:val="none" w:sz="0" w:space="0" w:color="auto"/>
        <w:left w:val="none" w:sz="0" w:space="0" w:color="auto"/>
        <w:bottom w:val="none" w:sz="0" w:space="0" w:color="auto"/>
        <w:right w:val="none" w:sz="0" w:space="0" w:color="auto"/>
      </w:divBdr>
    </w:div>
    <w:div w:id="656348154">
      <w:bodyDiv w:val="1"/>
      <w:marLeft w:val="0"/>
      <w:marRight w:val="0"/>
      <w:marTop w:val="0"/>
      <w:marBottom w:val="0"/>
      <w:divBdr>
        <w:top w:val="none" w:sz="0" w:space="0" w:color="auto"/>
        <w:left w:val="none" w:sz="0" w:space="0" w:color="auto"/>
        <w:bottom w:val="none" w:sz="0" w:space="0" w:color="auto"/>
        <w:right w:val="none" w:sz="0" w:space="0" w:color="auto"/>
      </w:divBdr>
      <w:divsChild>
        <w:div w:id="1189099748">
          <w:marLeft w:val="0"/>
          <w:marRight w:val="0"/>
          <w:marTop w:val="0"/>
          <w:marBottom w:val="0"/>
          <w:divBdr>
            <w:top w:val="none" w:sz="0" w:space="0" w:color="auto"/>
            <w:left w:val="none" w:sz="0" w:space="0" w:color="auto"/>
            <w:bottom w:val="none" w:sz="0" w:space="0" w:color="auto"/>
            <w:right w:val="none" w:sz="0" w:space="0" w:color="auto"/>
          </w:divBdr>
        </w:div>
      </w:divsChild>
    </w:div>
    <w:div w:id="1069499279">
      <w:bodyDiv w:val="1"/>
      <w:marLeft w:val="0"/>
      <w:marRight w:val="0"/>
      <w:marTop w:val="0"/>
      <w:marBottom w:val="0"/>
      <w:divBdr>
        <w:top w:val="none" w:sz="0" w:space="0" w:color="auto"/>
        <w:left w:val="none" w:sz="0" w:space="0" w:color="auto"/>
        <w:bottom w:val="none" w:sz="0" w:space="0" w:color="auto"/>
        <w:right w:val="none" w:sz="0" w:space="0" w:color="auto"/>
      </w:divBdr>
      <w:divsChild>
        <w:div w:id="309406983">
          <w:marLeft w:val="0"/>
          <w:marRight w:val="0"/>
          <w:marTop w:val="0"/>
          <w:marBottom w:val="0"/>
          <w:divBdr>
            <w:top w:val="none" w:sz="0" w:space="0" w:color="auto"/>
            <w:left w:val="none" w:sz="0" w:space="0" w:color="auto"/>
            <w:bottom w:val="none" w:sz="0" w:space="0" w:color="auto"/>
            <w:right w:val="none" w:sz="0" w:space="0" w:color="auto"/>
          </w:divBdr>
        </w:div>
        <w:div w:id="314337572">
          <w:marLeft w:val="0"/>
          <w:marRight w:val="0"/>
          <w:marTop w:val="0"/>
          <w:marBottom w:val="0"/>
          <w:divBdr>
            <w:top w:val="none" w:sz="0" w:space="0" w:color="auto"/>
            <w:left w:val="none" w:sz="0" w:space="0" w:color="auto"/>
            <w:bottom w:val="none" w:sz="0" w:space="0" w:color="auto"/>
            <w:right w:val="none" w:sz="0" w:space="0" w:color="auto"/>
          </w:divBdr>
        </w:div>
        <w:div w:id="576135969">
          <w:marLeft w:val="0"/>
          <w:marRight w:val="0"/>
          <w:marTop w:val="0"/>
          <w:marBottom w:val="0"/>
          <w:divBdr>
            <w:top w:val="none" w:sz="0" w:space="0" w:color="auto"/>
            <w:left w:val="none" w:sz="0" w:space="0" w:color="auto"/>
            <w:bottom w:val="none" w:sz="0" w:space="0" w:color="auto"/>
            <w:right w:val="none" w:sz="0" w:space="0" w:color="auto"/>
          </w:divBdr>
        </w:div>
        <w:div w:id="1275088758">
          <w:marLeft w:val="0"/>
          <w:marRight w:val="0"/>
          <w:marTop w:val="0"/>
          <w:marBottom w:val="0"/>
          <w:divBdr>
            <w:top w:val="none" w:sz="0" w:space="0" w:color="auto"/>
            <w:left w:val="none" w:sz="0" w:space="0" w:color="auto"/>
            <w:bottom w:val="none" w:sz="0" w:space="0" w:color="auto"/>
            <w:right w:val="none" w:sz="0" w:space="0" w:color="auto"/>
          </w:divBdr>
        </w:div>
        <w:div w:id="1920747273">
          <w:marLeft w:val="0"/>
          <w:marRight w:val="0"/>
          <w:marTop w:val="0"/>
          <w:marBottom w:val="0"/>
          <w:divBdr>
            <w:top w:val="none" w:sz="0" w:space="0" w:color="auto"/>
            <w:left w:val="none" w:sz="0" w:space="0" w:color="auto"/>
            <w:bottom w:val="none" w:sz="0" w:space="0" w:color="auto"/>
            <w:right w:val="none" w:sz="0" w:space="0" w:color="auto"/>
          </w:divBdr>
        </w:div>
      </w:divsChild>
    </w:div>
    <w:div w:id="1639341591">
      <w:bodyDiv w:val="1"/>
      <w:marLeft w:val="0"/>
      <w:marRight w:val="0"/>
      <w:marTop w:val="0"/>
      <w:marBottom w:val="0"/>
      <w:divBdr>
        <w:top w:val="none" w:sz="0" w:space="0" w:color="auto"/>
        <w:left w:val="none" w:sz="0" w:space="0" w:color="auto"/>
        <w:bottom w:val="none" w:sz="0" w:space="0" w:color="auto"/>
        <w:right w:val="none" w:sz="0" w:space="0" w:color="auto"/>
      </w:divBdr>
    </w:div>
    <w:div w:id="173534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D525E5-B75D-40AE-8D86-2F5BF6916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17</Pages>
  <Words>6370</Words>
  <Characters>37586</Characters>
  <Application>Microsoft Office Word</Application>
  <DocSecurity>0</DocSecurity>
  <Lines>313</Lines>
  <Paragraphs>87</Paragraphs>
  <ScaleCrop>false</ScaleCrop>
  <HeadingPairs>
    <vt:vector size="2" baseType="variant">
      <vt:variant>
        <vt:lpstr>Název</vt:lpstr>
      </vt:variant>
      <vt:variant>
        <vt:i4>1</vt:i4>
      </vt:variant>
    </vt:vector>
  </HeadingPairs>
  <TitlesOfParts>
    <vt:vector size="1" baseType="lpstr">
      <vt:lpstr>Smlouva o poskytování servisních služeb</vt:lpstr>
    </vt:vector>
  </TitlesOfParts>
  <Company>TOSHIBA</Company>
  <LinksUpToDate>false</LinksUpToDate>
  <CharactersWithSpaces>43869</CharactersWithSpaces>
  <SharedDoc>false</SharedDoc>
  <HLinks>
    <vt:vector size="12" baseType="variant">
      <vt:variant>
        <vt:i4>458794</vt:i4>
      </vt:variant>
      <vt:variant>
        <vt:i4>3</vt:i4>
      </vt:variant>
      <vt:variant>
        <vt:i4>0</vt:i4>
      </vt:variant>
      <vt:variant>
        <vt:i4>5</vt:i4>
      </vt:variant>
      <vt:variant>
        <vt:lpwstr>mailto:podpora@qcm.cz</vt:lpwstr>
      </vt:variant>
      <vt:variant>
        <vt:lpwstr/>
      </vt:variant>
      <vt:variant>
        <vt:i4>1441820</vt:i4>
      </vt:variant>
      <vt:variant>
        <vt:i4>0</vt:i4>
      </vt:variant>
      <vt:variant>
        <vt:i4>0</vt:i4>
      </vt:variant>
      <vt:variant>
        <vt:i4>5</vt:i4>
      </vt:variant>
      <vt:variant>
        <vt:lpwstr>http://www.qcm.cz/podpora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servisních služeb</dc:title>
  <dc:creator>Pavel Weikert</dc:creator>
  <cp:lastModifiedBy>Páleník Robert</cp:lastModifiedBy>
  <cp:revision>5</cp:revision>
  <cp:lastPrinted>2013-12-10T11:52:00Z</cp:lastPrinted>
  <dcterms:created xsi:type="dcterms:W3CDTF">2023-06-21T07:57:00Z</dcterms:created>
  <dcterms:modified xsi:type="dcterms:W3CDTF">2023-07-28T02:47:00Z</dcterms:modified>
</cp:coreProperties>
</file>