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61EF6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61EF6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561EF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561E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561E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61EF6"/>
    <w:rsid w:val="00625D3C"/>
    <w:rsid w:val="006F2539"/>
    <w:rsid w:val="00A74AA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5B64D3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975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2023-07-30T20:06:00Z</dcterms:modified>
</cp:coreProperties>
</file>