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 xml:space="preserve">Ing. Radovanem </w:t>
      </w:r>
      <w:proofErr w:type="spellStart"/>
      <w:r w:rsidRPr="00F011CB">
        <w:rPr>
          <w:rFonts w:ascii="Arial" w:hAnsi="Arial" w:cs="Arial"/>
          <w:b/>
          <w:bCs/>
          <w:sz w:val="20"/>
          <w:szCs w:val="20"/>
          <w:lang w:eastAsia="cs-CZ"/>
        </w:rPr>
        <w:t>Necidem</w:t>
      </w:r>
      <w:proofErr w:type="spellEnd"/>
      <w:r w:rsidRPr="00F011CB">
        <w:rPr>
          <w:rFonts w:ascii="Arial" w:hAnsi="Arial" w:cs="Arial"/>
          <w:b/>
          <w:bCs/>
          <w:sz w:val="20"/>
          <w:szCs w:val="20"/>
          <w:lang w:eastAsia="cs-CZ"/>
        </w:rPr>
        <w:t>,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se </w:t>
      </w:r>
      <w:proofErr w:type="gramStart"/>
      <w:r w:rsidRPr="00F011CB">
        <w:rPr>
          <w:rFonts w:ascii="Arial" w:hAnsi="Arial" w:cs="Arial"/>
          <w:sz w:val="20"/>
          <w:szCs w:val="20"/>
          <w:lang w:eastAsia="cs-CZ"/>
        </w:rPr>
        <w:t>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w:t>
      </w:r>
      <w:proofErr w:type="gramStart"/>
      <w:r w:rsidRPr="00F011CB">
        <w:rPr>
          <w:rFonts w:ascii="Arial" w:hAnsi="Arial" w:cs="Arial"/>
          <w:sz w:val="20"/>
          <w:szCs w:val="20"/>
          <w:lang w:eastAsia="cs-CZ"/>
        </w:rPr>
        <w:t xml:space="preserve">rejstříku </w:t>
      </w:r>
      <w:r w:rsidRPr="00F011CB">
        <w:rPr>
          <w:rFonts w:ascii="Arial" w:hAnsi="Arial" w:cs="Arial"/>
          <w:b/>
          <w:sz w:val="20"/>
          <w:szCs w:val="20"/>
          <w:highlight w:val="lightGray"/>
          <w:lang w:eastAsia="cs-CZ"/>
        </w:rPr>
        <w:t>............................................................</w:t>
      </w:r>
      <w:proofErr w:type="gramEnd"/>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2CEFB29A" w14:textId="5E0E54CD" w:rsidR="00DB3FA7" w:rsidRPr="00F011CB" w:rsidDel="003F2F26" w:rsidRDefault="00DB3FA7" w:rsidP="00F27CBF">
      <w:pPr>
        <w:pStyle w:val="Zkladntext"/>
        <w:numPr>
          <w:ilvl w:val="1"/>
          <w:numId w:val="11"/>
        </w:numPr>
        <w:tabs>
          <w:tab w:val="left" w:pos="0"/>
        </w:tabs>
        <w:spacing w:before="120"/>
        <w:ind w:left="0" w:firstLine="0"/>
        <w:jc w:val="both"/>
        <w:rPr>
          <w:del w:id="0" w:author="Kalinová Miroslava" w:date="2024-02-09T11:02:00Z"/>
          <w:rFonts w:ascii="Arial" w:eastAsia="Calibri" w:hAnsi="Arial" w:cs="Arial"/>
          <w:b/>
          <w:bCs/>
          <w:sz w:val="20"/>
          <w:szCs w:val="20"/>
        </w:rPr>
      </w:pPr>
      <w:r w:rsidRPr="00F011CB">
        <w:rPr>
          <w:rFonts w:ascii="Arial" w:hAnsi="Arial" w:cs="Arial"/>
          <w:sz w:val="20"/>
          <w:szCs w:val="20"/>
        </w:rPr>
        <w:t>Podkladem pro uzavření Smlouvy je nabídka Zhotovitele předložená na veřejnou zakázku s názvem „</w:t>
      </w:r>
      <w:r w:rsidR="00484CEC" w:rsidRPr="00484CEC">
        <w:rPr>
          <w:rFonts w:ascii="Arial" w:eastAsia="Calibri" w:hAnsi="Arial" w:cs="Arial"/>
          <w:b/>
          <w:bCs/>
          <w:sz w:val="20"/>
          <w:szCs w:val="20"/>
        </w:rPr>
        <w:t>II/523 Jihlava, ul. Jiráskova most ev. č. 523-001</w:t>
      </w:r>
      <w:r w:rsidRPr="00484CEC">
        <w:rPr>
          <w:rFonts w:ascii="Arial" w:hAnsi="Arial" w:cs="Arial"/>
          <w:sz w:val="20"/>
          <w:szCs w:val="20"/>
        </w:rPr>
        <w:t>“</w:t>
      </w:r>
      <w:r w:rsidRPr="00F011CB">
        <w:rPr>
          <w:rFonts w:ascii="Arial" w:hAnsi="Arial" w:cs="Arial"/>
          <w:sz w:val="20"/>
          <w:szCs w:val="20"/>
        </w:rPr>
        <w:t xml:space="preserve"> zadávanou ve zjednodušeném podlimitním řízení dle zákona č. 134/2016 Sb., o zadávání veřejných zakázek, v platném znění (dále </w:t>
      </w:r>
      <w:r w:rsidRPr="00F011CB">
        <w:rPr>
          <w:rFonts w:ascii="Arial" w:hAnsi="Arial" w:cs="Arial"/>
          <w:sz w:val="20"/>
          <w:szCs w:val="20"/>
        </w:rPr>
        <w:lastRenderedPageBreak/>
        <w:t xml:space="preserve">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02A383DC" w14:textId="77777777" w:rsidR="009014AB" w:rsidRPr="003F2F26" w:rsidRDefault="009014AB" w:rsidP="003F2F26">
      <w:pPr>
        <w:pStyle w:val="Zkladntext"/>
        <w:numPr>
          <w:ilvl w:val="1"/>
          <w:numId w:val="11"/>
        </w:numPr>
        <w:tabs>
          <w:tab w:val="left" w:pos="0"/>
        </w:tabs>
        <w:spacing w:before="120"/>
        <w:ind w:left="0" w:firstLine="0"/>
        <w:jc w:val="both"/>
        <w:rPr>
          <w:rFonts w:ascii="Arial" w:hAnsi="Arial" w:cs="Arial"/>
          <w:sz w:val="20"/>
          <w:szCs w:val="20"/>
          <w:lang w:eastAsia="cs-CZ"/>
          <w:rPrChange w:id="1" w:author="Kalinová Miroslava" w:date="2024-02-09T11:02:00Z">
            <w:rPr>
              <w:rFonts w:ascii="Arial" w:hAnsi="Arial" w:cs="Arial"/>
              <w:sz w:val="20"/>
              <w:szCs w:val="20"/>
              <w:lang w:eastAsia="cs-CZ"/>
            </w:rPr>
          </w:rPrChange>
        </w:rPr>
        <w:pPrChange w:id="2" w:author="Kalinová Miroslava" w:date="2024-02-09T11:02:00Z">
          <w:pPr>
            <w:pStyle w:val="Zkladntext"/>
            <w:widowControl w:val="0"/>
            <w:tabs>
              <w:tab w:val="left" w:pos="567"/>
            </w:tabs>
            <w:suppressAutoHyphens w:val="0"/>
            <w:spacing w:before="120"/>
            <w:jc w:val="both"/>
          </w:pPr>
        </w:pPrChange>
      </w:pP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0C48AD2E" w:rsidR="00DB3FA7" w:rsidRPr="006A76C9" w:rsidRDefault="006A76C9"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ins w:id="3" w:author="Kalinová Miroslava" w:date="2024-02-09T11:00:00Z">
        <w:r w:rsidRPr="006A76C9">
          <w:rPr>
            <w:rFonts w:ascii="Arial" w:eastAsia="Times New Roman" w:hAnsi="Arial" w:cs="Arial"/>
            <w:sz w:val="20"/>
            <w:szCs w:val="20"/>
            <w:rPrChange w:id="4" w:author="Kalinová Miroslava" w:date="2024-02-09T11:01:00Z">
              <w:rPr>
                <w:rFonts w:ascii="Verdana" w:eastAsia="Times New Roman" w:hAnsi="Verdana"/>
                <w:sz w:val="21"/>
                <w:szCs w:val="21"/>
              </w:rPr>
            </w:rPrChange>
          </w:rPr>
          <w:t xml:space="preserve">Předmětem stavby je oprava mostu </w:t>
        </w:r>
        <w:proofErr w:type="spellStart"/>
        <w:r w:rsidRPr="006A76C9">
          <w:rPr>
            <w:rFonts w:ascii="Arial" w:eastAsia="Times New Roman" w:hAnsi="Arial" w:cs="Arial"/>
            <w:sz w:val="20"/>
            <w:szCs w:val="20"/>
            <w:rPrChange w:id="5" w:author="Kalinová Miroslava" w:date="2024-02-09T11:01:00Z">
              <w:rPr>
                <w:rFonts w:ascii="Verdana" w:eastAsia="Times New Roman" w:hAnsi="Verdana"/>
                <w:sz w:val="21"/>
                <w:szCs w:val="21"/>
              </w:rPr>
            </w:rPrChange>
          </w:rPr>
          <w:t>ev.č</w:t>
        </w:r>
        <w:proofErr w:type="spellEnd"/>
        <w:r w:rsidRPr="006A76C9">
          <w:rPr>
            <w:rFonts w:ascii="Arial" w:eastAsia="Times New Roman" w:hAnsi="Arial" w:cs="Arial"/>
            <w:sz w:val="20"/>
            <w:szCs w:val="20"/>
            <w:rPrChange w:id="6" w:author="Kalinová Miroslava" w:date="2024-02-09T11:01:00Z">
              <w:rPr>
                <w:rFonts w:ascii="Verdana" w:eastAsia="Times New Roman" w:hAnsi="Verdana"/>
                <w:sz w:val="21"/>
                <w:szCs w:val="21"/>
              </w:rPr>
            </w:rPrChange>
          </w:rPr>
          <w:t xml:space="preserve">. 523-001 na silnici II/523 na ulici Jiráskova, ve staničení km 4,410 – 4,500, převádějícího silnici I/38 v </w:t>
        </w:r>
        <w:proofErr w:type="spellStart"/>
        <w:r w:rsidRPr="006A76C9">
          <w:rPr>
            <w:rFonts w:ascii="Arial" w:eastAsia="Times New Roman" w:hAnsi="Arial" w:cs="Arial"/>
            <w:sz w:val="20"/>
            <w:szCs w:val="20"/>
            <w:rPrChange w:id="7" w:author="Kalinová Miroslava" w:date="2024-02-09T11:01:00Z">
              <w:rPr>
                <w:rFonts w:ascii="Verdana" w:eastAsia="Times New Roman" w:hAnsi="Verdana"/>
                <w:sz w:val="21"/>
                <w:szCs w:val="21"/>
              </w:rPr>
            </w:rPrChange>
          </w:rPr>
          <w:t>intravilánu</w:t>
        </w:r>
        <w:proofErr w:type="spellEnd"/>
        <w:r w:rsidRPr="006A76C9">
          <w:rPr>
            <w:rFonts w:ascii="Arial" w:eastAsia="Times New Roman" w:hAnsi="Arial" w:cs="Arial"/>
            <w:sz w:val="20"/>
            <w:szCs w:val="20"/>
            <w:rPrChange w:id="8" w:author="Kalinová Miroslava" w:date="2024-02-09T11:01:00Z">
              <w:rPr>
                <w:rFonts w:ascii="Verdana" w:eastAsia="Times New Roman" w:hAnsi="Verdana"/>
                <w:sz w:val="21"/>
                <w:szCs w:val="21"/>
              </w:rPr>
            </w:rPrChange>
          </w:rPr>
          <w:t xml:space="preserve"> města Jihlavy, kraj Vysočina. Práce zahrnují opravu nevyhovujícího stavu mostu a celkovou sanaci nosné konstrukce a spodní stavby</w:t>
        </w:r>
      </w:ins>
      <w:del w:id="9" w:author="Kalinová Miroslava" w:date="2024-02-09T11:00:00Z">
        <w:r w:rsidR="00DB3FA7" w:rsidRPr="006A76C9" w:rsidDel="006A76C9">
          <w:rPr>
            <w:rFonts w:ascii="Arial" w:hAnsi="Arial" w:cs="Arial"/>
            <w:bCs/>
            <w:sz w:val="20"/>
            <w:szCs w:val="20"/>
            <w:lang w:eastAsia="cs-CZ"/>
          </w:rPr>
          <w:delText xml:space="preserve">Předmětem této Smlouvy je </w:delText>
        </w:r>
        <w:r w:rsidR="00484CEC" w:rsidRPr="006A76C9" w:rsidDel="006A76C9">
          <w:rPr>
            <w:rFonts w:ascii="Arial" w:hAnsi="Arial" w:cs="Arial"/>
            <w:sz w:val="20"/>
            <w:szCs w:val="20"/>
          </w:rPr>
          <w:delText>oprava mostu na silnici II. třídy č. 523 v úseku, který prochází intravilánem města Jihlava na ulici Jiráskova a přechází silnici I/38 (dálniční přivaděč). Staničení stavby je od km 4,410 – 4,500. Oprava mostu a silnice proběhne ve stávajícím šířkovém uspořádání. Šířkové a výškové uspořádání bude respektovat stávající stav</w:delText>
        </w:r>
        <w:r w:rsidR="00F0314B" w:rsidRPr="006A76C9" w:rsidDel="006A76C9">
          <w:rPr>
            <w:rFonts w:ascii="Arial" w:hAnsi="Arial" w:cs="Arial"/>
            <w:sz w:val="20"/>
            <w:szCs w:val="20"/>
          </w:rPr>
          <w:delText>.</w:delText>
        </w:r>
        <w:r w:rsidR="00484CEC" w:rsidRPr="006A76C9" w:rsidDel="006A76C9">
          <w:rPr>
            <w:rFonts w:ascii="Arial" w:hAnsi="Arial" w:cs="Arial"/>
            <w:sz w:val="20"/>
            <w:szCs w:val="20"/>
          </w:rPr>
          <w:delText xml:space="preserve"> Důvodem opravy mostu ev. č. 523 – 001 je nevyhovující stav zařízení: spodní stavba ve stupni č. VI a nosná konstrukce ve stavu č. V. Na mostě se vyskytují poruchy koroze ložisek, poškození horní ochranné vrstvy chodníků, zatékání do NK, všesměrné trhliny v omítce. Na rozích podpěr jsou viditelné svislé trhliny. Záměrem stavby je oprava mostu v podobě nového příslušenství mostu, vč. nové spádové mostovkové desky a celkové sanace nosné konstrukce a spodní stavby</w:delText>
        </w:r>
      </w:del>
      <w:r w:rsidR="00484CEC" w:rsidRPr="006A76C9">
        <w:rPr>
          <w:rFonts w:ascii="Arial" w:hAnsi="Arial" w:cs="Arial"/>
          <w:sz w:val="20"/>
          <w:szCs w:val="20"/>
        </w:rPr>
        <w:t xml:space="preserve">. </w:t>
      </w:r>
    </w:p>
    <w:p w14:paraId="2A148D69" w14:textId="68CC1401" w:rsidR="00DB3FA7" w:rsidRPr="008C77F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ředmětem díla je provedení všech činností, prací a dodávek obsažených v projektové dokumentaci pro provádění stavby s </w:t>
      </w:r>
      <w:r w:rsidR="00DB3FA7" w:rsidRPr="008C77FB">
        <w:rPr>
          <w:rFonts w:ascii="Arial" w:hAnsi="Arial" w:cs="Arial"/>
          <w:bCs/>
          <w:sz w:val="20"/>
          <w:szCs w:val="20"/>
          <w:lang w:eastAsia="cs-CZ"/>
        </w:rPr>
        <w:t>názvem „</w:t>
      </w:r>
      <w:r w:rsidR="00CF18D8" w:rsidRPr="008C77FB">
        <w:rPr>
          <w:rFonts w:ascii="Arial" w:hAnsi="Arial" w:cs="Arial"/>
          <w:b/>
          <w:bCs/>
          <w:sz w:val="20"/>
          <w:szCs w:val="20"/>
        </w:rPr>
        <w:t xml:space="preserve">II/523 Jihlava, ul. Jiráskova most </w:t>
      </w:r>
      <w:proofErr w:type="spellStart"/>
      <w:r w:rsidR="00CF18D8" w:rsidRPr="008C77FB">
        <w:rPr>
          <w:rFonts w:ascii="Arial" w:hAnsi="Arial" w:cs="Arial"/>
          <w:b/>
          <w:bCs/>
          <w:sz w:val="20"/>
          <w:szCs w:val="20"/>
        </w:rPr>
        <w:t>ev.č</w:t>
      </w:r>
      <w:proofErr w:type="spellEnd"/>
      <w:r w:rsidR="00CF18D8" w:rsidRPr="008C77FB">
        <w:rPr>
          <w:rFonts w:ascii="Arial" w:hAnsi="Arial" w:cs="Arial"/>
          <w:b/>
          <w:bCs/>
          <w:sz w:val="20"/>
          <w:szCs w:val="20"/>
        </w:rPr>
        <w:t>. 523-001</w:t>
      </w:r>
      <w:r w:rsidR="00F27CBF" w:rsidRPr="008C77FB">
        <w:rPr>
          <w:rFonts w:ascii="Arial" w:hAnsi="Arial" w:cs="Arial"/>
          <w:b/>
          <w:sz w:val="20"/>
          <w:szCs w:val="20"/>
        </w:rPr>
        <w:t>“</w:t>
      </w:r>
      <w:r w:rsidR="00F27CBF" w:rsidRPr="008C77FB">
        <w:rPr>
          <w:rFonts w:ascii="Arial" w:hAnsi="Arial" w:cs="Arial"/>
          <w:sz w:val="20"/>
          <w:szCs w:val="20"/>
        </w:rPr>
        <w:t xml:space="preserve"> (dále projektová dokumentace), kterou vypracovala společnost </w:t>
      </w:r>
      <w:r w:rsidR="00CF18D8" w:rsidRPr="008C77FB">
        <w:rPr>
          <w:rFonts w:ascii="Arial" w:hAnsi="Arial" w:cs="Arial"/>
          <w:sz w:val="20"/>
          <w:szCs w:val="20"/>
        </w:rPr>
        <w:t>Proj</w:t>
      </w:r>
      <w:r w:rsidR="001A6323">
        <w:rPr>
          <w:rFonts w:ascii="Arial" w:hAnsi="Arial" w:cs="Arial"/>
          <w:sz w:val="20"/>
          <w:szCs w:val="20"/>
        </w:rPr>
        <w:t>ekční kancelář PRIS spol. s r.o</w:t>
      </w:r>
      <w:r w:rsidR="00F27CBF" w:rsidRPr="008C77FB">
        <w:rPr>
          <w:rFonts w:ascii="Arial" w:hAnsi="Arial" w:cs="Arial"/>
          <w:sz w:val="20"/>
          <w:szCs w:val="20"/>
        </w:rPr>
        <w:t xml:space="preserve">., IČO: </w:t>
      </w:r>
      <w:r w:rsidR="00CF18D8" w:rsidRPr="008C77FB">
        <w:rPr>
          <w:rFonts w:ascii="Arial" w:hAnsi="Arial" w:cs="Arial"/>
          <w:sz w:val="20"/>
          <w:szCs w:val="20"/>
        </w:rPr>
        <w:t>46974806</w:t>
      </w:r>
      <w:r w:rsidR="00F27CBF" w:rsidRPr="008C77FB">
        <w:rPr>
          <w:rFonts w:ascii="Arial" w:hAnsi="Arial" w:cs="Arial"/>
          <w:sz w:val="20"/>
          <w:szCs w:val="20"/>
        </w:rPr>
        <w:t xml:space="preserve">, se sídlem </w:t>
      </w:r>
      <w:r w:rsidR="00CF18D8" w:rsidRPr="008C77FB">
        <w:rPr>
          <w:rFonts w:ascii="Arial" w:hAnsi="Arial" w:cs="Arial"/>
          <w:sz w:val="20"/>
          <w:szCs w:val="20"/>
        </w:rPr>
        <w:t>Osová 20, Starý Lískovec, 625 00 Brno</w:t>
      </w:r>
      <w:r w:rsidR="00DB3FA7" w:rsidRPr="008C77FB">
        <w:rPr>
          <w:rFonts w:ascii="Arial" w:hAnsi="Arial" w:cs="Arial"/>
          <w:sz w:val="20"/>
          <w:szCs w:val="20"/>
        </w:rPr>
        <w:t xml:space="preserve">, </w:t>
      </w:r>
      <w:r w:rsidR="00DB3FA7" w:rsidRPr="008C77FB">
        <w:rPr>
          <w:rFonts w:ascii="Arial" w:hAnsi="Arial" w:cs="Arial"/>
          <w:bCs/>
          <w:sz w:val="20"/>
          <w:szCs w:val="20"/>
          <w:lang w:eastAsia="cs-CZ"/>
        </w:rPr>
        <w:t>v soupise stavebních prací, dodávek a služeb s výkazem výměr k této projektové dokumentaci</w:t>
      </w:r>
      <w:r w:rsidR="009014AB" w:rsidRPr="008C77FB">
        <w:rPr>
          <w:rFonts w:ascii="Arial" w:hAnsi="Arial" w:cs="Arial"/>
          <w:bCs/>
          <w:sz w:val="20"/>
          <w:szCs w:val="20"/>
          <w:lang w:eastAsia="cs-CZ"/>
        </w:rPr>
        <w:t xml:space="preserve">, který tvoří přílohu této </w:t>
      </w:r>
      <w:r w:rsidR="002B4502" w:rsidRPr="008C77FB">
        <w:rPr>
          <w:rFonts w:ascii="Arial" w:hAnsi="Arial" w:cs="Arial"/>
          <w:bCs/>
          <w:sz w:val="20"/>
          <w:szCs w:val="20"/>
          <w:lang w:eastAsia="cs-CZ"/>
        </w:rPr>
        <w:t>S</w:t>
      </w:r>
      <w:r w:rsidR="009014AB" w:rsidRPr="008C77FB">
        <w:rPr>
          <w:rFonts w:ascii="Arial" w:hAnsi="Arial" w:cs="Arial"/>
          <w:bCs/>
          <w:sz w:val="20"/>
          <w:szCs w:val="20"/>
          <w:lang w:eastAsia="cs-CZ"/>
        </w:rPr>
        <w:t>m</w:t>
      </w:r>
      <w:r w:rsidR="002B4502" w:rsidRPr="008C77FB">
        <w:rPr>
          <w:rFonts w:ascii="Arial" w:hAnsi="Arial" w:cs="Arial"/>
          <w:bCs/>
          <w:sz w:val="20"/>
          <w:szCs w:val="20"/>
          <w:lang w:eastAsia="cs-CZ"/>
        </w:rPr>
        <w:t>l</w:t>
      </w:r>
      <w:r w:rsidR="009014AB" w:rsidRPr="008C77FB">
        <w:rPr>
          <w:rFonts w:ascii="Arial" w:hAnsi="Arial" w:cs="Arial"/>
          <w:bCs/>
          <w:sz w:val="20"/>
          <w:szCs w:val="20"/>
          <w:lang w:eastAsia="cs-CZ"/>
        </w:rPr>
        <w:t>ouvy.</w:t>
      </w:r>
      <w:r w:rsidR="00DB3FA7" w:rsidRPr="008C77F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560825A5" w14:textId="77777777" w:rsidR="00DB3FA7" w:rsidRPr="008C77FB"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C77FB">
        <w:rPr>
          <w:rFonts w:ascii="Arial" w:hAnsi="Arial" w:cs="Arial"/>
          <w:sz w:val="20"/>
          <w:szCs w:val="20"/>
          <w:lang w:eastAsia="cs-CZ"/>
        </w:rPr>
        <w:t xml:space="preserve">zahájení realizace stavby: </w:t>
      </w:r>
      <w:r w:rsidRPr="008C77FB">
        <w:rPr>
          <w:rFonts w:ascii="Arial" w:hAnsi="Arial" w:cs="Arial"/>
          <w:b/>
          <w:sz w:val="20"/>
          <w:szCs w:val="20"/>
          <w:lang w:eastAsia="cs-CZ"/>
        </w:rPr>
        <w:t>dnem předání a převzetí staveniště</w:t>
      </w:r>
      <w:r w:rsidRPr="008C77FB">
        <w:rPr>
          <w:rFonts w:ascii="Arial" w:hAnsi="Arial" w:cs="Arial"/>
          <w:sz w:val="20"/>
          <w:szCs w:val="20"/>
          <w:lang w:eastAsia="cs-CZ"/>
        </w:rPr>
        <w:t xml:space="preserve"> </w:t>
      </w:r>
    </w:p>
    <w:p w14:paraId="11991C63" w14:textId="1AFDA937" w:rsidR="00DB3FA7" w:rsidRPr="008C77FB"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C77FB">
        <w:rPr>
          <w:rFonts w:ascii="Arial" w:hAnsi="Arial" w:cs="Arial"/>
          <w:sz w:val="20"/>
          <w:szCs w:val="20"/>
          <w:lang w:eastAsia="cs-CZ"/>
        </w:rPr>
        <w:t xml:space="preserve">uvedení </w:t>
      </w:r>
      <w:r w:rsidR="00F27CBF" w:rsidRPr="008C77FB">
        <w:rPr>
          <w:rFonts w:ascii="Arial" w:hAnsi="Arial" w:cs="Arial"/>
          <w:sz w:val="20"/>
          <w:szCs w:val="20"/>
          <w:lang w:eastAsia="cs-CZ"/>
        </w:rPr>
        <w:t>celé stavby</w:t>
      </w:r>
      <w:r w:rsidR="009014AB" w:rsidRPr="008C77FB">
        <w:rPr>
          <w:rFonts w:ascii="Arial" w:hAnsi="Arial" w:cs="Arial"/>
          <w:sz w:val="20"/>
          <w:szCs w:val="20"/>
          <w:lang w:eastAsia="cs-CZ"/>
        </w:rPr>
        <w:t xml:space="preserve"> do užívání ve smyslu čl. XII. obchodních podmínek (dále i „OP“): </w:t>
      </w:r>
      <w:r w:rsidR="009014AB" w:rsidRPr="008C77FB">
        <w:rPr>
          <w:rFonts w:ascii="Arial" w:hAnsi="Arial" w:cs="Arial"/>
          <w:b/>
          <w:sz w:val="20"/>
          <w:szCs w:val="20"/>
          <w:lang w:eastAsia="cs-CZ"/>
        </w:rPr>
        <w:t xml:space="preserve">do </w:t>
      </w:r>
      <w:r w:rsidR="00F27CBF" w:rsidRPr="008C77FB">
        <w:rPr>
          <w:rFonts w:ascii="Arial" w:hAnsi="Arial" w:cs="Arial"/>
          <w:b/>
          <w:sz w:val="20"/>
          <w:szCs w:val="20"/>
          <w:lang w:eastAsia="cs-CZ"/>
        </w:rPr>
        <w:t>6</w:t>
      </w:r>
      <w:r w:rsidR="009014AB" w:rsidRPr="008C77FB">
        <w:rPr>
          <w:rFonts w:ascii="Arial" w:hAnsi="Arial" w:cs="Arial"/>
          <w:b/>
          <w:sz w:val="20"/>
          <w:szCs w:val="20"/>
          <w:lang w:eastAsia="cs-CZ"/>
        </w:rPr>
        <w:t xml:space="preserve"> měsíců</w:t>
      </w:r>
      <w:r w:rsidR="009014AB" w:rsidRPr="008C77FB">
        <w:rPr>
          <w:rFonts w:ascii="Arial" w:hAnsi="Arial" w:cs="Arial"/>
          <w:sz w:val="20"/>
          <w:szCs w:val="20"/>
          <w:lang w:eastAsia="cs-CZ"/>
        </w:rPr>
        <w:t xml:space="preserve"> od předání a převzetí staveniště</w:t>
      </w:r>
      <w:r w:rsidR="008C77FB" w:rsidRPr="008C77FB">
        <w:rPr>
          <w:rFonts w:ascii="Arial" w:hAnsi="Arial" w:cs="Arial"/>
          <w:sz w:val="20"/>
          <w:szCs w:val="20"/>
          <w:lang w:eastAsia="cs-CZ"/>
        </w:rPr>
        <w:t xml:space="preserve"> po podpisu smlouvy</w:t>
      </w:r>
    </w:p>
    <w:p w14:paraId="19A54361" w14:textId="723456A9" w:rsidR="00DB3FA7" w:rsidRPr="008C77FB"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8C77FB">
        <w:rPr>
          <w:rFonts w:ascii="Arial" w:hAnsi="Arial" w:cs="Arial"/>
          <w:sz w:val="20"/>
          <w:szCs w:val="20"/>
          <w:lang w:eastAsia="cs-CZ"/>
        </w:rPr>
        <w:t xml:space="preserve">dokončení díla vč. předání kompletní dokladové části Objednateli: </w:t>
      </w:r>
      <w:r w:rsidRPr="008C77FB">
        <w:rPr>
          <w:rFonts w:ascii="Arial" w:hAnsi="Arial" w:cs="Arial"/>
          <w:b/>
          <w:sz w:val="20"/>
          <w:szCs w:val="20"/>
          <w:lang w:eastAsia="cs-CZ"/>
        </w:rPr>
        <w:t>do 1 měsíce</w:t>
      </w:r>
      <w:r w:rsidRPr="008C77FB">
        <w:rPr>
          <w:rFonts w:ascii="Arial" w:hAnsi="Arial" w:cs="Arial"/>
          <w:sz w:val="20"/>
          <w:szCs w:val="20"/>
          <w:lang w:eastAsia="cs-CZ"/>
        </w:rPr>
        <w:t xml:space="preserve"> od uvedení </w:t>
      </w:r>
      <w:r w:rsidR="00F27CBF" w:rsidRPr="008C77FB">
        <w:rPr>
          <w:rFonts w:ascii="Arial" w:hAnsi="Arial" w:cs="Arial"/>
          <w:sz w:val="20"/>
          <w:szCs w:val="20"/>
          <w:lang w:eastAsia="cs-CZ"/>
        </w:rPr>
        <w:t>celé stavby</w:t>
      </w:r>
      <w:r w:rsidRPr="008C77FB">
        <w:rPr>
          <w:rFonts w:ascii="Arial" w:hAnsi="Arial" w:cs="Arial"/>
          <w:sz w:val="20"/>
          <w:szCs w:val="20"/>
          <w:lang w:eastAsia="cs-CZ"/>
        </w:rPr>
        <w:t xml:space="preserve"> do užívání dle bodu </w:t>
      </w:r>
      <w:r w:rsidR="00F27CBF" w:rsidRPr="008C77FB">
        <w:rPr>
          <w:rFonts w:ascii="Arial" w:hAnsi="Arial" w:cs="Arial"/>
          <w:sz w:val="20"/>
          <w:szCs w:val="20"/>
          <w:lang w:eastAsia="cs-CZ"/>
        </w:rPr>
        <w:t>b</w:t>
      </w:r>
      <w:r w:rsidRPr="008C77FB">
        <w:rPr>
          <w:rFonts w:ascii="Arial" w:hAnsi="Arial" w:cs="Arial"/>
          <w:sz w:val="20"/>
          <w:szCs w:val="20"/>
          <w:lang w:eastAsia="cs-CZ"/>
        </w:rPr>
        <w:t>), (vyjma geometrického plánu)</w:t>
      </w:r>
      <w:r w:rsidR="008C77FB" w:rsidRPr="008C77FB">
        <w:rPr>
          <w:rFonts w:ascii="Arial" w:hAnsi="Arial" w:cs="Arial"/>
          <w:sz w:val="20"/>
          <w:szCs w:val="20"/>
          <w:lang w:eastAsia="cs-CZ"/>
        </w:rPr>
        <w:t>,</w:t>
      </w:r>
    </w:p>
    <w:p w14:paraId="7416AF36" w14:textId="640AF206" w:rsidR="00DB3FA7" w:rsidRPr="008C77FB"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8C77FB">
        <w:rPr>
          <w:rFonts w:ascii="Arial" w:hAnsi="Arial" w:cs="Arial"/>
          <w:snapToGrid w:val="0"/>
          <w:sz w:val="20"/>
          <w:szCs w:val="20"/>
          <w:lang w:eastAsia="cs-CZ"/>
        </w:rPr>
        <w:t xml:space="preserve">předání a převzetí ověřeného geometrického plánu: </w:t>
      </w:r>
      <w:r w:rsidRPr="008C77FB">
        <w:rPr>
          <w:rFonts w:ascii="Arial" w:hAnsi="Arial" w:cs="Arial"/>
          <w:b/>
          <w:snapToGrid w:val="0"/>
          <w:sz w:val="20"/>
          <w:szCs w:val="20"/>
          <w:lang w:eastAsia="cs-CZ"/>
        </w:rPr>
        <w:t>do 3 měsíců</w:t>
      </w:r>
      <w:r w:rsidRPr="008C77FB">
        <w:rPr>
          <w:rFonts w:ascii="Arial" w:hAnsi="Arial" w:cs="Arial"/>
          <w:snapToGrid w:val="0"/>
          <w:sz w:val="20"/>
          <w:szCs w:val="20"/>
          <w:lang w:eastAsia="cs-CZ"/>
        </w:rPr>
        <w:t xml:space="preserve"> od uvedení </w:t>
      </w:r>
      <w:r w:rsidR="00F27CBF" w:rsidRPr="008C77FB">
        <w:rPr>
          <w:rFonts w:ascii="Arial" w:hAnsi="Arial" w:cs="Arial"/>
          <w:snapToGrid w:val="0"/>
          <w:sz w:val="20"/>
          <w:szCs w:val="20"/>
          <w:lang w:eastAsia="cs-CZ"/>
        </w:rPr>
        <w:t>celé stavby</w:t>
      </w:r>
      <w:r w:rsidRPr="008C77FB">
        <w:rPr>
          <w:rFonts w:ascii="Arial" w:hAnsi="Arial" w:cs="Arial"/>
          <w:snapToGrid w:val="0"/>
          <w:sz w:val="20"/>
          <w:szCs w:val="20"/>
          <w:lang w:eastAsia="cs-CZ"/>
        </w:rPr>
        <w:t xml:space="preserve"> do užívání dle bodu </w:t>
      </w:r>
      <w:r w:rsidR="00F27CBF" w:rsidRPr="008C77FB">
        <w:rPr>
          <w:rFonts w:ascii="Arial" w:hAnsi="Arial" w:cs="Arial"/>
          <w:snapToGrid w:val="0"/>
          <w:sz w:val="20"/>
          <w:szCs w:val="20"/>
          <w:lang w:eastAsia="cs-CZ"/>
        </w:rPr>
        <w:t>b</w:t>
      </w:r>
      <w:r w:rsidRPr="008C77FB">
        <w:rPr>
          <w:rFonts w:ascii="Arial" w:hAnsi="Arial" w:cs="Arial"/>
          <w:snapToGrid w:val="0"/>
          <w:sz w:val="20"/>
          <w:szCs w:val="20"/>
          <w:lang w:eastAsia="cs-CZ"/>
        </w:rPr>
        <w:t>).</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w:t>
      </w:r>
      <w:r w:rsidRPr="00F011CB">
        <w:rPr>
          <w:rFonts w:ascii="Arial" w:hAnsi="Arial" w:cs="Arial"/>
          <w:sz w:val="20"/>
          <w:szCs w:val="20"/>
        </w:rPr>
        <w:lastRenderedPageBreak/>
        <w:t xml:space="preserve">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4DA2DD07" w:rsidR="00DF7E29" w:rsidRPr="00F011CB"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lastRenderedPageBreak/>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r w:rsidR="003F2F26">
        <w:fldChar w:fldCharType="begin"/>
      </w:r>
      <w:r w:rsidR="003F2F26">
        <w:instrText xml:space="preserve"> HYPERLINK "mailto:ksusv@ksusv.cz" </w:instrText>
      </w:r>
      <w:r w:rsidR="003F2F26">
        <w:fldChar w:fldCharType="separate"/>
      </w:r>
      <w:r w:rsidRPr="00F011CB">
        <w:rPr>
          <w:rFonts w:ascii="Arial" w:hAnsi="Arial" w:cs="Arial"/>
          <w:b/>
          <w:sz w:val="20"/>
          <w:szCs w:val="20"/>
          <w:lang w:eastAsia="cs-CZ"/>
        </w:rPr>
        <w:t>ksusv@ksusv.cz</w:t>
      </w:r>
      <w:r w:rsidR="003F2F26">
        <w:rPr>
          <w:rFonts w:ascii="Arial" w:hAnsi="Arial" w:cs="Arial"/>
          <w:b/>
          <w:sz w:val="20"/>
          <w:szCs w:val="20"/>
          <w:lang w:eastAsia="cs-CZ"/>
        </w:rPr>
        <w:fldChar w:fldCharType="end"/>
      </w:r>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27064510"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Objednatel nepožaduje vinkulaci pojistného plnění ve prospěch Objednatele v souvislosti se závazkem Zhotovitele vůči Objednateli mít po celou dobu provádění díla sjednáno platné pojištění odpovědnosti za škodu způsobenou třetí osobě dle odst. 19.1.2. OP a Stavebně montážní pojištění v souladu s odst. </w:t>
      </w:r>
      <w:proofErr w:type="gramStart"/>
      <w:r w:rsidRPr="00F011CB">
        <w:rPr>
          <w:rFonts w:ascii="Arial" w:hAnsi="Arial" w:cs="Arial"/>
          <w:snapToGrid w:val="0"/>
          <w:sz w:val="20"/>
          <w:szCs w:val="20"/>
        </w:rPr>
        <w:t>19.2. OP</w:t>
      </w:r>
      <w:proofErr w:type="gramEnd"/>
      <w:r w:rsidRPr="00F011CB">
        <w:rPr>
          <w:rFonts w:ascii="Arial" w:hAnsi="Arial" w:cs="Arial"/>
          <w:snapToGrid w:val="0"/>
          <w:sz w:val="20"/>
          <w:szCs w:val="20"/>
        </w:rPr>
        <w:t>.</w:t>
      </w:r>
    </w:p>
    <w:p w14:paraId="369430F5"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Smluvní strany se dohodly, že Zhotovitel doloží splnění povinnosti dle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xml:space="preserve">.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w:t>
      </w:r>
      <w:r w:rsidRPr="00F011CB">
        <w:rPr>
          <w:rFonts w:ascii="Arial" w:hAnsi="Arial" w:cs="Arial"/>
          <w:snapToGrid w:val="0"/>
          <w:sz w:val="20"/>
          <w:szCs w:val="20"/>
        </w:rPr>
        <w:lastRenderedPageBreak/>
        <w:t xml:space="preserve">a OP. Ostatní ujednání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a 19.2. OP se nemění.</w:t>
      </w:r>
    </w:p>
    <w:p w14:paraId="6E26FF0B"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V souvislosti se závazkem Zhotovitele vůči Objednateli k poskytnutí „Zádržného“ dle odst. 8.19. a 8.20. OP i nadále požaduje Objednatel po Zhotoviteli Bankovní záruku za řádné plnění díla dle čl. </w:t>
      </w:r>
      <w:proofErr w:type="gramStart"/>
      <w:r w:rsidRPr="00F011CB">
        <w:rPr>
          <w:rFonts w:ascii="Arial" w:hAnsi="Arial" w:cs="Arial"/>
          <w:snapToGrid w:val="0"/>
          <w:sz w:val="20"/>
          <w:szCs w:val="20"/>
        </w:rPr>
        <w:t>19.6. OP</w:t>
      </w:r>
      <w:proofErr w:type="gramEnd"/>
      <w:r w:rsidRPr="00F011CB">
        <w:rPr>
          <w:rFonts w:ascii="Arial" w:hAnsi="Arial" w:cs="Arial"/>
          <w:snapToGrid w:val="0"/>
          <w:sz w:val="20"/>
          <w:szCs w:val="20"/>
        </w:rPr>
        <w:t xml:space="preserve">, vypouští však v odst. 19.6.4. OP znění „bez vad“. </w:t>
      </w:r>
    </w:p>
    <w:p w14:paraId="6913333E"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Bankovní záruka za řádné plnění díla musí být neodvolatelná a udržovaná v platnosti po celou dobu realizace díla až do jeho předání.</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70750DB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0CDA15F1"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008C77FB">
        <w:rPr>
          <w:rFonts w:ascii="Arial" w:hAnsi="Arial" w:cs="Arial"/>
          <w:b/>
          <w:sz w:val="20"/>
          <w:szCs w:val="20"/>
          <w:lang w:eastAsia="cs-CZ"/>
        </w:rPr>
        <w:t>60</w:t>
      </w:r>
      <w:r w:rsidRPr="008C77FB">
        <w:rPr>
          <w:rFonts w:ascii="Arial" w:hAnsi="Arial" w:cs="Arial"/>
          <w:b/>
          <w:sz w:val="20"/>
          <w:szCs w:val="20"/>
          <w:lang w:eastAsia="cs-CZ"/>
        </w:rPr>
        <w:t xml:space="preserve"> měsíců</w:t>
      </w:r>
      <w:r w:rsidR="009014AB" w:rsidRPr="008C77FB">
        <w:rPr>
          <w:rFonts w:ascii="Arial" w:hAnsi="Arial" w:cs="Arial"/>
          <w:b/>
          <w:sz w:val="20"/>
          <w:szCs w:val="20"/>
          <w:lang w:eastAsia="cs-CZ"/>
        </w:rPr>
        <w:t xml:space="preserve">, </w:t>
      </w:r>
      <w:r w:rsidR="009014AB" w:rsidRPr="008C77FB">
        <w:rPr>
          <w:rFonts w:ascii="Arial" w:hAnsi="Arial" w:cs="Arial"/>
          <w:sz w:val="20"/>
          <w:szCs w:val="20"/>
          <w:lang w:eastAsia="cs-CZ"/>
        </w:rPr>
        <w:t xml:space="preserve">přičemž na izolace mostovky vč. detailů poskytuje Zhotovitel záruku v délce trvání </w:t>
      </w:r>
      <w:r w:rsidR="009014AB" w:rsidRPr="008C77FB">
        <w:rPr>
          <w:rFonts w:ascii="Arial" w:hAnsi="Arial" w:cs="Arial"/>
          <w:b/>
          <w:sz w:val="20"/>
          <w:szCs w:val="20"/>
          <w:lang w:eastAsia="cs-CZ"/>
        </w:rPr>
        <w:t>120 měsíců</w:t>
      </w:r>
      <w:r w:rsidRPr="008C77FB">
        <w:rPr>
          <w:rFonts w:ascii="Arial" w:hAnsi="Arial" w:cs="Arial"/>
          <w:sz w:val="20"/>
          <w:szCs w:val="20"/>
          <w:lang w:eastAsia="cs-CZ"/>
        </w:rPr>
        <w:t>.</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085042AD" w14:textId="77777777" w:rsidR="00DB3FA7" w:rsidRPr="00F011CB"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Tato Smlouva o dílo je vyhotovena v elektronické podobě, přičemž obě smluvní strany obdrží její elektronický originál.</w:t>
      </w:r>
    </w:p>
    <w:p w14:paraId="0A1AAC29"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 xml:space="preserve">Smlouva je </w:t>
      </w:r>
      <w:r w:rsidRPr="00F011CB">
        <w:rPr>
          <w:rFonts w:ascii="Arial" w:hAnsi="Arial" w:cs="Arial"/>
          <w:b/>
          <w:sz w:val="20"/>
          <w:szCs w:val="20"/>
          <w:u w:val="single"/>
        </w:rPr>
        <w:t>platná</w:t>
      </w:r>
      <w:r w:rsidRPr="00F011CB">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3C4B550C"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b/>
          <w:sz w:val="20"/>
          <w:szCs w:val="20"/>
          <w:lang w:eastAsia="cs-CZ"/>
        </w:rPr>
        <w:t>Smlouva je uzavírána s odloženou účinností</w:t>
      </w:r>
      <w:r w:rsidRPr="00F011CB">
        <w:rPr>
          <w:rFonts w:ascii="Arial" w:hAnsi="Arial" w:cs="Arial"/>
          <w:sz w:val="20"/>
          <w:szCs w:val="20"/>
          <w:lang w:eastAsia="cs-CZ"/>
        </w:rPr>
        <w:t xml:space="preserve">, přičemž tato </w:t>
      </w:r>
      <w:r w:rsidRPr="00F011CB">
        <w:rPr>
          <w:rFonts w:ascii="Arial" w:hAnsi="Arial" w:cs="Arial"/>
          <w:b/>
          <w:sz w:val="20"/>
          <w:szCs w:val="20"/>
          <w:lang w:eastAsia="cs-CZ"/>
        </w:rPr>
        <w:t xml:space="preserve">Smlouva nabývá </w:t>
      </w:r>
      <w:r w:rsidRPr="00F011CB">
        <w:rPr>
          <w:rFonts w:ascii="Arial" w:hAnsi="Arial" w:cs="Arial"/>
          <w:b/>
          <w:sz w:val="20"/>
          <w:szCs w:val="20"/>
          <w:u w:val="single"/>
          <w:lang w:eastAsia="cs-CZ"/>
        </w:rPr>
        <w:t>účinnosti</w:t>
      </w:r>
      <w:r w:rsidRPr="00F011CB">
        <w:rPr>
          <w:rFonts w:ascii="Arial" w:hAnsi="Arial" w:cs="Arial"/>
          <w:b/>
          <w:sz w:val="20"/>
          <w:szCs w:val="20"/>
          <w:lang w:eastAsia="cs-CZ"/>
        </w:rPr>
        <w:t xml:space="preserve"> dnem odeslání písemné výzvy </w:t>
      </w:r>
      <w:r w:rsidRPr="00F011CB">
        <w:rPr>
          <w:rFonts w:ascii="Arial" w:hAnsi="Arial" w:cs="Arial"/>
          <w:sz w:val="20"/>
          <w:szCs w:val="20"/>
          <w:lang w:eastAsia="cs-CZ"/>
        </w:rPr>
        <w:t>Zhotoviteli</w:t>
      </w:r>
      <w:r w:rsidRPr="00F011CB">
        <w:rPr>
          <w:rFonts w:ascii="Arial" w:hAnsi="Arial" w:cs="Arial"/>
          <w:b/>
          <w:sz w:val="20"/>
          <w:szCs w:val="20"/>
          <w:lang w:eastAsia="cs-CZ"/>
        </w:rPr>
        <w:t xml:space="preserve"> </w:t>
      </w:r>
      <w:r w:rsidRPr="00F011CB">
        <w:rPr>
          <w:rFonts w:ascii="Arial" w:hAnsi="Arial" w:cs="Arial"/>
          <w:sz w:val="20"/>
          <w:szCs w:val="20"/>
          <w:lang w:eastAsia="cs-CZ"/>
        </w:rPr>
        <w:t>k převzetí staveniště Objednatelem.</w:t>
      </w:r>
    </w:p>
    <w:p w14:paraId="310A7105"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lang w:eastAsia="cs-CZ"/>
        </w:rPr>
        <w:t>Objednatel je povinen po rozhodnutí o finančním zajištění akce zaslat Zhotoviteli písemnou výzvu k převzetí staveniště.</w:t>
      </w:r>
    </w:p>
    <w:p w14:paraId="789EA77A" w14:textId="397920E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lang w:eastAsia="cs-CZ"/>
        </w:rPr>
        <w:t xml:space="preserve">Pokud Objednatel Zhotoviteli neodešle písemnou výzvu k převzetí staveniště dle této Smlouvy ani </w:t>
      </w:r>
      <w:r w:rsidRPr="00D773C2">
        <w:rPr>
          <w:rFonts w:ascii="Arial" w:hAnsi="Arial" w:cs="Arial"/>
          <w:sz w:val="20"/>
          <w:szCs w:val="20"/>
          <w:lang w:eastAsia="cs-CZ"/>
        </w:rPr>
        <w:t xml:space="preserve">do </w:t>
      </w:r>
      <w:r w:rsidRPr="00D773C2">
        <w:rPr>
          <w:rFonts w:ascii="Arial" w:hAnsi="Arial" w:cs="Arial"/>
          <w:b/>
          <w:sz w:val="20"/>
          <w:szCs w:val="20"/>
          <w:lang w:eastAsia="cs-CZ"/>
        </w:rPr>
        <w:t>3</w:t>
      </w:r>
      <w:ins w:id="10" w:author="Kalinová Miroslava" w:date="2024-02-09T11:01:00Z">
        <w:r w:rsidR="00CA201B">
          <w:rPr>
            <w:rFonts w:ascii="Arial" w:hAnsi="Arial" w:cs="Arial"/>
            <w:b/>
            <w:sz w:val="20"/>
            <w:szCs w:val="20"/>
            <w:lang w:eastAsia="cs-CZ"/>
          </w:rPr>
          <w:t>0</w:t>
        </w:r>
      </w:ins>
      <w:del w:id="11" w:author="Kalinová Miroslava" w:date="2024-02-09T11:01:00Z">
        <w:r w:rsidR="00F011CB" w:rsidRPr="00D773C2" w:rsidDel="00CA201B">
          <w:rPr>
            <w:rFonts w:ascii="Arial" w:hAnsi="Arial" w:cs="Arial"/>
            <w:b/>
            <w:sz w:val="20"/>
            <w:szCs w:val="20"/>
            <w:lang w:eastAsia="cs-CZ"/>
          </w:rPr>
          <w:delText>1</w:delText>
        </w:r>
      </w:del>
      <w:r w:rsidRPr="00D773C2">
        <w:rPr>
          <w:rFonts w:ascii="Arial" w:hAnsi="Arial" w:cs="Arial"/>
          <w:b/>
          <w:sz w:val="20"/>
          <w:szCs w:val="20"/>
          <w:lang w:eastAsia="cs-CZ"/>
        </w:rPr>
        <w:t>. 0</w:t>
      </w:r>
      <w:ins w:id="12" w:author="Kalinová Miroslava" w:date="2024-02-09T11:01:00Z">
        <w:r w:rsidR="00CA201B">
          <w:rPr>
            <w:rFonts w:ascii="Arial" w:hAnsi="Arial" w:cs="Arial"/>
            <w:b/>
            <w:sz w:val="20"/>
            <w:szCs w:val="20"/>
            <w:lang w:eastAsia="cs-CZ"/>
          </w:rPr>
          <w:t>4</w:t>
        </w:r>
      </w:ins>
      <w:del w:id="13" w:author="Kalinová Miroslava" w:date="2024-02-09T11:01:00Z">
        <w:r w:rsidR="00D773C2" w:rsidRPr="00D773C2" w:rsidDel="00CA201B">
          <w:rPr>
            <w:rFonts w:ascii="Arial" w:hAnsi="Arial" w:cs="Arial"/>
            <w:b/>
            <w:sz w:val="20"/>
            <w:szCs w:val="20"/>
            <w:lang w:eastAsia="cs-CZ"/>
          </w:rPr>
          <w:delText>3</w:delText>
        </w:r>
      </w:del>
      <w:r w:rsidR="00D773C2" w:rsidRPr="00D773C2">
        <w:rPr>
          <w:rFonts w:ascii="Arial" w:hAnsi="Arial" w:cs="Arial"/>
          <w:b/>
          <w:sz w:val="20"/>
          <w:szCs w:val="20"/>
          <w:lang w:eastAsia="cs-CZ"/>
        </w:rPr>
        <w:t>. 2024</w:t>
      </w:r>
      <w:r w:rsidRPr="00F011CB">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F011CB">
        <w:rPr>
          <w:rFonts w:ascii="Arial" w:hAnsi="Arial" w:cs="Arial"/>
          <w:sz w:val="20"/>
          <w:szCs w:val="20"/>
        </w:rPr>
        <w:t xml:space="preserve">. </w:t>
      </w:r>
    </w:p>
    <w:p w14:paraId="0F1A80AD" w14:textId="77777777" w:rsidR="00DB3FA7" w:rsidRPr="00F011CB" w:rsidRDefault="00DB3FA7" w:rsidP="00DB3FA7">
      <w:pPr>
        <w:pStyle w:val="Zkladntextodsazen21"/>
        <w:widowControl w:val="0"/>
        <w:suppressAutoHyphens w:val="0"/>
        <w:spacing w:before="120" w:after="120"/>
        <w:ind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lastRenderedPageBreak/>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4"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4"/>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5"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5"/>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lastRenderedPageBreak/>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77777777"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 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6D972EDF" w:rsidR="00DB3FA7" w:rsidRDefault="00DB3FA7" w:rsidP="003C1BEB">
      <w:pPr>
        <w:pStyle w:val="slovanodst"/>
        <w:widowControl w:val="0"/>
        <w:numPr>
          <w:ilvl w:val="0"/>
          <w:numId w:val="14"/>
        </w:numPr>
        <w:tabs>
          <w:tab w:val="left" w:pos="567"/>
        </w:tabs>
        <w:spacing w:before="120" w:after="240"/>
        <w:ind w:left="714" w:hanging="357"/>
        <w:rPr>
          <w:ins w:id="16" w:author="Kalinová Miroslava" w:date="2024-02-09T11:03:00Z"/>
          <w:rFonts w:cs="Arial"/>
          <w:sz w:val="20"/>
        </w:rPr>
      </w:pPr>
      <w:r w:rsidRPr="00F011CB">
        <w:rPr>
          <w:rFonts w:cs="Arial"/>
          <w:sz w:val="20"/>
        </w:rPr>
        <w:t>Údaje, které jsou součástí ujednání a nebudou zveřejněny v Registru smluv</w:t>
      </w:r>
    </w:p>
    <w:p w14:paraId="5BEE063D" w14:textId="6C60D076" w:rsidR="003F2F26" w:rsidRDefault="003F2F26" w:rsidP="003F2F26">
      <w:pPr>
        <w:pStyle w:val="slovanodst"/>
        <w:widowControl w:val="0"/>
        <w:numPr>
          <w:ilvl w:val="0"/>
          <w:numId w:val="0"/>
        </w:numPr>
        <w:tabs>
          <w:tab w:val="left" w:pos="567"/>
        </w:tabs>
        <w:spacing w:before="120" w:after="240"/>
        <w:ind w:left="680" w:hanging="680"/>
        <w:rPr>
          <w:ins w:id="17" w:author="Kalinová Miroslava" w:date="2024-02-09T11:03:00Z"/>
          <w:rFonts w:cs="Arial"/>
          <w:sz w:val="20"/>
        </w:rPr>
        <w:pPrChange w:id="18" w:author="Kalinová Miroslava" w:date="2024-02-09T11:03:00Z">
          <w:pPr>
            <w:pStyle w:val="slovanodst"/>
            <w:widowControl w:val="0"/>
            <w:numPr>
              <w:ilvl w:val="0"/>
              <w:numId w:val="14"/>
            </w:numPr>
            <w:tabs>
              <w:tab w:val="clear" w:pos="680"/>
              <w:tab w:val="left" w:pos="567"/>
            </w:tabs>
            <w:spacing w:before="120" w:after="240"/>
            <w:ind w:left="714" w:hanging="357"/>
          </w:pPr>
        </w:pPrChange>
      </w:pPr>
    </w:p>
    <w:p w14:paraId="592A24B2" w14:textId="54CBEBA9" w:rsidR="003F2F26" w:rsidRDefault="003F2F26" w:rsidP="003F2F26">
      <w:pPr>
        <w:pStyle w:val="slovanodst"/>
        <w:widowControl w:val="0"/>
        <w:numPr>
          <w:ilvl w:val="0"/>
          <w:numId w:val="0"/>
        </w:numPr>
        <w:tabs>
          <w:tab w:val="left" w:pos="567"/>
        </w:tabs>
        <w:spacing w:before="120" w:after="240"/>
        <w:ind w:left="680" w:hanging="680"/>
        <w:rPr>
          <w:ins w:id="19" w:author="Kalinová Miroslava" w:date="2024-02-09T11:03:00Z"/>
          <w:rFonts w:cs="Arial"/>
          <w:sz w:val="20"/>
        </w:rPr>
        <w:pPrChange w:id="20" w:author="Kalinová Miroslava" w:date="2024-02-09T11:03:00Z">
          <w:pPr>
            <w:pStyle w:val="slovanodst"/>
            <w:widowControl w:val="0"/>
            <w:numPr>
              <w:ilvl w:val="0"/>
              <w:numId w:val="14"/>
            </w:numPr>
            <w:tabs>
              <w:tab w:val="clear" w:pos="680"/>
              <w:tab w:val="left" w:pos="567"/>
            </w:tabs>
            <w:spacing w:before="120" w:after="240"/>
            <w:ind w:left="714" w:hanging="357"/>
          </w:pPr>
        </w:pPrChange>
      </w:pPr>
    </w:p>
    <w:p w14:paraId="2E1C82CB" w14:textId="5ED6DABD" w:rsidR="003F2F26" w:rsidRDefault="003F2F26" w:rsidP="003F2F26">
      <w:pPr>
        <w:pStyle w:val="slovanodst"/>
        <w:widowControl w:val="0"/>
        <w:numPr>
          <w:ilvl w:val="0"/>
          <w:numId w:val="0"/>
        </w:numPr>
        <w:tabs>
          <w:tab w:val="left" w:pos="567"/>
        </w:tabs>
        <w:spacing w:before="120" w:after="240"/>
        <w:ind w:left="680" w:hanging="680"/>
        <w:rPr>
          <w:ins w:id="21" w:author="Kalinová Miroslava" w:date="2024-02-09T11:03:00Z"/>
          <w:rFonts w:cs="Arial"/>
          <w:sz w:val="20"/>
        </w:rPr>
        <w:pPrChange w:id="22" w:author="Kalinová Miroslava" w:date="2024-02-09T11:03:00Z">
          <w:pPr>
            <w:pStyle w:val="slovanodst"/>
            <w:widowControl w:val="0"/>
            <w:numPr>
              <w:ilvl w:val="0"/>
              <w:numId w:val="14"/>
            </w:numPr>
            <w:tabs>
              <w:tab w:val="clear" w:pos="680"/>
              <w:tab w:val="left" w:pos="567"/>
            </w:tabs>
            <w:spacing w:before="120" w:after="240"/>
            <w:ind w:left="714" w:hanging="357"/>
          </w:pPr>
        </w:pPrChange>
      </w:pPr>
    </w:p>
    <w:p w14:paraId="73926ED5" w14:textId="77187DAF" w:rsidR="003F2F26" w:rsidRDefault="003F2F26" w:rsidP="003F2F26">
      <w:pPr>
        <w:pStyle w:val="slovanodst"/>
        <w:widowControl w:val="0"/>
        <w:numPr>
          <w:ilvl w:val="0"/>
          <w:numId w:val="0"/>
        </w:numPr>
        <w:tabs>
          <w:tab w:val="left" w:pos="567"/>
        </w:tabs>
        <w:spacing w:before="120" w:after="240"/>
        <w:ind w:left="680" w:hanging="680"/>
        <w:rPr>
          <w:ins w:id="23" w:author="Kalinová Miroslava" w:date="2024-02-09T11:03:00Z"/>
          <w:rFonts w:cs="Arial"/>
          <w:sz w:val="20"/>
        </w:rPr>
        <w:pPrChange w:id="24" w:author="Kalinová Miroslava" w:date="2024-02-09T11:03:00Z">
          <w:pPr>
            <w:pStyle w:val="slovanodst"/>
            <w:widowControl w:val="0"/>
            <w:numPr>
              <w:ilvl w:val="0"/>
              <w:numId w:val="14"/>
            </w:numPr>
            <w:tabs>
              <w:tab w:val="clear" w:pos="680"/>
              <w:tab w:val="left" w:pos="567"/>
            </w:tabs>
            <w:spacing w:before="120" w:after="240"/>
            <w:ind w:left="714" w:hanging="357"/>
          </w:pPr>
        </w:pPrChange>
      </w:pPr>
    </w:p>
    <w:p w14:paraId="019A9E49" w14:textId="77777777" w:rsidR="003F2F26" w:rsidRPr="00F011CB" w:rsidRDefault="003F2F26" w:rsidP="003F2F26">
      <w:pPr>
        <w:pStyle w:val="slovanodst"/>
        <w:widowControl w:val="0"/>
        <w:numPr>
          <w:ilvl w:val="0"/>
          <w:numId w:val="0"/>
        </w:numPr>
        <w:tabs>
          <w:tab w:val="left" w:pos="567"/>
        </w:tabs>
        <w:spacing w:before="120" w:after="240"/>
        <w:ind w:left="680" w:hanging="680"/>
        <w:rPr>
          <w:rFonts w:cs="Arial"/>
          <w:sz w:val="20"/>
        </w:rPr>
        <w:pPrChange w:id="25" w:author="Kalinová Miroslava" w:date="2024-02-09T11:03:00Z">
          <w:pPr>
            <w:pStyle w:val="slovanodst"/>
            <w:widowControl w:val="0"/>
            <w:numPr>
              <w:ilvl w:val="0"/>
              <w:numId w:val="14"/>
            </w:numPr>
            <w:tabs>
              <w:tab w:val="clear" w:pos="680"/>
              <w:tab w:val="left" w:pos="567"/>
            </w:tabs>
            <w:spacing w:before="120" w:after="240"/>
            <w:ind w:left="714" w:hanging="357"/>
          </w:pPr>
        </w:pPrChange>
      </w:pPr>
    </w:p>
    <w:p w14:paraId="1848FE64" w14:textId="664B7D2D" w:rsidR="00DB3FA7" w:rsidRPr="00F011CB" w:rsidRDefault="00DB3FA7" w:rsidP="00BB3139">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90E10C5" w14:textId="77777777" w:rsidR="00BB3139" w:rsidRPr="00F011CB" w:rsidRDefault="00BB3139" w:rsidP="003C1BEB">
      <w:pPr>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223AC953" w14:textId="77777777" w:rsidR="00E0602B" w:rsidRDefault="00E0602B" w:rsidP="003C1BEB">
      <w:pPr>
        <w:widowControl w:val="0"/>
        <w:spacing w:before="120" w:after="120" w:line="240" w:lineRule="auto"/>
        <w:rPr>
          <w:rFonts w:ascii="Arial" w:hAnsi="Arial" w:cs="Arial"/>
          <w:b/>
          <w:sz w:val="20"/>
          <w:szCs w:val="20"/>
        </w:rPr>
      </w:pPr>
    </w:p>
    <w:p w14:paraId="444A45A0" w14:textId="25F5E7CD" w:rsidR="00E905AF" w:rsidRDefault="00E905AF" w:rsidP="00DB3FA7">
      <w:pPr>
        <w:widowControl w:val="0"/>
        <w:spacing w:before="120" w:after="120" w:line="240" w:lineRule="auto"/>
        <w:jc w:val="right"/>
        <w:rPr>
          <w:rFonts w:ascii="Arial" w:hAnsi="Arial" w:cs="Arial"/>
          <w:b/>
          <w:sz w:val="20"/>
          <w:szCs w:val="20"/>
        </w:rPr>
      </w:pPr>
    </w:p>
    <w:p w14:paraId="65CA6F5F" w14:textId="4A002BD4" w:rsidR="00D773C2" w:rsidRDefault="00D773C2" w:rsidP="00DB3FA7">
      <w:pPr>
        <w:widowControl w:val="0"/>
        <w:spacing w:before="120" w:after="120" w:line="240" w:lineRule="auto"/>
        <w:jc w:val="right"/>
        <w:rPr>
          <w:rFonts w:ascii="Arial" w:hAnsi="Arial" w:cs="Arial"/>
          <w:b/>
          <w:sz w:val="20"/>
          <w:szCs w:val="20"/>
        </w:rPr>
      </w:pPr>
    </w:p>
    <w:p w14:paraId="039E5157" w14:textId="0BF57546" w:rsidR="00D773C2" w:rsidRDefault="00D773C2" w:rsidP="00DB3FA7">
      <w:pPr>
        <w:widowControl w:val="0"/>
        <w:spacing w:before="120" w:after="120" w:line="240" w:lineRule="auto"/>
        <w:jc w:val="right"/>
        <w:rPr>
          <w:rFonts w:ascii="Arial" w:hAnsi="Arial" w:cs="Arial"/>
          <w:b/>
          <w:sz w:val="20"/>
          <w:szCs w:val="20"/>
        </w:rPr>
      </w:pPr>
    </w:p>
    <w:p w14:paraId="62A0BE0B" w14:textId="0D1FD2AA" w:rsidR="00D773C2" w:rsidRDefault="00D773C2" w:rsidP="00DB3FA7">
      <w:pPr>
        <w:widowControl w:val="0"/>
        <w:spacing w:before="120" w:after="120" w:line="240" w:lineRule="auto"/>
        <w:jc w:val="right"/>
        <w:rPr>
          <w:rFonts w:ascii="Arial" w:hAnsi="Arial" w:cs="Arial"/>
          <w:b/>
          <w:sz w:val="20"/>
          <w:szCs w:val="20"/>
        </w:rPr>
      </w:pPr>
    </w:p>
    <w:p w14:paraId="18E171B1" w14:textId="29B879AB" w:rsidR="00D773C2" w:rsidRDefault="00D773C2" w:rsidP="00DB3FA7">
      <w:pPr>
        <w:widowControl w:val="0"/>
        <w:spacing w:before="120" w:after="120" w:line="240" w:lineRule="auto"/>
        <w:jc w:val="right"/>
        <w:rPr>
          <w:rFonts w:ascii="Arial" w:hAnsi="Arial" w:cs="Arial"/>
          <w:b/>
          <w:sz w:val="20"/>
          <w:szCs w:val="20"/>
        </w:rPr>
      </w:pPr>
    </w:p>
    <w:p w14:paraId="25204C7F" w14:textId="06C0CCC3" w:rsidR="00D773C2" w:rsidRDefault="00D773C2" w:rsidP="00DB3FA7">
      <w:pPr>
        <w:widowControl w:val="0"/>
        <w:spacing w:before="120" w:after="120" w:line="240" w:lineRule="auto"/>
        <w:jc w:val="right"/>
        <w:rPr>
          <w:rFonts w:ascii="Arial" w:hAnsi="Arial" w:cs="Arial"/>
          <w:b/>
          <w:sz w:val="20"/>
          <w:szCs w:val="20"/>
        </w:rPr>
      </w:pPr>
    </w:p>
    <w:p w14:paraId="2D7C1907" w14:textId="4DF4D459" w:rsidR="00D773C2" w:rsidRDefault="00D773C2" w:rsidP="00DB3FA7">
      <w:pPr>
        <w:widowControl w:val="0"/>
        <w:spacing w:before="120" w:after="120" w:line="240" w:lineRule="auto"/>
        <w:jc w:val="right"/>
        <w:rPr>
          <w:rFonts w:ascii="Arial" w:hAnsi="Arial" w:cs="Arial"/>
          <w:b/>
          <w:sz w:val="20"/>
          <w:szCs w:val="20"/>
        </w:rPr>
      </w:pPr>
    </w:p>
    <w:p w14:paraId="44833046" w14:textId="0C810BCA" w:rsidR="00D773C2" w:rsidRDefault="00D773C2" w:rsidP="00DB3FA7">
      <w:pPr>
        <w:widowControl w:val="0"/>
        <w:spacing w:before="120" w:after="120" w:line="240" w:lineRule="auto"/>
        <w:jc w:val="right"/>
        <w:rPr>
          <w:rFonts w:ascii="Arial" w:hAnsi="Arial" w:cs="Arial"/>
          <w:b/>
          <w:sz w:val="20"/>
          <w:szCs w:val="20"/>
        </w:rPr>
      </w:pPr>
    </w:p>
    <w:p w14:paraId="4DADECEB" w14:textId="52F92B61" w:rsidR="00D773C2" w:rsidRDefault="00D773C2" w:rsidP="00DB3FA7">
      <w:pPr>
        <w:widowControl w:val="0"/>
        <w:spacing w:before="120" w:after="120" w:line="240" w:lineRule="auto"/>
        <w:jc w:val="right"/>
        <w:rPr>
          <w:rFonts w:ascii="Arial" w:hAnsi="Arial" w:cs="Arial"/>
          <w:b/>
          <w:sz w:val="20"/>
          <w:szCs w:val="20"/>
        </w:rPr>
      </w:pPr>
    </w:p>
    <w:p w14:paraId="3C01FEB5" w14:textId="0F20259A" w:rsidR="00D773C2" w:rsidRDefault="00D773C2" w:rsidP="00DB3FA7">
      <w:pPr>
        <w:widowControl w:val="0"/>
        <w:spacing w:before="120" w:after="120" w:line="240" w:lineRule="auto"/>
        <w:jc w:val="right"/>
        <w:rPr>
          <w:rFonts w:ascii="Arial" w:hAnsi="Arial" w:cs="Arial"/>
          <w:b/>
          <w:sz w:val="20"/>
          <w:szCs w:val="20"/>
        </w:rPr>
      </w:pPr>
    </w:p>
    <w:p w14:paraId="5F4F4CA6" w14:textId="77777777" w:rsidR="00D773C2" w:rsidRDefault="00D773C2" w:rsidP="00DB3FA7">
      <w:pPr>
        <w:widowControl w:val="0"/>
        <w:spacing w:before="120" w:after="120" w:line="240" w:lineRule="auto"/>
        <w:jc w:val="right"/>
        <w:rPr>
          <w:rFonts w:ascii="Arial" w:hAnsi="Arial" w:cs="Arial"/>
          <w:b/>
          <w:sz w:val="20"/>
          <w:szCs w:val="20"/>
        </w:rPr>
      </w:pPr>
    </w:p>
    <w:p w14:paraId="705DE81C" w14:textId="248DF0A5" w:rsidR="00E905AF" w:rsidRDefault="00E905AF" w:rsidP="00DB3FA7">
      <w:pPr>
        <w:widowControl w:val="0"/>
        <w:spacing w:before="120" w:after="120" w:line="240" w:lineRule="auto"/>
        <w:jc w:val="right"/>
        <w:rPr>
          <w:rFonts w:ascii="Arial" w:hAnsi="Arial" w:cs="Arial"/>
          <w:b/>
          <w:sz w:val="20"/>
          <w:szCs w:val="20"/>
        </w:rPr>
      </w:pPr>
    </w:p>
    <w:p w14:paraId="7455AC40" w14:textId="18548FC7" w:rsidR="00C14B54" w:rsidRDefault="00C14B54" w:rsidP="00DB3FA7">
      <w:pPr>
        <w:widowControl w:val="0"/>
        <w:spacing w:before="120" w:after="120" w:line="240" w:lineRule="auto"/>
        <w:jc w:val="right"/>
        <w:rPr>
          <w:rFonts w:ascii="Arial" w:hAnsi="Arial" w:cs="Arial"/>
          <w:b/>
          <w:sz w:val="20"/>
          <w:szCs w:val="20"/>
        </w:rPr>
      </w:pPr>
    </w:p>
    <w:p w14:paraId="7F1C85CD" w14:textId="199E47B2" w:rsidR="00C14B54" w:rsidRDefault="00C14B54" w:rsidP="00DB3FA7">
      <w:pPr>
        <w:widowControl w:val="0"/>
        <w:spacing w:before="120" w:after="120" w:line="240" w:lineRule="auto"/>
        <w:jc w:val="right"/>
        <w:rPr>
          <w:rFonts w:ascii="Arial" w:hAnsi="Arial" w:cs="Arial"/>
          <w:b/>
          <w:sz w:val="20"/>
          <w:szCs w:val="20"/>
        </w:rPr>
      </w:pPr>
    </w:p>
    <w:p w14:paraId="683137BA" w14:textId="0F09C9BD" w:rsidR="00C14B54" w:rsidRDefault="00C14B54" w:rsidP="00DB3FA7">
      <w:pPr>
        <w:widowControl w:val="0"/>
        <w:spacing w:before="120" w:after="120" w:line="240" w:lineRule="auto"/>
        <w:jc w:val="right"/>
        <w:rPr>
          <w:rFonts w:ascii="Arial" w:hAnsi="Arial" w:cs="Arial"/>
          <w:b/>
          <w:sz w:val="20"/>
          <w:szCs w:val="20"/>
        </w:rPr>
      </w:pPr>
    </w:p>
    <w:p w14:paraId="058D066B" w14:textId="07C7DC74" w:rsidR="00C14B54" w:rsidRDefault="00C14B54" w:rsidP="00DB3FA7">
      <w:pPr>
        <w:widowControl w:val="0"/>
        <w:spacing w:before="120" w:after="120" w:line="240" w:lineRule="auto"/>
        <w:jc w:val="right"/>
        <w:rPr>
          <w:rFonts w:ascii="Arial" w:hAnsi="Arial" w:cs="Arial"/>
          <w:b/>
          <w:sz w:val="20"/>
          <w:szCs w:val="20"/>
        </w:rPr>
      </w:pPr>
    </w:p>
    <w:p w14:paraId="196106F0" w14:textId="6FA76AA2" w:rsidR="00C14B54" w:rsidRDefault="00C14B54" w:rsidP="00DB3FA7">
      <w:pPr>
        <w:widowControl w:val="0"/>
        <w:spacing w:before="120" w:after="120" w:line="240" w:lineRule="auto"/>
        <w:jc w:val="right"/>
        <w:rPr>
          <w:rFonts w:ascii="Arial" w:hAnsi="Arial" w:cs="Arial"/>
          <w:b/>
          <w:sz w:val="20"/>
          <w:szCs w:val="20"/>
        </w:rPr>
      </w:pPr>
    </w:p>
    <w:p w14:paraId="04B2BFB1" w14:textId="22020D58" w:rsidR="00C14B54" w:rsidRDefault="00C14B54" w:rsidP="00DB3FA7">
      <w:pPr>
        <w:widowControl w:val="0"/>
        <w:spacing w:before="120" w:after="120" w:line="240" w:lineRule="auto"/>
        <w:jc w:val="right"/>
        <w:rPr>
          <w:ins w:id="26" w:author="Kalinová Miroslava" w:date="2024-02-09T11:03:00Z"/>
          <w:rFonts w:ascii="Arial" w:hAnsi="Arial" w:cs="Arial"/>
          <w:b/>
          <w:sz w:val="20"/>
          <w:szCs w:val="20"/>
        </w:rPr>
      </w:pPr>
    </w:p>
    <w:p w14:paraId="43C6A7E9" w14:textId="35F6A270" w:rsidR="003F2F26" w:rsidRDefault="003F2F26" w:rsidP="00DB3FA7">
      <w:pPr>
        <w:widowControl w:val="0"/>
        <w:spacing w:before="120" w:after="120" w:line="240" w:lineRule="auto"/>
        <w:jc w:val="right"/>
        <w:rPr>
          <w:ins w:id="27" w:author="Kalinová Miroslava" w:date="2024-02-09T11:03:00Z"/>
          <w:rFonts w:ascii="Arial" w:hAnsi="Arial" w:cs="Arial"/>
          <w:b/>
          <w:sz w:val="20"/>
          <w:szCs w:val="20"/>
        </w:rPr>
      </w:pPr>
    </w:p>
    <w:p w14:paraId="51C26646" w14:textId="7613EACA" w:rsidR="003F2F26" w:rsidRDefault="003F2F26" w:rsidP="00DB3FA7">
      <w:pPr>
        <w:widowControl w:val="0"/>
        <w:spacing w:before="120" w:after="120" w:line="240" w:lineRule="auto"/>
        <w:jc w:val="right"/>
        <w:rPr>
          <w:ins w:id="28" w:author="Kalinová Miroslava" w:date="2024-02-09T11:03:00Z"/>
          <w:rFonts w:ascii="Arial" w:hAnsi="Arial" w:cs="Arial"/>
          <w:b/>
          <w:sz w:val="20"/>
          <w:szCs w:val="20"/>
        </w:rPr>
      </w:pPr>
    </w:p>
    <w:p w14:paraId="752334DA" w14:textId="2304C4AC" w:rsidR="003F2F26" w:rsidRDefault="003F2F26" w:rsidP="00DB3FA7">
      <w:pPr>
        <w:widowControl w:val="0"/>
        <w:spacing w:before="120" w:after="120" w:line="240" w:lineRule="auto"/>
        <w:jc w:val="right"/>
        <w:rPr>
          <w:ins w:id="29" w:author="Kalinová Miroslava" w:date="2024-02-09T11:03:00Z"/>
          <w:rFonts w:ascii="Arial" w:hAnsi="Arial" w:cs="Arial"/>
          <w:b/>
          <w:sz w:val="20"/>
          <w:szCs w:val="20"/>
        </w:rPr>
      </w:pPr>
    </w:p>
    <w:p w14:paraId="08F9BFB9" w14:textId="5DE1166F" w:rsidR="003F2F26" w:rsidRDefault="003F2F26" w:rsidP="00DB3FA7">
      <w:pPr>
        <w:widowControl w:val="0"/>
        <w:spacing w:before="120" w:after="120" w:line="240" w:lineRule="auto"/>
        <w:jc w:val="right"/>
        <w:rPr>
          <w:ins w:id="30" w:author="Kalinová Miroslava" w:date="2024-02-09T11:03:00Z"/>
          <w:rFonts w:ascii="Arial" w:hAnsi="Arial" w:cs="Arial"/>
          <w:b/>
          <w:sz w:val="20"/>
          <w:szCs w:val="20"/>
        </w:rPr>
      </w:pPr>
    </w:p>
    <w:p w14:paraId="1F2686FA" w14:textId="12B14106" w:rsidR="003F2F26" w:rsidRDefault="003F2F26" w:rsidP="00DB3FA7">
      <w:pPr>
        <w:widowControl w:val="0"/>
        <w:spacing w:before="120" w:after="120" w:line="240" w:lineRule="auto"/>
        <w:jc w:val="right"/>
        <w:rPr>
          <w:ins w:id="31" w:author="Kalinová Miroslava" w:date="2024-02-09T11:03:00Z"/>
          <w:rFonts w:ascii="Arial" w:hAnsi="Arial" w:cs="Arial"/>
          <w:b/>
          <w:sz w:val="20"/>
          <w:szCs w:val="20"/>
        </w:rPr>
      </w:pPr>
    </w:p>
    <w:p w14:paraId="351838E7" w14:textId="595F988A" w:rsidR="003F2F26" w:rsidRDefault="003F2F26" w:rsidP="00DB3FA7">
      <w:pPr>
        <w:widowControl w:val="0"/>
        <w:spacing w:before="120" w:after="120" w:line="240" w:lineRule="auto"/>
        <w:jc w:val="right"/>
        <w:rPr>
          <w:ins w:id="32" w:author="Kalinová Miroslava" w:date="2024-02-09T11:03:00Z"/>
          <w:rFonts w:ascii="Arial" w:hAnsi="Arial" w:cs="Arial"/>
          <w:b/>
          <w:sz w:val="20"/>
          <w:szCs w:val="20"/>
        </w:rPr>
      </w:pPr>
    </w:p>
    <w:p w14:paraId="436BC3B8" w14:textId="77777777" w:rsidR="003F2F26" w:rsidRDefault="003F2F26" w:rsidP="00DB3FA7">
      <w:pPr>
        <w:widowControl w:val="0"/>
        <w:spacing w:before="120" w:after="120" w:line="240" w:lineRule="auto"/>
        <w:jc w:val="right"/>
        <w:rPr>
          <w:rFonts w:ascii="Arial" w:hAnsi="Arial" w:cs="Arial"/>
          <w:b/>
          <w:sz w:val="20"/>
          <w:szCs w:val="20"/>
        </w:rPr>
      </w:pPr>
      <w:bookmarkStart w:id="33" w:name="_GoBack"/>
      <w:bookmarkEnd w:id="33"/>
    </w:p>
    <w:p w14:paraId="5D9E63F8" w14:textId="77777777" w:rsidR="00E905AF" w:rsidRDefault="00E905AF" w:rsidP="00DB3FA7">
      <w:pPr>
        <w:widowControl w:val="0"/>
        <w:spacing w:before="120" w:after="120" w:line="240" w:lineRule="auto"/>
        <w:jc w:val="right"/>
        <w:rPr>
          <w:rFonts w:ascii="Arial" w:hAnsi="Arial" w:cs="Arial"/>
          <w:b/>
          <w:sz w:val="20"/>
          <w:szCs w:val="20"/>
        </w:rPr>
      </w:pPr>
    </w:p>
    <w:p w14:paraId="399430EC" w14:textId="155983DB"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říloha SoD</w:t>
      </w:r>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77777777"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DB3FA7" w:rsidRDefault="00DB3FA7" w:rsidP="00791A63">
      <w:pPr>
        <w:widowControl w:val="0"/>
        <w:spacing w:after="0" w:line="240" w:lineRule="auto"/>
        <w:rPr>
          <w:rFonts w:ascii="Arial" w:hAnsi="Arial" w:cs="Arial"/>
          <w:b/>
          <w:sz w:val="20"/>
          <w:szCs w:val="20"/>
          <w:lang w:eastAsia="cs-CZ"/>
        </w:rPr>
      </w:pPr>
    </w:p>
    <w:p w14:paraId="6C3BA3AF"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14:paraId="47035BF2"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14:paraId="66EB37FE"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68CFE662" w14:textId="77777777" w:rsidR="00DB3FA7" w:rsidRPr="00DB3FA7" w:rsidRDefault="00DB3FA7" w:rsidP="00791A63">
      <w:pPr>
        <w:widowControl w:val="0"/>
        <w:spacing w:after="0" w:line="240" w:lineRule="auto"/>
        <w:rPr>
          <w:rFonts w:ascii="Arial" w:hAnsi="Arial" w:cs="Arial"/>
          <w:b/>
          <w:sz w:val="20"/>
          <w:szCs w:val="20"/>
        </w:rPr>
      </w:pPr>
    </w:p>
    <w:p w14:paraId="0AC63903"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14:paraId="7185E1C8" w14:textId="77777777"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833B09D" w14:textId="77777777"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20B53B9" w14:textId="77777777" w:rsidR="00DB3FA7" w:rsidRPr="00284B04" w:rsidRDefault="00DB3FA7" w:rsidP="00791A63">
      <w:pPr>
        <w:widowControl w:val="0"/>
        <w:spacing w:after="0" w:line="240" w:lineRule="auto"/>
        <w:rPr>
          <w:rFonts w:ascii="Arial" w:hAnsi="Arial" w:cs="Arial"/>
          <w:sz w:val="20"/>
          <w:szCs w:val="20"/>
        </w:rPr>
      </w:pPr>
    </w:p>
    <w:p w14:paraId="7797AE21" w14:textId="77777777" w:rsidR="00DB3FA7" w:rsidRPr="00D83785" w:rsidRDefault="00DB3FA7" w:rsidP="00791A63">
      <w:pPr>
        <w:pStyle w:val="Bezmezer"/>
        <w:widowControl w:val="0"/>
        <w:tabs>
          <w:tab w:val="center" w:pos="1985"/>
          <w:tab w:val="center" w:pos="7371"/>
        </w:tabs>
        <w:rPr>
          <w:rFonts w:asciiTheme="minorHAnsi" w:hAnsiTheme="minorHAnsi" w:cstheme="minorHAnsi"/>
        </w:rPr>
      </w:pPr>
    </w:p>
    <w:p w14:paraId="11002499" w14:textId="77777777" w:rsidR="00A75AB9" w:rsidRDefault="00A75AB9" w:rsidP="00791A63">
      <w:pPr>
        <w:widowControl w:val="0"/>
        <w:spacing w:after="0" w:line="240" w:lineRule="auto"/>
      </w:pPr>
    </w:p>
    <w:sectPr w:rsidR="00A75AB9" w:rsidSect="003F2F26">
      <w:headerReference w:type="default" r:id="rId7"/>
      <w:footerReference w:type="default" r:id="rId8"/>
      <w:pgSz w:w="11906" w:h="16838"/>
      <w:pgMar w:top="1843" w:right="1417" w:bottom="993" w:left="1417" w:header="708" w:footer="632" w:gutter="0"/>
      <w:cols w:space="708"/>
      <w:docGrid w:linePitch="360"/>
      <w:sectPrChange w:id="34" w:author="Kalinová Miroslava" w:date="2024-02-09T11:02:00Z">
        <w:sectPr w:rsidR="00A75AB9" w:rsidSect="003F2F26">
          <w:pgMar w:top="1843" w:right="1417" w:bottom="1418" w:left="1417" w:header="708" w:footer="907"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3E8E1CC3"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3F2F26">
      <w:rPr>
        <w:rFonts w:ascii="Arial" w:hAnsi="Arial" w:cs="Arial"/>
        <w:noProof/>
        <w:sz w:val="16"/>
        <w:szCs w:val="16"/>
      </w:rPr>
      <w:t>7</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3F2F26">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37786300" w:rsidR="00CE44A1" w:rsidRPr="00335CC9" w:rsidRDefault="006E0457" w:rsidP="00DD5FBD">
    <w:pPr>
      <w:pStyle w:val="Zhlav"/>
      <w:jc w:val="right"/>
      <w:rPr>
        <w:b/>
      </w:rPr>
    </w:pPr>
    <w:r>
      <w:rPr>
        <w:rFonts w:ascii="Arial" w:hAnsi="Arial" w:cs="Arial"/>
        <w:b/>
        <w:sz w:val="16"/>
        <w:szCs w:val="16"/>
      </w:rPr>
      <w:t>Příloha B2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4E119ADE" w:rsidR="00CE44A1" w:rsidRPr="00931CF7" w:rsidRDefault="00484CEC" w:rsidP="00F0314B">
          <w:pPr>
            <w:rPr>
              <w:rFonts w:ascii="Arial" w:hAnsi="Arial" w:cs="Arial"/>
              <w:sz w:val="16"/>
              <w:szCs w:val="16"/>
            </w:rPr>
          </w:pPr>
          <w:r w:rsidRPr="00484CEC">
            <w:rPr>
              <w:rFonts w:ascii="Arial" w:hAnsi="Arial" w:cs="Arial"/>
              <w:b/>
              <w:sz w:val="16"/>
              <w:szCs w:val="16"/>
            </w:rPr>
            <w:t>II/523 Jihlava, ul. Jiráskova most ev. č. 523-001</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3"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9"/>
  </w:num>
  <w:num w:numId="4">
    <w:abstractNumId w:val="23"/>
  </w:num>
  <w:num w:numId="5">
    <w:abstractNumId w:val="15"/>
  </w:num>
  <w:num w:numId="6">
    <w:abstractNumId w:val="6"/>
  </w:num>
  <w:num w:numId="7">
    <w:abstractNumId w:val="20"/>
  </w:num>
  <w:num w:numId="8">
    <w:abstractNumId w:val="2"/>
  </w:num>
  <w:num w:numId="9">
    <w:abstractNumId w:val="11"/>
  </w:num>
  <w:num w:numId="10">
    <w:abstractNumId w:val="8"/>
  </w:num>
  <w:num w:numId="11">
    <w:abstractNumId w:val="12"/>
  </w:num>
  <w:num w:numId="12">
    <w:abstractNumId w:val="7"/>
  </w:num>
  <w:num w:numId="13">
    <w:abstractNumId w:val="1"/>
  </w:num>
  <w:num w:numId="14">
    <w:abstractNumId w:val="21"/>
  </w:num>
  <w:num w:numId="15">
    <w:abstractNumId w:val="22"/>
  </w:num>
  <w:num w:numId="16">
    <w:abstractNumId w:val="5"/>
  </w:num>
  <w:num w:numId="17">
    <w:abstractNumId w:val="14"/>
  </w:num>
  <w:num w:numId="18">
    <w:abstractNumId w:val="3"/>
  </w:num>
  <w:num w:numId="19">
    <w:abstractNumId w:val="16"/>
  </w:num>
  <w:num w:numId="20">
    <w:abstractNumId w:val="4"/>
  </w:num>
  <w:num w:numId="21">
    <w:abstractNumId w:val="17"/>
  </w:num>
  <w:num w:numId="22">
    <w:abstractNumId w:val="10"/>
  </w:num>
  <w:num w:numId="23">
    <w:abstractNumId w:val="9"/>
  </w:num>
  <w:num w:numId="24">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linová Miroslava">
    <w15:presenceInfo w15:providerId="AD" w15:userId="S-1-5-21-1547814083-1834688084-2493830544-49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revisionView w:markup="0"/>
  <w:trackRevisions/>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2335"/>
    <w:rsid w:val="001A6323"/>
    <w:rsid w:val="002016A9"/>
    <w:rsid w:val="00212951"/>
    <w:rsid w:val="002A740A"/>
    <w:rsid w:val="002B4502"/>
    <w:rsid w:val="002B7198"/>
    <w:rsid w:val="002E05C8"/>
    <w:rsid w:val="00335CC9"/>
    <w:rsid w:val="003C1001"/>
    <w:rsid w:val="003C1BEB"/>
    <w:rsid w:val="003F2F26"/>
    <w:rsid w:val="00476DD2"/>
    <w:rsid w:val="00484CEC"/>
    <w:rsid w:val="004A07C6"/>
    <w:rsid w:val="00523803"/>
    <w:rsid w:val="005A695F"/>
    <w:rsid w:val="00622EE2"/>
    <w:rsid w:val="006620D4"/>
    <w:rsid w:val="00667D9C"/>
    <w:rsid w:val="00681CA5"/>
    <w:rsid w:val="006A648B"/>
    <w:rsid w:val="006A76C9"/>
    <w:rsid w:val="006C4204"/>
    <w:rsid w:val="006C7AB2"/>
    <w:rsid w:val="006E0457"/>
    <w:rsid w:val="00791A63"/>
    <w:rsid w:val="007C2780"/>
    <w:rsid w:val="007F7F00"/>
    <w:rsid w:val="0083136F"/>
    <w:rsid w:val="0087068A"/>
    <w:rsid w:val="008C77FB"/>
    <w:rsid w:val="008F2FA1"/>
    <w:rsid w:val="009014AB"/>
    <w:rsid w:val="00930E7E"/>
    <w:rsid w:val="00A75AB9"/>
    <w:rsid w:val="00B52792"/>
    <w:rsid w:val="00B83B48"/>
    <w:rsid w:val="00BB3139"/>
    <w:rsid w:val="00BC0449"/>
    <w:rsid w:val="00BE456F"/>
    <w:rsid w:val="00C14B54"/>
    <w:rsid w:val="00C56EE5"/>
    <w:rsid w:val="00CA201B"/>
    <w:rsid w:val="00CD1F34"/>
    <w:rsid w:val="00CE44A1"/>
    <w:rsid w:val="00CF18D8"/>
    <w:rsid w:val="00D019A0"/>
    <w:rsid w:val="00D60462"/>
    <w:rsid w:val="00D773C2"/>
    <w:rsid w:val="00DB3FA7"/>
    <w:rsid w:val="00DD5FBD"/>
    <w:rsid w:val="00DF7E29"/>
    <w:rsid w:val="00E0602B"/>
    <w:rsid w:val="00E774FF"/>
    <w:rsid w:val="00E861A8"/>
    <w:rsid w:val="00E905AF"/>
    <w:rsid w:val="00E97E6E"/>
    <w:rsid w:val="00EB53B7"/>
    <w:rsid w:val="00F011CB"/>
    <w:rsid w:val="00F0314B"/>
    <w:rsid w:val="00F27CBF"/>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8</Pages>
  <Words>3147</Words>
  <Characters>18568</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Kalinová Miroslava</cp:lastModifiedBy>
  <cp:revision>30</cp:revision>
  <dcterms:created xsi:type="dcterms:W3CDTF">2023-06-21T08:41:00Z</dcterms:created>
  <dcterms:modified xsi:type="dcterms:W3CDTF">2024-02-09T10:03:00Z</dcterms:modified>
</cp:coreProperties>
</file>