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77777777"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33B91A67" w:rsidR="00F25FC0" w:rsidRPr="00204B09" w:rsidRDefault="00F25FC0" w:rsidP="00F25FC0">
      <w:pPr>
        <w:tabs>
          <w:tab w:val="left" w:pos="1134"/>
        </w:tabs>
        <w:spacing w:after="0" w:line="259" w:lineRule="auto"/>
        <w:jc w:val="both"/>
        <w:rPr>
          <w:rFonts w:ascii="Arial" w:eastAsiaTheme="minorHAnsi" w:hAnsi="Arial" w:cstheme="minorBidi"/>
          <w:bCs/>
        </w:rPr>
      </w:pPr>
      <w:r w:rsidRPr="00204B09">
        <w:rPr>
          <w:rFonts w:ascii="Arial" w:eastAsiaTheme="minorHAnsi" w:hAnsi="Arial" w:cs="Arial"/>
        </w:rPr>
        <w:t>zastoupený:</w:t>
      </w:r>
      <w:r w:rsidRPr="00204B09">
        <w:rPr>
          <w:rFonts w:ascii="Arial" w:eastAsiaTheme="minorHAnsi" w:hAnsi="Arial" w:cs="Arial"/>
        </w:rPr>
        <w:tab/>
      </w:r>
      <w:r w:rsidR="00204B09" w:rsidRPr="00204B09">
        <w:rPr>
          <w:rFonts w:ascii="Arial" w:eastAsiaTheme="minorHAnsi" w:hAnsi="Arial" w:cstheme="minorBidi"/>
          <w:bCs/>
        </w:rPr>
        <w:t>Ing. Martin Kukla</w:t>
      </w:r>
      <w:r w:rsidRPr="00204B09">
        <w:rPr>
          <w:rFonts w:ascii="Arial" w:eastAsiaTheme="minorHAnsi" w:hAnsi="Arial" w:cstheme="minorBidi"/>
          <w:bCs/>
        </w:rPr>
        <w:t>, hejtman kraje</w:t>
      </w:r>
    </w:p>
    <w:p w14:paraId="6C1677DF" w14:textId="597D9D79" w:rsidR="00780BD9" w:rsidRPr="00957A2B" w:rsidRDefault="00780BD9" w:rsidP="00F25FC0">
      <w:pPr>
        <w:pStyle w:val="western"/>
        <w:spacing w:before="0" w:beforeAutospacing="0" w:after="0"/>
        <w:rPr>
          <w:color w:val="000000"/>
          <w:sz w:val="22"/>
          <w:szCs w:val="22"/>
        </w:rPr>
      </w:pPr>
      <w:r w:rsidRPr="00957A2B">
        <w:rPr>
          <w:color w:val="000000"/>
          <w:sz w:val="22"/>
          <w:szCs w:val="22"/>
        </w:rPr>
        <w:t xml:space="preserve">(dále jen </w:t>
      </w:r>
      <w:r w:rsidRPr="00957A2B">
        <w:rPr>
          <w:b/>
          <w:bCs/>
          <w:color w:val="000000"/>
          <w:sz w:val="22"/>
          <w:szCs w:val="22"/>
        </w:rPr>
        <w:t>„objednatel“</w:t>
      </w:r>
      <w:r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6D7C66A2" w:rsidR="00403F7E" w:rsidRPr="00D84B7C" w:rsidRDefault="00403F7E" w:rsidP="00835E0C">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D84B7C">
        <w:rPr>
          <w:rFonts w:ascii="Arial" w:hAnsi="Arial" w:cs="Arial"/>
          <w:color w:val="000000"/>
          <w:sz w:val="22"/>
          <w:szCs w:val="22"/>
        </w:rPr>
        <w:t>aplikaci</w:t>
      </w:r>
      <w:r w:rsidR="00DE1B50" w:rsidRPr="00D84B7C">
        <w:rPr>
          <w:rFonts w:ascii="Arial" w:hAnsi="Arial" w:cs="Arial"/>
          <w:color w:val="000000"/>
          <w:sz w:val="22"/>
          <w:szCs w:val="22"/>
        </w:rPr>
        <w:t>/</w:t>
      </w:r>
      <w:r w:rsidR="00F06956" w:rsidRPr="00D84B7C">
        <w:rPr>
          <w:rFonts w:ascii="Arial" w:hAnsi="Arial" w:cs="Arial"/>
          <w:color w:val="000000"/>
          <w:sz w:val="22"/>
          <w:szCs w:val="22"/>
        </w:rPr>
        <w:t xml:space="preserve">software </w:t>
      </w:r>
      <w:r w:rsidR="00835E0C" w:rsidRPr="00D84B7C">
        <w:rPr>
          <w:rFonts w:ascii="Arial" w:hAnsi="Arial" w:cs="Arial"/>
          <w:color w:val="000000"/>
          <w:sz w:val="22"/>
          <w:szCs w:val="22"/>
        </w:rPr>
        <w:t xml:space="preserve">[bude doplněno dle nabídky </w:t>
      </w:r>
      <w:r w:rsidR="00FE677F" w:rsidRPr="00D84B7C">
        <w:rPr>
          <w:rFonts w:ascii="Arial" w:hAnsi="Arial" w:cs="Arial"/>
          <w:color w:val="000000"/>
          <w:sz w:val="22"/>
          <w:szCs w:val="22"/>
        </w:rPr>
        <w:t>- název</w:t>
      </w:r>
      <w:r w:rsidR="00835E0C" w:rsidRPr="00D84B7C">
        <w:rPr>
          <w:rFonts w:ascii="Arial" w:hAnsi="Arial" w:cs="Arial"/>
          <w:color w:val="000000"/>
          <w:sz w:val="22"/>
          <w:szCs w:val="22"/>
        </w:rPr>
        <w:t>]</w:t>
      </w:r>
      <w:r w:rsidR="00780BD9" w:rsidRPr="00D84B7C">
        <w:rPr>
          <w:rFonts w:ascii="Arial" w:hAnsi="Arial" w:cs="Arial"/>
          <w:color w:val="000000"/>
          <w:sz w:val="22"/>
          <w:szCs w:val="22"/>
        </w:rPr>
        <w:t xml:space="preserve"> (dále jen „aplikace“)</w:t>
      </w:r>
      <w:r w:rsidR="001270B1" w:rsidRPr="00D84B7C">
        <w:rPr>
          <w:rFonts w:ascii="Arial" w:hAnsi="Arial" w:cs="Arial"/>
          <w:color w:val="000000"/>
          <w:sz w:val="22"/>
          <w:szCs w:val="22"/>
        </w:rPr>
        <w:t xml:space="preserve">, </w:t>
      </w:r>
      <w:r w:rsidR="001E2733" w:rsidRPr="00D84B7C">
        <w:rPr>
          <w:rFonts w:ascii="Arial" w:hAnsi="Arial" w:cs="Arial"/>
          <w:color w:val="000000"/>
          <w:sz w:val="22"/>
          <w:szCs w:val="22"/>
        </w:rPr>
        <w:t xml:space="preserve">a to za účelem </w:t>
      </w:r>
      <w:r w:rsidR="00D84B7C" w:rsidRPr="00D84B7C">
        <w:rPr>
          <w:rFonts w:ascii="Arial" w:hAnsi="Arial" w:cs="Arial"/>
          <w:color w:val="000000"/>
          <w:sz w:val="22"/>
          <w:szCs w:val="22"/>
          <w:lang w:val="cs"/>
        </w:rPr>
        <w:t>dodávka on-premise softwarového řešení a souvisejících služeb systému pro dlouhodobé a důvěryhodné uložení elektronických dokumentů, zejména pak zdravotnické dokumentace v elektronické podobě.;</w:t>
      </w:r>
    </w:p>
    <w:p w14:paraId="48ABB60E" w14:textId="20B77BDD" w:rsidR="00403F7E"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Zhotovitel má rozsáhlé zkušenosti při implementaci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Pr="00957A2B">
        <w:rPr>
          <w:rFonts w:ascii="Arial" w:hAnsi="Arial" w:cs="Arial"/>
          <w:color w:val="000000"/>
          <w:sz w:val="22"/>
          <w:szCs w:val="22"/>
        </w:rPr>
        <w:t>pro své klienty</w:t>
      </w:r>
      <w:r w:rsidR="002C5274">
        <w:rPr>
          <w:rFonts w:ascii="Arial" w:hAnsi="Arial" w:cs="Arial"/>
          <w:color w:val="000000"/>
          <w:sz w:val="22"/>
          <w:szCs w:val="22"/>
        </w:rPr>
        <w:t xml:space="preserve"> a </w:t>
      </w:r>
      <w:r w:rsidR="001E2733" w:rsidRPr="00957A2B">
        <w:rPr>
          <w:rFonts w:ascii="Arial" w:hAnsi="Arial" w:cs="Arial"/>
          <w:color w:val="000000"/>
          <w:sz w:val="22"/>
          <w:szCs w:val="22"/>
        </w:rPr>
        <w:t>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Pr="00957A2B">
        <w:rPr>
          <w:rFonts w:ascii="Arial" w:hAnsi="Arial" w:cs="Arial"/>
          <w:color w:val="000000"/>
          <w:sz w:val="22"/>
          <w:szCs w:val="22"/>
        </w:rPr>
        <w:t>;</w:t>
      </w:r>
    </w:p>
    <w:p w14:paraId="612DF9B0" w14:textId="0503F0B5" w:rsidR="005D3DD5" w:rsidRDefault="005D3DD5" w:rsidP="002C5274">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w:t>
      </w:r>
      <w:r w:rsidRPr="002C5274">
        <w:rPr>
          <w:rFonts w:ascii="Arial" w:hAnsi="Arial" w:cs="Arial"/>
          <w:color w:val="000000"/>
          <w:sz w:val="22"/>
          <w:szCs w:val="22"/>
        </w:rPr>
        <w:t>výsledek zadávacího řízení veřejné zakázky „</w:t>
      </w:r>
      <w:r w:rsidR="00F9119A" w:rsidRPr="00F9119A">
        <w:rPr>
          <w:rFonts w:ascii="Arial" w:hAnsi="Arial" w:cs="Arial"/>
          <w:b/>
          <w:color w:val="000000"/>
          <w:sz w:val="22"/>
          <w:szCs w:val="22"/>
          <w:lang w:val="cs"/>
        </w:rPr>
        <w:t>Archiv elektronické zdravotnické dokumentace Kraje Vysočina</w:t>
      </w:r>
      <w:r w:rsidR="002C5274" w:rsidRPr="002C5274">
        <w:rPr>
          <w:rFonts w:ascii="Arial" w:hAnsi="Arial" w:cs="Arial"/>
          <w:color w:val="000000"/>
          <w:sz w:val="22"/>
          <w:szCs w:val="22"/>
        </w:rPr>
        <w:t>“</w:t>
      </w:r>
      <w:r w:rsidRPr="002C5274">
        <w:rPr>
          <w:rFonts w:ascii="Arial" w:hAnsi="Arial" w:cs="Arial"/>
          <w:color w:val="000000"/>
          <w:sz w:val="22"/>
          <w:szCs w:val="22"/>
        </w:rPr>
        <w:t xml:space="preserve"> (dále</w:t>
      </w:r>
      <w:r w:rsidRPr="005D3DD5">
        <w:rPr>
          <w:rFonts w:ascii="Arial" w:hAnsi="Arial" w:cs="Arial"/>
          <w:color w:val="000000"/>
          <w:sz w:val="22"/>
          <w:szCs w:val="22"/>
        </w:rPr>
        <w:t xml:space="preserve"> jen „zadávací řízení“)</w:t>
      </w:r>
      <w:r w:rsidR="00FE677F">
        <w:rPr>
          <w:rFonts w:ascii="Arial" w:hAnsi="Arial" w:cs="Arial"/>
          <w:color w:val="000000"/>
          <w:sz w:val="22"/>
          <w:szCs w:val="22"/>
        </w:rPr>
        <w:t>,</w:t>
      </w:r>
      <w:r>
        <w:rPr>
          <w:rFonts w:ascii="Arial" w:hAnsi="Arial" w:cs="Arial"/>
          <w:color w:val="000000"/>
          <w:sz w:val="22"/>
          <w:szCs w:val="22"/>
        </w:rPr>
        <w:t xml:space="preserve"> a to dle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7827B4C1" w14:textId="77777777" w:rsidR="002C5274" w:rsidRDefault="002C5274" w:rsidP="009E2557">
      <w:pPr>
        <w:pStyle w:val="seznam-western"/>
        <w:spacing w:before="0" w:beforeAutospacing="0" w:after="0"/>
        <w:outlineLvl w:val="0"/>
        <w:rPr>
          <w:rFonts w:ascii="Arial" w:hAnsi="Arial" w:cs="Arial"/>
          <w:b/>
          <w:color w:val="000000"/>
          <w:sz w:val="22"/>
          <w:szCs w:val="22"/>
        </w:rPr>
      </w:pPr>
    </w:p>
    <w:p w14:paraId="4494F2F6" w14:textId="3A76BC6F"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57F0B47C"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t xml:space="preserve">Zhotovitel se zavazuje 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0A41D9">
        <w:rPr>
          <w:rFonts w:ascii="Arial" w:hAnsi="Arial" w:cs="Arial"/>
          <w:b/>
          <w:iCs/>
        </w:rPr>
        <w:t xml:space="preserve">aplikace či </w:t>
      </w:r>
      <w:r w:rsidRPr="00957A2B">
        <w:rPr>
          <w:rFonts w:ascii="Arial" w:hAnsi="Arial" w:cs="Arial"/>
          <w:b/>
          <w:iCs/>
        </w:rPr>
        <w:t>dílo“</w:t>
      </w:r>
      <w:r w:rsidRPr="00957A2B">
        <w:rPr>
          <w:rFonts w:ascii="Arial" w:hAnsi="Arial" w:cs="Arial"/>
          <w:iCs/>
        </w:rPr>
        <w:t>)</w:t>
      </w:r>
      <w:r w:rsidR="009D4936" w:rsidRPr="00957A2B">
        <w:rPr>
          <w:rFonts w:ascii="Arial" w:hAnsi="Arial" w:cs="Arial"/>
          <w:iCs/>
        </w:rPr>
        <w:t xml:space="preserve"> </w:t>
      </w:r>
      <w:r w:rsidRPr="00957A2B">
        <w:rPr>
          <w:rFonts w:ascii="Arial" w:hAnsi="Arial" w:cs="Arial"/>
        </w:rPr>
        <w:t xml:space="preserve">vlastním jménem, na vlastní odpovědnost a </w:t>
      </w:r>
      <w:r w:rsidRPr="003453BC">
        <w:rPr>
          <w:rFonts w:ascii="Arial" w:hAnsi="Arial" w:cs="Arial"/>
        </w:rPr>
        <w:t xml:space="preserve">předat </w:t>
      </w:r>
      <w:r w:rsidR="009D4936" w:rsidRPr="003453BC">
        <w:rPr>
          <w:rFonts w:ascii="Arial" w:hAnsi="Arial" w:cs="Arial"/>
        </w:rPr>
        <w:t>d</w:t>
      </w:r>
      <w:r w:rsidRPr="003453BC">
        <w:rPr>
          <w:rFonts w:ascii="Arial" w:hAnsi="Arial" w:cs="Arial"/>
        </w:rPr>
        <w:t>ílo</w:t>
      </w:r>
      <w:r w:rsidRPr="00957A2B">
        <w:rPr>
          <w:rFonts w:ascii="Arial" w:hAnsi="Arial" w:cs="Arial"/>
        </w:rPr>
        <w:t xml:space="preserve"> </w:t>
      </w:r>
      <w:r w:rsidR="009D4936" w:rsidRPr="00957A2B">
        <w:rPr>
          <w:rFonts w:ascii="Arial" w:hAnsi="Arial" w:cs="Arial"/>
        </w:rPr>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2C5274">
        <w:rPr>
          <w:rFonts w:ascii="Arial" w:hAnsi="Arial" w:cs="Arial"/>
        </w:rPr>
        <w:t xml:space="preserve"> a </w:t>
      </w:r>
      <w:r w:rsidR="006E264B">
        <w:rPr>
          <w:rFonts w:ascii="Arial" w:hAnsi="Arial" w:cs="Arial"/>
        </w:rPr>
        <w:t>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lastRenderedPageBreak/>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 xml:space="preserve">úplné plnění jejich smluvních povinností umožní řádné a včasné </w:t>
      </w:r>
      <w:r w:rsidRPr="003453BC">
        <w:rPr>
          <w:rFonts w:ascii="Arial" w:hAnsi="Arial" w:cs="Arial"/>
        </w:rPr>
        <w:t>předání díla</w:t>
      </w:r>
      <w:r w:rsidRPr="00957A2B">
        <w:rPr>
          <w:rFonts w:ascii="Arial" w:hAnsi="Arial" w:cs="Arial"/>
        </w:rPr>
        <w:t xml:space="preserve">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697878A9" w14:textId="77777777" w:rsidR="008D18F2" w:rsidRPr="005E3A01" w:rsidRDefault="008D18F2" w:rsidP="009F6B13">
      <w:pPr>
        <w:numPr>
          <w:ilvl w:val="1"/>
          <w:numId w:val="2"/>
        </w:numPr>
        <w:spacing w:after="0" w:line="240" w:lineRule="auto"/>
        <w:ind w:hanging="720"/>
        <w:jc w:val="both"/>
        <w:rPr>
          <w:rFonts w:ascii="Arial" w:hAnsi="Arial" w:cs="Arial"/>
        </w:rPr>
      </w:pPr>
      <w:r w:rsidRPr="005E3A01">
        <w:rPr>
          <w:rFonts w:ascii="Arial" w:hAnsi="Arial" w:cs="Arial"/>
        </w:rPr>
        <w:t xml:space="preserve">Zhotovitel je povinen dodržovat platnou legislativu ČR i EU, která se týká bezpečnosti informací. </w:t>
      </w:r>
    </w:p>
    <w:p w14:paraId="4DB9D3FE" w14:textId="77777777" w:rsidR="008D18F2" w:rsidRPr="00957A2B" w:rsidRDefault="008D18F2" w:rsidP="009F6B13">
      <w:pPr>
        <w:numPr>
          <w:ilvl w:val="1"/>
          <w:numId w:val="2"/>
        </w:numPr>
        <w:spacing w:after="0" w:line="240" w:lineRule="auto"/>
        <w:ind w:hanging="720"/>
        <w:jc w:val="both"/>
        <w:rPr>
          <w:rFonts w:ascii="Arial" w:hAnsi="Arial" w:cs="Arial"/>
        </w:rPr>
      </w:pPr>
      <w:r w:rsidRPr="005E3A01">
        <w:rPr>
          <w:rFonts w:ascii="Arial" w:hAnsi="Arial" w:cs="Arial"/>
        </w:rPr>
        <w:t>Zhotovitel se zavazuje dodržovat požadavky a opatření pro zajištění bezpečnosti informací a informačních aktiv Kraje Vysočina uvedené v příloze č. 2 této smlouvy</w:t>
      </w:r>
      <w:r w:rsidRPr="00957A2B">
        <w:rPr>
          <w:rFonts w:ascii="Arial" w:hAnsi="Arial" w:cs="Arial"/>
        </w:rPr>
        <w:t xml:space="preserve">. </w:t>
      </w:r>
    </w:p>
    <w:p w14:paraId="6D06A6FD" w14:textId="1B4A9A38"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zajistit plnění bezpečnostních opatření a požadavků stanovených touto smlouvou ve stejné míře u všech případných </w:t>
      </w:r>
      <w:r w:rsidR="005B7E9C">
        <w:rPr>
          <w:rFonts w:ascii="Arial" w:hAnsi="Arial" w:cs="Arial"/>
        </w:rPr>
        <w:t>poddodavatelů</w:t>
      </w:r>
      <w:r w:rsidR="005B7E9C" w:rsidRPr="00957A2B">
        <w:rPr>
          <w:rFonts w:ascii="Arial" w:hAnsi="Arial" w:cs="Arial"/>
        </w:rPr>
        <w:t xml:space="preserve"> </w:t>
      </w:r>
      <w:r w:rsidRPr="00957A2B">
        <w:rPr>
          <w:rFonts w:ascii="Arial" w:hAnsi="Arial" w:cs="Arial"/>
        </w:rPr>
        <w:t xml:space="preserve">či jiných osob, které mají přístup k informačním aktivům Kraje Vysočina prostřednictvím zhotovitele. </w:t>
      </w:r>
    </w:p>
    <w:p w14:paraId="33413172" w14:textId="77777777"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w:t>
      </w:r>
      <w:r w:rsidRPr="00957A2B">
        <w:rPr>
          <w:rFonts w:ascii="Arial" w:hAnsi="Arial" w:cs="Arial"/>
        </w:rPr>
        <w:lastRenderedPageBreak/>
        <w:t>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2CE81DC7" w:rsidR="008D18F2" w:rsidRDefault="008D18F2" w:rsidP="009F6B13">
      <w:pPr>
        <w:numPr>
          <w:ilvl w:val="1"/>
          <w:numId w:val="2"/>
        </w:numPr>
        <w:spacing w:after="0" w:line="240" w:lineRule="auto"/>
        <w:ind w:hanging="720"/>
        <w:jc w:val="both"/>
        <w:rPr>
          <w:rFonts w:ascii="Arial" w:hAnsi="Arial" w:cs="Arial"/>
        </w:rPr>
      </w:pPr>
      <w:bookmarkStart w:id="0" w:name="_Hlk183441686"/>
      <w:r w:rsidRPr="00957A2B">
        <w:rPr>
          <w:rFonts w:ascii="Arial" w:hAnsi="Arial" w:cs="Arial"/>
        </w:rPr>
        <w:t>Za nesplnění kterékoliv povinnosti obsažené v tomto článku</w:t>
      </w:r>
      <w:r w:rsidR="00B4652E">
        <w:rPr>
          <w:rFonts w:ascii="Arial" w:hAnsi="Arial" w:cs="Arial"/>
        </w:rPr>
        <w:t xml:space="preserve"> v odstavcích č. 3.4 až 3.7 a v příloze č. 2 této smlouvy</w:t>
      </w:r>
      <w:r w:rsidRPr="00957A2B">
        <w:rPr>
          <w:rFonts w:ascii="Arial" w:hAnsi="Arial" w:cs="Arial"/>
        </w:rPr>
        <w:t xml:space="preserve">, je objednatel oprávněn účtovat zhotoviteli smluvní pokutu ve výši </w:t>
      </w:r>
      <w:r w:rsidR="00217F70">
        <w:rPr>
          <w:rFonts w:ascii="Arial" w:hAnsi="Arial" w:cs="Arial"/>
        </w:rPr>
        <w:t>10</w:t>
      </w:r>
      <w:r w:rsidR="00217F70" w:rsidRPr="00957A2B">
        <w:rPr>
          <w:rFonts w:ascii="Arial" w:hAnsi="Arial" w:cs="Arial"/>
        </w:rPr>
        <w:t xml:space="preserve">0 </w:t>
      </w:r>
      <w:r w:rsidRPr="00957A2B">
        <w:rPr>
          <w:rFonts w:ascii="Arial" w:hAnsi="Arial" w:cs="Arial"/>
        </w:rPr>
        <w:t>000 Kč, a to za každé jednotlivé porušení povinností obsažených v</w:t>
      </w:r>
      <w:r w:rsidR="00B4652E">
        <w:rPr>
          <w:rFonts w:ascii="Arial" w:hAnsi="Arial" w:cs="Arial"/>
        </w:rPr>
        <w:t>e výše zmíněných odstavcích a příloze</w:t>
      </w:r>
      <w:bookmarkEnd w:id="0"/>
      <w:r w:rsidRPr="00957A2B">
        <w:rPr>
          <w:rFonts w:ascii="Arial" w:hAnsi="Arial" w:cs="Arial"/>
        </w:rPr>
        <w:t xml:space="preserve">. </w:t>
      </w:r>
    </w:p>
    <w:p w14:paraId="4FDA5678" w14:textId="5CF1A63D" w:rsidR="00217F70" w:rsidRDefault="00217F70" w:rsidP="00217F70">
      <w:pPr>
        <w:numPr>
          <w:ilvl w:val="1"/>
          <w:numId w:val="2"/>
        </w:numPr>
        <w:spacing w:after="0" w:line="240" w:lineRule="auto"/>
        <w:ind w:hanging="720"/>
        <w:jc w:val="both"/>
        <w:rPr>
          <w:rFonts w:ascii="Arial" w:hAnsi="Arial" w:cs="Arial"/>
        </w:rPr>
      </w:pPr>
      <w:r>
        <w:rPr>
          <w:rFonts w:ascii="Arial" w:hAnsi="Arial" w:cs="Arial"/>
        </w:rPr>
        <w:t xml:space="preserve">Zhotoviteli na základě této smlouvy ani z jiného titulu nevzniká žádné právo na užití a využití dat zpracovávaných prostřednictvím díla, </w:t>
      </w:r>
      <w:r w:rsidRPr="003453BC">
        <w:rPr>
          <w:rFonts w:ascii="Arial" w:hAnsi="Arial" w:cs="Arial"/>
        </w:rPr>
        <w:t>s výjimkou zajišťování činností vyplývajících z této či navázané servisní smlouvy</w:t>
      </w:r>
      <w:r w:rsidR="003453BC">
        <w:rPr>
          <w:rFonts w:ascii="Arial" w:hAnsi="Arial" w:cs="Arial"/>
        </w:rPr>
        <w:t xml:space="preserve"> a v případě, že k tomu bude vydán písemný souhlas Objednatele</w:t>
      </w:r>
      <w:r>
        <w:rPr>
          <w:rFonts w:ascii="Arial" w:hAnsi="Arial" w:cs="Arial"/>
        </w:rPr>
        <w:t xml:space="preserve">. Data a informace zpracovávaná prostřednictvím díla náleží objednateli. </w:t>
      </w:r>
    </w:p>
    <w:p w14:paraId="3D8355BE" w14:textId="5C8D45D9" w:rsidR="00F83C3E" w:rsidRPr="00327C2D" w:rsidRDefault="00F83C3E" w:rsidP="007F48A1">
      <w:pPr>
        <w:numPr>
          <w:ilvl w:val="1"/>
          <w:numId w:val="2"/>
        </w:numPr>
        <w:spacing w:after="0" w:line="240" w:lineRule="auto"/>
        <w:ind w:hanging="720"/>
        <w:jc w:val="both"/>
        <w:rPr>
          <w:rFonts w:ascii="Arial" w:hAnsi="Arial" w:cs="Arial"/>
        </w:rPr>
      </w:pPr>
      <w:r w:rsidRPr="00327C2D">
        <w:rPr>
          <w:rFonts w:ascii="Arial" w:hAnsi="Arial" w:cs="Arial"/>
        </w:rPr>
        <w:t xml:space="preserve">Zhotovitel se zavazuje </w:t>
      </w:r>
      <w:r w:rsidR="00471D3A" w:rsidRPr="00327C2D">
        <w:rPr>
          <w:rFonts w:ascii="Arial" w:hAnsi="Arial" w:cs="Arial"/>
        </w:rPr>
        <w:t>poskytnout</w:t>
      </w:r>
      <w:r w:rsidRPr="00327C2D">
        <w:rPr>
          <w:rFonts w:ascii="Arial" w:hAnsi="Arial" w:cs="Arial"/>
        </w:rPr>
        <w:t xml:space="preserve"> </w:t>
      </w:r>
      <w:r w:rsidR="00471D3A" w:rsidRPr="00327C2D">
        <w:rPr>
          <w:rFonts w:ascii="Arial" w:hAnsi="Arial" w:cs="Arial"/>
          <w:lang w:val="cs"/>
        </w:rPr>
        <w:t>organizacím, které jsou nebo budou</w:t>
      </w:r>
      <w:r w:rsidRPr="00327C2D">
        <w:rPr>
          <w:rFonts w:ascii="Arial" w:hAnsi="Arial" w:cs="Arial"/>
          <w:lang w:val="cs"/>
        </w:rPr>
        <w:t xml:space="preserve"> zapojen</w:t>
      </w:r>
      <w:r w:rsidR="00471D3A" w:rsidRPr="00327C2D">
        <w:rPr>
          <w:rFonts w:ascii="Arial" w:hAnsi="Arial" w:cs="Arial"/>
          <w:lang w:val="cs"/>
        </w:rPr>
        <w:t>é</w:t>
      </w:r>
      <w:r w:rsidRPr="00327C2D">
        <w:rPr>
          <w:rFonts w:ascii="Arial" w:hAnsi="Arial" w:cs="Arial"/>
          <w:lang w:val="cs"/>
        </w:rPr>
        <w:t xml:space="preserve"> do výměnné afinitní domény (výměnné sítě zdravotnických dat) Kraje Vysočina eMeDocS II., </w:t>
      </w:r>
      <w:r w:rsidR="00471D3A" w:rsidRPr="00327C2D">
        <w:rPr>
          <w:rFonts w:ascii="Arial" w:hAnsi="Arial" w:cs="Arial"/>
        </w:rPr>
        <w:t xml:space="preserve">licence </w:t>
      </w:r>
      <w:r w:rsidRPr="00327C2D">
        <w:rPr>
          <w:rFonts w:ascii="Arial" w:hAnsi="Arial" w:cs="Arial"/>
          <w:lang w:val="cs"/>
        </w:rPr>
        <w:t>pro neomezený počet uživatelů, ukládaných dokumentů i integrovaných informačních systémů</w:t>
      </w:r>
      <w:ins w:id="1" w:author="Páleník Robert" w:date="2025-01-29T11:40:00Z">
        <w:r w:rsidR="00145C7B">
          <w:rPr>
            <w:rFonts w:ascii="Arial" w:hAnsi="Arial" w:cs="Arial"/>
            <w:lang w:val="cs"/>
          </w:rPr>
          <w:t xml:space="preserve"> </w:t>
        </w:r>
      </w:ins>
      <w:bookmarkStart w:id="2" w:name="_GoBack"/>
      <w:bookmarkEnd w:id="2"/>
      <w:ins w:id="3" w:author="Páleník Robert" w:date="2025-01-29T11:39:00Z">
        <w:r w:rsidR="00145C7B">
          <w:rPr>
            <w:rFonts w:ascii="Arial" w:hAnsi="Arial" w:cs="Arial"/>
            <w:lang w:val="cs"/>
          </w:rPr>
          <w:t>a dále nástroj pro pečetění a nástroj pro podepisování</w:t>
        </w:r>
      </w:ins>
      <w:r w:rsidRPr="00327C2D">
        <w:rPr>
          <w:rFonts w:ascii="Arial" w:hAnsi="Arial" w:cs="Arial"/>
          <w:lang w:val="cs"/>
        </w:rPr>
        <w:t xml:space="preserve">, a to za ceny uvedené v příloze č. </w:t>
      </w:r>
      <w:r w:rsidR="00471D3A" w:rsidRPr="00327C2D">
        <w:rPr>
          <w:rFonts w:ascii="Arial" w:hAnsi="Arial" w:cs="Arial"/>
          <w:lang w:val="cs"/>
        </w:rPr>
        <w:t xml:space="preserve">1 této smlouvy. </w:t>
      </w:r>
      <w:r w:rsidR="00327C2D" w:rsidRPr="00327C2D">
        <w:rPr>
          <w:rFonts w:ascii="Arial" w:hAnsi="Arial" w:cs="Arial"/>
          <w:lang w:val="cs"/>
        </w:rPr>
        <w:t xml:space="preserve">Součástí ceny licence jsou i náklady na úvodní konfiguraci tenantu dané organizace. </w:t>
      </w:r>
      <w:r w:rsidR="00471D3A" w:rsidRPr="00327C2D">
        <w:rPr>
          <w:rFonts w:ascii="Arial" w:hAnsi="Arial" w:cs="Arial"/>
          <w:lang w:val="cs"/>
        </w:rPr>
        <w:t xml:space="preserve">Platební podmínky za licence </w:t>
      </w:r>
      <w:ins w:id="4" w:author="Páleník Robert" w:date="2025-01-29T11:39:00Z">
        <w:r w:rsidR="00145C7B">
          <w:rPr>
            <w:rFonts w:ascii="Arial" w:hAnsi="Arial" w:cs="Arial"/>
            <w:lang w:val="cs"/>
          </w:rPr>
          <w:t xml:space="preserve">a nástroje </w:t>
        </w:r>
      </w:ins>
      <w:r w:rsidR="00471D3A" w:rsidRPr="00327C2D">
        <w:rPr>
          <w:rFonts w:ascii="Arial" w:hAnsi="Arial" w:cs="Arial"/>
          <w:lang w:val="cs"/>
        </w:rPr>
        <w:t>dle tohoto článku smlouvy budou předmětem samostatného ujednání mezi Zhotovitelem a příslušnou organizací</w:t>
      </w:r>
      <w:r w:rsidR="00CC6491" w:rsidRPr="00327C2D">
        <w:rPr>
          <w:rFonts w:ascii="Arial" w:hAnsi="Arial" w:cs="Arial"/>
          <w:lang w:val="cs"/>
        </w:rPr>
        <w:t xml:space="preserve"> a nebudou hrazeny jako součást ceny dle čl. 5 této smlouvy.</w:t>
      </w:r>
      <w:r w:rsidR="001349B0" w:rsidRPr="00327C2D">
        <w:rPr>
          <w:rFonts w:ascii="Arial" w:hAnsi="Arial" w:cs="Arial"/>
          <w:lang w:val="cs"/>
        </w:rPr>
        <w:t xml:space="preserve"> Závazek poskytnout licence</w:t>
      </w:r>
      <w:ins w:id="5" w:author="Páleník Robert" w:date="2025-01-29T11:40:00Z">
        <w:r w:rsidR="00145C7B">
          <w:rPr>
            <w:rFonts w:ascii="Arial" w:hAnsi="Arial" w:cs="Arial"/>
            <w:lang w:val="cs"/>
          </w:rPr>
          <w:t xml:space="preserve"> a nástroje</w:t>
        </w:r>
      </w:ins>
      <w:r w:rsidR="001349B0" w:rsidRPr="00327C2D">
        <w:rPr>
          <w:rFonts w:ascii="Arial" w:hAnsi="Arial" w:cs="Arial"/>
          <w:lang w:val="cs"/>
        </w:rPr>
        <w:t xml:space="preserve"> dle tohoto člá</w:t>
      </w:r>
      <w:r w:rsidR="00067B20" w:rsidRPr="00327C2D">
        <w:rPr>
          <w:rFonts w:ascii="Arial" w:hAnsi="Arial" w:cs="Arial"/>
          <w:lang w:val="cs"/>
        </w:rPr>
        <w:t>nku smlouvy je časově neomezený.</w:t>
      </w:r>
    </w:p>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zhotoviteli </w:t>
      </w:r>
      <w:r w:rsidRPr="003453BC">
        <w:rPr>
          <w:rFonts w:ascii="Arial" w:hAnsi="Arial" w:cs="Arial"/>
        </w:rPr>
        <w:t xml:space="preserve">ve lhůtě </w:t>
      </w:r>
      <w:r w:rsidR="00A002CD" w:rsidRPr="003453BC">
        <w:rPr>
          <w:rFonts w:ascii="Arial" w:hAnsi="Arial" w:cs="Arial"/>
        </w:rPr>
        <w:t>3</w:t>
      </w:r>
      <w:r w:rsidR="00CB4628" w:rsidRPr="003453BC">
        <w:rPr>
          <w:rFonts w:ascii="Arial" w:hAnsi="Arial" w:cs="Arial"/>
        </w:rPr>
        <w:t>0 kalendářních</w:t>
      </w:r>
      <w:r w:rsidR="00CB4628" w:rsidRPr="00957A2B">
        <w:rPr>
          <w:rFonts w:ascii="Arial" w:hAnsi="Arial" w:cs="Arial"/>
        </w:rPr>
        <w:t xml:space="preserve"> dnů</w:t>
      </w:r>
      <w:r w:rsidRPr="00957A2B">
        <w:rPr>
          <w:rFonts w:ascii="Arial" w:hAnsi="Arial" w:cs="Arial"/>
        </w:rPr>
        <w:t xml:space="preserve"> </w:t>
      </w:r>
      <w:r w:rsidR="00A002CD">
        <w:rPr>
          <w:rFonts w:ascii="Arial" w:hAnsi="Arial" w:cs="Arial"/>
        </w:rPr>
        <w:t>od písemné výzvy zhotovitele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w:t>
      </w:r>
      <w:r w:rsidRPr="00957A2B">
        <w:rPr>
          <w:rFonts w:ascii="Arial" w:hAnsi="Arial" w:cs="Arial"/>
        </w:rPr>
        <w:lastRenderedPageBreak/>
        <w:t xml:space="preserve">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7777777"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12AD2D14"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18CF0AE6"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r w:rsidR="00217F70">
        <w:rPr>
          <w:rFonts w:ascii="Arial" w:hAnsi="Arial" w:cs="Arial"/>
        </w:rPr>
        <w:t xml:space="preserve"> </w:t>
      </w:r>
    </w:p>
    <w:p w14:paraId="03B5DF08" w14:textId="0F49C77A" w:rsidR="00217F70" w:rsidRPr="005727FA" w:rsidRDefault="00217F70" w:rsidP="00217F70">
      <w:pPr>
        <w:numPr>
          <w:ilvl w:val="1"/>
          <w:numId w:val="2"/>
        </w:numPr>
        <w:spacing w:after="0" w:line="240" w:lineRule="auto"/>
        <w:ind w:hanging="720"/>
        <w:jc w:val="both"/>
        <w:rPr>
          <w:rFonts w:ascii="Arial" w:hAnsi="Arial" w:cs="Arial"/>
        </w:rPr>
      </w:pPr>
      <w:r w:rsidRPr="005727FA">
        <w:rPr>
          <w:rFonts w:ascii="Arial" w:hAnsi="Arial" w:cs="Arial"/>
        </w:rPr>
        <w:t>Objednatel si vyhrazuje právo na provedení kontroly či auditu plnění vybraných požadavků</w:t>
      </w:r>
      <w:r>
        <w:rPr>
          <w:rFonts w:ascii="Arial" w:hAnsi="Arial" w:cs="Arial"/>
        </w:rPr>
        <w:t xml:space="preserve"> a </w:t>
      </w:r>
      <w:r w:rsidRPr="005727FA">
        <w:rPr>
          <w:rFonts w:ascii="Arial" w:hAnsi="Arial" w:cs="Arial"/>
        </w:rPr>
        <w:t>ustanovení u zhotovitele</w:t>
      </w:r>
      <w:r>
        <w:rPr>
          <w:rFonts w:ascii="Arial" w:hAnsi="Arial" w:cs="Arial"/>
        </w:rPr>
        <w:t>, přičemž za vybrané požadavky a ustanovení jsou považována ta, která jsou specifikována</w:t>
      </w:r>
      <w:r w:rsidR="00D84B7C">
        <w:rPr>
          <w:rFonts w:ascii="Arial" w:hAnsi="Arial" w:cs="Arial"/>
        </w:rPr>
        <w:t xml:space="preserve"> </w:t>
      </w:r>
      <w:r w:rsidR="001B3DE1">
        <w:rPr>
          <w:rFonts w:ascii="Arial" w:hAnsi="Arial" w:cs="Arial"/>
        </w:rPr>
        <w:t>v</w:t>
      </w:r>
      <w:r w:rsidR="00D84B7C">
        <w:rPr>
          <w:rFonts w:ascii="Arial" w:hAnsi="Arial" w:cs="Arial"/>
        </w:rPr>
        <w:t xml:space="preserve"> </w:t>
      </w:r>
      <w:r>
        <w:rPr>
          <w:rFonts w:ascii="Arial" w:hAnsi="Arial" w:cs="Arial"/>
        </w:rPr>
        <w:t>příloze č. 2</w:t>
      </w:r>
      <w:r w:rsidRPr="005727FA">
        <w:rPr>
          <w:rFonts w:ascii="Arial" w:hAnsi="Arial" w:cs="Arial"/>
        </w:rPr>
        <w:t xml:space="preserve"> Požadavky a opatření pro zajištění bezpečnosti informací a informačních aktiv objednatele</w:t>
      </w:r>
      <w:r>
        <w:rPr>
          <w:rFonts w:ascii="Arial" w:hAnsi="Arial" w:cs="Arial"/>
        </w:rPr>
        <w:t xml:space="preserve">. </w:t>
      </w:r>
    </w:p>
    <w:p w14:paraId="7339EED9" w14:textId="090EE486" w:rsidR="00217F70" w:rsidRPr="005727FA" w:rsidRDefault="00217F70" w:rsidP="00217F70">
      <w:pPr>
        <w:numPr>
          <w:ilvl w:val="1"/>
          <w:numId w:val="2"/>
        </w:numPr>
        <w:spacing w:after="0" w:line="240" w:lineRule="auto"/>
        <w:ind w:hanging="720"/>
        <w:jc w:val="both"/>
        <w:rPr>
          <w:rFonts w:ascii="Arial" w:hAnsi="Arial" w:cs="Arial"/>
        </w:rPr>
      </w:pPr>
      <w:r w:rsidRPr="005727FA">
        <w:rPr>
          <w:rFonts w:ascii="Arial" w:hAnsi="Arial" w:cs="Arial"/>
        </w:rPr>
        <w:lastRenderedPageBreak/>
        <w:t xml:space="preserve">V rámci kontroly či auditu u </w:t>
      </w:r>
      <w:r w:rsidR="00706541">
        <w:rPr>
          <w:rFonts w:ascii="Arial" w:hAnsi="Arial" w:cs="Arial"/>
        </w:rPr>
        <w:t>z</w:t>
      </w:r>
      <w:r w:rsidRPr="005727FA">
        <w:rPr>
          <w:rFonts w:ascii="Arial" w:hAnsi="Arial" w:cs="Arial"/>
        </w:rPr>
        <w:t xml:space="preserve">hotovitele se </w:t>
      </w:r>
      <w:r w:rsidR="00706541">
        <w:rPr>
          <w:rFonts w:ascii="Arial" w:hAnsi="Arial" w:cs="Arial"/>
        </w:rPr>
        <w:t>z</w:t>
      </w:r>
      <w:r w:rsidRPr="005727FA">
        <w:rPr>
          <w:rFonts w:ascii="Arial" w:hAnsi="Arial" w:cs="Arial"/>
        </w:rPr>
        <w:t xml:space="preserve">hotovitel zavazuje poskytnout důkaz o plnění objednatelem vybraného požadavku, a to buď fyzicky přímo v provozovně </w:t>
      </w:r>
      <w:r w:rsidR="00706541">
        <w:rPr>
          <w:rFonts w:ascii="Arial" w:hAnsi="Arial" w:cs="Arial"/>
        </w:rPr>
        <w:t>z</w:t>
      </w:r>
      <w:r w:rsidRPr="005727FA">
        <w:rPr>
          <w:rFonts w:ascii="Arial" w:hAnsi="Arial" w:cs="Arial"/>
        </w:rPr>
        <w:t xml:space="preserve">hotovitele nebo vzdáleně pomocí elektronických prostředků. </w:t>
      </w:r>
    </w:p>
    <w:p w14:paraId="59E1CBAE" w14:textId="77777777" w:rsidR="00217F70" w:rsidRPr="00957A2B" w:rsidRDefault="00217F70" w:rsidP="00217F70">
      <w:pPr>
        <w:spacing w:after="0" w:line="240" w:lineRule="auto"/>
        <w:ind w:left="720"/>
        <w:jc w:val="both"/>
        <w:rPr>
          <w:rFonts w:ascii="Arial" w:hAnsi="Arial" w:cs="Arial"/>
        </w:rPr>
      </w:pPr>
    </w:p>
    <w:p w14:paraId="7E9096BC" w14:textId="77777777" w:rsidR="00045656" w:rsidRPr="00957A2B" w:rsidRDefault="00045656" w:rsidP="009E2557">
      <w:pPr>
        <w:spacing w:after="0" w:line="240" w:lineRule="auto"/>
        <w:ind w:left="720"/>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C8E085E" w14:textId="2E638B60" w:rsidR="00F9119A" w:rsidRPr="00957A2B" w:rsidRDefault="00A3073E" w:rsidP="00F9119A">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zhotoviteli za </w:t>
      </w:r>
      <w:r w:rsidRPr="00D84B7C">
        <w:rPr>
          <w:rFonts w:ascii="Arial" w:hAnsi="Arial" w:cs="Arial"/>
        </w:rPr>
        <w:t xml:space="preserve">provedení díla </w:t>
      </w:r>
      <w:r w:rsidR="00310D1D" w:rsidRPr="00D84B7C">
        <w:rPr>
          <w:rFonts w:ascii="Arial" w:hAnsi="Arial" w:cs="Arial"/>
        </w:rPr>
        <w:t xml:space="preserve">odměnou </w:t>
      </w:r>
      <w:r w:rsidRPr="00D84B7C">
        <w:rPr>
          <w:rFonts w:ascii="Arial" w:hAnsi="Arial" w:cs="Arial"/>
        </w:rPr>
        <w:t xml:space="preserve">ve </w:t>
      </w:r>
      <w:r w:rsidR="00310D1D" w:rsidRPr="00D84B7C">
        <w:rPr>
          <w:rFonts w:ascii="Arial" w:hAnsi="Arial" w:cs="Arial"/>
        </w:rPr>
        <w:t>výš</w:t>
      </w:r>
      <w:r w:rsidRPr="00D84B7C">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 dle nabídky</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 dle nabídky</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F9119A">
        <w:rPr>
          <w:rFonts w:ascii="Arial" w:hAnsi="Arial" w:cs="Arial"/>
        </w:rPr>
        <w:t>.</w:t>
      </w:r>
    </w:p>
    <w:p w14:paraId="46A2FE6F" w14:textId="07FE37BF" w:rsidR="00310D1D" w:rsidRPr="00957A2B" w:rsidRDefault="00760F0A" w:rsidP="00CB4298">
      <w:pPr>
        <w:numPr>
          <w:ilvl w:val="1"/>
          <w:numId w:val="2"/>
        </w:numPr>
        <w:spacing w:after="0" w:line="240" w:lineRule="auto"/>
        <w:ind w:left="709" w:hanging="709"/>
        <w:jc w:val="both"/>
        <w:rPr>
          <w:rFonts w:ascii="Arial" w:hAnsi="Arial" w:cs="Arial"/>
        </w:rPr>
      </w:pPr>
      <w:r w:rsidRPr="00760F0A">
        <w:rPr>
          <w:rFonts w:ascii="Arial" w:hAnsi="Arial" w:cs="Arial"/>
        </w:rPr>
        <w:t xml:space="preserve">Smluvní strany se dohodly, že objednatel je povinen zaplatit zhotoviteli odměnu na základě příslušného daňového dokladu (faktury) vystaveného zhotovitelem, a to na základě akceptace příslušné části díla objednatelem, tedy vždy po dokončení etapy </w:t>
      </w:r>
      <w:r w:rsidRPr="00760F0A">
        <w:rPr>
          <w:rFonts w:ascii="Arial" w:hAnsi="Arial" w:cs="Arial"/>
          <w:iCs/>
        </w:rPr>
        <w:t>za podmínek stanovených v čl. 7</w:t>
      </w:r>
      <w:r w:rsidR="00B23483">
        <w:rPr>
          <w:rFonts w:ascii="Arial" w:hAnsi="Arial" w:cs="Arial"/>
          <w:iCs/>
        </w:rPr>
        <w:t>.1</w:t>
      </w:r>
      <w:r w:rsidRPr="00760F0A">
        <w:rPr>
          <w:rFonts w:ascii="Arial" w:hAnsi="Arial" w:cs="Arial"/>
          <w:iCs/>
        </w:rPr>
        <w:t xml:space="preserve"> této smlouvy a v částkách dle </w:t>
      </w:r>
      <w:r w:rsidRPr="00D84B7C">
        <w:rPr>
          <w:rFonts w:ascii="Arial" w:hAnsi="Arial" w:cs="Arial"/>
          <w:iCs/>
        </w:rPr>
        <w:t xml:space="preserve">přílohy č. </w:t>
      </w:r>
      <w:r w:rsidR="00D84B7C">
        <w:rPr>
          <w:rFonts w:ascii="Arial" w:hAnsi="Arial" w:cs="Arial"/>
          <w:iCs/>
        </w:rPr>
        <w:t>1</w:t>
      </w:r>
      <w:r w:rsidRPr="00D84B7C">
        <w:rPr>
          <w:rFonts w:ascii="Arial" w:hAnsi="Arial" w:cs="Arial"/>
          <w:iCs/>
        </w:rPr>
        <w:t xml:space="preserve"> této</w:t>
      </w:r>
      <w:r w:rsidRPr="00760F0A">
        <w:rPr>
          <w:rFonts w:ascii="Arial" w:hAnsi="Arial" w:cs="Arial"/>
          <w:iCs/>
        </w:rPr>
        <w:t xml:space="preserve"> smlouvy, </w:t>
      </w:r>
      <w:r w:rsidRPr="00BB0D21">
        <w:rPr>
          <w:rFonts w:ascii="Arial" w:hAnsi="Arial" w:cs="Arial"/>
          <w:iCs/>
        </w:rPr>
        <w:t xml:space="preserve">kdy platba za Etapu č. 1 nepřekročí </w:t>
      </w:r>
      <w:r w:rsidR="0095206D">
        <w:rPr>
          <w:rFonts w:ascii="Arial" w:hAnsi="Arial" w:cs="Arial"/>
          <w:iCs/>
        </w:rPr>
        <w:t>60</w:t>
      </w:r>
      <w:r w:rsidRPr="00BB0D21">
        <w:rPr>
          <w:rFonts w:ascii="Arial" w:hAnsi="Arial" w:cs="Arial"/>
          <w:iCs/>
        </w:rPr>
        <w:t xml:space="preserve"> % celkové ceny díla. Splatnost</w:t>
      </w:r>
      <w:r w:rsidRPr="00760F0A">
        <w:rPr>
          <w:rFonts w:ascii="Arial" w:hAnsi="Arial" w:cs="Arial"/>
          <w:iCs/>
        </w:rPr>
        <w:t xml:space="preserve"> daňového dokladu (faktury) činí 30 kalendářních dnů ode dne doručení daňového dokladu (faktury) objednateli.</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41601C">
      <w:pPr>
        <w:pStyle w:val="nadpis"/>
        <w:numPr>
          <w:ilvl w:val="1"/>
          <w:numId w:val="5"/>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41601C">
      <w:pPr>
        <w:pStyle w:val="nadpis"/>
        <w:numPr>
          <w:ilvl w:val="1"/>
          <w:numId w:val="6"/>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41601C">
      <w:pPr>
        <w:pStyle w:val="nadpis"/>
        <w:numPr>
          <w:ilvl w:val="1"/>
          <w:numId w:val="6"/>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3AD0F928" w:rsidR="00716E08" w:rsidRPr="00706541" w:rsidRDefault="00716E08" w:rsidP="0041601C">
      <w:pPr>
        <w:pStyle w:val="Odstavecseseznamem"/>
        <w:numPr>
          <w:ilvl w:val="1"/>
          <w:numId w:val="6"/>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w:t>
      </w:r>
      <w:r w:rsidRPr="00706541">
        <w:rPr>
          <w:rFonts w:ascii="Arial" w:hAnsi="Arial" w:cs="Arial"/>
          <w:snapToGrid w:val="0"/>
          <w:sz w:val="22"/>
          <w:szCs w:val="22"/>
          <w:lang w:val="cs-CZ"/>
        </w:rPr>
        <w:t>projektu</w:t>
      </w:r>
      <w:r w:rsidR="00204B09">
        <w:rPr>
          <w:rFonts w:ascii="Arial" w:hAnsi="Arial" w:cs="Arial"/>
          <w:snapToGrid w:val="0"/>
          <w:sz w:val="22"/>
          <w:szCs w:val="22"/>
          <w:lang w:val="cs-CZ"/>
        </w:rPr>
        <w:t xml:space="preserve"> </w:t>
      </w:r>
      <w:r w:rsidR="00B47772" w:rsidRPr="00B47772">
        <w:rPr>
          <w:rFonts w:ascii="Arial" w:hAnsi="Arial" w:cs="Arial"/>
          <w:snapToGrid w:val="0"/>
          <w:sz w:val="22"/>
          <w:szCs w:val="22"/>
          <w:lang w:val="cs-CZ"/>
        </w:rPr>
        <w:t>„Služby eHealth - eMeDocS II.“, CZ.06.01.01/00/23_080/0006341</w:t>
      </w:r>
      <w:r w:rsidR="00B527F6">
        <w:rPr>
          <w:rFonts w:ascii="Arial" w:hAnsi="Arial" w:cs="Arial"/>
          <w:snapToGrid w:val="0"/>
          <w:sz w:val="22"/>
          <w:szCs w:val="22"/>
          <w:lang w:val="cs-CZ"/>
        </w:rPr>
        <w:t>.</w:t>
      </w:r>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41601C">
      <w:pPr>
        <w:pStyle w:val="seznam-western"/>
        <w:numPr>
          <w:ilvl w:val="0"/>
          <w:numId w:val="6"/>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11AED2E7" w:rsidR="008C4BC0" w:rsidRPr="003453BC" w:rsidRDefault="008C4BC0" w:rsidP="0041601C">
      <w:pPr>
        <w:widowControl w:val="0"/>
        <w:numPr>
          <w:ilvl w:val="1"/>
          <w:numId w:val="7"/>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p>
    <w:p w14:paraId="2B1AD215" w14:textId="77777777"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 xml:space="preserve">odměnu, termíny provádění díla a na další podmínky této smlouvy. Objednatel se k tomuto podrobnému zhodnocení vyjádří bez zbytečného odkladu po jeho obdržení. Schválené podrobné zhodnocení není samo o sobě dodatkem k této Smlouvě, ale </w:t>
      </w:r>
      <w:r w:rsidRPr="00957A2B">
        <w:rPr>
          <w:rFonts w:ascii="Arial" w:hAnsi="Arial" w:cs="Arial"/>
        </w:rPr>
        <w:lastRenderedPageBreak/>
        <w:t>slouží pouze jako podklad pro jeho vypracování a uzavření.</w:t>
      </w:r>
      <w:r w:rsidRPr="00957A2B">
        <w:rPr>
          <w:rFonts w:ascii="Arial" w:hAnsi="Arial" w:cs="Arial"/>
          <w:iCs/>
        </w:rPr>
        <w:t xml:space="preserve"> </w:t>
      </w:r>
    </w:p>
    <w:p w14:paraId="03BC0E99" w14:textId="33FE037A" w:rsidR="008C4BC0" w:rsidRPr="00957A2B" w:rsidRDefault="008C4BC0" w:rsidP="0041601C">
      <w:pPr>
        <w:widowControl w:val="0"/>
        <w:numPr>
          <w:ilvl w:val="1"/>
          <w:numId w:val="7"/>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Objednatel nabývá vlastnické právo k</w:t>
      </w:r>
      <w:r w:rsidR="0099539E">
        <w:rPr>
          <w:rFonts w:ascii="Arial" w:hAnsi="Arial" w:cs="Arial"/>
        </w:rPr>
        <w:t> </w:t>
      </w:r>
      <w:r w:rsidRPr="00957A2B">
        <w:rPr>
          <w:rFonts w:ascii="Arial" w:hAnsi="Arial" w:cs="Arial"/>
        </w:rPr>
        <w:t>dílu</w:t>
      </w:r>
      <w:r w:rsidR="0099539E">
        <w:rPr>
          <w:rFonts w:ascii="Arial" w:hAnsi="Arial" w:cs="Arial"/>
        </w:rPr>
        <w:t xml:space="preserve"> nebo jeho části</w:t>
      </w:r>
      <w:r w:rsidRPr="00957A2B">
        <w:rPr>
          <w:rFonts w:ascii="Arial" w:hAnsi="Arial" w:cs="Arial"/>
        </w:rPr>
        <w:t xml:space="preserve">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1451146C" w14:textId="7F7CA15D" w:rsidR="00016B0C" w:rsidRPr="007C07D1" w:rsidRDefault="00297507" w:rsidP="00760F0A">
      <w:pPr>
        <w:numPr>
          <w:ilvl w:val="1"/>
          <w:numId w:val="7"/>
        </w:numPr>
        <w:spacing w:after="0" w:line="240" w:lineRule="auto"/>
        <w:ind w:left="709" w:hanging="720"/>
        <w:jc w:val="both"/>
        <w:rPr>
          <w:rFonts w:ascii="Arial" w:hAnsi="Arial" w:cs="Arial"/>
          <w:iCs/>
        </w:rPr>
      </w:pPr>
      <w:r w:rsidRPr="00957A2B">
        <w:rPr>
          <w:rFonts w:ascii="Arial" w:hAnsi="Arial" w:cs="Arial"/>
        </w:rPr>
        <w:t xml:space="preserve">Realizace díla započne bez </w:t>
      </w:r>
      <w:r w:rsidRPr="007C07D1">
        <w:rPr>
          <w:rFonts w:ascii="Arial" w:hAnsi="Arial" w:cs="Arial"/>
        </w:rPr>
        <w:t xml:space="preserve">zbytečného odkladu po nabytí účinnosti této smlouvy. </w:t>
      </w:r>
      <w:r w:rsidR="008C4BC0" w:rsidRPr="007C07D1">
        <w:rPr>
          <w:rFonts w:ascii="Arial" w:hAnsi="Arial" w:cs="Arial"/>
        </w:rPr>
        <w:t xml:space="preserve">Smluvní strany se dohodly, že zhotovitel vytvoří a předá </w:t>
      </w:r>
      <w:r w:rsidR="00760F0A" w:rsidRPr="007C07D1">
        <w:rPr>
          <w:rFonts w:ascii="Arial" w:hAnsi="Arial" w:cs="Arial"/>
        </w:rPr>
        <w:t>dílo objednateli nejpozději do </w:t>
      </w:r>
      <w:r w:rsidR="00760F0A" w:rsidRPr="007C07D1">
        <w:rPr>
          <w:rFonts w:ascii="Arial" w:hAnsi="Arial" w:cs="Arial"/>
          <w:iCs/>
        </w:rPr>
        <w:t xml:space="preserve">18 měsíců ode dne uzavření této smlouvy, přičemž zhotovitel předá dílo objednateli po částech v etapách, které jsou podrobně vymezeny v příloze č. 1 této smlouvy. Úvodní analýzu dle přílohy č. 1 smlouvy předá zhotovitel objednateli nejpozději do </w:t>
      </w:r>
      <w:r w:rsidR="007C07D1" w:rsidRPr="007C07D1">
        <w:rPr>
          <w:rFonts w:ascii="Arial" w:hAnsi="Arial" w:cs="Arial"/>
          <w:iCs/>
        </w:rPr>
        <w:t>2</w:t>
      </w:r>
      <w:r w:rsidR="00760F0A" w:rsidRPr="007C07D1">
        <w:rPr>
          <w:rFonts w:ascii="Arial" w:hAnsi="Arial" w:cs="Arial"/>
          <w:iCs/>
        </w:rPr>
        <w:t xml:space="preserve"> měsíce ode dne uzavření smlouvy.</w:t>
      </w:r>
    </w:p>
    <w:p w14:paraId="02D7055A" w14:textId="3B1832FC" w:rsidR="001338EE" w:rsidRPr="00957A2B" w:rsidRDefault="001338EE" w:rsidP="0041601C">
      <w:pPr>
        <w:numPr>
          <w:ilvl w:val="1"/>
          <w:numId w:val="7"/>
        </w:numPr>
        <w:spacing w:after="0" w:line="240" w:lineRule="auto"/>
        <w:ind w:left="709" w:hanging="720"/>
        <w:jc w:val="both"/>
        <w:rPr>
          <w:rFonts w:ascii="Arial" w:hAnsi="Arial" w:cs="Arial"/>
          <w:iCs/>
        </w:rPr>
      </w:pPr>
      <w:r w:rsidRPr="00957A2B">
        <w:rPr>
          <w:rFonts w:ascii="Arial" w:hAnsi="Arial" w:cs="Arial"/>
        </w:rPr>
        <w:t>Jestliže se dostane objednatel do prodlení s poskytnutím součinnosti zhotoviteli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41601C">
      <w:pPr>
        <w:numPr>
          <w:ilvl w:val="1"/>
          <w:numId w:val="7"/>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3C590E81" w:rsidR="000F2687" w:rsidRPr="007C07D1" w:rsidRDefault="00667E8D" w:rsidP="0041601C">
      <w:pPr>
        <w:numPr>
          <w:ilvl w:val="1"/>
          <w:numId w:val="7"/>
        </w:numPr>
        <w:spacing w:after="0" w:line="240" w:lineRule="auto"/>
        <w:ind w:left="709" w:hanging="720"/>
        <w:jc w:val="both"/>
        <w:rPr>
          <w:rFonts w:ascii="Arial" w:hAnsi="Arial" w:cs="Arial"/>
          <w:iCs/>
        </w:rPr>
      </w:pPr>
      <w:r w:rsidRPr="007C07D1">
        <w:rPr>
          <w:rFonts w:ascii="Arial" w:hAnsi="Arial" w:cs="Arial"/>
          <w:iCs/>
        </w:rPr>
        <w:t>O předání díla</w:t>
      </w:r>
      <w:r w:rsidR="00B23483" w:rsidRPr="007C07D1">
        <w:rPr>
          <w:rFonts w:ascii="Arial" w:hAnsi="Arial" w:cs="Arial"/>
          <w:iCs/>
        </w:rPr>
        <w:t xml:space="preserve"> resp. jeho části</w:t>
      </w:r>
      <w:r w:rsidRPr="007C07D1">
        <w:rPr>
          <w:rFonts w:ascii="Arial" w:hAnsi="Arial" w:cs="Arial"/>
          <w:iCs/>
        </w:rPr>
        <w:t xml:space="preserve"> bude mezi smluvními stranami sepsán předávací protokol. Předávací protokol bude vyhotoven ve dvou stejnopisech a bude podepsán zástupci obou smluvních stran. Každá ze smluvních stran obdrží jeden předávací protokol. </w:t>
      </w:r>
      <w:r w:rsidR="000F2687" w:rsidRPr="007C07D1">
        <w:rPr>
          <w:rFonts w:ascii="Arial" w:hAnsi="Arial" w:cs="Arial"/>
        </w:rPr>
        <w:t>Součásti předání</w:t>
      </w:r>
      <w:r w:rsidR="005B6F50" w:rsidRPr="007C07D1">
        <w:rPr>
          <w:rFonts w:ascii="Arial" w:hAnsi="Arial" w:cs="Arial"/>
        </w:rPr>
        <w:t xml:space="preserve"> díla</w:t>
      </w:r>
      <w:r w:rsidR="000F2687" w:rsidRPr="007C07D1">
        <w:rPr>
          <w:rFonts w:ascii="Arial" w:hAnsi="Arial" w:cs="Arial"/>
        </w:rPr>
        <w:t xml:space="preserve"> je:</w:t>
      </w:r>
    </w:p>
    <w:p w14:paraId="55A0E892" w14:textId="0F7A22D0" w:rsidR="000F2687" w:rsidRPr="007C07D1" w:rsidRDefault="000F2687" w:rsidP="0041601C">
      <w:pPr>
        <w:numPr>
          <w:ilvl w:val="0"/>
          <w:numId w:val="4"/>
        </w:numPr>
        <w:spacing w:after="0" w:line="240" w:lineRule="auto"/>
        <w:ind w:left="1134" w:hanging="425"/>
        <w:rPr>
          <w:rFonts w:ascii="Arial" w:hAnsi="Arial" w:cs="Arial"/>
        </w:rPr>
      </w:pPr>
      <w:r w:rsidRPr="007C07D1">
        <w:rPr>
          <w:rFonts w:ascii="Arial" w:hAnsi="Arial" w:cs="Arial"/>
        </w:rPr>
        <w:t>kontrola funkčnosti implementace díla s možností ovládání jeho uživateli</w:t>
      </w:r>
      <w:r w:rsidR="00144DE3" w:rsidRPr="007C07D1">
        <w:rPr>
          <w:rFonts w:ascii="Arial" w:hAnsi="Arial" w:cs="Arial"/>
        </w:rPr>
        <w:t xml:space="preserve"> prostřednictvím provedení akceptačních testů dle přílohy č. 1 smlouvy</w:t>
      </w:r>
      <w:r w:rsidRPr="007C07D1">
        <w:rPr>
          <w:rFonts w:ascii="Arial" w:hAnsi="Arial" w:cs="Arial"/>
        </w:rPr>
        <w:t>; a</w:t>
      </w:r>
    </w:p>
    <w:p w14:paraId="3E42752F" w14:textId="653A61B5" w:rsidR="00667E8D" w:rsidRPr="007C07D1" w:rsidRDefault="0083676A" w:rsidP="0041601C">
      <w:pPr>
        <w:numPr>
          <w:ilvl w:val="0"/>
          <w:numId w:val="4"/>
        </w:numPr>
        <w:spacing w:after="0" w:line="240" w:lineRule="auto"/>
        <w:ind w:left="1134" w:hanging="425"/>
        <w:rPr>
          <w:rFonts w:ascii="Arial" w:hAnsi="Arial" w:cs="Arial"/>
        </w:rPr>
      </w:pPr>
      <w:r w:rsidRPr="007C07D1">
        <w:rPr>
          <w:rFonts w:ascii="Arial" w:hAnsi="Arial" w:cs="Arial"/>
          <w:color w:val="000000"/>
        </w:rPr>
        <w:t>zaškolení oprávněných osob</w:t>
      </w:r>
      <w:r w:rsidR="00DA2119" w:rsidRPr="007C07D1">
        <w:rPr>
          <w:rFonts w:ascii="Arial" w:hAnsi="Arial" w:cs="Arial"/>
          <w:color w:val="000000"/>
        </w:rPr>
        <w:t xml:space="preserve"> objednatele</w:t>
      </w:r>
    </w:p>
    <w:p w14:paraId="482E1FAC" w14:textId="2C81E4D3" w:rsidR="006F1177" w:rsidRPr="007C07D1" w:rsidRDefault="006F1177" w:rsidP="0041601C">
      <w:pPr>
        <w:numPr>
          <w:ilvl w:val="0"/>
          <w:numId w:val="4"/>
        </w:numPr>
        <w:spacing w:after="0" w:line="240" w:lineRule="auto"/>
        <w:ind w:left="1134" w:hanging="425"/>
        <w:rPr>
          <w:rFonts w:ascii="Arial" w:hAnsi="Arial" w:cs="Arial"/>
        </w:rPr>
      </w:pPr>
      <w:r w:rsidRPr="007C07D1">
        <w:rPr>
          <w:rFonts w:ascii="Arial" w:hAnsi="Arial" w:cs="Arial"/>
          <w:color w:val="000000"/>
        </w:rPr>
        <w:t>předání požadované dokumentace díla</w:t>
      </w:r>
    </w:p>
    <w:p w14:paraId="16966C83" w14:textId="77777777" w:rsidR="00DC4FB0" w:rsidRPr="00957A2B" w:rsidRDefault="004816D9" w:rsidP="0041601C">
      <w:pPr>
        <w:numPr>
          <w:ilvl w:val="1"/>
          <w:numId w:val="7"/>
        </w:numPr>
        <w:spacing w:after="0" w:line="240" w:lineRule="auto"/>
        <w:ind w:left="709" w:hanging="720"/>
        <w:jc w:val="both"/>
        <w:rPr>
          <w:rFonts w:ascii="Arial" w:hAnsi="Arial" w:cs="Arial"/>
        </w:rPr>
      </w:pPr>
      <w:r w:rsidRPr="007C07D1">
        <w:rPr>
          <w:rFonts w:ascii="Arial" w:hAnsi="Arial" w:cs="Arial"/>
        </w:rPr>
        <w:t>Podepsáním předávacího protokolu je zahájen proces</w:t>
      </w:r>
      <w:r w:rsidRPr="00957A2B">
        <w:rPr>
          <w:rFonts w:ascii="Arial" w:hAnsi="Arial" w:cs="Arial"/>
        </w:rPr>
        <w:t xml:space="preserve"> akceptace díla. Objednatel má možnost ve lhůtě 4 kalendářních týdnů upozornit na zjištěné vady díla. Pokud objednatel tak neučiní, považuje se dílo za akceptované. </w:t>
      </w:r>
    </w:p>
    <w:p w14:paraId="23CD884D" w14:textId="06E9B3C8" w:rsidR="004816D9" w:rsidRPr="00957A2B" w:rsidRDefault="004816D9" w:rsidP="0041601C">
      <w:pPr>
        <w:numPr>
          <w:ilvl w:val="1"/>
          <w:numId w:val="7"/>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41601C">
      <w:pPr>
        <w:numPr>
          <w:ilvl w:val="1"/>
          <w:numId w:val="7"/>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41601C">
      <w:pPr>
        <w:numPr>
          <w:ilvl w:val="1"/>
          <w:numId w:val="7"/>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5AAC0505" w:rsidR="0091376C" w:rsidRPr="0091376C" w:rsidRDefault="0091376C" w:rsidP="0041601C">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10 000,-Kč za každé jednotlivé porušení.</w:t>
      </w:r>
    </w:p>
    <w:p w14:paraId="1CECA53E" w14:textId="7D046051" w:rsidR="0091376C" w:rsidRPr="00957A2B" w:rsidRDefault="0091376C" w:rsidP="0041601C">
      <w:pPr>
        <w:numPr>
          <w:ilvl w:val="1"/>
          <w:numId w:val="7"/>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41601C">
      <w:pPr>
        <w:numPr>
          <w:ilvl w:val="1"/>
          <w:numId w:val="7"/>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lastRenderedPageBreak/>
        <w:t>Odpovědnost za škodu</w:t>
      </w:r>
    </w:p>
    <w:p w14:paraId="46C5F22D" w14:textId="1DAA2241" w:rsidR="00A50096" w:rsidRPr="00957A2B" w:rsidRDefault="00A50096"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Záruka, odpovědnost za vady</w:t>
      </w:r>
    </w:p>
    <w:p w14:paraId="3D9C13FF" w14:textId="77777777" w:rsidR="00A50096"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Zhotovitel poskytuje objednateli záruku na dílo v </w:t>
      </w:r>
      <w:r w:rsidRPr="006F1177">
        <w:rPr>
          <w:rFonts w:ascii="Arial" w:hAnsi="Arial" w:cs="Arial"/>
        </w:rPr>
        <w:t xml:space="preserve">délce </w:t>
      </w:r>
      <w:r w:rsidR="00813EB7" w:rsidRPr="006F1177">
        <w:rPr>
          <w:rFonts w:ascii="Arial" w:hAnsi="Arial" w:cs="Arial"/>
        </w:rPr>
        <w:t>24</w:t>
      </w:r>
      <w:r w:rsidRPr="006F1177">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77777777" w:rsidR="00A50096"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Zhotovitel se v přiměřené lhůtě po obdržení t</w:t>
      </w:r>
      <w:r w:rsidR="00E11FF7">
        <w:rPr>
          <w:rFonts w:ascii="Arial" w:hAnsi="Arial" w:cs="Arial"/>
        </w:rPr>
        <w:t>ohoto oznámení vyjádří k vadě a </w:t>
      </w:r>
      <w:r w:rsidRPr="00957A2B">
        <w:rPr>
          <w:rFonts w:ascii="Arial" w:hAnsi="Arial" w:cs="Arial"/>
        </w:rPr>
        <w:t xml:space="preserve">v případě uznání reklamace ji v přiměřené lhůtě na vlastní náklady odstraní. </w:t>
      </w:r>
    </w:p>
    <w:p w14:paraId="2FADF5CE" w14:textId="77777777" w:rsidR="00CE63EC"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41601C">
      <w:pPr>
        <w:numPr>
          <w:ilvl w:val="1"/>
          <w:numId w:val="7"/>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41601C">
      <w:pPr>
        <w:numPr>
          <w:ilvl w:val="1"/>
          <w:numId w:val="7"/>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41601C">
      <w:pPr>
        <w:numPr>
          <w:ilvl w:val="1"/>
          <w:numId w:val="7"/>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41601C">
      <w:pPr>
        <w:numPr>
          <w:ilvl w:val="1"/>
          <w:numId w:val="7"/>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77C793ED" w:rsidR="003F51E8" w:rsidRPr="003F51E8" w:rsidRDefault="003F51E8" w:rsidP="0041601C">
      <w:pPr>
        <w:numPr>
          <w:ilvl w:val="1"/>
          <w:numId w:val="7"/>
        </w:numPr>
        <w:spacing w:after="0" w:line="240" w:lineRule="auto"/>
        <w:ind w:left="709" w:hanging="720"/>
        <w:jc w:val="both"/>
        <w:rPr>
          <w:rFonts w:ascii="Arial" w:hAnsi="Arial" w:cs="Arial"/>
        </w:rPr>
      </w:pPr>
      <w:bookmarkStart w:id="6" w:name="_Ref461538397"/>
      <w:r w:rsidRPr="003F51E8">
        <w:rPr>
          <w:rFonts w:ascii="Arial" w:hAnsi="Arial" w:cs="Arial"/>
        </w:rPr>
        <w:t xml:space="preserve">Smluvní strany výslovně sjednávají, že okruh poddodavatelů </w:t>
      </w:r>
      <w:r w:rsidR="00706541">
        <w:rPr>
          <w:rFonts w:ascii="Arial" w:hAnsi="Arial" w:cs="Arial"/>
        </w:rPr>
        <w:t>zhotovitele, jejichž</w:t>
      </w:r>
      <w:r w:rsidRPr="003F51E8">
        <w:rPr>
          <w:rFonts w:ascii="Arial" w:hAnsi="Arial" w:cs="Arial"/>
        </w:rPr>
        <w:t xml:space="preserve">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w:t>
      </w:r>
      <w:r w:rsidR="00706541" w:rsidRPr="003F51E8">
        <w:rPr>
          <w:rFonts w:ascii="Arial" w:hAnsi="Arial" w:cs="Arial"/>
        </w:rPr>
        <w:t>poddodavatele, jehož</w:t>
      </w:r>
      <w:r w:rsidR="004D6286">
        <w:rPr>
          <w:rFonts w:ascii="Arial" w:hAnsi="Arial" w:cs="Arial"/>
        </w:rPr>
        <w:t xml:space="preserve"> prostřednictvím prokazoval kvalifikaci, </w:t>
      </w:r>
      <w:r w:rsidRPr="003F51E8">
        <w:rPr>
          <w:rFonts w:ascii="Arial" w:hAnsi="Arial" w:cs="Arial"/>
        </w:rPr>
        <w:t>prokázat splnění kvalifikačních předpokladů v odpovídajícím rozsahu rovněž u osoby nového poddodavatele.</w:t>
      </w:r>
      <w:bookmarkEnd w:id="6"/>
    </w:p>
    <w:p w14:paraId="47F3EF33" w14:textId="4002908F" w:rsidR="003F51E8" w:rsidRPr="003F51E8" w:rsidRDefault="003F51E8" w:rsidP="0041601C">
      <w:pPr>
        <w:numPr>
          <w:ilvl w:val="1"/>
          <w:numId w:val="7"/>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68C32DC8" w:rsidR="000A41D9" w:rsidRPr="00432B42" w:rsidRDefault="000A41D9" w:rsidP="0041601C">
      <w:pPr>
        <w:numPr>
          <w:ilvl w:val="1"/>
          <w:numId w:val="7"/>
        </w:numPr>
        <w:spacing w:after="0" w:line="240" w:lineRule="auto"/>
        <w:ind w:left="709" w:hanging="709"/>
        <w:jc w:val="both"/>
        <w:rPr>
          <w:rFonts w:ascii="Arial" w:hAnsi="Arial" w:cs="Arial"/>
          <w:iCs/>
        </w:rPr>
      </w:pPr>
      <w:r>
        <w:rPr>
          <w:rFonts w:ascii="Arial" w:hAnsi="Arial" w:cs="Arial"/>
        </w:rPr>
        <w:lastRenderedPageBreak/>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Pr>
          <w:rFonts w:ascii="Arial" w:hAnsi="Arial" w:cs="Arial"/>
          <w:color w:val="000000"/>
        </w:rPr>
        <w:t xml:space="preserve">aplikace/software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0CB69B99" w:rsidR="000A41D9" w:rsidRPr="0009004E" w:rsidRDefault="000A41D9" w:rsidP="0041601C">
      <w:pPr>
        <w:numPr>
          <w:ilvl w:val="1"/>
          <w:numId w:val="7"/>
        </w:numPr>
        <w:spacing w:after="0" w:line="240" w:lineRule="auto"/>
        <w:ind w:left="709" w:hanging="709"/>
        <w:jc w:val="both"/>
        <w:rPr>
          <w:rFonts w:ascii="Arial" w:hAnsi="Arial" w:cs="Arial"/>
          <w:iCs/>
        </w:rPr>
      </w:pPr>
      <w:r>
        <w:rPr>
          <w:rFonts w:ascii="Arial" w:hAnsi="Arial" w:cs="Arial"/>
          <w:iCs/>
        </w:rPr>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aplikace/software </w:t>
      </w:r>
      <w:r w:rsidRPr="00432B42">
        <w:rPr>
          <w:rFonts w:ascii="Arial" w:hAnsi="Arial" w:cs="Arial"/>
          <w:iCs/>
        </w:rPr>
        <w:t xml:space="preserve">vytvořené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46DDE30D" w14:textId="4E1E34A7" w:rsidR="006B69E7" w:rsidRPr="007C07D1" w:rsidRDefault="000A41D9" w:rsidP="00BB0D21">
      <w:pPr>
        <w:numPr>
          <w:ilvl w:val="1"/>
          <w:numId w:val="7"/>
        </w:numPr>
        <w:spacing w:after="0" w:line="240" w:lineRule="auto"/>
        <w:ind w:left="709" w:hanging="709"/>
        <w:jc w:val="both"/>
        <w:rPr>
          <w:rFonts w:ascii="Arial" w:hAnsi="Arial" w:cs="Arial"/>
          <w:iCs/>
        </w:rPr>
      </w:pPr>
      <w:r w:rsidRPr="007C07D1">
        <w:rPr>
          <w:rFonts w:ascii="Arial" w:hAnsi="Arial" w:cs="Arial"/>
          <w:iCs/>
        </w:rPr>
        <w:t xml:space="preserve">Objednatel </w:t>
      </w:r>
      <w:r w:rsidR="00F963EE" w:rsidRPr="007C07D1">
        <w:rPr>
          <w:rFonts w:ascii="Arial" w:hAnsi="Arial" w:cs="Arial"/>
          <w:iCs/>
        </w:rPr>
        <w:t>je oprávněn</w:t>
      </w:r>
      <w:r w:rsidRPr="007C07D1">
        <w:rPr>
          <w:rFonts w:ascii="Arial" w:hAnsi="Arial" w:cs="Arial"/>
          <w:iCs/>
        </w:rPr>
        <w:t xml:space="preserve"> užívat předmět licence po dobu </w:t>
      </w:r>
      <w:r w:rsidR="00F963EE" w:rsidRPr="007C07D1">
        <w:rPr>
          <w:rFonts w:ascii="Arial" w:hAnsi="Arial" w:cs="Arial"/>
          <w:iCs/>
        </w:rPr>
        <w:t>neurčitou</w:t>
      </w:r>
      <w:r w:rsidR="00190CFD" w:rsidRPr="007C07D1">
        <w:rPr>
          <w:rFonts w:ascii="Arial" w:hAnsi="Arial" w:cs="Arial"/>
          <w:iCs/>
        </w:rPr>
        <w:t xml:space="preserve"> – licence je časově neomezená</w:t>
      </w:r>
      <w:r w:rsidR="00F963EE" w:rsidRPr="007C07D1">
        <w:rPr>
          <w:rFonts w:ascii="Arial" w:hAnsi="Arial" w:cs="Arial"/>
          <w:iCs/>
        </w:rPr>
        <w:t xml:space="preserve">. </w:t>
      </w:r>
      <w:r w:rsidR="006B69E7" w:rsidRPr="007C07D1">
        <w:rPr>
          <w:rFonts w:ascii="Arial" w:hAnsi="Arial" w:cs="Arial"/>
          <w:iCs/>
        </w:rPr>
        <w:t xml:space="preserve">Licence je </w:t>
      </w:r>
      <w:r w:rsidR="006B69E7" w:rsidRPr="007C07D1">
        <w:rPr>
          <w:rFonts w:ascii="Arial" w:hAnsi="Arial" w:cs="Arial"/>
          <w:iCs/>
          <w:lang w:val="cs"/>
        </w:rPr>
        <w:t>perpetuální, určená pro libovolný počet organizací zřizovaných a zakládaných Objednatelem (tenantů</w:t>
      </w:r>
      <w:r w:rsidR="00BB0D21" w:rsidRPr="007C07D1">
        <w:rPr>
          <w:rFonts w:ascii="Arial" w:hAnsi="Arial" w:cs="Arial"/>
          <w:iCs/>
          <w:lang w:val="cs"/>
        </w:rPr>
        <w:t>), Krajský úřad Kraje Vysočina,</w:t>
      </w:r>
      <w:r w:rsidR="006B69E7" w:rsidRPr="007C07D1">
        <w:rPr>
          <w:rFonts w:ascii="Arial" w:hAnsi="Arial" w:cs="Arial"/>
          <w:iCs/>
          <w:lang w:val="cs"/>
        </w:rPr>
        <w:t xml:space="preserve"> repozitáře budoucí AAfD eMedocs II</w:t>
      </w:r>
      <w:r w:rsidR="00BB0D21" w:rsidRPr="007C07D1">
        <w:rPr>
          <w:rFonts w:ascii="Arial" w:hAnsi="Arial" w:cs="Arial"/>
          <w:iCs/>
          <w:lang w:val="cs"/>
        </w:rPr>
        <w:t xml:space="preserve"> a Psychiatrickou nemocnici Havlíčkův Brod, IČO: 00179230</w:t>
      </w:r>
      <w:r w:rsidR="006B69E7" w:rsidRPr="007C07D1">
        <w:rPr>
          <w:rFonts w:ascii="Arial" w:hAnsi="Arial" w:cs="Arial"/>
          <w:iCs/>
          <w:lang w:val="cs"/>
        </w:rPr>
        <w:t>.</w:t>
      </w:r>
    </w:p>
    <w:p w14:paraId="188D7CE7" w14:textId="3EF670E7" w:rsidR="000A41D9" w:rsidRPr="007C07D1" w:rsidRDefault="006B69E7" w:rsidP="0041601C">
      <w:pPr>
        <w:numPr>
          <w:ilvl w:val="1"/>
          <w:numId w:val="7"/>
        </w:numPr>
        <w:spacing w:after="0" w:line="240" w:lineRule="auto"/>
        <w:ind w:left="709" w:hanging="709"/>
        <w:jc w:val="both"/>
        <w:rPr>
          <w:rFonts w:ascii="Arial" w:hAnsi="Arial" w:cs="Arial"/>
          <w:iCs/>
        </w:rPr>
      </w:pPr>
      <w:r w:rsidRPr="007C07D1">
        <w:rPr>
          <w:rFonts w:ascii="Arial" w:hAnsi="Arial" w:cs="Arial"/>
          <w:iCs/>
          <w:lang w:val="cs"/>
        </w:rPr>
        <w:t xml:space="preserve">Součástí předmětu smlouvy je rovněž </w:t>
      </w:r>
      <w:r w:rsidR="00B00403" w:rsidRPr="007C07D1">
        <w:rPr>
          <w:rFonts w:ascii="Arial" w:hAnsi="Arial" w:cs="Arial"/>
          <w:iCs/>
          <w:lang w:val="cs"/>
        </w:rPr>
        <w:t>ujednání dle čl. 3.10 smlouvy o poskytnutí licencí</w:t>
      </w:r>
      <w:r w:rsidRPr="007C07D1">
        <w:rPr>
          <w:rFonts w:ascii="Arial" w:hAnsi="Arial" w:cs="Arial"/>
          <w:iCs/>
          <w:lang w:val="cs"/>
        </w:rPr>
        <w:t xml:space="preserve"> pro organizace zapojen</w:t>
      </w:r>
      <w:r w:rsidR="00B00403" w:rsidRPr="007C07D1">
        <w:rPr>
          <w:rFonts w:ascii="Arial" w:hAnsi="Arial" w:cs="Arial"/>
          <w:iCs/>
          <w:lang w:val="cs"/>
        </w:rPr>
        <w:t>é</w:t>
      </w:r>
      <w:r w:rsidRPr="007C07D1">
        <w:rPr>
          <w:rFonts w:ascii="Arial" w:hAnsi="Arial" w:cs="Arial"/>
          <w:iCs/>
          <w:lang w:val="cs"/>
        </w:rPr>
        <w:t xml:space="preserve"> do výměnné afinitní domény (výměnné sítě zdravotnických dat) Kraje Vysočina eMeDocS II.</w:t>
      </w:r>
      <w:r w:rsidR="00B00403" w:rsidRPr="007C07D1">
        <w:rPr>
          <w:rFonts w:ascii="Arial" w:hAnsi="Arial" w:cs="Arial"/>
          <w:iCs/>
          <w:lang w:val="cs"/>
        </w:rPr>
        <w:t>,</w:t>
      </w:r>
      <w:r w:rsidRPr="007C07D1">
        <w:rPr>
          <w:rFonts w:ascii="Arial" w:hAnsi="Arial" w:cs="Arial"/>
          <w:iCs/>
          <w:lang w:val="cs"/>
        </w:rPr>
        <w:t xml:space="preserve"> pro neomezený počet uživatelů, ukládaných dokumentů i integrovaných informačních systémů.</w:t>
      </w:r>
    </w:p>
    <w:p w14:paraId="06FD7A78" w14:textId="1BA0DAEB" w:rsidR="000A41D9" w:rsidRPr="00432B42" w:rsidRDefault="000A41D9" w:rsidP="0041601C">
      <w:pPr>
        <w:numPr>
          <w:ilvl w:val="1"/>
          <w:numId w:val="7"/>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aplikaci/software.</w:t>
      </w:r>
    </w:p>
    <w:p w14:paraId="45500B2F" w14:textId="413243B5" w:rsidR="000A41D9" w:rsidRDefault="000A41D9" w:rsidP="0041601C">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AC9EFC1" w14:textId="440C8651" w:rsidR="000A41D9" w:rsidRDefault="000A41D9" w:rsidP="0041601C">
      <w:pPr>
        <w:numPr>
          <w:ilvl w:val="1"/>
          <w:numId w:val="7"/>
        </w:numPr>
        <w:spacing w:after="0" w:line="240" w:lineRule="auto"/>
        <w:ind w:left="709" w:hanging="709"/>
        <w:jc w:val="both"/>
        <w:rPr>
          <w:rFonts w:ascii="Arial" w:hAnsi="Arial" w:cs="Arial"/>
        </w:rPr>
      </w:pPr>
      <w:r>
        <w:rPr>
          <w:rFonts w:ascii="Arial" w:hAnsi="Arial" w:cs="Arial"/>
          <w:color w:val="000000"/>
        </w:rPr>
        <w:t xml:space="preserve">Zhotovitel se zavazuje nepoužít </w:t>
      </w:r>
      <w:r>
        <w:rPr>
          <w:rFonts w:ascii="Arial" w:hAnsi="Arial" w:cs="Arial"/>
        </w:rPr>
        <w:t>informace, které objednatel neb</w:t>
      </w:r>
      <w:r w:rsidR="00E11FF7">
        <w:rPr>
          <w:rFonts w:ascii="Arial" w:hAnsi="Arial" w:cs="Arial"/>
        </w:rPr>
        <w:t>o jím zřizované a </w:t>
      </w:r>
      <w:r>
        <w:rPr>
          <w:rFonts w:ascii="Arial" w:hAnsi="Arial" w:cs="Arial"/>
        </w:rPr>
        <w:t xml:space="preserve">zakládané organizace vloží do aplikace/software </w:t>
      </w:r>
      <w:r>
        <w:rPr>
          <w:rFonts w:ascii="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50 000 Kč, a to za každé 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41601C">
      <w:pPr>
        <w:numPr>
          <w:ilvl w:val="1"/>
          <w:numId w:val="7"/>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41601C">
      <w:pPr>
        <w:numPr>
          <w:ilvl w:val="1"/>
          <w:numId w:val="7"/>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029E82F5" w:rsidR="00452E8C" w:rsidRPr="00452E8C" w:rsidRDefault="00452E8C" w:rsidP="0041601C">
      <w:pPr>
        <w:numPr>
          <w:ilvl w:val="1"/>
          <w:numId w:val="27"/>
        </w:numPr>
        <w:spacing w:after="0" w:line="259" w:lineRule="auto"/>
        <w:ind w:left="567" w:hanging="567"/>
        <w:contextualSpacing/>
        <w:jc w:val="both"/>
        <w:rPr>
          <w:rFonts w:ascii="Arial" w:eastAsiaTheme="minorHAnsi" w:hAnsi="Arial" w:cs="Arial"/>
          <w:color w:val="000000" w:themeColor="text1"/>
        </w:rPr>
      </w:pPr>
      <w:bookmarkStart w:id="7" w:name="_Ref461540105"/>
      <w:r>
        <w:rPr>
          <w:rFonts w:ascii="Arial" w:eastAsiaTheme="minorHAnsi" w:hAnsi="Arial" w:cs="Arial"/>
          <w:color w:val="000000" w:themeColor="text1"/>
        </w:rPr>
        <w:lastRenderedPageBreak/>
        <w:t>Zhotovitel</w:t>
      </w:r>
      <w:r w:rsidRPr="00452E8C">
        <w:rPr>
          <w:rFonts w:ascii="Arial" w:eastAsiaTheme="minorHAnsi" w:hAnsi="Arial" w:cs="Arial"/>
          <w:color w:val="000000" w:themeColor="text1"/>
        </w:rPr>
        <w:t xml:space="preserve"> je povinen archivovat do </w:t>
      </w:r>
      <w:r w:rsidRPr="0017194A">
        <w:rPr>
          <w:rFonts w:ascii="Arial" w:eastAsiaTheme="minorHAnsi" w:hAnsi="Arial" w:cs="Arial"/>
          <w:color w:val="000000" w:themeColor="text1"/>
        </w:rPr>
        <w:t>konce roku 20</w:t>
      </w:r>
      <w:r w:rsidR="008E7718" w:rsidRPr="0017194A">
        <w:rPr>
          <w:rFonts w:ascii="Arial" w:eastAsiaTheme="minorHAnsi" w:hAnsi="Arial" w:cs="Arial"/>
          <w:color w:val="000000" w:themeColor="text1"/>
        </w:rPr>
        <w:t>35</w:t>
      </w:r>
      <w:r w:rsidRPr="0017194A">
        <w:rPr>
          <w:rFonts w:ascii="Arial" w:eastAsiaTheme="minorHAnsi" w:hAnsi="Arial" w:cs="Arial"/>
          <w:color w:val="000000" w:themeColor="text1"/>
        </w:rPr>
        <w:t xml:space="preserve"> veškerou</w:t>
      </w:r>
      <w:r w:rsidRPr="00452E8C">
        <w:rPr>
          <w:rFonts w:ascii="Arial" w:eastAsiaTheme="minorHAnsi" w:hAnsi="Arial" w:cs="Arial"/>
          <w:color w:val="000000" w:themeColor="text1"/>
        </w:rPr>
        <w:t xml:space="preserve">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7"/>
    </w:p>
    <w:p w14:paraId="346F3B28" w14:textId="4C994B7C" w:rsidR="00452E8C" w:rsidRPr="00452E8C" w:rsidRDefault="00452E8C" w:rsidP="0041601C">
      <w:pPr>
        <w:numPr>
          <w:ilvl w:val="1"/>
          <w:numId w:val="27"/>
        </w:numPr>
        <w:spacing w:after="0" w:line="259" w:lineRule="auto"/>
        <w:ind w:left="567" w:hanging="567"/>
        <w:contextualSpacing/>
        <w:jc w:val="both"/>
        <w:rPr>
          <w:rFonts w:ascii="Arial" w:eastAsiaTheme="minorHAnsi" w:hAnsi="Arial" w:cs="Arial"/>
          <w:color w:val="000000" w:themeColor="text1"/>
        </w:rPr>
      </w:pPr>
      <w:r w:rsidRPr="0017194A">
        <w:rPr>
          <w:rFonts w:ascii="Arial" w:eastAsiaTheme="minorHAnsi" w:hAnsi="Arial" w:cs="Arial"/>
          <w:color w:val="000000" w:themeColor="text1"/>
        </w:rPr>
        <w:t>Zhotovitel je povinen minimálně do konce roku 20</w:t>
      </w:r>
      <w:r w:rsidR="008E7718" w:rsidRPr="0017194A">
        <w:rPr>
          <w:rFonts w:ascii="Arial" w:eastAsiaTheme="minorHAnsi" w:hAnsi="Arial" w:cs="Arial"/>
          <w:color w:val="000000" w:themeColor="text1"/>
        </w:rPr>
        <w:t>35</w:t>
      </w:r>
      <w:r w:rsidRPr="0017194A">
        <w:rPr>
          <w:rFonts w:ascii="Arial" w:eastAsiaTheme="minorHAnsi" w:hAnsi="Arial" w:cs="Arial"/>
          <w:color w:val="000000" w:themeColor="text1"/>
        </w:rPr>
        <w:t xml:space="preserve"> poskytovat požadované</w:t>
      </w:r>
      <w:r w:rsidRPr="00452E8C">
        <w:rPr>
          <w:rFonts w:ascii="Arial" w:eastAsiaTheme="minorHAnsi" w:hAnsi="Arial" w:cs="Arial"/>
          <w:color w:val="000000" w:themeColor="text1"/>
        </w:rPr>
        <w:t xml:space="preserve">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41601C">
      <w:pPr>
        <w:pStyle w:val="seznam-western"/>
        <w:numPr>
          <w:ilvl w:val="0"/>
          <w:numId w:val="7"/>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41601C">
      <w:pPr>
        <w:numPr>
          <w:ilvl w:val="1"/>
          <w:numId w:val="7"/>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41601C">
      <w:pPr>
        <w:numPr>
          <w:ilvl w:val="1"/>
          <w:numId w:val="7"/>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41601C">
      <w:pPr>
        <w:numPr>
          <w:ilvl w:val="1"/>
          <w:numId w:val="7"/>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04CE0C38" w:rsidR="0055539E" w:rsidRPr="00957A2B" w:rsidRDefault="0055539E" w:rsidP="0041601C">
      <w:pPr>
        <w:numPr>
          <w:ilvl w:val="1"/>
          <w:numId w:val="7"/>
        </w:numPr>
        <w:spacing w:after="0" w:line="240" w:lineRule="auto"/>
        <w:ind w:left="709" w:hanging="720"/>
        <w:jc w:val="both"/>
        <w:rPr>
          <w:rFonts w:ascii="Arial" w:hAnsi="Arial" w:cs="Arial"/>
        </w:rPr>
      </w:pPr>
      <w:r w:rsidRPr="00957A2B">
        <w:rPr>
          <w:rFonts w:ascii="Arial" w:hAnsi="Arial" w:cs="Arial"/>
        </w:rPr>
        <w:t xml:space="preserve">Tato smlouva je vyhotovena </w:t>
      </w:r>
      <w:r w:rsidR="00654F56">
        <w:rPr>
          <w:rFonts w:ascii="Arial" w:hAnsi="Arial" w:cs="Arial"/>
        </w:rPr>
        <w:t>elektronicky</w:t>
      </w:r>
      <w:r w:rsidRPr="00957A2B">
        <w:rPr>
          <w:rFonts w:ascii="Arial" w:hAnsi="Arial" w:cs="Arial"/>
        </w:rPr>
        <w:t xml:space="preserve">. Každá ze smluvních stran obdrží po jednom řádně podepsaném </w:t>
      </w:r>
      <w:r w:rsidR="00654F56">
        <w:rPr>
          <w:rFonts w:ascii="Arial" w:hAnsi="Arial" w:cs="Arial"/>
        </w:rPr>
        <w:t>vyhotovení</w:t>
      </w:r>
      <w:r w:rsidRPr="00957A2B">
        <w:rPr>
          <w:rFonts w:ascii="Arial" w:hAnsi="Arial" w:cs="Arial"/>
        </w:rPr>
        <w:t>.</w:t>
      </w:r>
    </w:p>
    <w:p w14:paraId="37DA84FB" w14:textId="55FD9FF4" w:rsidR="0055539E" w:rsidRPr="00062E8C" w:rsidRDefault="0055539E" w:rsidP="0041601C">
      <w:pPr>
        <w:numPr>
          <w:ilvl w:val="1"/>
          <w:numId w:val="7"/>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41601C">
      <w:pPr>
        <w:numPr>
          <w:ilvl w:val="1"/>
          <w:numId w:val="7"/>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6FDE8648" w:rsidR="00452E8C" w:rsidRPr="006F1177" w:rsidRDefault="009F3A1D" w:rsidP="0017194A">
      <w:pPr>
        <w:spacing w:after="0" w:line="240" w:lineRule="auto"/>
        <w:ind w:left="2127" w:hanging="1419"/>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 xml:space="preserve"> </w:t>
      </w:r>
      <w:r w:rsidR="00A34524">
        <w:rPr>
          <w:rFonts w:ascii="Arial" w:hAnsi="Arial" w:cs="Arial"/>
        </w:rPr>
        <w:t>S</w:t>
      </w:r>
      <w:r w:rsidRPr="006F1177">
        <w:rPr>
          <w:rFonts w:ascii="Arial" w:hAnsi="Arial" w:cs="Arial"/>
        </w:rPr>
        <w:t>pecifikace díla</w:t>
      </w:r>
      <w:r w:rsidR="0017194A">
        <w:rPr>
          <w:rFonts w:ascii="Arial" w:hAnsi="Arial" w:cs="Arial"/>
        </w:rPr>
        <w:t>: pří</w:t>
      </w:r>
      <w:r w:rsidR="00F83C3E">
        <w:rPr>
          <w:rFonts w:ascii="Arial" w:hAnsi="Arial" w:cs="Arial"/>
        </w:rPr>
        <w:t>loha č. 1 Zadávací dokumentace,</w:t>
      </w:r>
      <w:r w:rsidR="002047B9">
        <w:rPr>
          <w:rFonts w:ascii="Arial" w:hAnsi="Arial" w:cs="Arial"/>
        </w:rPr>
        <w:t xml:space="preserve"> technické podmínky,</w:t>
      </w:r>
      <w:r w:rsidR="0017194A">
        <w:rPr>
          <w:rFonts w:ascii="Arial" w:hAnsi="Arial" w:cs="Arial"/>
        </w:rPr>
        <w:t xml:space="preserve"> </w:t>
      </w:r>
      <w:r w:rsidR="002047B9">
        <w:rPr>
          <w:rFonts w:ascii="Arial" w:hAnsi="Arial" w:cs="Arial"/>
        </w:rPr>
        <w:t xml:space="preserve">a </w:t>
      </w:r>
      <w:r w:rsidR="0017194A">
        <w:rPr>
          <w:rFonts w:ascii="Arial" w:hAnsi="Arial" w:cs="Arial"/>
        </w:rPr>
        <w:t xml:space="preserve">technický list </w:t>
      </w:r>
      <w:r w:rsidR="00F83C3E">
        <w:rPr>
          <w:rFonts w:ascii="Arial" w:hAnsi="Arial" w:cs="Arial"/>
        </w:rPr>
        <w:t xml:space="preserve">a cenová tabulka </w:t>
      </w:r>
      <w:r w:rsidR="0017194A">
        <w:rPr>
          <w:rFonts w:ascii="Arial" w:hAnsi="Arial" w:cs="Arial"/>
        </w:rPr>
        <w:t>z nabídky Zhotovitele</w:t>
      </w:r>
    </w:p>
    <w:p w14:paraId="1A09A999" w14:textId="788B4549" w:rsidR="00452E8C" w:rsidRPr="006F1177" w:rsidRDefault="001676C6" w:rsidP="00452E8C">
      <w:pPr>
        <w:spacing w:after="0" w:line="240" w:lineRule="auto"/>
        <w:ind w:left="2127" w:hanging="1419"/>
        <w:jc w:val="both"/>
        <w:rPr>
          <w:rFonts w:ascii="Arial" w:hAnsi="Arial" w:cs="Arial"/>
        </w:rPr>
      </w:pPr>
      <w:r w:rsidRPr="006F1177">
        <w:rPr>
          <w:rFonts w:ascii="Arial" w:hAnsi="Arial" w:cs="Arial"/>
        </w:rPr>
        <w:t xml:space="preserve">příloha č. 2 </w:t>
      </w:r>
      <w:r w:rsidR="00452E8C" w:rsidRPr="006F1177">
        <w:rPr>
          <w:rFonts w:ascii="Arial" w:hAnsi="Arial" w:cs="Arial"/>
        </w:rPr>
        <w:t>–</w:t>
      </w:r>
      <w:r w:rsidR="00BA46B2">
        <w:rPr>
          <w:rFonts w:ascii="Arial" w:hAnsi="Arial" w:cs="Arial"/>
        </w:rPr>
        <w:tab/>
      </w:r>
      <w:r w:rsidR="00A34524">
        <w:rPr>
          <w:rFonts w:ascii="Arial" w:hAnsi="Arial" w:cs="Arial"/>
        </w:rPr>
        <w:t xml:space="preserve"> 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67FB17B0" w:rsidR="00613DCC" w:rsidRPr="006F1177" w:rsidRDefault="00452E8C" w:rsidP="00452E8C">
      <w:pPr>
        <w:spacing w:after="0" w:line="240" w:lineRule="auto"/>
        <w:ind w:left="2127" w:hanging="1419"/>
        <w:jc w:val="both"/>
        <w:rPr>
          <w:rFonts w:ascii="Arial" w:hAnsi="Arial" w:cs="Arial"/>
        </w:rPr>
      </w:pPr>
      <w:r w:rsidRPr="006F1177">
        <w:rPr>
          <w:rFonts w:ascii="Arial" w:hAnsi="Arial" w:cs="Arial"/>
        </w:rPr>
        <w:t xml:space="preserve">příloha č. 3 – </w:t>
      </w:r>
      <w:r w:rsidR="00BA46B2">
        <w:rPr>
          <w:rFonts w:ascii="Arial" w:hAnsi="Arial" w:cs="Arial"/>
        </w:rPr>
        <w:tab/>
      </w:r>
      <w:r w:rsidR="00A34524">
        <w:rPr>
          <w:rFonts w:ascii="Arial" w:hAnsi="Arial" w:cs="Arial"/>
        </w:rPr>
        <w:t>S</w:t>
      </w:r>
      <w:r w:rsidR="0017194A">
        <w:rPr>
          <w:rFonts w:ascii="Arial" w:hAnsi="Arial" w:cs="Arial"/>
        </w:rPr>
        <w:t xml:space="preserve">eznam poddodavatelů </w:t>
      </w:r>
      <w:r w:rsidRPr="006F1177">
        <w:rPr>
          <w:rFonts w:ascii="Arial" w:hAnsi="Arial" w:cs="Arial"/>
        </w:rPr>
        <w:t>(je-li relevantní)</w:t>
      </w:r>
    </w:p>
    <w:p w14:paraId="245A739F"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3D1259DA"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42B206E8"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r>
      <w:r w:rsidR="00A34524">
        <w:rPr>
          <w:color w:val="000000"/>
          <w:sz w:val="22"/>
          <w:szCs w:val="22"/>
        </w:rPr>
        <w:tab/>
      </w:r>
      <w:r w:rsidR="00A34524">
        <w:rPr>
          <w:color w:val="000000"/>
          <w:sz w:val="22"/>
          <w:szCs w:val="22"/>
        </w:rPr>
        <w:tab/>
      </w:r>
      <w:r w:rsidRPr="00957A2B">
        <w:rPr>
          <w:color w:val="000000"/>
          <w:sz w:val="22"/>
          <w:szCs w:val="22"/>
        </w:rPr>
        <w:t xml:space="preserve">V Jihlavě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496F9438" w14:textId="1EA455BC" w:rsidR="00A74FFD" w:rsidRDefault="00A74FFD" w:rsidP="009E2557">
      <w:pPr>
        <w:pStyle w:val="Normlnweb"/>
        <w:spacing w:before="0" w:beforeAutospacing="0" w:after="0"/>
        <w:rPr>
          <w:rFonts w:ascii="Arial" w:hAnsi="Arial" w:cs="Arial"/>
          <w:sz w:val="22"/>
          <w:szCs w:val="22"/>
        </w:rPr>
      </w:pPr>
    </w:p>
    <w:p w14:paraId="2179BF80" w14:textId="77777777" w:rsidR="002047B9" w:rsidRPr="00957A2B" w:rsidRDefault="002047B9"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1021840" w14:textId="77777777" w:rsidR="00084964" w:rsidRPr="00957A2B" w:rsidRDefault="00084964" w:rsidP="00452E8C">
      <w:pPr>
        <w:pStyle w:val="seznam-western"/>
        <w:spacing w:before="0" w:beforeAutospacing="0" w:after="0"/>
        <w:outlineLvl w:val="0"/>
        <w:rPr>
          <w:rFonts w:ascii="Arial" w:hAnsi="Arial" w:cs="Arial"/>
          <w:b/>
          <w:color w:val="000000"/>
          <w:sz w:val="22"/>
          <w:szCs w:val="22"/>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p>
    <w:p w14:paraId="08692A4B" w14:textId="52486142" w:rsidR="005B1CD6" w:rsidRDefault="005B1CD6" w:rsidP="009E2557">
      <w:pPr>
        <w:pStyle w:val="seznam-western"/>
        <w:spacing w:before="0" w:beforeAutospacing="0" w:after="0"/>
        <w:ind w:left="284" w:hanging="284"/>
        <w:jc w:val="center"/>
        <w:outlineLvl w:val="0"/>
        <w:rPr>
          <w:rFonts w:ascii="Arial" w:eastAsia="Calibri" w:hAnsi="Arial" w:cs="Arial"/>
          <w:b/>
          <w:sz w:val="22"/>
          <w:szCs w:val="22"/>
          <w:lang w:eastAsia="en-US"/>
        </w:rPr>
      </w:pPr>
      <w:r w:rsidRPr="00957A2B">
        <w:rPr>
          <w:rFonts w:ascii="Arial" w:eastAsia="Calibri" w:hAnsi="Arial" w:cs="Arial"/>
          <w:b/>
          <w:sz w:val="22"/>
          <w:szCs w:val="22"/>
          <w:lang w:eastAsia="en-US"/>
        </w:rPr>
        <w:t>Bližší specifikace díla</w:t>
      </w:r>
    </w:p>
    <w:p w14:paraId="5551C9AE" w14:textId="77777777" w:rsidR="00706541" w:rsidRPr="00706541" w:rsidRDefault="00706541" w:rsidP="00706541">
      <w:pPr>
        <w:pStyle w:val="seznam-western"/>
        <w:rPr>
          <w:rFonts w:ascii="Arial" w:eastAsia="Calibri" w:hAnsi="Arial" w:cs="Arial"/>
          <w:sz w:val="22"/>
          <w:szCs w:val="22"/>
        </w:rPr>
      </w:pPr>
      <w:r w:rsidRPr="00706541">
        <w:rPr>
          <w:rFonts w:ascii="Arial" w:eastAsia="Calibri" w:hAnsi="Arial" w:cs="Arial"/>
          <w:sz w:val="22"/>
          <w:szCs w:val="22"/>
        </w:rPr>
        <w:t xml:space="preserve">bude doplněno z nabídky zhotovitele – technický list dle přílohy č. 2 zadávací dokumentace </w:t>
      </w:r>
    </w:p>
    <w:p w14:paraId="3DB2F63F" w14:textId="67FA674F" w:rsidR="00706541" w:rsidRPr="00706541" w:rsidRDefault="0017194A" w:rsidP="00706541">
      <w:pPr>
        <w:pStyle w:val="seznam-western"/>
        <w:rPr>
          <w:rFonts w:ascii="Arial" w:eastAsia="Calibri" w:hAnsi="Arial" w:cs="Arial"/>
          <w:sz w:val="22"/>
          <w:szCs w:val="22"/>
        </w:rPr>
      </w:pPr>
      <w:r>
        <w:rPr>
          <w:rFonts w:ascii="Arial" w:eastAsia="Calibri" w:hAnsi="Arial" w:cs="Arial"/>
          <w:sz w:val="22"/>
          <w:szCs w:val="22"/>
        </w:rPr>
        <w:t>+</w:t>
      </w:r>
    </w:p>
    <w:p w14:paraId="3DC7F62C" w14:textId="588B4434" w:rsidR="00CD68E0" w:rsidRPr="006B5564" w:rsidRDefault="00706541" w:rsidP="00706541">
      <w:pPr>
        <w:pStyle w:val="seznam-western"/>
        <w:spacing w:before="0" w:beforeAutospacing="0" w:after="0"/>
        <w:outlineLvl w:val="0"/>
        <w:rPr>
          <w:rFonts w:ascii="Arial" w:eastAsia="Calibri" w:hAnsi="Arial" w:cs="Arial"/>
          <w:sz w:val="22"/>
          <w:szCs w:val="22"/>
          <w:lang w:eastAsia="en-US"/>
        </w:rPr>
      </w:pPr>
      <w:r w:rsidRPr="00706541">
        <w:rPr>
          <w:rFonts w:ascii="Arial" w:eastAsia="Calibri" w:hAnsi="Arial" w:cs="Arial"/>
          <w:sz w:val="22"/>
          <w:szCs w:val="22"/>
          <w:lang w:eastAsia="en-US"/>
        </w:rPr>
        <w:t xml:space="preserve">příloha č. 1 Zadávací dokumentace </w:t>
      </w:r>
    </w:p>
    <w:p w14:paraId="458826F5" w14:textId="77777777" w:rsidR="00F970BC" w:rsidRPr="00957A2B" w:rsidRDefault="005E4535" w:rsidP="00F970BC">
      <w:pPr>
        <w:pStyle w:val="seznam-western"/>
        <w:pageBreakBefore/>
        <w:spacing w:before="0" w:beforeAutospacing="0" w:after="0"/>
        <w:rPr>
          <w:rFonts w:ascii="Arial" w:hAnsi="Arial" w:cs="Arial"/>
          <w:b/>
          <w:sz w:val="22"/>
          <w:szCs w:val="22"/>
        </w:rPr>
      </w:pPr>
      <w:r w:rsidRPr="002047B9">
        <w:rPr>
          <w:rFonts w:ascii="Arial" w:hAnsi="Arial" w:cs="Arial"/>
          <w:b/>
          <w:color w:val="000000"/>
          <w:sz w:val="22"/>
          <w:szCs w:val="22"/>
        </w:rPr>
        <w:lastRenderedPageBreak/>
        <w:t>Příloha č. 2</w:t>
      </w:r>
      <w:r w:rsidR="00F970BC" w:rsidRPr="002047B9">
        <w:rPr>
          <w:rFonts w:ascii="Arial" w:hAnsi="Arial" w:cs="Arial"/>
          <w:b/>
          <w:color w:val="000000"/>
          <w:sz w:val="22"/>
          <w:szCs w:val="22"/>
        </w:rPr>
        <w:t xml:space="preserve"> - </w:t>
      </w:r>
      <w:r w:rsidR="00F970BC" w:rsidRPr="002047B9">
        <w:rPr>
          <w:rFonts w:ascii="Arial" w:hAnsi="Arial" w:cs="Arial"/>
          <w:b/>
          <w:sz w:val="22"/>
          <w:szCs w:val="22"/>
        </w:rPr>
        <w:t>Požadavky a opatření pro zajištění bezpečnosti informací a inf</w:t>
      </w:r>
      <w:r w:rsidR="001676C6" w:rsidRPr="002047B9">
        <w:rPr>
          <w:rFonts w:ascii="Arial" w:hAnsi="Arial" w:cs="Arial"/>
          <w:b/>
          <w:sz w:val="22"/>
          <w:szCs w:val="22"/>
        </w:rPr>
        <w:t>ormačních aktiv Kraje Vysočina</w:t>
      </w:r>
    </w:p>
    <w:p w14:paraId="51C5C4B4" w14:textId="77777777" w:rsidR="00217F70" w:rsidRPr="009445EC" w:rsidRDefault="00217F70" w:rsidP="0041601C">
      <w:pPr>
        <w:pStyle w:val="Odstavecseseznamem"/>
        <w:widowControl/>
        <w:numPr>
          <w:ilvl w:val="0"/>
          <w:numId w:val="26"/>
        </w:numPr>
        <w:spacing w:before="60"/>
        <w:ind w:left="426" w:hanging="426"/>
        <w:contextualSpacing/>
        <w:rPr>
          <w:rFonts w:ascii="Arial" w:hAnsi="Arial" w:cs="Arial"/>
          <w:lang w:val="cs-CZ"/>
        </w:rPr>
      </w:pPr>
      <w:bookmarkStart w:id="8" w:name="_Hlk183441818"/>
      <w:bookmarkStart w:id="9" w:name="_Hlk126927406"/>
      <w:r w:rsidRPr="009445EC">
        <w:rPr>
          <w:rFonts w:ascii="Arial" w:hAnsi="Arial" w:cs="Arial"/>
          <w:lang w:val="cs-CZ"/>
        </w:rPr>
        <w:t xml:space="preserve">Bezpečnost přístupových oprávnění </w:t>
      </w:r>
    </w:p>
    <w:p w14:paraId="2B1811A5"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chránit veškeré přístupové údaje k informačním aktivům objednatele včetně přístupů k informačním aktivům </w:t>
      </w:r>
      <w:r>
        <w:rPr>
          <w:rFonts w:ascii="Arial" w:hAnsi="Arial" w:cs="Arial"/>
          <w:sz w:val="20"/>
          <w:szCs w:val="20"/>
        </w:rPr>
        <w:t>Zhotovitele</w:t>
      </w:r>
      <w:r w:rsidRPr="006B1EBF">
        <w:rPr>
          <w:rFonts w:ascii="Arial" w:hAnsi="Arial" w:cs="Arial"/>
          <w:sz w:val="20"/>
          <w:szCs w:val="20"/>
        </w:rPr>
        <w:t xml:space="preserve">, které umožňují přístup k informačním aktivům objednatele či umožnují jejich správu. </w:t>
      </w:r>
    </w:p>
    <w:p w14:paraId="5569C221"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dodržovat tuto bezpečnostní politiku hesel pro výše uvedené přístupové údaje: </w:t>
      </w:r>
    </w:p>
    <w:p w14:paraId="55494800"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775C03EF"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200FE329"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1C8A4EC6"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00FCC239"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7BB3B256" w14:textId="77777777" w:rsidR="00217F70" w:rsidRPr="006B1EBF" w:rsidRDefault="00217F70" w:rsidP="0041601C">
      <w:pPr>
        <w:numPr>
          <w:ilvl w:val="3"/>
          <w:numId w:val="2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37CD7ED6"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6187A4D7"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2BCBC8CA" w14:textId="77777777" w:rsidR="00217F70" w:rsidRPr="006B1EBF" w:rsidRDefault="00217F70" w:rsidP="0041601C">
      <w:pPr>
        <w:numPr>
          <w:ilvl w:val="2"/>
          <w:numId w:val="25"/>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43E2AA73"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používat personifikované účty, které jsou nepřenosné na jiné osoby, než kterým byly údaje přiděleny. </w:t>
      </w:r>
    </w:p>
    <w:p w14:paraId="69B1D90A"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66E0379C"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r>
        <w:rPr>
          <w:rFonts w:ascii="Arial" w:hAnsi="Arial" w:cs="Arial"/>
          <w:sz w:val="20"/>
          <w:szCs w:val="20"/>
        </w:rPr>
        <w:t>Zhotovitel</w:t>
      </w:r>
      <w:r w:rsidRPr="006B1EBF">
        <w:rPr>
          <w:rFonts w:ascii="Arial" w:hAnsi="Arial" w:cs="Arial"/>
          <w:sz w:val="20"/>
          <w:szCs w:val="20"/>
        </w:rPr>
        <w:t xml:space="preserve"> zřizoval přístupová oprávnění třetí straně, je </w:t>
      </w:r>
      <w:r>
        <w:rPr>
          <w:rFonts w:ascii="Arial" w:hAnsi="Arial" w:cs="Arial"/>
          <w:sz w:val="20"/>
          <w:szCs w:val="20"/>
        </w:rPr>
        <w:t>Zhotovitel</w:t>
      </w:r>
      <w:r w:rsidRPr="006B1EBF">
        <w:rPr>
          <w:rFonts w:ascii="Arial" w:hAnsi="Arial" w:cs="Arial"/>
          <w:sz w:val="20"/>
          <w:szCs w:val="20"/>
        </w:rPr>
        <w:t xml:space="preserve"> povinen o této skutečnosti informovat objednatele. Objednatel má v tomto případě právo zřízení přístupu zamítnout. </w:t>
      </w:r>
    </w:p>
    <w:p w14:paraId="42C259DA" w14:textId="77777777" w:rsidR="00217F70" w:rsidRPr="006B1EBF" w:rsidRDefault="00217F70" w:rsidP="0041601C">
      <w:pPr>
        <w:pStyle w:val="Odstavecseseznamem"/>
        <w:widowControl/>
        <w:numPr>
          <w:ilvl w:val="0"/>
          <w:numId w:val="26"/>
        </w:numPr>
        <w:spacing w:before="60"/>
        <w:ind w:left="426" w:hanging="426"/>
        <w:contextualSpacing/>
        <w:rPr>
          <w:rFonts w:ascii="Arial" w:hAnsi="Arial" w:cs="Arial"/>
        </w:rPr>
      </w:pPr>
      <w:bookmarkStart w:id="10" w:name="_Hlk183441875"/>
      <w:bookmarkEnd w:id="8"/>
      <w:r w:rsidRPr="009445EC">
        <w:rPr>
          <w:rFonts w:ascii="Arial" w:hAnsi="Arial" w:cs="Arial"/>
          <w:lang w:val="cs-CZ"/>
        </w:rPr>
        <w:t>Řízení</w:t>
      </w:r>
      <w:r w:rsidRPr="006B1EBF">
        <w:rPr>
          <w:rFonts w:ascii="Arial" w:hAnsi="Arial" w:cs="Arial"/>
        </w:rPr>
        <w:t xml:space="preserve"> </w:t>
      </w:r>
      <w:r w:rsidRPr="009445EC">
        <w:rPr>
          <w:rFonts w:ascii="Arial" w:hAnsi="Arial" w:cs="Arial"/>
          <w:lang w:val="cs-CZ"/>
        </w:rPr>
        <w:t>rizik</w:t>
      </w:r>
      <w:r w:rsidRPr="006B1EBF">
        <w:rPr>
          <w:rFonts w:ascii="Arial" w:hAnsi="Arial" w:cs="Arial"/>
        </w:rPr>
        <w:t xml:space="preserve"> </w:t>
      </w:r>
    </w:p>
    <w:p w14:paraId="34FDD58A"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r>
        <w:rPr>
          <w:rFonts w:ascii="Arial" w:hAnsi="Arial" w:cs="Arial"/>
          <w:sz w:val="20"/>
          <w:szCs w:val="20"/>
        </w:rPr>
        <w:t>Zhotovitel</w:t>
      </w:r>
      <w:r w:rsidRPr="006B1EBF">
        <w:rPr>
          <w:rFonts w:ascii="Arial" w:hAnsi="Arial" w:cs="Arial"/>
          <w:sz w:val="20"/>
          <w:szCs w:val="20"/>
        </w:rPr>
        <w:t xml:space="preserve"> řídí rizika v souvislosti s plněním této smlouvy, tedy o tom, jakou metodiku pro řízení rizik používá, jakým způsobem jsou rizika hodnocena a klasifikována, jakým způsobem jsou rizika ošetřována a kdo je za řízení rizik za </w:t>
      </w:r>
      <w:r>
        <w:rPr>
          <w:rFonts w:ascii="Arial" w:hAnsi="Arial" w:cs="Arial"/>
          <w:sz w:val="20"/>
          <w:szCs w:val="20"/>
        </w:rPr>
        <w:t>Zhotovitele</w:t>
      </w:r>
      <w:r w:rsidRPr="006B1EBF">
        <w:rPr>
          <w:rFonts w:ascii="Arial" w:hAnsi="Arial" w:cs="Arial"/>
          <w:sz w:val="20"/>
          <w:szCs w:val="20"/>
        </w:rPr>
        <w:t xml:space="preserve"> zodpovědný. </w:t>
      </w:r>
    </w:p>
    <w:p w14:paraId="08F5E4B4"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se zavazuje řídit rizika informační bezpečnosti minimálně v následujícím rozsahu: </w:t>
      </w:r>
    </w:p>
    <w:p w14:paraId="5C539180"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Identifikace a ohodnocení aktiv souvisejících s plněním této smlouvy, </w:t>
      </w:r>
    </w:p>
    <w:p w14:paraId="0D01B99D"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Identifikace, analýza a ohodnocení rizik souvisejících s plněním této smlouvy, </w:t>
      </w:r>
    </w:p>
    <w:p w14:paraId="163A74E9"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Zvládání a monitoring rizik souvisejících s plněním této smlouvy. </w:t>
      </w:r>
    </w:p>
    <w:p w14:paraId="417AA68A" w14:textId="543543CB" w:rsidR="009445EC" w:rsidRPr="009445EC" w:rsidRDefault="009445EC" w:rsidP="0041601C">
      <w:pPr>
        <w:pStyle w:val="Odstavecseseznamem"/>
        <w:widowControl/>
        <w:numPr>
          <w:ilvl w:val="0"/>
          <w:numId w:val="26"/>
        </w:numPr>
        <w:spacing w:before="60"/>
        <w:ind w:left="426" w:hanging="426"/>
        <w:contextualSpacing/>
        <w:rPr>
          <w:rFonts w:ascii="Arial" w:hAnsi="Arial" w:cs="Arial"/>
          <w:lang w:val="cs-CZ"/>
        </w:rPr>
      </w:pPr>
      <w:r w:rsidRPr="009445EC">
        <w:rPr>
          <w:rFonts w:ascii="Arial" w:hAnsi="Arial" w:cs="Arial"/>
          <w:lang w:val="cs-CZ"/>
        </w:rPr>
        <w:t xml:space="preserve">Bezpečný vývoj </w:t>
      </w:r>
    </w:p>
    <w:p w14:paraId="4E06D000" w14:textId="77777777"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Ochrana před škodlivým kódem musí být zajištěna:</w:t>
      </w:r>
    </w:p>
    <w:p w14:paraId="7666760D" w14:textId="77777777" w:rsidR="009445EC" w:rsidRPr="009445EC" w:rsidRDefault="009445EC" w:rsidP="0041601C">
      <w:pPr>
        <w:numPr>
          <w:ilvl w:val="2"/>
          <w:numId w:val="25"/>
        </w:numPr>
        <w:spacing w:before="60" w:after="0" w:line="240" w:lineRule="auto"/>
        <w:jc w:val="both"/>
        <w:rPr>
          <w:rFonts w:ascii="Arial" w:hAnsi="Arial" w:cs="Arial"/>
          <w:sz w:val="20"/>
          <w:szCs w:val="20"/>
        </w:rPr>
      </w:pPr>
      <w:r w:rsidRPr="009445EC">
        <w:rPr>
          <w:rFonts w:ascii="Arial" w:hAnsi="Arial" w:cs="Arial"/>
          <w:sz w:val="20"/>
          <w:szCs w:val="20"/>
        </w:rPr>
        <w:t xml:space="preserve">na pracovních stanicích vývojářů a programátorů, </w:t>
      </w:r>
    </w:p>
    <w:p w14:paraId="53CBB9B2" w14:textId="77777777" w:rsidR="009445EC" w:rsidRPr="009445EC" w:rsidRDefault="009445EC" w:rsidP="0041601C">
      <w:pPr>
        <w:numPr>
          <w:ilvl w:val="2"/>
          <w:numId w:val="25"/>
        </w:numPr>
        <w:spacing w:before="60" w:after="0" w:line="240" w:lineRule="auto"/>
        <w:jc w:val="both"/>
        <w:rPr>
          <w:rFonts w:ascii="Arial" w:hAnsi="Arial" w:cs="Arial"/>
          <w:sz w:val="20"/>
          <w:szCs w:val="20"/>
        </w:rPr>
      </w:pPr>
      <w:r w:rsidRPr="009445EC">
        <w:rPr>
          <w:rFonts w:ascii="Arial" w:hAnsi="Arial" w:cs="Arial"/>
          <w:sz w:val="20"/>
          <w:szCs w:val="20"/>
        </w:rPr>
        <w:t xml:space="preserve">na serverech/zařízení, kde je uložen zdrojový kód aplikací. </w:t>
      </w:r>
    </w:p>
    <w:p w14:paraId="499FCDEF" w14:textId="5F59D1B6"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Ke zdrojovým kódům musí být řízen přístup tak, aby k němu měli přístup pouze oprávnění vývojáři a jiné oprávněné osoby zhotovitele. </w:t>
      </w:r>
    </w:p>
    <w:p w14:paraId="35679A9D" w14:textId="77777777"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Přístupy ke zdrojovým kódům a jejich změny musí být monitorovány a logovány, auditní stopa přístupů musí být vyhodnocována. </w:t>
      </w:r>
    </w:p>
    <w:p w14:paraId="12AC35B9" w14:textId="435F2DAA" w:rsidR="009445EC" w:rsidRP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Pro správu zdrojového kódu musí být použit tzv. verzovací systém. </w:t>
      </w:r>
    </w:p>
    <w:p w14:paraId="1A76AA86" w14:textId="62EDB71D" w:rsidR="009445EC" w:rsidRDefault="009445EC"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 xml:space="preserve">Zdrojové kódy </w:t>
      </w:r>
      <w:r>
        <w:rPr>
          <w:rFonts w:ascii="Arial" w:hAnsi="Arial" w:cs="Arial"/>
          <w:sz w:val="20"/>
          <w:szCs w:val="20"/>
        </w:rPr>
        <w:t>díla</w:t>
      </w:r>
      <w:r w:rsidRPr="009445EC">
        <w:rPr>
          <w:rFonts w:ascii="Arial" w:hAnsi="Arial" w:cs="Arial"/>
          <w:sz w:val="20"/>
          <w:szCs w:val="20"/>
        </w:rPr>
        <w:t xml:space="preserve"> musí být pravidelně zálohovány a zálohy pravidelně testovány na jejich obnovitelnost. </w:t>
      </w:r>
    </w:p>
    <w:p w14:paraId="3D44BD4C" w14:textId="4C910E79" w:rsidR="007C3DE8" w:rsidRDefault="007C3DE8" w:rsidP="0041601C">
      <w:pPr>
        <w:numPr>
          <w:ilvl w:val="1"/>
          <w:numId w:val="25"/>
        </w:numPr>
        <w:spacing w:before="60" w:after="0" w:line="240" w:lineRule="auto"/>
        <w:ind w:left="851"/>
        <w:jc w:val="both"/>
        <w:rPr>
          <w:rFonts w:ascii="Arial" w:hAnsi="Arial" w:cs="Arial"/>
          <w:sz w:val="20"/>
          <w:szCs w:val="20"/>
        </w:rPr>
      </w:pPr>
      <w:r w:rsidRPr="007C3DE8">
        <w:rPr>
          <w:rFonts w:ascii="Arial" w:hAnsi="Arial" w:cs="Arial"/>
          <w:sz w:val="20"/>
          <w:szCs w:val="20"/>
        </w:rPr>
        <w:t xml:space="preserve">Binární a spustitelné soubory </w:t>
      </w:r>
      <w:r>
        <w:rPr>
          <w:rFonts w:ascii="Arial" w:hAnsi="Arial" w:cs="Arial"/>
          <w:sz w:val="20"/>
          <w:szCs w:val="20"/>
        </w:rPr>
        <w:t>systému</w:t>
      </w:r>
      <w:r w:rsidRPr="007C3DE8">
        <w:rPr>
          <w:rFonts w:ascii="Arial" w:hAnsi="Arial" w:cs="Arial"/>
          <w:sz w:val="20"/>
          <w:szCs w:val="20"/>
        </w:rPr>
        <w:t xml:space="preserve"> musí být digitálně podepsány certifikátem vydaným obecně důvěryhodnou certifikační autoritou.</w:t>
      </w:r>
      <w:r>
        <w:rPr>
          <w:rFonts w:ascii="Arial" w:hAnsi="Arial" w:cs="Arial"/>
          <w:sz w:val="20"/>
          <w:szCs w:val="20"/>
        </w:rPr>
        <w:t xml:space="preserve"> </w:t>
      </w:r>
    </w:p>
    <w:p w14:paraId="61881AE0" w14:textId="1C77B08E" w:rsidR="007C3DE8" w:rsidRDefault="007C3DE8"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V rámci zaznamenávání auditní stopy systému nesmí být</w:t>
      </w:r>
      <w:r w:rsidRPr="007C3DE8">
        <w:rPr>
          <w:rFonts w:ascii="Arial" w:hAnsi="Arial" w:cs="Arial"/>
          <w:sz w:val="20"/>
          <w:szCs w:val="20"/>
        </w:rPr>
        <w:t xml:space="preserve"> zaznamenávány tajné identifikátory</w:t>
      </w:r>
      <w:r>
        <w:rPr>
          <w:rFonts w:ascii="Arial" w:hAnsi="Arial" w:cs="Arial"/>
          <w:sz w:val="20"/>
          <w:szCs w:val="20"/>
        </w:rPr>
        <w:t xml:space="preserve">, jako např. </w:t>
      </w:r>
      <w:r w:rsidRPr="007C3DE8">
        <w:rPr>
          <w:rFonts w:ascii="Arial" w:hAnsi="Arial" w:cs="Arial"/>
          <w:sz w:val="20"/>
          <w:szCs w:val="20"/>
        </w:rPr>
        <w:t>hesla, přístupové tokeny, privátní klíče, apod.</w:t>
      </w:r>
      <w:r>
        <w:rPr>
          <w:rFonts w:ascii="Arial" w:hAnsi="Arial" w:cs="Arial"/>
          <w:sz w:val="20"/>
          <w:szCs w:val="20"/>
        </w:rPr>
        <w:t xml:space="preserve"> </w:t>
      </w:r>
    </w:p>
    <w:bookmarkEnd w:id="10"/>
    <w:p w14:paraId="329D24E6" w14:textId="77777777" w:rsidR="007C3DE8" w:rsidRPr="009445EC" w:rsidRDefault="007C3DE8" w:rsidP="003A36DE">
      <w:pPr>
        <w:spacing w:before="60" w:after="0" w:line="240" w:lineRule="auto"/>
        <w:ind w:left="851"/>
        <w:jc w:val="both"/>
        <w:rPr>
          <w:rFonts w:ascii="Arial" w:hAnsi="Arial" w:cs="Arial"/>
          <w:sz w:val="20"/>
          <w:szCs w:val="20"/>
        </w:rPr>
      </w:pPr>
    </w:p>
    <w:p w14:paraId="5BA3BCF3" w14:textId="54A7B940" w:rsidR="00217F70" w:rsidRPr="009445EC" w:rsidRDefault="00217F70" w:rsidP="0041601C">
      <w:pPr>
        <w:pStyle w:val="Odstavecseseznamem"/>
        <w:widowControl/>
        <w:numPr>
          <w:ilvl w:val="0"/>
          <w:numId w:val="26"/>
        </w:numPr>
        <w:spacing w:before="60"/>
        <w:ind w:left="426" w:hanging="426"/>
        <w:contextualSpacing/>
        <w:rPr>
          <w:rFonts w:ascii="Arial" w:hAnsi="Arial" w:cs="Arial"/>
          <w:lang w:val="cs-CZ"/>
        </w:rPr>
      </w:pPr>
      <w:bookmarkStart w:id="11" w:name="_Hlk183441855"/>
      <w:r w:rsidRPr="009445EC">
        <w:rPr>
          <w:rFonts w:ascii="Arial" w:hAnsi="Arial" w:cs="Arial"/>
          <w:lang w:val="cs-CZ"/>
        </w:rPr>
        <w:t xml:space="preserve">Řízení kybernetických bezpečnostních incidentů: </w:t>
      </w:r>
    </w:p>
    <w:p w14:paraId="339499DC" w14:textId="1C765EA0" w:rsidR="00217F70" w:rsidRPr="006B1EBF" w:rsidRDefault="00217F70" w:rsidP="0041601C">
      <w:pPr>
        <w:numPr>
          <w:ilvl w:val="1"/>
          <w:numId w:val="25"/>
        </w:numPr>
        <w:spacing w:before="60" w:after="0" w:line="240" w:lineRule="auto"/>
        <w:ind w:left="851"/>
        <w:jc w:val="both"/>
        <w:rPr>
          <w:rFonts w:ascii="Arial" w:hAnsi="Arial" w:cs="Arial"/>
          <w:sz w:val="20"/>
          <w:szCs w:val="20"/>
        </w:rPr>
      </w:pPr>
      <w:r w:rsidRPr="009445EC">
        <w:rPr>
          <w:rFonts w:ascii="Arial" w:hAnsi="Arial" w:cs="Arial"/>
          <w:sz w:val="20"/>
          <w:szCs w:val="20"/>
        </w:rPr>
        <w:t>Zhotovitel je povinen objednateli hlásit vešker</w:t>
      </w:r>
      <w:r w:rsidR="003A36DE">
        <w:rPr>
          <w:rFonts w:ascii="Arial" w:hAnsi="Arial" w:cs="Arial"/>
          <w:sz w:val="20"/>
          <w:szCs w:val="20"/>
        </w:rPr>
        <w:t xml:space="preserve">á nestandardní chování a </w:t>
      </w:r>
      <w:r w:rsidRPr="009445EC">
        <w:rPr>
          <w:rFonts w:ascii="Arial" w:hAnsi="Arial" w:cs="Arial"/>
          <w:sz w:val="20"/>
          <w:szCs w:val="20"/>
        </w:rPr>
        <w:t xml:space="preserve"> kybernetické bezpečnostní incidenty, které</w:t>
      </w:r>
      <w:r w:rsidRPr="006B1EBF">
        <w:rPr>
          <w:rFonts w:ascii="Arial" w:hAnsi="Arial" w:cs="Arial"/>
          <w:sz w:val="20"/>
          <w:szCs w:val="20"/>
        </w:rPr>
        <w:t xml:space="preserve"> by mohli mít nějakou souvislost s: </w:t>
      </w:r>
    </w:p>
    <w:p w14:paraId="66DF4FC2"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lastRenderedPageBreak/>
        <w:t xml:space="preserve">informačními aktivy objednatele, </w:t>
      </w:r>
    </w:p>
    <w:p w14:paraId="2003A038"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4626368C" w14:textId="77777777" w:rsidR="00217F70" w:rsidRPr="006B1EBF" w:rsidRDefault="00217F70" w:rsidP="0041601C">
      <w:pPr>
        <w:numPr>
          <w:ilvl w:val="2"/>
          <w:numId w:val="25"/>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43076729" w14:textId="77777777" w:rsidR="00217F70" w:rsidRPr="006B1EBF" w:rsidRDefault="00217F70" w:rsidP="0041601C">
      <w:pPr>
        <w:numPr>
          <w:ilvl w:val="1"/>
          <w:numId w:val="25"/>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dále povinen poskytnout adekvátní součinnost při řešení kybernetických bezpečnostních incidentů a při forenzní analýze incidentů souvisejících s informačními aktivy Kraje Vysočina. </w:t>
      </w:r>
    </w:p>
    <w:p w14:paraId="0E0D629E" w14:textId="77777777" w:rsidR="00217F70" w:rsidRDefault="00217F70" w:rsidP="0041601C">
      <w:pPr>
        <w:pStyle w:val="Odstavecseseznamem"/>
        <w:widowControl/>
        <w:numPr>
          <w:ilvl w:val="0"/>
          <w:numId w:val="26"/>
        </w:numPr>
        <w:spacing w:before="60"/>
        <w:ind w:left="426" w:hanging="426"/>
        <w:contextualSpacing/>
        <w:rPr>
          <w:rFonts w:ascii="Arial" w:hAnsi="Arial" w:cs="Arial"/>
        </w:rPr>
      </w:pPr>
      <w:bookmarkStart w:id="12" w:name="_Hlk183441890"/>
      <w:bookmarkEnd w:id="11"/>
      <w:r w:rsidRPr="006B1EBF">
        <w:rPr>
          <w:rFonts w:ascii="Arial" w:hAnsi="Arial" w:cs="Arial"/>
        </w:rPr>
        <w:t xml:space="preserve">Kryptografie: </w:t>
      </w:r>
    </w:p>
    <w:p w14:paraId="3EAEB59F" w14:textId="65312C44" w:rsidR="003A36DE" w:rsidRPr="006B1EBF" w:rsidRDefault="003A36DE" w:rsidP="003A36DE">
      <w:pPr>
        <w:pStyle w:val="Odstavecseseznamem"/>
        <w:widowControl/>
        <w:numPr>
          <w:ilvl w:val="1"/>
          <w:numId w:val="26"/>
        </w:numPr>
        <w:spacing w:before="60"/>
        <w:contextualSpacing/>
        <w:rPr>
          <w:rFonts w:ascii="Arial" w:hAnsi="Arial" w:cs="Arial"/>
        </w:rPr>
      </w:pPr>
      <w:r>
        <w:rPr>
          <w:rFonts w:ascii="Arial" w:hAnsi="Arial" w:cs="Arial"/>
        </w:rPr>
        <w:t xml:space="preserve">V případě, že budou v systému použity kryptografické funkce, algoritmy či zařízení, musí tyto splňovat minimálně požadavky stanovené v Doporučení v oblasti kryptografických prostředků v aktuální verzi, které vydává Národní úřad pro kybernetickou a informační bezpečnost a následující požadavky: </w:t>
      </w:r>
    </w:p>
    <w:p w14:paraId="328D0F41" w14:textId="77777777" w:rsidR="00217F70" w:rsidRPr="006B1EBF" w:rsidRDefault="00217F70" w:rsidP="00217F70">
      <w:pPr>
        <w:spacing w:before="60" w:after="0" w:line="240" w:lineRule="auto"/>
        <w:rPr>
          <w:rFonts w:ascii="Arial" w:hAnsi="Arial" w:cs="Arial"/>
          <w:sz w:val="20"/>
          <w:szCs w:val="20"/>
        </w:rPr>
      </w:pPr>
    </w:p>
    <w:p w14:paraId="688F11DE" w14:textId="77777777" w:rsidR="00217F70" w:rsidRPr="006B1EBF" w:rsidRDefault="00217F70" w:rsidP="00217F70">
      <w:pPr>
        <w:spacing w:before="60" w:after="0" w:line="240" w:lineRule="auto"/>
        <w:rPr>
          <w:rFonts w:ascii="Arial" w:hAnsi="Arial" w:cs="Arial"/>
          <w:b/>
          <w:sz w:val="20"/>
          <w:szCs w:val="20"/>
        </w:rPr>
      </w:pPr>
      <w:bookmarkStart w:id="13" w:name="_Toc15480883"/>
      <w:r w:rsidRPr="006B1EBF">
        <w:rPr>
          <w:rFonts w:ascii="Arial" w:hAnsi="Arial" w:cs="Arial"/>
          <w:b/>
          <w:sz w:val="20"/>
          <w:szCs w:val="20"/>
        </w:rPr>
        <w:t>Obecně</w:t>
      </w:r>
      <w:bookmarkEnd w:id="13"/>
      <w:r w:rsidRPr="006B1EBF">
        <w:rPr>
          <w:rFonts w:ascii="Arial" w:hAnsi="Arial" w:cs="Arial"/>
          <w:b/>
          <w:sz w:val="20"/>
          <w:szCs w:val="20"/>
        </w:rPr>
        <w:t xml:space="preserve"> </w:t>
      </w:r>
    </w:p>
    <w:p w14:paraId="53AD6902" w14:textId="77777777" w:rsidR="00217F70" w:rsidRPr="006B1EBF" w:rsidRDefault="00217F70" w:rsidP="00217F70">
      <w:pPr>
        <w:pStyle w:val="Bezmezer"/>
        <w:spacing w:before="60"/>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šifrování, elektronické podepisování a provádění otisků dat (hashování) nesmí být použity proprietární/uzavřené algoritmy, ale ty, které jsou považovány za standardy, jejich funkcionalita je všeobecně známá a popsaná. </w:t>
      </w:r>
    </w:p>
    <w:p w14:paraId="3EA25921" w14:textId="77777777" w:rsidR="00217F70" w:rsidRPr="006B1EBF" w:rsidRDefault="00217F70" w:rsidP="00217F70">
      <w:pPr>
        <w:spacing w:before="60" w:after="0" w:line="240" w:lineRule="auto"/>
        <w:textAlignment w:val="center"/>
        <w:rPr>
          <w:rFonts w:ascii="Arial" w:eastAsia="Times New Roman" w:hAnsi="Arial" w:cs="Arial"/>
          <w:sz w:val="20"/>
          <w:szCs w:val="20"/>
          <w:lang w:eastAsia="cs-CZ"/>
        </w:rPr>
      </w:pPr>
    </w:p>
    <w:p w14:paraId="754213F0" w14:textId="77777777" w:rsidR="00217F70" w:rsidRPr="006B1EBF" w:rsidRDefault="00217F70" w:rsidP="00217F70">
      <w:pPr>
        <w:spacing w:before="60" w:after="0" w:line="240" w:lineRule="auto"/>
        <w:rPr>
          <w:rFonts w:ascii="Arial" w:hAnsi="Arial" w:cs="Arial"/>
          <w:b/>
          <w:sz w:val="20"/>
          <w:szCs w:val="20"/>
        </w:rPr>
      </w:pPr>
      <w:bookmarkStart w:id="14" w:name="_Toc15480884"/>
      <w:r w:rsidRPr="006B1EBF">
        <w:rPr>
          <w:rFonts w:ascii="Arial" w:hAnsi="Arial" w:cs="Arial"/>
          <w:b/>
          <w:sz w:val="20"/>
          <w:szCs w:val="20"/>
        </w:rPr>
        <w:t>Hashovací funkce</w:t>
      </w:r>
      <w:bookmarkEnd w:id="14"/>
    </w:p>
    <w:p w14:paraId="0303CCF0" w14:textId="77777777" w:rsidR="00217F70" w:rsidRPr="006B1EBF" w:rsidRDefault="00217F70" w:rsidP="00217F70">
      <w:pPr>
        <w:pStyle w:val="Bezmezer"/>
        <w:spacing w:before="60"/>
        <w:rPr>
          <w:rFonts w:ascii="Arial" w:hAnsi="Arial" w:cs="Arial"/>
          <w:sz w:val="20"/>
          <w:szCs w:val="20"/>
          <w:lang w:eastAsia="cs-CZ"/>
        </w:rPr>
      </w:pPr>
      <w:bookmarkStart w:id="15" w:name="_Toc15480885"/>
      <w:r w:rsidRPr="006B1EBF">
        <w:rPr>
          <w:rFonts w:ascii="Arial" w:hAnsi="Arial" w:cs="Arial"/>
          <w:sz w:val="20"/>
          <w:szCs w:val="20"/>
          <w:lang w:eastAsia="cs-CZ"/>
        </w:rPr>
        <w:t>Ukládání otisků hesel</w:t>
      </w:r>
      <w:bookmarkEnd w:id="15"/>
      <w:r w:rsidRPr="006B1EBF">
        <w:rPr>
          <w:rFonts w:ascii="Arial" w:hAnsi="Arial" w:cs="Arial"/>
          <w:sz w:val="20"/>
          <w:szCs w:val="20"/>
          <w:lang w:eastAsia="cs-CZ"/>
        </w:rPr>
        <w:t xml:space="preserve"> </w:t>
      </w:r>
    </w:p>
    <w:p w14:paraId="5546D015"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při hashování hesla musí být použit pseudonáhodně vygenerovaný kryptografický salt </w:t>
      </w:r>
    </w:p>
    <w:p w14:paraId="18A9AB32"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pro ukládání hesel nesmí být použity tzv. rychlé hashovací funkce typu MD-X, SHA-X, apod.</w:t>
      </w:r>
    </w:p>
    <w:p w14:paraId="4019506A" w14:textId="77777777" w:rsidR="00217F70" w:rsidRPr="006B1EBF" w:rsidRDefault="00217F70" w:rsidP="00217F70">
      <w:pPr>
        <w:pStyle w:val="Bezmezer"/>
        <w:spacing w:before="60"/>
        <w:rPr>
          <w:rFonts w:ascii="Arial" w:hAnsi="Arial" w:cs="Arial"/>
          <w:sz w:val="20"/>
          <w:szCs w:val="20"/>
          <w:lang w:eastAsia="cs-CZ"/>
        </w:rPr>
      </w:pPr>
      <w:bookmarkStart w:id="16" w:name="_Toc15480886"/>
      <w:r w:rsidRPr="006B1EBF">
        <w:rPr>
          <w:rFonts w:ascii="Arial" w:hAnsi="Arial" w:cs="Arial"/>
          <w:sz w:val="20"/>
          <w:szCs w:val="20"/>
          <w:lang w:eastAsia="cs-CZ"/>
        </w:rPr>
        <w:t>Elektronické podepisování e-mailů a dokumentů</w:t>
      </w:r>
      <w:bookmarkEnd w:id="16"/>
      <w:r w:rsidRPr="006B1EBF">
        <w:rPr>
          <w:rFonts w:ascii="Arial" w:hAnsi="Arial" w:cs="Arial"/>
          <w:sz w:val="20"/>
          <w:szCs w:val="20"/>
          <w:lang w:eastAsia="cs-CZ"/>
        </w:rPr>
        <w:t xml:space="preserve"> </w:t>
      </w:r>
    </w:p>
    <w:p w14:paraId="262ED5A4"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6DC6B3F7"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256 bitů a vyšší </w:t>
      </w:r>
    </w:p>
    <w:p w14:paraId="7AF2FE31" w14:textId="77777777" w:rsidR="00217F70" w:rsidRPr="006B1EBF" w:rsidRDefault="00217F70" w:rsidP="00217F70">
      <w:pPr>
        <w:pStyle w:val="Bezmezer"/>
        <w:spacing w:before="60"/>
        <w:rPr>
          <w:rFonts w:ascii="Arial" w:hAnsi="Arial" w:cs="Arial"/>
          <w:sz w:val="20"/>
          <w:szCs w:val="20"/>
          <w:lang w:eastAsia="cs-CZ"/>
        </w:rPr>
      </w:pPr>
      <w:bookmarkStart w:id="17" w:name="_Toc15480887"/>
      <w:r w:rsidRPr="006B1EBF">
        <w:rPr>
          <w:rFonts w:ascii="Arial" w:hAnsi="Arial" w:cs="Arial"/>
          <w:sz w:val="20"/>
          <w:szCs w:val="20"/>
          <w:lang w:eastAsia="cs-CZ"/>
        </w:rPr>
        <w:t>Ověřování integrity souborů</w:t>
      </w:r>
      <w:bookmarkEnd w:id="17"/>
      <w:r w:rsidRPr="006B1EBF">
        <w:rPr>
          <w:rFonts w:ascii="Arial" w:hAnsi="Arial" w:cs="Arial"/>
          <w:sz w:val="20"/>
          <w:szCs w:val="20"/>
          <w:lang w:eastAsia="cs-CZ"/>
        </w:rPr>
        <w:t xml:space="preserve"> </w:t>
      </w:r>
    </w:p>
    <w:p w14:paraId="570E9A8E"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664C240F" w14:textId="7EF5BDC2"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w:t>
      </w:r>
      <w:r w:rsidR="003A36DE" w:rsidRPr="006B1EBF">
        <w:rPr>
          <w:rFonts w:ascii="Arial" w:eastAsia="Times New Roman" w:hAnsi="Arial" w:cs="Arial"/>
          <w:sz w:val="20"/>
          <w:szCs w:val="20"/>
          <w:lang w:eastAsia="cs-CZ"/>
        </w:rPr>
        <w:t>2</w:t>
      </w:r>
      <w:r w:rsidR="003A36DE">
        <w:rPr>
          <w:rFonts w:ascii="Arial" w:eastAsia="Times New Roman" w:hAnsi="Arial" w:cs="Arial"/>
          <w:sz w:val="20"/>
          <w:szCs w:val="20"/>
          <w:lang w:eastAsia="cs-CZ"/>
        </w:rPr>
        <w:t>56</w:t>
      </w:r>
      <w:r w:rsidR="003A36DE" w:rsidRPr="006B1EBF">
        <w:rPr>
          <w:rFonts w:ascii="Arial" w:eastAsia="Times New Roman" w:hAnsi="Arial" w:cs="Arial"/>
          <w:sz w:val="20"/>
          <w:szCs w:val="20"/>
          <w:lang w:eastAsia="cs-CZ"/>
        </w:rPr>
        <w:t xml:space="preserve"> </w:t>
      </w:r>
      <w:r w:rsidRPr="006B1EBF">
        <w:rPr>
          <w:rFonts w:ascii="Arial" w:eastAsia="Times New Roman" w:hAnsi="Arial" w:cs="Arial"/>
          <w:sz w:val="20"/>
          <w:szCs w:val="20"/>
          <w:lang w:eastAsia="cs-CZ"/>
        </w:rPr>
        <w:t xml:space="preserve">bitů a vyšší </w:t>
      </w:r>
    </w:p>
    <w:p w14:paraId="12103190" w14:textId="77777777" w:rsidR="00217F70" w:rsidRPr="006B1EBF" w:rsidRDefault="00217F70" w:rsidP="00217F70">
      <w:pPr>
        <w:spacing w:before="60" w:after="0" w:line="240" w:lineRule="auto"/>
        <w:textAlignment w:val="center"/>
        <w:rPr>
          <w:rFonts w:ascii="Arial" w:eastAsia="Times New Roman" w:hAnsi="Arial" w:cs="Arial"/>
          <w:sz w:val="20"/>
          <w:szCs w:val="20"/>
          <w:lang w:eastAsia="cs-CZ"/>
        </w:rPr>
      </w:pPr>
      <w:bookmarkStart w:id="18" w:name="_Toc15480888"/>
    </w:p>
    <w:p w14:paraId="124A1A30" w14:textId="77777777" w:rsidR="00217F70" w:rsidRPr="006B1EBF" w:rsidRDefault="00217F70" w:rsidP="00217F70">
      <w:pPr>
        <w:spacing w:before="60" w:after="0" w:line="240" w:lineRule="auto"/>
        <w:rPr>
          <w:rFonts w:ascii="Arial" w:hAnsi="Arial" w:cs="Arial"/>
          <w:b/>
          <w:sz w:val="20"/>
          <w:szCs w:val="20"/>
        </w:rPr>
      </w:pPr>
      <w:r w:rsidRPr="006B1EBF">
        <w:rPr>
          <w:rFonts w:ascii="Arial" w:hAnsi="Arial" w:cs="Arial"/>
          <w:b/>
          <w:sz w:val="20"/>
          <w:szCs w:val="20"/>
        </w:rPr>
        <w:t>Asymetrická kryptografie</w:t>
      </w:r>
      <w:bookmarkEnd w:id="18"/>
      <w:r w:rsidRPr="006B1EBF">
        <w:rPr>
          <w:rFonts w:ascii="Arial" w:hAnsi="Arial" w:cs="Arial"/>
          <w:b/>
          <w:sz w:val="20"/>
          <w:szCs w:val="20"/>
        </w:rPr>
        <w:t xml:space="preserve"> </w:t>
      </w:r>
    </w:p>
    <w:p w14:paraId="3FDB51BE" w14:textId="77777777" w:rsidR="00217F70" w:rsidRPr="006B1EBF" w:rsidRDefault="00217F70" w:rsidP="00217F70">
      <w:pPr>
        <w:pStyle w:val="Bezmezer"/>
        <w:spacing w:before="60"/>
        <w:rPr>
          <w:rFonts w:ascii="Arial" w:hAnsi="Arial" w:cs="Arial"/>
          <w:sz w:val="20"/>
          <w:szCs w:val="20"/>
          <w:lang w:eastAsia="cs-CZ"/>
        </w:rPr>
      </w:pPr>
      <w:bookmarkStart w:id="19" w:name="_Toc15480889"/>
      <w:r w:rsidRPr="006B1EBF">
        <w:rPr>
          <w:rFonts w:ascii="Arial" w:hAnsi="Arial" w:cs="Arial"/>
          <w:sz w:val="20"/>
          <w:szCs w:val="20"/>
          <w:lang w:eastAsia="cs-CZ"/>
        </w:rPr>
        <w:t>SSL/TLS</w:t>
      </w:r>
      <w:bookmarkEnd w:id="19"/>
      <w:r w:rsidRPr="006B1EBF">
        <w:rPr>
          <w:rFonts w:ascii="Arial" w:hAnsi="Arial" w:cs="Arial"/>
          <w:sz w:val="20"/>
          <w:szCs w:val="20"/>
          <w:lang w:eastAsia="cs-CZ"/>
        </w:rPr>
        <w:t xml:space="preserve"> </w:t>
      </w:r>
    </w:p>
    <w:p w14:paraId="5BDBC99A" w14:textId="77777777" w:rsidR="00217F70" w:rsidRPr="006B1EBF" w:rsidRDefault="00217F70" w:rsidP="0041601C">
      <w:pPr>
        <w:pStyle w:val="Odstavecseseznamem"/>
        <w:widowControl/>
        <w:numPr>
          <w:ilvl w:val="0"/>
          <w:numId w:val="30"/>
        </w:numPr>
        <w:spacing w:before="60"/>
        <w:contextualSpacing/>
        <w:textAlignment w:val="center"/>
        <w:rPr>
          <w:rFonts w:ascii="Arial" w:hAnsi="Arial" w:cs="Arial"/>
        </w:rPr>
      </w:pPr>
      <w:r w:rsidRPr="006B1EBF">
        <w:rPr>
          <w:rFonts w:ascii="Arial" w:hAnsi="Arial" w:cs="Arial"/>
        </w:rPr>
        <w:t xml:space="preserve">verze protokolu minimálně TLSv1.2 a vyšší </w:t>
      </w:r>
    </w:p>
    <w:p w14:paraId="19D20226" w14:textId="77777777" w:rsidR="00217F70" w:rsidRPr="006B1EBF" w:rsidRDefault="00217F70" w:rsidP="0041601C">
      <w:pPr>
        <w:pStyle w:val="Odstavecseseznamem"/>
        <w:widowControl/>
        <w:numPr>
          <w:ilvl w:val="0"/>
          <w:numId w:val="30"/>
        </w:numPr>
        <w:spacing w:before="60"/>
        <w:contextualSpacing/>
        <w:textAlignment w:val="center"/>
        <w:rPr>
          <w:rFonts w:ascii="Arial" w:hAnsi="Arial" w:cs="Arial"/>
        </w:rPr>
      </w:pPr>
      <w:r w:rsidRPr="006B1EBF">
        <w:rPr>
          <w:rFonts w:ascii="Arial" w:hAnsi="Arial" w:cs="Arial"/>
        </w:rPr>
        <w:t xml:space="preserve">konfigurace </w:t>
      </w:r>
    </w:p>
    <w:p w14:paraId="28A9202E"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cipher suite musí být vybrána na základě serverem preferovaného pořadí </w:t>
      </w:r>
    </w:p>
    <w:p w14:paraId="7B445D46"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priority musí mít cipher suites, které obsahují varianty asymetrických algoritmů s eliptickými křivkami, např.: </w:t>
      </w:r>
    </w:p>
    <w:p w14:paraId="08BB3B19"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ECDHE musí mít vyšší prioritu než DHE </w:t>
      </w:r>
    </w:p>
    <w:p w14:paraId="11D6DA85"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ECDSA musí mít vyšší prioritu než DSA </w:t>
      </w:r>
    </w:p>
    <w:p w14:paraId="7A89C8C6"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všechny EXPORT cipher suites musí být zakázány </w:t>
      </w:r>
    </w:p>
    <w:p w14:paraId="12E8576F"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algoritmy a funkce pro výměnu klíčů</w:t>
      </w:r>
    </w:p>
    <w:p w14:paraId="766EE868"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pro výměnu klíčů musí podporovat Perfect forward secrecy </w:t>
      </w:r>
    </w:p>
    <w:p w14:paraId="17D6C8A2"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tzn., že šifrovací klíč je vyměněn mezi klientem a serverem tak, aby jej nebylo možné získat se znalostí privátního klíče serveru, např. musí být použit Diffie-Hellman (DH nebo ECDH) algoritmus</w:t>
      </w:r>
      <w:r w:rsidRPr="006B1EBF">
        <w:rPr>
          <w:rFonts w:ascii="Arial" w:eastAsia="Times New Roman" w:hAnsi="Arial" w:cs="Arial"/>
          <w:i/>
          <w:iCs/>
          <w:color w:val="000000"/>
          <w:sz w:val="20"/>
          <w:szCs w:val="20"/>
          <w:lang w:eastAsia="cs-CZ"/>
        </w:rPr>
        <w:t xml:space="preserve"> </w:t>
      </w:r>
    </w:p>
    <w:p w14:paraId="25DBA33A"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 navíc se musí jednat o tzv. ephemeral Diffie-Hellman (DHE, ECDHE), tzn., že pro každou session je generován nový set Diffie-Hellman klíčů  </w:t>
      </w:r>
    </w:p>
    <w:p w14:paraId="7611C0A2"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délky klíčů: </w:t>
      </w:r>
    </w:p>
    <w:p w14:paraId="2217FB84" w14:textId="56FA6F81"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Diffie-Hellman (DH) -  </w:t>
      </w:r>
      <w:r w:rsidR="003A36DE">
        <w:rPr>
          <w:rFonts w:ascii="Arial" w:eastAsia="Times New Roman" w:hAnsi="Arial" w:cs="Arial"/>
          <w:sz w:val="20"/>
          <w:szCs w:val="20"/>
          <w:lang w:eastAsia="cs-CZ"/>
        </w:rPr>
        <w:t>3072</w:t>
      </w:r>
      <w:r w:rsidR="003A36DE" w:rsidRPr="006B1EBF">
        <w:rPr>
          <w:rFonts w:ascii="Arial" w:eastAsia="Times New Roman" w:hAnsi="Arial" w:cs="Arial"/>
          <w:sz w:val="20"/>
          <w:szCs w:val="20"/>
          <w:lang w:eastAsia="cs-CZ"/>
        </w:rPr>
        <w:t xml:space="preserve"> </w:t>
      </w:r>
      <w:r w:rsidRPr="006B1EBF">
        <w:rPr>
          <w:rFonts w:ascii="Arial" w:eastAsia="Times New Roman" w:hAnsi="Arial" w:cs="Arial"/>
          <w:sz w:val="20"/>
          <w:szCs w:val="20"/>
          <w:lang w:eastAsia="cs-CZ"/>
        </w:rPr>
        <w:t xml:space="preserve">bitů a více </w:t>
      </w:r>
    </w:p>
    <w:p w14:paraId="0D18C9C1"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Elliptic Curve Diffie-Hellman (ECDH) – 256 bitů a více </w:t>
      </w:r>
    </w:p>
    <w:p w14:paraId="0B009994"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anonymní výměna klíčů </w:t>
      </w:r>
    </w:p>
    <w:p w14:paraId="3110798A"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autentizaci </w:t>
      </w:r>
    </w:p>
    <w:p w14:paraId="60137481"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délky klíčů: </w:t>
      </w:r>
    </w:p>
    <w:p w14:paraId="65695CBE" w14:textId="3FA7A0E1"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 xml:space="preserve">RSA - </w:t>
      </w:r>
      <w:r w:rsidR="003A36DE">
        <w:rPr>
          <w:rFonts w:ascii="Arial" w:eastAsia="Times New Roman" w:hAnsi="Arial" w:cs="Arial"/>
          <w:sz w:val="20"/>
          <w:szCs w:val="20"/>
          <w:lang w:eastAsia="cs-CZ"/>
        </w:rPr>
        <w:t>3072</w:t>
      </w:r>
      <w:r w:rsidR="003A36DE" w:rsidRPr="006B1EBF">
        <w:rPr>
          <w:rFonts w:ascii="Arial" w:eastAsia="Times New Roman" w:hAnsi="Arial" w:cs="Arial"/>
          <w:sz w:val="20"/>
          <w:szCs w:val="20"/>
          <w:lang w:eastAsia="cs-CZ"/>
        </w:rPr>
        <w:t xml:space="preserve"> </w:t>
      </w:r>
      <w:r w:rsidRPr="006B1EBF">
        <w:rPr>
          <w:rFonts w:ascii="Arial" w:eastAsia="Times New Roman" w:hAnsi="Arial" w:cs="Arial"/>
          <w:sz w:val="20"/>
          <w:szCs w:val="20"/>
          <w:lang w:eastAsia="cs-CZ"/>
        </w:rPr>
        <w:t>bitů</w:t>
      </w:r>
      <w:r w:rsidR="003A36DE">
        <w:rPr>
          <w:rFonts w:ascii="Arial" w:eastAsia="Times New Roman" w:hAnsi="Arial" w:cs="Arial"/>
          <w:sz w:val="20"/>
          <w:szCs w:val="20"/>
          <w:lang w:eastAsia="cs-CZ"/>
        </w:rPr>
        <w:t xml:space="preserve"> a více </w:t>
      </w:r>
    </w:p>
    <w:p w14:paraId="1617C3BC"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ECDSA - 256 bitů</w:t>
      </w:r>
    </w:p>
    <w:p w14:paraId="28BCCD8D"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symetrické šifrování </w:t>
      </w:r>
    </w:p>
    <w:p w14:paraId="6E267449"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hodnota NULL v cipher suites </w:t>
      </w:r>
    </w:p>
    <w:p w14:paraId="5447FB18"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6878BB2E" w14:textId="77777777" w:rsidR="00217F70" w:rsidRPr="006B1EBF" w:rsidRDefault="00217F70" w:rsidP="0041601C">
      <w:pPr>
        <w:numPr>
          <w:ilvl w:val="3"/>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w:t>
      </w:r>
    </w:p>
    <w:p w14:paraId="7AB1D063"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12946FC3"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cipher suites s šiframi s větší délkou klíče musí mít větší prioritu v seznamu ciphersuites než s menší délkou klíče </w:t>
      </w:r>
    </w:p>
    <w:p w14:paraId="639040D0"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MAC (Message Authentication Code) </w:t>
      </w:r>
    </w:p>
    <w:p w14:paraId="30135583"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použití SHA funkce s minimální délkou hashe 256 bitů </w:t>
      </w:r>
    </w:p>
    <w:p w14:paraId="70C45648" w14:textId="77777777" w:rsidR="00217F70" w:rsidRPr="006B1EBF" w:rsidRDefault="00217F70" w:rsidP="0041601C">
      <w:pPr>
        <w:numPr>
          <w:ilvl w:val="2"/>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délky otisků musí mít vyšší prioritu v cipher suites </w:t>
      </w:r>
    </w:p>
    <w:p w14:paraId="372F043D" w14:textId="77777777" w:rsidR="00217F70" w:rsidRPr="006B1EBF" w:rsidRDefault="00217F70" w:rsidP="0041601C">
      <w:pPr>
        <w:pStyle w:val="Odstavecseseznamem"/>
        <w:widowControl/>
        <w:numPr>
          <w:ilvl w:val="0"/>
          <w:numId w:val="30"/>
        </w:numPr>
        <w:spacing w:before="60"/>
        <w:contextualSpacing/>
        <w:textAlignment w:val="center"/>
        <w:rPr>
          <w:rFonts w:ascii="Arial" w:hAnsi="Arial" w:cs="Arial"/>
        </w:rPr>
      </w:pPr>
      <w:r w:rsidRPr="006B1EBF">
        <w:rPr>
          <w:rFonts w:ascii="Arial" w:hAnsi="Arial" w:cs="Arial"/>
        </w:rPr>
        <w:t xml:space="preserve">Certifikáty dodá zadavatel </w:t>
      </w:r>
    </w:p>
    <w:p w14:paraId="21C26A35" w14:textId="77777777" w:rsidR="00217F70" w:rsidRPr="006B1EBF" w:rsidRDefault="00217F70" w:rsidP="00217F70">
      <w:pPr>
        <w:spacing w:before="60" w:after="0" w:line="240" w:lineRule="auto"/>
        <w:textAlignment w:val="center"/>
        <w:rPr>
          <w:rFonts w:ascii="Arial" w:hAnsi="Arial" w:cs="Arial"/>
          <w:sz w:val="20"/>
          <w:szCs w:val="20"/>
          <w:lang w:eastAsia="cs-CZ"/>
        </w:rPr>
      </w:pPr>
    </w:p>
    <w:p w14:paraId="3A71491F" w14:textId="77777777" w:rsidR="00217F70" w:rsidRPr="006B1EBF" w:rsidRDefault="00217F70" w:rsidP="00217F70">
      <w:pPr>
        <w:pStyle w:val="Bezmezer"/>
        <w:spacing w:before="60"/>
        <w:rPr>
          <w:rFonts w:ascii="Arial" w:hAnsi="Arial" w:cs="Arial"/>
          <w:sz w:val="20"/>
          <w:szCs w:val="20"/>
          <w:lang w:eastAsia="cs-CZ"/>
        </w:rPr>
      </w:pPr>
      <w:bookmarkStart w:id="20" w:name="_Toc40962181"/>
      <w:r w:rsidRPr="006B1EBF">
        <w:rPr>
          <w:rFonts w:ascii="Arial" w:hAnsi="Arial" w:cs="Arial"/>
          <w:sz w:val="20"/>
          <w:szCs w:val="20"/>
          <w:lang w:eastAsia="cs-CZ"/>
        </w:rPr>
        <w:t>TLS cipher suites</w:t>
      </w:r>
      <w:bookmarkEnd w:id="20"/>
      <w:r w:rsidRPr="006B1EBF">
        <w:rPr>
          <w:rFonts w:ascii="Arial" w:hAnsi="Arial" w:cs="Arial"/>
          <w:sz w:val="20"/>
          <w:szCs w:val="20"/>
          <w:lang w:eastAsia="cs-CZ"/>
        </w:rPr>
        <w:t xml:space="preserve"> </w:t>
      </w:r>
    </w:p>
    <w:p w14:paraId="270F0A3F" w14:textId="77777777" w:rsidR="00217F70" w:rsidRPr="006B1EBF" w:rsidRDefault="00217F70" w:rsidP="0041601C">
      <w:pPr>
        <w:pStyle w:val="Odstavecseseznamem"/>
        <w:widowControl/>
        <w:numPr>
          <w:ilvl w:val="0"/>
          <w:numId w:val="30"/>
        </w:numPr>
        <w:spacing w:before="60"/>
        <w:contextualSpacing/>
        <w:jc w:val="left"/>
        <w:textAlignment w:val="center"/>
        <w:rPr>
          <w:rFonts w:ascii="Arial" w:hAnsi="Arial" w:cs="Arial"/>
        </w:rPr>
      </w:pPr>
      <w:r w:rsidRPr="006B1EBF">
        <w:rPr>
          <w:rFonts w:ascii="Arial" w:hAnsi="Arial" w:cs="Arial"/>
        </w:rPr>
        <w:t xml:space="preserve">Doporučené cipher suites (v doporučeném pořadí), které naplňují výše zmíněné požadavky </w:t>
      </w:r>
    </w:p>
    <w:p w14:paraId="0708E084" w14:textId="77777777" w:rsidR="00217F70" w:rsidRPr="006B1EBF" w:rsidRDefault="00217F70" w:rsidP="0041601C">
      <w:pPr>
        <w:pStyle w:val="Odstavecseseznamem"/>
        <w:widowControl/>
        <w:numPr>
          <w:ilvl w:val="0"/>
          <w:numId w:val="30"/>
        </w:numPr>
        <w:spacing w:before="60"/>
        <w:contextualSpacing/>
        <w:jc w:val="left"/>
        <w:textAlignment w:val="center"/>
        <w:rPr>
          <w:rFonts w:ascii="Arial" w:hAnsi="Arial" w:cs="Arial"/>
        </w:rPr>
      </w:pPr>
      <w:r w:rsidRPr="006B1EBF">
        <w:rPr>
          <w:rFonts w:ascii="Arial" w:hAnsi="Arial" w:cs="Arial"/>
        </w:rPr>
        <w:t xml:space="preserve">TLS1.3: </w:t>
      </w:r>
    </w:p>
    <w:p w14:paraId="7A99E252"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TLS_AES_256_GCM_SHA384</w:t>
      </w:r>
    </w:p>
    <w:p w14:paraId="7C8C50BB"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TLS_CHACHA20_POLY1305_SHA256</w:t>
      </w:r>
    </w:p>
    <w:p w14:paraId="2E021A55"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TLS_AES_128_GCM_SHA256</w:t>
      </w:r>
    </w:p>
    <w:p w14:paraId="21B90739" w14:textId="77777777" w:rsidR="00217F70" w:rsidRPr="006B1EBF" w:rsidRDefault="00217F70" w:rsidP="00217F70">
      <w:pPr>
        <w:pStyle w:val="Odstavecseseznamem"/>
        <w:spacing w:before="60"/>
        <w:jc w:val="left"/>
        <w:textAlignment w:val="center"/>
        <w:rPr>
          <w:rFonts w:ascii="Arial" w:hAnsi="Arial" w:cs="Arial"/>
        </w:rPr>
      </w:pPr>
      <w:r w:rsidRPr="006B1EBF">
        <w:rPr>
          <w:rFonts w:ascii="Arial" w:hAnsi="Arial" w:cs="Arial"/>
        </w:rPr>
        <w:t xml:space="preserve">TLS_AES_128_CCM_SHA256 </w:t>
      </w:r>
    </w:p>
    <w:p w14:paraId="5256CF1A" w14:textId="77777777" w:rsidR="00217F70" w:rsidRPr="006B1EBF" w:rsidRDefault="00217F70" w:rsidP="00217F70">
      <w:pPr>
        <w:pStyle w:val="Odstavecseseznamem"/>
        <w:spacing w:before="60"/>
        <w:jc w:val="left"/>
        <w:textAlignment w:val="center"/>
        <w:rPr>
          <w:rFonts w:ascii="Arial" w:hAnsi="Arial" w:cs="Arial"/>
        </w:rPr>
      </w:pPr>
    </w:p>
    <w:p w14:paraId="6753F787" w14:textId="77777777" w:rsidR="00217F70" w:rsidRPr="006B1EBF" w:rsidRDefault="00217F70" w:rsidP="0041601C">
      <w:pPr>
        <w:pStyle w:val="Odstavecseseznamem"/>
        <w:widowControl/>
        <w:numPr>
          <w:ilvl w:val="0"/>
          <w:numId w:val="30"/>
        </w:numPr>
        <w:spacing w:before="60"/>
        <w:contextualSpacing/>
        <w:jc w:val="left"/>
        <w:textAlignment w:val="center"/>
        <w:rPr>
          <w:rFonts w:ascii="Arial" w:hAnsi="Arial" w:cs="Arial"/>
        </w:rPr>
      </w:pPr>
      <w:r w:rsidRPr="006B1EBF">
        <w:rPr>
          <w:rFonts w:ascii="Arial" w:hAnsi="Arial" w:cs="Arial"/>
        </w:rPr>
        <w:t xml:space="preserve">TLS1.2: </w:t>
      </w:r>
    </w:p>
    <w:p w14:paraId="1CB2336B"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"TLS_ECDHE_ECDSA_WITH_AES_256_GCM_SHA384"</w:t>
      </w:r>
      <w:r>
        <w:rPr>
          <w:rFonts w:ascii="Calibri" w:hAnsi="Calibri" w:cs="Calibri"/>
        </w:rPr>
        <w:t xml:space="preserve"> </w:t>
      </w:r>
    </w:p>
    <w:p w14:paraId="7B6B6117"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"TLS_ECDHE_ECDSA_WITH_AES_128_GCM_SHA256"</w:t>
      </w:r>
      <w:r>
        <w:rPr>
          <w:rFonts w:ascii="Calibri" w:hAnsi="Calibri" w:cs="Calibri"/>
        </w:rPr>
        <w:t xml:space="preserve"> </w:t>
      </w:r>
    </w:p>
    <w:p w14:paraId="6178ABA9"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"TLS_ECDHE_ECDSA_WITH_ARIA_256_GCM_SHA384"</w:t>
      </w:r>
      <w:r>
        <w:rPr>
          <w:rFonts w:ascii="Calibri" w:hAnsi="Calibri" w:cs="Calibri"/>
        </w:rPr>
        <w:t xml:space="preserve"> </w:t>
      </w:r>
    </w:p>
    <w:p w14:paraId="6D5E596B"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"TLS_ECDHE_ECDSA_WITH_ARIA_128_GCM_SHA256"</w:t>
      </w:r>
      <w:r>
        <w:rPr>
          <w:rFonts w:ascii="Calibri" w:hAnsi="Calibri" w:cs="Calibri"/>
        </w:rPr>
        <w:t xml:space="preserve"> </w:t>
      </w:r>
    </w:p>
    <w:p w14:paraId="579954B5"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"TLS_ECDHE_ECDSA_WITH_CAMELLIA_256_GCM_SHA384"</w:t>
      </w:r>
      <w:r>
        <w:rPr>
          <w:rFonts w:ascii="Calibri" w:hAnsi="Calibri" w:cs="Calibri"/>
        </w:rPr>
        <w:t xml:space="preserve"> </w:t>
      </w:r>
    </w:p>
    <w:p w14:paraId="305380E4"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"TLS_ECDHE_ECDSA_WITH_CAMELLIA_128_GCM_SHA256"</w:t>
      </w:r>
      <w:r>
        <w:rPr>
          <w:rFonts w:ascii="Calibri" w:hAnsi="Calibri" w:cs="Calibri"/>
        </w:rPr>
        <w:t xml:space="preserve"> </w:t>
      </w:r>
    </w:p>
    <w:p w14:paraId="0E847C34"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"TLS_ECDHE_ECDSA_WITH_CHACHA20_POLY1305_SHA256"</w:t>
      </w:r>
      <w:r>
        <w:rPr>
          <w:rFonts w:ascii="Calibri" w:hAnsi="Calibri" w:cs="Calibri"/>
        </w:rPr>
        <w:t xml:space="preserve"> </w:t>
      </w:r>
    </w:p>
    <w:p w14:paraId="0B9D9469"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"TLS_ECDHE_PSK_WITH_AES_256_GCM_SHA384"</w:t>
      </w:r>
      <w:r>
        <w:rPr>
          <w:rFonts w:ascii="Calibri" w:hAnsi="Calibri" w:cs="Calibri"/>
        </w:rPr>
        <w:t xml:space="preserve"> </w:t>
      </w:r>
    </w:p>
    <w:p w14:paraId="3753387E"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"TLS_ECDHE_PSK_WITH_AES_128_GCM_SHA256"</w:t>
      </w:r>
      <w:r>
        <w:rPr>
          <w:rFonts w:ascii="Calibri" w:hAnsi="Calibri" w:cs="Calibri"/>
        </w:rPr>
        <w:t xml:space="preserve"> </w:t>
      </w:r>
    </w:p>
    <w:p w14:paraId="0EAB0408"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"TLS_ECDHE_PSK_WITH_CHACHA20_POLY1305_SHA256"</w:t>
      </w:r>
      <w:r>
        <w:rPr>
          <w:rFonts w:ascii="Calibri" w:hAnsi="Calibri" w:cs="Calibri"/>
        </w:rPr>
        <w:t xml:space="preserve"> </w:t>
      </w:r>
    </w:p>
    <w:p w14:paraId="51C65A9B"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"TLS_ECDHE_ECDSA_WITH_AES_256_CCM_8"</w:t>
      </w:r>
      <w:r>
        <w:rPr>
          <w:rFonts w:ascii="Calibri" w:hAnsi="Calibri" w:cs="Calibri"/>
        </w:rPr>
        <w:t xml:space="preserve"> </w:t>
      </w:r>
    </w:p>
    <w:p w14:paraId="418ED2E3"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"TLS_ECDHE_ECDSA_WITH_AES_128_CCM_8"</w:t>
      </w:r>
      <w:r>
        <w:rPr>
          <w:rFonts w:ascii="Calibri" w:hAnsi="Calibri" w:cs="Calibri"/>
        </w:rPr>
        <w:t xml:space="preserve"> </w:t>
      </w:r>
    </w:p>
    <w:p w14:paraId="1F3D1B7E"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"TLS_ECDHE_ECDSA_WITH_AES_256_CCM"</w:t>
      </w:r>
      <w:r>
        <w:rPr>
          <w:rFonts w:ascii="Calibri" w:hAnsi="Calibri" w:cs="Calibri"/>
        </w:rPr>
        <w:t xml:space="preserve"> </w:t>
      </w:r>
    </w:p>
    <w:p w14:paraId="06548020"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"TLS_ECDHE_ECDSA_WITH_AES_128_CCM"</w:t>
      </w:r>
      <w:r>
        <w:rPr>
          <w:rFonts w:ascii="Calibri" w:hAnsi="Calibri" w:cs="Calibri"/>
        </w:rPr>
        <w:t xml:space="preserve"> </w:t>
      </w:r>
    </w:p>
    <w:p w14:paraId="72C40CCF"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"TLS_ECDHE_RSA_WITH_AES_256_GCM_SHA384"</w:t>
      </w:r>
      <w:r>
        <w:rPr>
          <w:rFonts w:ascii="Calibri" w:hAnsi="Calibri" w:cs="Calibri"/>
        </w:rPr>
        <w:t xml:space="preserve"> </w:t>
      </w:r>
    </w:p>
    <w:p w14:paraId="662C6273"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"TLS_ECDHE_RSA_WITH_AES_128_GCM_SHA256"</w:t>
      </w:r>
      <w:r>
        <w:rPr>
          <w:rFonts w:ascii="Calibri" w:hAnsi="Calibri" w:cs="Calibri"/>
        </w:rPr>
        <w:t xml:space="preserve"> </w:t>
      </w:r>
    </w:p>
    <w:p w14:paraId="4FC9BC5B"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"TLS_ECDHE_RSA_WITH_ARIA_256_GCM_SHA384"</w:t>
      </w:r>
      <w:r>
        <w:rPr>
          <w:rFonts w:ascii="Calibri" w:hAnsi="Calibri" w:cs="Calibri"/>
        </w:rPr>
        <w:t xml:space="preserve"> </w:t>
      </w:r>
    </w:p>
    <w:p w14:paraId="094BBC17"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"TLS_ECDHE_RSA_WITH_ARIA_128_GCM_SHA256"</w:t>
      </w:r>
      <w:r>
        <w:rPr>
          <w:rFonts w:ascii="Calibri" w:hAnsi="Calibri" w:cs="Calibri"/>
        </w:rPr>
        <w:t xml:space="preserve"> </w:t>
      </w:r>
    </w:p>
    <w:p w14:paraId="397B6758"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"TLS_ECDHE_RSA_WITH_CAMELLIA_256_GCM_SHA384"</w:t>
      </w:r>
      <w:r>
        <w:rPr>
          <w:rFonts w:ascii="Calibri" w:hAnsi="Calibri" w:cs="Calibri"/>
        </w:rPr>
        <w:t xml:space="preserve"> </w:t>
      </w:r>
    </w:p>
    <w:p w14:paraId="4E385C28" w14:textId="77777777" w:rsidR="00CB4074" w:rsidRPr="00A719C1"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"TLS_ECDHE_RSA_WITH_CAMELLIA_128_GCM_SHA256"</w:t>
      </w:r>
      <w:r>
        <w:rPr>
          <w:rFonts w:ascii="Calibri" w:hAnsi="Calibri" w:cs="Calibri"/>
        </w:rPr>
        <w:t xml:space="preserve"> </w:t>
      </w:r>
    </w:p>
    <w:p w14:paraId="6334456B" w14:textId="77777777" w:rsidR="00CB4074" w:rsidRPr="006133B0" w:rsidRDefault="00CB4074" w:rsidP="00CB4074">
      <w:pPr>
        <w:pStyle w:val="Odstavecseseznamem"/>
        <w:widowControl/>
        <w:numPr>
          <w:ilvl w:val="1"/>
          <w:numId w:val="30"/>
        </w:numPr>
        <w:contextualSpacing/>
        <w:jc w:val="left"/>
        <w:textAlignment w:val="center"/>
        <w:rPr>
          <w:rFonts w:ascii="Calibri" w:hAnsi="Calibri" w:cs="Calibri"/>
        </w:rPr>
      </w:pPr>
      <w:r w:rsidRPr="00A719C1">
        <w:rPr>
          <w:rFonts w:ascii="Calibri" w:hAnsi="Calibri" w:cs="Calibri"/>
        </w:rPr>
        <w:t>"TLS_ECDHE_RSA_WITH_CHACHA20_POLY1305_SHA256"</w:t>
      </w:r>
      <w:r>
        <w:rPr>
          <w:rFonts w:ascii="Calibri" w:hAnsi="Calibri" w:cs="Calibri"/>
        </w:rPr>
        <w:t xml:space="preserve"> </w:t>
      </w:r>
    </w:p>
    <w:p w14:paraId="77D58F30" w14:textId="77777777" w:rsidR="00217F70" w:rsidRPr="006B1EBF" w:rsidRDefault="00217F70" w:rsidP="00217F70">
      <w:pPr>
        <w:pStyle w:val="Odstavecseseznamem"/>
        <w:spacing w:before="60"/>
        <w:textAlignment w:val="center"/>
        <w:rPr>
          <w:rFonts w:ascii="Arial" w:hAnsi="Arial" w:cs="Arial"/>
        </w:rPr>
      </w:pPr>
    </w:p>
    <w:p w14:paraId="56E30F22" w14:textId="77777777" w:rsidR="00217F70" w:rsidRPr="006B1EBF" w:rsidRDefault="00217F70" w:rsidP="00217F70">
      <w:pPr>
        <w:pStyle w:val="Bezmezer"/>
        <w:spacing w:before="60"/>
        <w:rPr>
          <w:rFonts w:ascii="Arial" w:hAnsi="Arial" w:cs="Arial"/>
          <w:sz w:val="20"/>
          <w:szCs w:val="20"/>
          <w:lang w:eastAsia="cs-CZ"/>
        </w:rPr>
      </w:pPr>
      <w:bookmarkStart w:id="21" w:name="_Toc15480890"/>
      <w:r w:rsidRPr="006B1EBF">
        <w:rPr>
          <w:rFonts w:ascii="Arial" w:hAnsi="Arial" w:cs="Arial"/>
          <w:sz w:val="20"/>
          <w:szCs w:val="20"/>
          <w:lang w:eastAsia="cs-CZ"/>
        </w:rPr>
        <w:t>Šifrování, podepisování a autentizace</w:t>
      </w:r>
      <w:bookmarkEnd w:id="21"/>
      <w:r w:rsidRPr="006B1EBF">
        <w:rPr>
          <w:rFonts w:ascii="Arial" w:hAnsi="Arial" w:cs="Arial"/>
          <w:sz w:val="20"/>
          <w:szCs w:val="20"/>
          <w:lang w:eastAsia="cs-CZ"/>
        </w:rPr>
        <w:t xml:space="preserve"> </w:t>
      </w:r>
    </w:p>
    <w:p w14:paraId="5FC87E5D"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týká se různých technologií PKI, PGP, S/MIME, SSH, apod. </w:t>
      </w:r>
    </w:p>
    <w:p w14:paraId="29A4AF05"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klíče </w:t>
      </w:r>
    </w:p>
    <w:p w14:paraId="2DDB289C" w14:textId="29AA1239"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DSA – </w:t>
      </w:r>
      <w:r w:rsidR="003A36DE" w:rsidRPr="006B1EBF">
        <w:rPr>
          <w:rFonts w:ascii="Arial" w:eastAsia="Times New Roman" w:hAnsi="Arial" w:cs="Arial"/>
          <w:sz w:val="20"/>
          <w:szCs w:val="20"/>
          <w:lang w:eastAsia="cs-CZ"/>
        </w:rPr>
        <w:t xml:space="preserve">3072 </w:t>
      </w:r>
      <w:r w:rsidRPr="006B1EBF">
        <w:rPr>
          <w:rFonts w:ascii="Arial" w:eastAsia="Times New Roman" w:hAnsi="Arial" w:cs="Arial"/>
          <w:sz w:val="20"/>
          <w:szCs w:val="20"/>
          <w:lang w:eastAsia="cs-CZ"/>
        </w:rPr>
        <w:t xml:space="preserve">bitů </w:t>
      </w:r>
    </w:p>
    <w:p w14:paraId="4BB1C1B0" w14:textId="52240772"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RSA - </w:t>
      </w:r>
      <w:r w:rsidR="003A36DE" w:rsidRPr="006B1EBF">
        <w:rPr>
          <w:rFonts w:ascii="Arial" w:eastAsia="Times New Roman" w:hAnsi="Arial" w:cs="Arial"/>
          <w:sz w:val="20"/>
          <w:szCs w:val="20"/>
          <w:lang w:eastAsia="cs-CZ"/>
        </w:rPr>
        <w:t xml:space="preserve">3072 </w:t>
      </w:r>
      <w:r w:rsidRPr="006B1EBF">
        <w:rPr>
          <w:rFonts w:ascii="Arial" w:eastAsia="Times New Roman" w:hAnsi="Arial" w:cs="Arial"/>
          <w:sz w:val="20"/>
          <w:szCs w:val="20"/>
          <w:lang w:eastAsia="cs-CZ"/>
        </w:rPr>
        <w:t xml:space="preserve">bitů </w:t>
      </w:r>
    </w:p>
    <w:p w14:paraId="7D604EAE"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ECDSA - 256 bitů </w:t>
      </w:r>
    </w:p>
    <w:p w14:paraId="72B76FEE"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Ověřování (např. SSH klíče) </w:t>
      </w:r>
    </w:p>
    <w:p w14:paraId="024DEE15" w14:textId="078A6AFA"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klíče minimálně </w:t>
      </w:r>
      <w:r w:rsidR="003A36DE">
        <w:rPr>
          <w:rFonts w:ascii="Arial" w:eastAsia="Times New Roman" w:hAnsi="Arial" w:cs="Arial"/>
          <w:sz w:val="20"/>
          <w:szCs w:val="20"/>
          <w:lang w:eastAsia="cs-CZ"/>
        </w:rPr>
        <w:t>3072</w:t>
      </w:r>
      <w:r w:rsidR="003A36DE" w:rsidRPr="006B1EBF">
        <w:rPr>
          <w:rFonts w:ascii="Arial" w:eastAsia="Times New Roman" w:hAnsi="Arial" w:cs="Arial"/>
          <w:sz w:val="20"/>
          <w:szCs w:val="20"/>
          <w:lang w:eastAsia="cs-CZ"/>
        </w:rPr>
        <w:t xml:space="preserve"> </w:t>
      </w:r>
      <w:r w:rsidRPr="006B1EBF">
        <w:rPr>
          <w:rFonts w:ascii="Arial" w:eastAsia="Times New Roman" w:hAnsi="Arial" w:cs="Arial"/>
          <w:sz w:val="20"/>
          <w:szCs w:val="20"/>
          <w:lang w:eastAsia="cs-CZ"/>
        </w:rPr>
        <w:t xml:space="preserve">bitů u RSA a DSA algoritmů </w:t>
      </w:r>
    </w:p>
    <w:p w14:paraId="02B34F69"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 xml:space="preserve">délka klíče minimálně 256 bitů u algoritmů používajících eliptické křivky </w:t>
      </w:r>
    </w:p>
    <w:p w14:paraId="33FA0FF7" w14:textId="77777777" w:rsidR="00217F70" w:rsidRPr="006B1EBF" w:rsidRDefault="00217F70" w:rsidP="00217F70">
      <w:pPr>
        <w:spacing w:before="60" w:after="0" w:line="240" w:lineRule="auto"/>
        <w:rPr>
          <w:rFonts w:ascii="Arial" w:hAnsi="Arial" w:cs="Arial"/>
          <w:b/>
          <w:sz w:val="20"/>
          <w:szCs w:val="20"/>
        </w:rPr>
      </w:pPr>
      <w:bookmarkStart w:id="22" w:name="_Toc15480891"/>
    </w:p>
    <w:p w14:paraId="1B4356A3" w14:textId="77777777" w:rsidR="00217F70" w:rsidRPr="006B1EBF" w:rsidRDefault="00217F70" w:rsidP="00217F70">
      <w:pPr>
        <w:spacing w:before="60" w:after="0" w:line="240" w:lineRule="auto"/>
        <w:rPr>
          <w:rFonts w:ascii="Arial" w:hAnsi="Arial" w:cs="Arial"/>
          <w:b/>
          <w:sz w:val="20"/>
          <w:szCs w:val="20"/>
        </w:rPr>
      </w:pPr>
      <w:r w:rsidRPr="006B1EBF">
        <w:rPr>
          <w:rFonts w:ascii="Arial" w:hAnsi="Arial" w:cs="Arial"/>
          <w:b/>
          <w:sz w:val="20"/>
          <w:szCs w:val="20"/>
        </w:rPr>
        <w:t>Symetrická kryptografie</w:t>
      </w:r>
      <w:bookmarkEnd w:id="22"/>
      <w:r w:rsidRPr="006B1EBF">
        <w:rPr>
          <w:rFonts w:ascii="Arial" w:hAnsi="Arial" w:cs="Arial"/>
          <w:b/>
          <w:sz w:val="20"/>
          <w:szCs w:val="20"/>
        </w:rPr>
        <w:t xml:space="preserve"> </w:t>
      </w:r>
    </w:p>
    <w:p w14:paraId="015F6A3C"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447B2A0E"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Blowfish, Kasumi  </w:t>
      </w:r>
    </w:p>
    <w:p w14:paraId="44094603"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32CFA7C0"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šifru Chacha20 minimálně 256 bitů a se zatížením klíče menším než 256 GB </w:t>
      </w:r>
    </w:p>
    <w:p w14:paraId="63632F3D" w14:textId="77777777" w:rsidR="00217F70" w:rsidRPr="006B1EBF" w:rsidRDefault="00217F70" w:rsidP="0041601C">
      <w:pPr>
        <w:numPr>
          <w:ilvl w:val="0"/>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módy pro ochranu integrity: </w:t>
      </w:r>
    </w:p>
    <w:p w14:paraId="6F1823BB" w14:textId="77777777" w:rsidR="00217F70" w:rsidRPr="006B1EBF" w:rsidRDefault="00217F70" w:rsidP="0041601C">
      <w:pPr>
        <w:numPr>
          <w:ilvl w:val="1"/>
          <w:numId w:val="2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HMAC-SHA1, CBC-MAC-X9.19.</w:t>
      </w:r>
    </w:p>
    <w:bookmarkEnd w:id="9"/>
    <w:bookmarkEnd w:id="12"/>
    <w:p w14:paraId="35CB88B7" w14:textId="77777777" w:rsidR="00CE3A72" w:rsidRDefault="00CE3A72">
      <w:pPr>
        <w:spacing w:after="0" w:line="240" w:lineRule="auto"/>
      </w:pPr>
      <w:r>
        <w:br w:type="page"/>
      </w:r>
    </w:p>
    <w:p w14:paraId="3CA0305E" w14:textId="76861B08" w:rsidR="00CE3A72" w:rsidRPr="00BB65D5" w:rsidRDefault="00CE3A72" w:rsidP="00BB65D5">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lastRenderedPageBreak/>
        <w:t>P</w:t>
      </w:r>
      <w:r w:rsidRPr="00CE3A72">
        <w:rPr>
          <w:rFonts w:ascii="Arial" w:hAnsi="Arial" w:cs="Arial"/>
          <w:b/>
          <w:color w:val="000000"/>
          <w:sz w:val="22"/>
          <w:szCs w:val="22"/>
        </w:rPr>
        <w:t xml:space="preserve">říloha č. 3 – </w:t>
      </w:r>
      <w:r>
        <w:rPr>
          <w:rFonts w:ascii="Arial" w:hAnsi="Arial" w:cs="Arial"/>
          <w:b/>
          <w:color w:val="000000"/>
          <w:sz w:val="22"/>
          <w:szCs w:val="22"/>
        </w:rPr>
        <w:t>S</w:t>
      </w:r>
      <w:r w:rsidRPr="00CE3A72">
        <w:rPr>
          <w:rFonts w:ascii="Arial" w:hAnsi="Arial" w:cs="Arial"/>
          <w:b/>
          <w:color w:val="000000"/>
          <w:sz w:val="22"/>
          <w:szCs w:val="22"/>
        </w:rPr>
        <w:t>eznam poddodavatelů, (je-li relevantní)</w:t>
      </w:r>
      <w:r>
        <w:rPr>
          <w:rFonts w:ascii="Arial" w:hAnsi="Arial" w:cs="Arial"/>
          <w:b/>
          <w:color w:val="000000"/>
          <w:sz w:val="22"/>
          <w:szCs w:val="22"/>
        </w:rPr>
        <w:t xml:space="preserve"> </w:t>
      </w:r>
      <w:r w:rsidR="00BB65D5" w:rsidRPr="00BB65D5">
        <w:rPr>
          <w:rFonts w:ascii="Arial" w:hAnsi="Arial" w:cs="Arial"/>
          <w:color w:val="000000"/>
          <w:sz w:val="22"/>
          <w:szCs w:val="22"/>
        </w:rPr>
        <w:t xml:space="preserve">- </w:t>
      </w:r>
      <w:r w:rsidRPr="00CE3A72">
        <w:rPr>
          <w:rFonts w:ascii="Arial" w:eastAsia="Calibri" w:hAnsi="Arial" w:cs="Arial"/>
          <w:lang w:eastAsia="en-US"/>
        </w:rPr>
        <w:t>bude doplněno z nabídky zhotovitele</w:t>
      </w:r>
    </w:p>
    <w:p w14:paraId="02AF6D6D" w14:textId="7A7A54E7" w:rsidR="00184DE9" w:rsidRPr="00CE3A72" w:rsidRDefault="00184DE9" w:rsidP="00CE3A72">
      <w:pPr>
        <w:rPr>
          <w:rFonts w:ascii="Arial" w:hAnsi="Arial" w:cs="Arial"/>
          <w:sz w:val="24"/>
          <w:szCs w:val="24"/>
        </w:rPr>
      </w:pPr>
    </w:p>
    <w:sectPr w:rsidR="00184DE9" w:rsidRPr="00CE3A72"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5D8EB" w14:textId="77777777" w:rsidR="00FB30B1" w:rsidRDefault="00FB30B1" w:rsidP="00B879B8">
      <w:pPr>
        <w:spacing w:after="0" w:line="240" w:lineRule="auto"/>
      </w:pPr>
      <w:r>
        <w:separator/>
      </w:r>
    </w:p>
  </w:endnote>
  <w:endnote w:type="continuationSeparator" w:id="0">
    <w:p w14:paraId="23B17EB3" w14:textId="77777777" w:rsidR="00FB30B1" w:rsidRDefault="00FB30B1"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54C63836" w:rsidR="00F83C3E" w:rsidRPr="00E11FF7" w:rsidRDefault="00F83C3E">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145C7B">
      <w:rPr>
        <w:rFonts w:ascii="Arial" w:hAnsi="Arial" w:cs="Arial"/>
        <w:b/>
        <w:noProof/>
        <w:sz w:val="20"/>
        <w:szCs w:val="20"/>
      </w:rPr>
      <w:t>3</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145C7B">
      <w:rPr>
        <w:rFonts w:ascii="Arial" w:hAnsi="Arial" w:cs="Arial"/>
        <w:b/>
        <w:noProof/>
        <w:sz w:val="20"/>
        <w:szCs w:val="20"/>
      </w:rPr>
      <w:t>15</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26550AF0" w:rsidR="00F83C3E" w:rsidRPr="004D1536" w:rsidRDefault="00F83C3E"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145C7B">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145C7B">
      <w:rPr>
        <w:rFonts w:cs="Arial"/>
        <w:b/>
        <w:noProof/>
        <w:sz w:val="20"/>
        <w:szCs w:val="20"/>
      </w:rPr>
      <w:t>15</w:t>
    </w:r>
    <w:r w:rsidRPr="004D1536">
      <w:rPr>
        <w:rFonts w:cs="Arial"/>
        <w:b/>
        <w:sz w:val="20"/>
        <w:szCs w:val="20"/>
      </w:rPr>
      <w:fldChar w:fldCharType="end"/>
    </w:r>
  </w:p>
  <w:p w14:paraId="73231197" w14:textId="77777777" w:rsidR="00F83C3E" w:rsidRDefault="00F83C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6C041" w14:textId="77777777" w:rsidR="00FB30B1" w:rsidRDefault="00FB30B1" w:rsidP="00B879B8">
      <w:pPr>
        <w:spacing w:after="0" w:line="240" w:lineRule="auto"/>
      </w:pPr>
      <w:r>
        <w:separator/>
      </w:r>
    </w:p>
  </w:footnote>
  <w:footnote w:type="continuationSeparator" w:id="0">
    <w:p w14:paraId="2DF3884B" w14:textId="77777777" w:rsidR="00FB30B1" w:rsidRDefault="00FB30B1"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77777777" w:rsidR="00F83C3E" w:rsidRDefault="00F83C3E" w:rsidP="00957A2B">
    <w:pPr>
      <w:pStyle w:val="Zhlav"/>
      <w:spacing w:after="0"/>
    </w:pPr>
  </w:p>
  <w:p w14:paraId="36A9BEFE" w14:textId="77777777" w:rsidR="00F83C3E" w:rsidRDefault="00F83C3E" w:rsidP="00957A2B">
    <w:pPr>
      <w:pStyle w:val="Zhlav"/>
      <w:spacing w:after="0"/>
      <w:ind w:firstLine="708"/>
    </w:pPr>
  </w:p>
  <w:p w14:paraId="2910DDAF" w14:textId="77777777" w:rsidR="00F83C3E" w:rsidRDefault="00F83C3E" w:rsidP="00957A2B">
    <w:pPr>
      <w:pStyle w:val="Zhlav"/>
      <w:spacing w:after="0"/>
    </w:pPr>
  </w:p>
  <w:p w14:paraId="07153A06" w14:textId="77777777" w:rsidR="00F83C3E" w:rsidRDefault="00F83C3E" w:rsidP="00957A2B">
    <w:pPr>
      <w:pStyle w:val="Zhlav"/>
      <w:spacing w:after="0"/>
    </w:pPr>
  </w:p>
  <w:p w14:paraId="7E8C0E3E" w14:textId="77777777" w:rsidR="00F83C3E" w:rsidRPr="00812ADD" w:rsidRDefault="00F83C3E" w:rsidP="00121FA4">
    <w:pPr>
      <w:spacing w:after="0" w:line="240" w:lineRule="auto"/>
      <w:ind w:right="-851"/>
      <w:rPr>
        <w:rFonts w:ascii="Arial" w:eastAsia="Times New Roman" w:hAnsi="Arial" w:cs="Arial"/>
        <w:b/>
        <w:color w:val="A6A6A6" w:themeColor="background1" w:themeShade="A6"/>
        <w:sz w:val="20"/>
        <w:szCs w:val="20"/>
        <w:lang w:eastAsia="cs-CZ"/>
      </w:rPr>
    </w:pPr>
    <w:r w:rsidRPr="00812ADD">
      <w:rPr>
        <w:rFonts w:ascii="Arial" w:eastAsia="Times New Roman" w:hAnsi="Arial" w:cs="Arial"/>
        <w:color w:val="A6A6A6" w:themeColor="background1" w:themeShade="A6"/>
        <w:sz w:val="20"/>
        <w:szCs w:val="20"/>
        <w:lang w:eastAsia="cs-CZ"/>
      </w:rPr>
      <w:t xml:space="preserve">Veřejná zakázka </w:t>
    </w:r>
  </w:p>
  <w:p w14:paraId="5E0B5C01" w14:textId="44CD546D" w:rsidR="00F83C3E" w:rsidRPr="00812ADD" w:rsidRDefault="00F83C3E" w:rsidP="00121FA4">
    <w:pPr>
      <w:spacing w:after="0" w:line="240" w:lineRule="auto"/>
      <w:ind w:right="-851"/>
      <w:rPr>
        <w:rFonts w:ascii="Arial" w:eastAsia="Times New Roman" w:hAnsi="Arial" w:cs="Arial"/>
        <w:b/>
        <w:color w:val="A6A6A6" w:themeColor="background1" w:themeShade="A6"/>
        <w:sz w:val="20"/>
        <w:szCs w:val="20"/>
        <w:lang w:eastAsia="cs-CZ"/>
      </w:rPr>
    </w:pPr>
    <w:r w:rsidRPr="00F9119A">
      <w:rPr>
        <w:rFonts w:ascii="Arial" w:eastAsia="Times New Roman" w:hAnsi="Arial" w:cs="Arial"/>
        <w:b/>
        <w:bCs/>
        <w:color w:val="A6A6A6" w:themeColor="background1" w:themeShade="A6"/>
        <w:sz w:val="20"/>
        <w:szCs w:val="20"/>
        <w:lang w:val="cs" w:eastAsia="cs-CZ"/>
      </w:rPr>
      <w:t>Archiv elektronické zdravotnické dokumentace Kraje Vysočina</w:t>
    </w:r>
  </w:p>
  <w:p w14:paraId="74D57963" w14:textId="77777777" w:rsidR="00F83C3E" w:rsidRPr="0000558E" w:rsidRDefault="00F83C3E" w:rsidP="00121FA4">
    <w:pPr>
      <w:spacing w:after="0" w:line="240" w:lineRule="auto"/>
      <w:ind w:right="-851"/>
      <w:rPr>
        <w:rFonts w:ascii="Arial" w:eastAsia="Times New Roman" w:hAnsi="Arial" w:cs="Arial"/>
        <w:color w:val="A6A6A6" w:themeColor="background1" w:themeShade="A6"/>
        <w:sz w:val="20"/>
        <w:szCs w:val="20"/>
        <w:lang w:eastAsia="cs-CZ"/>
      </w:rPr>
    </w:pPr>
    <w:r w:rsidRPr="0000558E">
      <w:rPr>
        <w:rFonts w:ascii="Arial" w:eastAsia="Times New Roman" w:hAnsi="Arial" w:cs="Arial"/>
        <w:color w:val="A6A6A6" w:themeColor="background1" w:themeShade="A6"/>
        <w:sz w:val="20"/>
        <w:szCs w:val="20"/>
        <w:lang w:eastAsia="cs-CZ"/>
      </w:rPr>
      <w:fldChar w:fldCharType="begin"/>
    </w:r>
    <w:r w:rsidRPr="0000558E">
      <w:rPr>
        <w:rFonts w:ascii="Arial" w:eastAsia="Times New Roman" w:hAnsi="Arial" w:cs="Arial"/>
        <w:color w:val="A6A6A6" w:themeColor="background1" w:themeShade="A6"/>
        <w:sz w:val="20"/>
        <w:szCs w:val="20"/>
        <w:lang w:eastAsia="cs-CZ"/>
      </w:rPr>
      <w:instrText xml:space="preserve"> REF Výzva_ZD \h  \* MERGEFORMAT </w:instrText>
    </w:r>
    <w:r w:rsidRPr="0000558E">
      <w:rPr>
        <w:rFonts w:ascii="Arial" w:eastAsia="Times New Roman" w:hAnsi="Arial" w:cs="Arial"/>
        <w:color w:val="A6A6A6" w:themeColor="background1" w:themeShade="A6"/>
        <w:sz w:val="20"/>
        <w:szCs w:val="20"/>
        <w:lang w:eastAsia="cs-CZ"/>
      </w:rPr>
    </w:r>
    <w:r w:rsidRPr="0000558E">
      <w:rPr>
        <w:rFonts w:ascii="Arial" w:eastAsia="Times New Roman" w:hAnsi="Arial" w:cs="Arial"/>
        <w:color w:val="A6A6A6" w:themeColor="background1" w:themeShade="A6"/>
        <w:sz w:val="20"/>
        <w:szCs w:val="20"/>
        <w:lang w:eastAsia="cs-CZ"/>
      </w:rPr>
      <w:fldChar w:fldCharType="separate"/>
    </w:r>
    <w:r w:rsidRPr="0000558E">
      <w:rPr>
        <w:rFonts w:ascii="Arial" w:eastAsia="Times New Roman" w:hAnsi="Arial" w:cs="Arial"/>
        <w:color w:val="A6A6A6" w:themeColor="background1" w:themeShade="A6"/>
        <w:sz w:val="20"/>
        <w:szCs w:val="20"/>
        <w:lang w:eastAsia="cs-CZ"/>
      </w:rPr>
      <w:t>Zadávací dokumentace</w:t>
    </w:r>
  </w:p>
  <w:p w14:paraId="0F5CB056" w14:textId="21484A9F" w:rsidR="00F83C3E" w:rsidRPr="0000558E" w:rsidRDefault="00F83C3E" w:rsidP="00121FA4">
    <w:pPr>
      <w:pStyle w:val="Zhlav"/>
      <w:spacing w:after="0"/>
      <w:rPr>
        <w:rFonts w:ascii="Arial" w:eastAsia="Times New Roman" w:hAnsi="Arial" w:cs="Arial"/>
        <w:color w:val="A6A6A6" w:themeColor="background1" w:themeShade="A6"/>
        <w:sz w:val="20"/>
        <w:szCs w:val="20"/>
        <w:lang w:val="cs-CZ" w:eastAsia="cs-CZ"/>
      </w:rPr>
    </w:pPr>
    <w:r w:rsidRPr="0000558E">
      <w:rPr>
        <w:rFonts w:ascii="Arial" w:eastAsia="Times New Roman" w:hAnsi="Arial" w:cs="Arial"/>
        <w:color w:val="A6A6A6" w:themeColor="background1" w:themeShade="A6"/>
        <w:sz w:val="20"/>
        <w:szCs w:val="20"/>
        <w:lang w:eastAsia="cs-CZ"/>
      </w:rPr>
      <w:fldChar w:fldCharType="end"/>
    </w:r>
    <w:r w:rsidRPr="0000558E">
      <w:rPr>
        <w:rFonts w:ascii="Arial" w:eastAsia="Times New Roman" w:hAnsi="Arial" w:cs="Arial"/>
        <w:color w:val="A6A6A6" w:themeColor="background1" w:themeShade="A6"/>
        <w:sz w:val="20"/>
        <w:szCs w:val="20"/>
        <w:lang w:eastAsia="cs-CZ"/>
      </w:rPr>
      <w:t xml:space="preserve">Příloha č. </w:t>
    </w:r>
    <w:r w:rsidRPr="0000558E">
      <w:rPr>
        <w:rFonts w:ascii="Arial" w:eastAsia="Times New Roman" w:hAnsi="Arial" w:cs="Arial"/>
        <w:color w:val="A6A6A6" w:themeColor="background1" w:themeShade="A6"/>
        <w:sz w:val="20"/>
        <w:szCs w:val="20"/>
        <w:lang w:val="cs-CZ" w:eastAsia="cs-CZ"/>
      </w:rPr>
      <w:t xml:space="preserve">4 </w:t>
    </w:r>
    <w:r w:rsidRPr="0000558E">
      <w:rPr>
        <w:rFonts w:ascii="Arial" w:eastAsia="Times New Roman" w:hAnsi="Arial" w:cs="Arial"/>
        <w:color w:val="A6A6A6" w:themeColor="background1" w:themeShade="A6"/>
        <w:sz w:val="20"/>
        <w:szCs w:val="20"/>
        <w:lang w:eastAsia="cs-CZ"/>
      </w:rPr>
      <w:t xml:space="preserve">zadávací dokumentace: Závazný text smlouvy </w:t>
    </w:r>
    <w:r w:rsidRPr="0000558E">
      <w:rPr>
        <w:rFonts w:ascii="Arial" w:eastAsia="Times New Roman" w:hAnsi="Arial" w:cs="Arial"/>
        <w:color w:val="A6A6A6" w:themeColor="background1" w:themeShade="A6"/>
        <w:sz w:val="20"/>
        <w:szCs w:val="20"/>
        <w:lang w:val="cs-CZ" w:eastAsia="cs-CZ"/>
      </w:rPr>
      <w:t>o dílo</w:t>
    </w:r>
  </w:p>
  <w:p w14:paraId="63550C99" w14:textId="26290976" w:rsidR="00F83C3E" w:rsidRDefault="00F83C3E" w:rsidP="00121FA4">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31CDC8DF" wp14:editId="3E9FCE6E">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2"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3"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6"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9"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2"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3"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18E2812"/>
    <w:multiLevelType w:val="multilevel"/>
    <w:tmpl w:val="19B8ED0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9" w15:restartNumberingAfterBreak="0">
    <w:nsid w:val="745B1B1E"/>
    <w:multiLevelType w:val="multilevel"/>
    <w:tmpl w:val="19B8ED0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bullet"/>
      <w:lvlText w:val=""/>
      <w:lvlJc w:val="left"/>
      <w:pPr>
        <w:ind w:left="2138" w:hanging="720"/>
      </w:pPr>
      <w:rPr>
        <w:rFonts w:ascii="Symbol" w:hAnsi="Symbol"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1"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19"/>
  </w:num>
  <w:num w:numId="4">
    <w:abstractNumId w:val="1"/>
  </w:num>
  <w:num w:numId="5">
    <w:abstractNumId w:val="16"/>
  </w:num>
  <w:num w:numId="6">
    <w:abstractNumId w:val="12"/>
  </w:num>
  <w:num w:numId="7">
    <w:abstractNumId w:val="9"/>
  </w:num>
  <w:num w:numId="8">
    <w:abstractNumId w:val="7"/>
  </w:num>
  <w:num w:numId="9">
    <w:abstractNumId w:val="23"/>
  </w:num>
  <w:num w:numId="10">
    <w:abstractNumId w:val="11"/>
  </w:num>
  <w:num w:numId="11">
    <w:abstractNumId w:val="14"/>
  </w:num>
  <w:num w:numId="12">
    <w:abstractNumId w:val="31"/>
  </w:num>
  <w:num w:numId="13">
    <w:abstractNumId w:val="22"/>
  </w:num>
  <w:num w:numId="14">
    <w:abstractNumId w:val="17"/>
  </w:num>
  <w:num w:numId="15">
    <w:abstractNumId w:val="18"/>
  </w:num>
  <w:num w:numId="16">
    <w:abstractNumId w:val="6"/>
  </w:num>
  <w:num w:numId="17">
    <w:abstractNumId w:val="25"/>
  </w:num>
  <w:num w:numId="18">
    <w:abstractNumId w:val="30"/>
  </w:num>
  <w:num w:numId="19">
    <w:abstractNumId w:val="15"/>
  </w:num>
  <w:num w:numId="20">
    <w:abstractNumId w:val="20"/>
  </w:num>
  <w:num w:numId="21">
    <w:abstractNumId w:val="2"/>
  </w:num>
  <w:num w:numId="22">
    <w:abstractNumId w:val="10"/>
  </w:num>
  <w:num w:numId="23">
    <w:abstractNumId w:val="28"/>
  </w:num>
  <w:num w:numId="24">
    <w:abstractNumId w:val="21"/>
  </w:num>
  <w:num w:numId="25">
    <w:abstractNumId w:val="4"/>
  </w:num>
  <w:num w:numId="26">
    <w:abstractNumId w:val="32"/>
  </w:num>
  <w:num w:numId="27">
    <w:abstractNumId w:val="24"/>
  </w:num>
  <w:num w:numId="28">
    <w:abstractNumId w:val="26"/>
  </w:num>
  <w:num w:numId="29">
    <w:abstractNumId w:val="13"/>
  </w:num>
  <w:num w:numId="30">
    <w:abstractNumId w:val="3"/>
  </w:num>
  <w:num w:numId="31">
    <w:abstractNumId w:val="29"/>
  </w:num>
  <w:num w:numId="32">
    <w:abstractNumId w:val="27"/>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áleník Robert">
    <w15:presenceInfo w15:providerId="AD" w15:userId="S-1-5-21-2922865233-739661894-3270051605-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E9"/>
    <w:rsid w:val="00002D56"/>
    <w:rsid w:val="0000558E"/>
    <w:rsid w:val="00005F92"/>
    <w:rsid w:val="000110C5"/>
    <w:rsid w:val="00016B0C"/>
    <w:rsid w:val="00020264"/>
    <w:rsid w:val="00022903"/>
    <w:rsid w:val="00034677"/>
    <w:rsid w:val="00036A08"/>
    <w:rsid w:val="00042525"/>
    <w:rsid w:val="00045324"/>
    <w:rsid w:val="00045656"/>
    <w:rsid w:val="00054118"/>
    <w:rsid w:val="000548F0"/>
    <w:rsid w:val="0005628D"/>
    <w:rsid w:val="00061867"/>
    <w:rsid w:val="00062E8C"/>
    <w:rsid w:val="000663FE"/>
    <w:rsid w:val="00067B20"/>
    <w:rsid w:val="00076627"/>
    <w:rsid w:val="00076EDE"/>
    <w:rsid w:val="00084964"/>
    <w:rsid w:val="00085BF8"/>
    <w:rsid w:val="00086B9A"/>
    <w:rsid w:val="00087C15"/>
    <w:rsid w:val="000A41D9"/>
    <w:rsid w:val="000A77C5"/>
    <w:rsid w:val="000C0DC0"/>
    <w:rsid w:val="000D2324"/>
    <w:rsid w:val="000D6656"/>
    <w:rsid w:val="000F17D5"/>
    <w:rsid w:val="000F1840"/>
    <w:rsid w:val="000F2687"/>
    <w:rsid w:val="001077A1"/>
    <w:rsid w:val="00115380"/>
    <w:rsid w:val="001216A1"/>
    <w:rsid w:val="00121FA4"/>
    <w:rsid w:val="00123AB0"/>
    <w:rsid w:val="00124120"/>
    <w:rsid w:val="001270B1"/>
    <w:rsid w:val="001338EE"/>
    <w:rsid w:val="00134383"/>
    <w:rsid w:val="001349B0"/>
    <w:rsid w:val="00140CEE"/>
    <w:rsid w:val="0014383F"/>
    <w:rsid w:val="00144DE3"/>
    <w:rsid w:val="00145C7B"/>
    <w:rsid w:val="00147F32"/>
    <w:rsid w:val="00150C1B"/>
    <w:rsid w:val="001676C6"/>
    <w:rsid w:val="0017194A"/>
    <w:rsid w:val="0017275C"/>
    <w:rsid w:val="0018439D"/>
    <w:rsid w:val="00184DE9"/>
    <w:rsid w:val="00186D6C"/>
    <w:rsid w:val="00190CFD"/>
    <w:rsid w:val="00196EFD"/>
    <w:rsid w:val="001A2862"/>
    <w:rsid w:val="001B3DE1"/>
    <w:rsid w:val="001B3EA3"/>
    <w:rsid w:val="001B5177"/>
    <w:rsid w:val="001C497D"/>
    <w:rsid w:val="001D0B17"/>
    <w:rsid w:val="001D4C44"/>
    <w:rsid w:val="001D4CBA"/>
    <w:rsid w:val="001D6FE6"/>
    <w:rsid w:val="001E2733"/>
    <w:rsid w:val="001F5E82"/>
    <w:rsid w:val="002047B9"/>
    <w:rsid w:val="00204B09"/>
    <w:rsid w:val="002109CC"/>
    <w:rsid w:val="00211B56"/>
    <w:rsid w:val="00217F70"/>
    <w:rsid w:val="00221200"/>
    <w:rsid w:val="00221D37"/>
    <w:rsid w:val="00242A43"/>
    <w:rsid w:val="00243141"/>
    <w:rsid w:val="00243EF0"/>
    <w:rsid w:val="002449F6"/>
    <w:rsid w:val="00244C2F"/>
    <w:rsid w:val="00247A22"/>
    <w:rsid w:val="00247E75"/>
    <w:rsid w:val="00251A93"/>
    <w:rsid w:val="0025277A"/>
    <w:rsid w:val="00257DE4"/>
    <w:rsid w:val="002753A2"/>
    <w:rsid w:val="00275674"/>
    <w:rsid w:val="00276B34"/>
    <w:rsid w:val="00283544"/>
    <w:rsid w:val="00297507"/>
    <w:rsid w:val="00297C11"/>
    <w:rsid w:val="002A0048"/>
    <w:rsid w:val="002A018D"/>
    <w:rsid w:val="002B0F3E"/>
    <w:rsid w:val="002B46C6"/>
    <w:rsid w:val="002B7257"/>
    <w:rsid w:val="002B7A3B"/>
    <w:rsid w:val="002C0889"/>
    <w:rsid w:val="002C5274"/>
    <w:rsid w:val="002C5C4D"/>
    <w:rsid w:val="002E2011"/>
    <w:rsid w:val="002E56C6"/>
    <w:rsid w:val="002E67F4"/>
    <w:rsid w:val="002F0F74"/>
    <w:rsid w:val="002F7975"/>
    <w:rsid w:val="003053FE"/>
    <w:rsid w:val="00306EBF"/>
    <w:rsid w:val="00310D1D"/>
    <w:rsid w:val="00316270"/>
    <w:rsid w:val="00322512"/>
    <w:rsid w:val="0032297E"/>
    <w:rsid w:val="00324BD8"/>
    <w:rsid w:val="00325FED"/>
    <w:rsid w:val="00327C2D"/>
    <w:rsid w:val="00334CBA"/>
    <w:rsid w:val="0033777D"/>
    <w:rsid w:val="0034022D"/>
    <w:rsid w:val="00341733"/>
    <w:rsid w:val="00341894"/>
    <w:rsid w:val="003453BC"/>
    <w:rsid w:val="00357E1D"/>
    <w:rsid w:val="00360364"/>
    <w:rsid w:val="003738A1"/>
    <w:rsid w:val="00374BD6"/>
    <w:rsid w:val="00374F31"/>
    <w:rsid w:val="00376328"/>
    <w:rsid w:val="00396009"/>
    <w:rsid w:val="003A36DE"/>
    <w:rsid w:val="003A5B48"/>
    <w:rsid w:val="003B1BD6"/>
    <w:rsid w:val="003B5494"/>
    <w:rsid w:val="003E6D82"/>
    <w:rsid w:val="003F51E8"/>
    <w:rsid w:val="00403DC8"/>
    <w:rsid w:val="00403F7E"/>
    <w:rsid w:val="00405198"/>
    <w:rsid w:val="00406EE7"/>
    <w:rsid w:val="00411F30"/>
    <w:rsid w:val="0041601C"/>
    <w:rsid w:val="0041654E"/>
    <w:rsid w:val="00420F24"/>
    <w:rsid w:val="00443F35"/>
    <w:rsid w:val="0044473D"/>
    <w:rsid w:val="0045127A"/>
    <w:rsid w:val="00452E8C"/>
    <w:rsid w:val="0045796F"/>
    <w:rsid w:val="00464884"/>
    <w:rsid w:val="00467AAB"/>
    <w:rsid w:val="00471D3A"/>
    <w:rsid w:val="004731CC"/>
    <w:rsid w:val="00475FAC"/>
    <w:rsid w:val="004816D9"/>
    <w:rsid w:val="004932CE"/>
    <w:rsid w:val="0049338E"/>
    <w:rsid w:val="00495C16"/>
    <w:rsid w:val="004A31B5"/>
    <w:rsid w:val="004A505E"/>
    <w:rsid w:val="004A6E84"/>
    <w:rsid w:val="004B6171"/>
    <w:rsid w:val="004B7A0A"/>
    <w:rsid w:val="004C25AF"/>
    <w:rsid w:val="004C38E0"/>
    <w:rsid w:val="004D05D6"/>
    <w:rsid w:val="004D1536"/>
    <w:rsid w:val="004D6286"/>
    <w:rsid w:val="004E2FFB"/>
    <w:rsid w:val="004E4505"/>
    <w:rsid w:val="004E6E8C"/>
    <w:rsid w:val="004F1F92"/>
    <w:rsid w:val="00513108"/>
    <w:rsid w:val="005179B3"/>
    <w:rsid w:val="00523B22"/>
    <w:rsid w:val="0053165F"/>
    <w:rsid w:val="00540E2E"/>
    <w:rsid w:val="00544A81"/>
    <w:rsid w:val="005456D9"/>
    <w:rsid w:val="0055539E"/>
    <w:rsid w:val="00564967"/>
    <w:rsid w:val="00566820"/>
    <w:rsid w:val="005710B3"/>
    <w:rsid w:val="005750B1"/>
    <w:rsid w:val="00576573"/>
    <w:rsid w:val="00580BA1"/>
    <w:rsid w:val="0058747F"/>
    <w:rsid w:val="005900D7"/>
    <w:rsid w:val="005930FC"/>
    <w:rsid w:val="005A0D00"/>
    <w:rsid w:val="005A137D"/>
    <w:rsid w:val="005B1CD6"/>
    <w:rsid w:val="005B6F50"/>
    <w:rsid w:val="005B7E9C"/>
    <w:rsid w:val="005C3C75"/>
    <w:rsid w:val="005C5284"/>
    <w:rsid w:val="005D2309"/>
    <w:rsid w:val="005D349A"/>
    <w:rsid w:val="005D3DD5"/>
    <w:rsid w:val="005D6C83"/>
    <w:rsid w:val="005E3A01"/>
    <w:rsid w:val="005E4535"/>
    <w:rsid w:val="005F4B97"/>
    <w:rsid w:val="006039E0"/>
    <w:rsid w:val="0061034E"/>
    <w:rsid w:val="00613DCC"/>
    <w:rsid w:val="00616DB1"/>
    <w:rsid w:val="00620E98"/>
    <w:rsid w:val="00622298"/>
    <w:rsid w:val="00625BC2"/>
    <w:rsid w:val="006311BF"/>
    <w:rsid w:val="006343B2"/>
    <w:rsid w:val="00637F0A"/>
    <w:rsid w:val="00644153"/>
    <w:rsid w:val="00654F56"/>
    <w:rsid w:val="00656682"/>
    <w:rsid w:val="00662E53"/>
    <w:rsid w:val="00667C16"/>
    <w:rsid w:val="00667E8D"/>
    <w:rsid w:val="00672353"/>
    <w:rsid w:val="00697600"/>
    <w:rsid w:val="006A6BAF"/>
    <w:rsid w:val="006A7BB8"/>
    <w:rsid w:val="006B0AF9"/>
    <w:rsid w:val="006B5564"/>
    <w:rsid w:val="006B69E7"/>
    <w:rsid w:val="006D01C8"/>
    <w:rsid w:val="006E264B"/>
    <w:rsid w:val="006E5424"/>
    <w:rsid w:val="006F1177"/>
    <w:rsid w:val="006F1328"/>
    <w:rsid w:val="006F6456"/>
    <w:rsid w:val="0070287C"/>
    <w:rsid w:val="00705CB5"/>
    <w:rsid w:val="00706541"/>
    <w:rsid w:val="00716E08"/>
    <w:rsid w:val="007233E2"/>
    <w:rsid w:val="00723B0E"/>
    <w:rsid w:val="007261F4"/>
    <w:rsid w:val="00744574"/>
    <w:rsid w:val="00746F23"/>
    <w:rsid w:val="00746FCE"/>
    <w:rsid w:val="007479FD"/>
    <w:rsid w:val="00755646"/>
    <w:rsid w:val="00756342"/>
    <w:rsid w:val="00757F09"/>
    <w:rsid w:val="00760F0A"/>
    <w:rsid w:val="00765E7E"/>
    <w:rsid w:val="007663A4"/>
    <w:rsid w:val="007701B9"/>
    <w:rsid w:val="007774B4"/>
    <w:rsid w:val="00780BD9"/>
    <w:rsid w:val="007A4843"/>
    <w:rsid w:val="007A4B44"/>
    <w:rsid w:val="007A502D"/>
    <w:rsid w:val="007A57C0"/>
    <w:rsid w:val="007A7330"/>
    <w:rsid w:val="007C032F"/>
    <w:rsid w:val="007C07D1"/>
    <w:rsid w:val="007C3DE8"/>
    <w:rsid w:val="007C6C67"/>
    <w:rsid w:val="007C7538"/>
    <w:rsid w:val="007E7C2C"/>
    <w:rsid w:val="007F2BBE"/>
    <w:rsid w:val="007F7D69"/>
    <w:rsid w:val="00812ADD"/>
    <w:rsid w:val="00813EB7"/>
    <w:rsid w:val="00820378"/>
    <w:rsid w:val="00820A3F"/>
    <w:rsid w:val="00822635"/>
    <w:rsid w:val="00830D5D"/>
    <w:rsid w:val="00835E0C"/>
    <w:rsid w:val="0083676A"/>
    <w:rsid w:val="0084410A"/>
    <w:rsid w:val="008757EE"/>
    <w:rsid w:val="0087587A"/>
    <w:rsid w:val="0087635C"/>
    <w:rsid w:val="008859B2"/>
    <w:rsid w:val="008A4310"/>
    <w:rsid w:val="008A4B3B"/>
    <w:rsid w:val="008C2CB3"/>
    <w:rsid w:val="008C2FCB"/>
    <w:rsid w:val="008C4BC0"/>
    <w:rsid w:val="008D18F2"/>
    <w:rsid w:val="008D5AFD"/>
    <w:rsid w:val="008E1169"/>
    <w:rsid w:val="008E3AE0"/>
    <w:rsid w:val="008E43B7"/>
    <w:rsid w:val="008E7718"/>
    <w:rsid w:val="008F0AC3"/>
    <w:rsid w:val="009004BE"/>
    <w:rsid w:val="00902EA6"/>
    <w:rsid w:val="0091376C"/>
    <w:rsid w:val="00916B77"/>
    <w:rsid w:val="00922DA9"/>
    <w:rsid w:val="00923892"/>
    <w:rsid w:val="00923C53"/>
    <w:rsid w:val="009356E5"/>
    <w:rsid w:val="009445EC"/>
    <w:rsid w:val="00950B94"/>
    <w:rsid w:val="0095206D"/>
    <w:rsid w:val="00957A2B"/>
    <w:rsid w:val="00961911"/>
    <w:rsid w:val="00963574"/>
    <w:rsid w:val="009642CF"/>
    <w:rsid w:val="00964606"/>
    <w:rsid w:val="009742F6"/>
    <w:rsid w:val="0097600C"/>
    <w:rsid w:val="00977281"/>
    <w:rsid w:val="0099539E"/>
    <w:rsid w:val="009A25FB"/>
    <w:rsid w:val="009A4EC3"/>
    <w:rsid w:val="009A5836"/>
    <w:rsid w:val="009D2F55"/>
    <w:rsid w:val="009D418E"/>
    <w:rsid w:val="009D4936"/>
    <w:rsid w:val="009E1FE3"/>
    <w:rsid w:val="009E2557"/>
    <w:rsid w:val="009F3A1D"/>
    <w:rsid w:val="009F418C"/>
    <w:rsid w:val="009F6B13"/>
    <w:rsid w:val="00A002CD"/>
    <w:rsid w:val="00A07649"/>
    <w:rsid w:val="00A22DDC"/>
    <w:rsid w:val="00A25D83"/>
    <w:rsid w:val="00A3073E"/>
    <w:rsid w:val="00A34524"/>
    <w:rsid w:val="00A415D8"/>
    <w:rsid w:val="00A433A1"/>
    <w:rsid w:val="00A50096"/>
    <w:rsid w:val="00A60390"/>
    <w:rsid w:val="00A61069"/>
    <w:rsid w:val="00A651E6"/>
    <w:rsid w:val="00A74FFD"/>
    <w:rsid w:val="00A86430"/>
    <w:rsid w:val="00A92027"/>
    <w:rsid w:val="00A93F19"/>
    <w:rsid w:val="00AB3803"/>
    <w:rsid w:val="00AC2B56"/>
    <w:rsid w:val="00AC34F8"/>
    <w:rsid w:val="00AD0B99"/>
    <w:rsid w:val="00AD2926"/>
    <w:rsid w:val="00AE0EB1"/>
    <w:rsid w:val="00AE2B8F"/>
    <w:rsid w:val="00AF00E5"/>
    <w:rsid w:val="00AF341E"/>
    <w:rsid w:val="00AF706B"/>
    <w:rsid w:val="00B00403"/>
    <w:rsid w:val="00B05A7B"/>
    <w:rsid w:val="00B10C16"/>
    <w:rsid w:val="00B23483"/>
    <w:rsid w:val="00B27B97"/>
    <w:rsid w:val="00B362DD"/>
    <w:rsid w:val="00B404F5"/>
    <w:rsid w:val="00B427CF"/>
    <w:rsid w:val="00B4652E"/>
    <w:rsid w:val="00B47772"/>
    <w:rsid w:val="00B527F6"/>
    <w:rsid w:val="00B56F17"/>
    <w:rsid w:val="00B65E04"/>
    <w:rsid w:val="00B66C6F"/>
    <w:rsid w:val="00B814EC"/>
    <w:rsid w:val="00B8333C"/>
    <w:rsid w:val="00B85141"/>
    <w:rsid w:val="00B857B9"/>
    <w:rsid w:val="00B879B8"/>
    <w:rsid w:val="00B9030C"/>
    <w:rsid w:val="00B90B33"/>
    <w:rsid w:val="00B91EE1"/>
    <w:rsid w:val="00B967DA"/>
    <w:rsid w:val="00BA46B2"/>
    <w:rsid w:val="00BA4BA7"/>
    <w:rsid w:val="00BB0D21"/>
    <w:rsid w:val="00BB65D5"/>
    <w:rsid w:val="00BC5348"/>
    <w:rsid w:val="00BC5754"/>
    <w:rsid w:val="00BD0AE4"/>
    <w:rsid w:val="00BD3A97"/>
    <w:rsid w:val="00BD54F6"/>
    <w:rsid w:val="00BD5929"/>
    <w:rsid w:val="00BE0483"/>
    <w:rsid w:val="00BE3F35"/>
    <w:rsid w:val="00BF6086"/>
    <w:rsid w:val="00BF615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074"/>
    <w:rsid w:val="00CB4298"/>
    <w:rsid w:val="00CB4628"/>
    <w:rsid w:val="00CB5867"/>
    <w:rsid w:val="00CB63D3"/>
    <w:rsid w:val="00CC1A44"/>
    <w:rsid w:val="00CC6491"/>
    <w:rsid w:val="00CD6053"/>
    <w:rsid w:val="00CD68E0"/>
    <w:rsid w:val="00CE3A72"/>
    <w:rsid w:val="00CE5DC3"/>
    <w:rsid w:val="00CE63EC"/>
    <w:rsid w:val="00CE75B6"/>
    <w:rsid w:val="00CF352D"/>
    <w:rsid w:val="00D13C91"/>
    <w:rsid w:val="00D21D5B"/>
    <w:rsid w:val="00D319E5"/>
    <w:rsid w:val="00D33D93"/>
    <w:rsid w:val="00D46AC8"/>
    <w:rsid w:val="00D56B2F"/>
    <w:rsid w:val="00D8392D"/>
    <w:rsid w:val="00D84B7C"/>
    <w:rsid w:val="00DA2119"/>
    <w:rsid w:val="00DA264B"/>
    <w:rsid w:val="00DA34F0"/>
    <w:rsid w:val="00DB14C3"/>
    <w:rsid w:val="00DB3F21"/>
    <w:rsid w:val="00DB6CD5"/>
    <w:rsid w:val="00DC1A29"/>
    <w:rsid w:val="00DC4FB0"/>
    <w:rsid w:val="00DC7283"/>
    <w:rsid w:val="00DD0C3E"/>
    <w:rsid w:val="00DE1B50"/>
    <w:rsid w:val="00DE7D01"/>
    <w:rsid w:val="00DF2E9C"/>
    <w:rsid w:val="00E008BF"/>
    <w:rsid w:val="00E00DB4"/>
    <w:rsid w:val="00E05420"/>
    <w:rsid w:val="00E072E3"/>
    <w:rsid w:val="00E11FF7"/>
    <w:rsid w:val="00E2267B"/>
    <w:rsid w:val="00E2418A"/>
    <w:rsid w:val="00E3160C"/>
    <w:rsid w:val="00E356E1"/>
    <w:rsid w:val="00E35D2B"/>
    <w:rsid w:val="00E37CA4"/>
    <w:rsid w:val="00E40F31"/>
    <w:rsid w:val="00E52A0E"/>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764C"/>
    <w:rsid w:val="00F25FC0"/>
    <w:rsid w:val="00F2725D"/>
    <w:rsid w:val="00F37963"/>
    <w:rsid w:val="00F42B70"/>
    <w:rsid w:val="00F50265"/>
    <w:rsid w:val="00F50703"/>
    <w:rsid w:val="00F51DB5"/>
    <w:rsid w:val="00F6076D"/>
    <w:rsid w:val="00F64F50"/>
    <w:rsid w:val="00F74465"/>
    <w:rsid w:val="00F83C3E"/>
    <w:rsid w:val="00F8695A"/>
    <w:rsid w:val="00F908DB"/>
    <w:rsid w:val="00F9119A"/>
    <w:rsid w:val="00F92BF0"/>
    <w:rsid w:val="00F963EE"/>
    <w:rsid w:val="00F970BC"/>
    <w:rsid w:val="00FA7907"/>
    <w:rsid w:val="00FB02A7"/>
    <w:rsid w:val="00FB30B1"/>
    <w:rsid w:val="00FB4553"/>
    <w:rsid w:val="00FC4913"/>
    <w:rsid w:val="00FD11B3"/>
    <w:rsid w:val="00FD37AF"/>
    <w:rsid w:val="00FE564F"/>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BB0D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8"/>
      </w:numPr>
    </w:pPr>
  </w:style>
  <w:style w:type="numbering" w:customStyle="1" w:styleId="WW8Num7">
    <w:name w:val="WW8Num7"/>
    <w:basedOn w:val="Bezseznamu"/>
    <w:rsid w:val="005E4535"/>
    <w:pPr>
      <w:numPr>
        <w:numId w:val="9"/>
      </w:numPr>
    </w:pPr>
  </w:style>
  <w:style w:type="numbering" w:customStyle="1" w:styleId="WW8Num9">
    <w:name w:val="WW8Num9"/>
    <w:basedOn w:val="Bezseznamu"/>
    <w:rsid w:val="005E4535"/>
    <w:pPr>
      <w:numPr>
        <w:numId w:val="10"/>
      </w:numPr>
    </w:pPr>
  </w:style>
  <w:style w:type="numbering" w:customStyle="1" w:styleId="WW8Num13">
    <w:name w:val="WW8Num13"/>
    <w:basedOn w:val="Bezseznamu"/>
    <w:rsid w:val="005E4535"/>
    <w:pPr>
      <w:numPr>
        <w:numId w:val="11"/>
      </w:numPr>
    </w:pPr>
  </w:style>
  <w:style w:type="numbering" w:customStyle="1" w:styleId="WW8Num14">
    <w:name w:val="WW8Num14"/>
    <w:basedOn w:val="Bezseznamu"/>
    <w:rsid w:val="005E4535"/>
    <w:pPr>
      <w:numPr>
        <w:numId w:val="12"/>
      </w:numPr>
    </w:pPr>
  </w:style>
  <w:style w:type="numbering" w:customStyle="1" w:styleId="WW8Num16">
    <w:name w:val="WW8Num16"/>
    <w:basedOn w:val="Bezseznamu"/>
    <w:rsid w:val="005E4535"/>
    <w:pPr>
      <w:numPr>
        <w:numId w:val="13"/>
      </w:numPr>
    </w:pPr>
  </w:style>
  <w:style w:type="numbering" w:customStyle="1" w:styleId="WW8Num18">
    <w:name w:val="WW8Num18"/>
    <w:basedOn w:val="Bezseznamu"/>
    <w:rsid w:val="005E4535"/>
    <w:pPr>
      <w:numPr>
        <w:numId w:val="14"/>
      </w:numPr>
    </w:pPr>
  </w:style>
  <w:style w:type="numbering" w:customStyle="1" w:styleId="WW8Num23">
    <w:name w:val="WW8Num23"/>
    <w:basedOn w:val="Bezseznamu"/>
    <w:rsid w:val="005E4535"/>
    <w:pPr>
      <w:numPr>
        <w:numId w:val="15"/>
      </w:numPr>
    </w:pPr>
  </w:style>
  <w:style w:type="numbering" w:customStyle="1" w:styleId="WW8Num25">
    <w:name w:val="WW8Num25"/>
    <w:basedOn w:val="Bezseznamu"/>
    <w:rsid w:val="005E4535"/>
    <w:pPr>
      <w:numPr>
        <w:numId w:val="16"/>
      </w:numPr>
    </w:pPr>
  </w:style>
  <w:style w:type="numbering" w:customStyle="1" w:styleId="WW8Num27">
    <w:name w:val="WW8Num27"/>
    <w:basedOn w:val="Bezseznamu"/>
    <w:rsid w:val="005E4535"/>
    <w:pPr>
      <w:numPr>
        <w:numId w:val="17"/>
      </w:numPr>
    </w:pPr>
  </w:style>
  <w:style w:type="numbering" w:customStyle="1" w:styleId="WW8Num28">
    <w:name w:val="WW8Num28"/>
    <w:basedOn w:val="Bezseznamu"/>
    <w:rsid w:val="005E4535"/>
    <w:pPr>
      <w:numPr>
        <w:numId w:val="18"/>
      </w:numPr>
    </w:pPr>
  </w:style>
  <w:style w:type="numbering" w:customStyle="1" w:styleId="WW8Num33">
    <w:name w:val="WW8Num33"/>
    <w:basedOn w:val="Bezseznamu"/>
    <w:rsid w:val="005E4535"/>
    <w:pPr>
      <w:numPr>
        <w:numId w:val="19"/>
      </w:numPr>
    </w:pPr>
  </w:style>
  <w:style w:type="numbering" w:customStyle="1" w:styleId="WW8Num34">
    <w:name w:val="WW8Num34"/>
    <w:basedOn w:val="Bezseznamu"/>
    <w:rsid w:val="005E4535"/>
    <w:pPr>
      <w:numPr>
        <w:numId w:val="20"/>
      </w:numPr>
    </w:pPr>
  </w:style>
  <w:style w:type="numbering" w:customStyle="1" w:styleId="WW8Num53">
    <w:name w:val="WW8Num53"/>
    <w:basedOn w:val="Bezseznamu"/>
    <w:rsid w:val="005E4535"/>
    <w:pPr>
      <w:numPr>
        <w:numId w:val="21"/>
      </w:numPr>
    </w:pPr>
  </w:style>
  <w:style w:type="numbering" w:customStyle="1" w:styleId="WW8Num54">
    <w:name w:val="WW8Num54"/>
    <w:basedOn w:val="Bezseznamu"/>
    <w:rsid w:val="005E4535"/>
    <w:pPr>
      <w:numPr>
        <w:numId w:val="22"/>
      </w:numPr>
    </w:pPr>
  </w:style>
  <w:style w:type="numbering" w:customStyle="1" w:styleId="WW8Num55">
    <w:name w:val="WW8Num55"/>
    <w:basedOn w:val="Bezseznamu"/>
    <w:rsid w:val="005E4535"/>
    <w:pPr>
      <w:numPr>
        <w:numId w:val="23"/>
      </w:numPr>
    </w:pPr>
  </w:style>
  <w:style w:type="numbering" w:customStyle="1" w:styleId="WW8Num58">
    <w:name w:val="WW8Num58"/>
    <w:basedOn w:val="Bezseznamu"/>
    <w:rsid w:val="005E4535"/>
    <w:pPr>
      <w:numPr>
        <w:numId w:val="24"/>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17F70"/>
    <w:rPr>
      <w:rFonts w:ascii="Times New Roman" w:eastAsia="Times New Roman" w:hAnsi="Times New Roman"/>
      <w:lang w:val="en-GB"/>
    </w:rPr>
  </w:style>
  <w:style w:type="character" w:customStyle="1" w:styleId="Nadpis2Char">
    <w:name w:val="Nadpis 2 Char"/>
    <w:basedOn w:val="Standardnpsmoodstavce"/>
    <w:link w:val="Nadpis2"/>
    <w:uiPriority w:val="9"/>
    <w:semiHidden/>
    <w:rsid w:val="00BB0D21"/>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30372859">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205D6-493E-4D7C-86B3-89FA08FF9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5753</Words>
  <Characters>33945</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2</cp:revision>
  <cp:lastPrinted>2013-12-10T11:52:00Z</cp:lastPrinted>
  <dcterms:created xsi:type="dcterms:W3CDTF">2025-01-29T10:40:00Z</dcterms:created>
  <dcterms:modified xsi:type="dcterms:W3CDTF">2025-01-29T10:40:00Z</dcterms:modified>
</cp:coreProperties>
</file>